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F7AC2" w14:textId="77777777" w:rsidR="00D27EE2" w:rsidRDefault="00D27EE2">
      <w:pPr>
        <w:spacing w:before="12" w:after="0" w:line="200" w:lineRule="exact"/>
        <w:rPr>
          <w:sz w:val="20"/>
          <w:szCs w:val="20"/>
        </w:rPr>
      </w:pPr>
    </w:p>
    <w:p w14:paraId="56D52570" w14:textId="77777777" w:rsidR="00D27EE2" w:rsidRDefault="00392041">
      <w:pPr>
        <w:spacing w:before="24" w:after="0" w:line="240" w:lineRule="auto"/>
        <w:ind w:left="220" w:right="610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13. E</w:t>
      </w:r>
      <w:r>
        <w:rPr>
          <w:rFonts w:ascii="Times New Roman" w:eastAsia="Times New Roman" w:hAnsi="Times New Roman" w:cs="Times New Roman"/>
          <w:b/>
          <w:bCs/>
        </w:rPr>
        <w:t>LEMENTI</w:t>
      </w:r>
      <w:r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NECESSARI PER LA VALUTAZIONE DELL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'</w:t>
      </w:r>
      <w:r>
        <w:rPr>
          <w:rFonts w:ascii="Times New Roman" w:eastAsia="Times New Roman" w:hAnsi="Times New Roman" w:cs="Times New Roman"/>
          <w:b/>
          <w:bCs/>
        </w:rPr>
        <w:t>AIUTO</w:t>
      </w:r>
      <w:r>
        <w:rPr>
          <w:rFonts w:ascii="Times New Roman" w:eastAsia="Times New Roman" w:hAnsi="Times New Roman" w:cs="Times New Roman"/>
          <w:b/>
          <w:bCs/>
          <w:spacing w:val="-6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 xml:space="preserve">DI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</w:rPr>
        <w:t>TATO</w:t>
      </w:r>
    </w:p>
    <w:p w14:paraId="4A0A2609" w14:textId="77777777" w:rsidR="00D27EE2" w:rsidRDefault="00D27EE2">
      <w:pPr>
        <w:spacing w:before="20" w:after="0" w:line="220" w:lineRule="exact"/>
      </w:pPr>
    </w:p>
    <w:p w14:paraId="0261F3C7" w14:textId="77777777" w:rsidR="00D27EE2" w:rsidRDefault="00392041">
      <w:pPr>
        <w:spacing w:after="0" w:line="240" w:lineRule="auto"/>
        <w:ind w:left="220" w:right="15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Per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misure</w:t>
      </w:r>
      <w:proofErr w:type="spellEnd"/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gli</w:t>
      </w:r>
      <w:proofErr w:type="spellEnd"/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interventi</w:t>
      </w:r>
      <w:proofErr w:type="spellEnd"/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che</w:t>
      </w:r>
      <w:proofErr w:type="spellEnd"/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rientrano</w:t>
      </w:r>
      <w:proofErr w:type="spellEnd"/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nel</w:t>
      </w:r>
      <w:proofErr w:type="spellEnd"/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campo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applicazione</w:t>
      </w:r>
      <w:proofErr w:type="spellEnd"/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dell'articolo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42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trattato</w:t>
      </w:r>
      <w:proofErr w:type="spellEnd"/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occorre</w:t>
      </w:r>
      <w:proofErr w:type="spellEnd"/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utilizzare</w:t>
      </w:r>
      <w:proofErr w:type="spellEnd"/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tabella</w:t>
      </w:r>
      <w:proofErr w:type="spellEnd"/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dei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regimi</w:t>
      </w:r>
      <w:proofErr w:type="spellEnd"/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aiuto</w:t>
      </w:r>
      <w:proofErr w:type="spellEnd"/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contemplati</w:t>
      </w:r>
      <w:proofErr w:type="spellEnd"/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all'articolo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81,</w:t>
      </w:r>
      <w:r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paragrafo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1,</w:t>
      </w:r>
      <w:r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regolamento</w:t>
      </w:r>
      <w:proofErr w:type="spellEnd"/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(UE)</w:t>
      </w:r>
      <w:r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n.</w:t>
      </w:r>
      <w:r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1305/2013       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che</w:t>
      </w:r>
      <w:proofErr w:type="spellEnd"/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saranno</w:t>
      </w:r>
      <w:proofErr w:type="spellEnd"/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utilizzati</w:t>
      </w:r>
      <w:proofErr w:type="spellEnd"/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per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l'attuazione</w:t>
      </w:r>
      <w:proofErr w:type="spellEnd"/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dei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programmi,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compresi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titolo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regime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aiuto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nonché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partecipazione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FEASR,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cofinanziamento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nazionale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finanziamento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nazionale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integrativo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Occorre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garantire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compatibilità</w:t>
      </w:r>
      <w:proofErr w:type="spellEnd"/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norme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dell'Unione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materia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aiuti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Stato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durante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l'intero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ciclo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vita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programma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2D1B7DE" w14:textId="77777777" w:rsidR="00D27EE2" w:rsidRDefault="00D27EE2">
      <w:pPr>
        <w:spacing w:after="0" w:line="120" w:lineRule="exact"/>
        <w:rPr>
          <w:sz w:val="12"/>
          <w:szCs w:val="12"/>
        </w:rPr>
      </w:pPr>
    </w:p>
    <w:p w14:paraId="42877753" w14:textId="77777777" w:rsidR="00D27EE2" w:rsidRDefault="00392041">
      <w:pPr>
        <w:spacing w:after="0" w:line="240" w:lineRule="auto"/>
        <w:ind w:left="220" w:right="15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tabella</w:t>
      </w:r>
      <w:proofErr w:type="spellEnd"/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deve</w:t>
      </w:r>
      <w:proofErr w:type="spellEnd"/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essere</w:t>
      </w:r>
      <w:proofErr w:type="spellEnd"/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accompagnata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da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impegno</w:t>
      </w:r>
      <w:proofErr w:type="spellEnd"/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dello</w:t>
      </w:r>
      <w:proofErr w:type="spellEnd"/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Stato</w:t>
      </w:r>
      <w:proofErr w:type="spellEnd"/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membro</w:t>
      </w:r>
      <w:proofErr w:type="spellEnd"/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base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quale,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richiesto</w:t>
      </w:r>
      <w:proofErr w:type="spellEnd"/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conformemente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alle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norme</w:t>
      </w:r>
      <w:proofErr w:type="spellEnd"/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sugli</w:t>
      </w:r>
      <w:proofErr w:type="spellEnd"/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aiuti</w:t>
      </w:r>
      <w:proofErr w:type="spellEnd"/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Stato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condizioni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particolari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previste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una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decisione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autorizzazione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aiuti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tali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misure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saranno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oggetto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una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notifica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individuale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norma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dell’articolo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108,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paragrafo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3, 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trattato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1F9740D" w14:textId="77777777" w:rsidR="00D27EE2" w:rsidRDefault="00D27EE2">
      <w:pPr>
        <w:spacing w:after="0" w:line="120" w:lineRule="exact"/>
        <w:rPr>
          <w:sz w:val="12"/>
          <w:szCs w:val="12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96"/>
        <w:gridCol w:w="3397"/>
        <w:gridCol w:w="1829"/>
        <w:gridCol w:w="1976"/>
        <w:gridCol w:w="1829"/>
        <w:gridCol w:w="1829"/>
      </w:tblGrid>
      <w:tr w:rsidR="00D27EE2" w14:paraId="77B0E157" w14:textId="77777777">
        <w:trPr>
          <w:trHeight w:hRule="exact" w:val="1414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39E6052B" w14:textId="77777777" w:rsidR="00D27EE2" w:rsidRDefault="00D27EE2">
            <w:pPr>
              <w:spacing w:before="10" w:after="0" w:line="170" w:lineRule="exact"/>
              <w:rPr>
                <w:sz w:val="17"/>
                <w:szCs w:val="17"/>
              </w:rPr>
            </w:pPr>
          </w:p>
          <w:p w14:paraId="4861126B" w14:textId="77777777" w:rsidR="00D27EE2" w:rsidRDefault="00392041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Misura</w:t>
            </w:r>
            <w:proofErr w:type="spellEnd"/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4F0C7DDE" w14:textId="77777777" w:rsidR="00D27EE2" w:rsidRDefault="00D27EE2">
            <w:pPr>
              <w:spacing w:before="10" w:after="0" w:line="170" w:lineRule="exact"/>
              <w:rPr>
                <w:sz w:val="17"/>
                <w:szCs w:val="17"/>
              </w:rPr>
            </w:pPr>
          </w:p>
          <w:p w14:paraId="2D45962D" w14:textId="77777777" w:rsidR="00D27EE2" w:rsidRDefault="00392041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Titolo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regime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aiuti</w:t>
            </w:r>
            <w:proofErr w:type="spellEnd"/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619EFEBB" w14:textId="77777777" w:rsidR="00D27EE2" w:rsidRDefault="00D27EE2">
            <w:pPr>
              <w:spacing w:before="10" w:after="0" w:line="170" w:lineRule="exact"/>
              <w:rPr>
                <w:sz w:val="17"/>
                <w:szCs w:val="17"/>
              </w:rPr>
            </w:pPr>
          </w:p>
          <w:p w14:paraId="2B9F4997" w14:textId="77777777" w:rsidR="00D27EE2" w:rsidRDefault="00392041">
            <w:pPr>
              <w:tabs>
                <w:tab w:val="left" w:pos="1420"/>
              </w:tabs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FEASR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(in</w:t>
            </w:r>
          </w:p>
          <w:p w14:paraId="18D6F0C9" w14:textId="77777777" w:rsidR="00D27EE2" w:rsidRDefault="00392041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EUR)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08E01B13" w14:textId="77777777" w:rsidR="00D27EE2" w:rsidRDefault="00D27EE2">
            <w:pPr>
              <w:spacing w:before="10" w:after="0" w:line="170" w:lineRule="exact"/>
              <w:rPr>
                <w:sz w:val="17"/>
                <w:szCs w:val="17"/>
              </w:rPr>
            </w:pPr>
          </w:p>
          <w:p w14:paraId="187B6964" w14:textId="77777777" w:rsidR="00D27EE2" w:rsidRDefault="00392041">
            <w:pPr>
              <w:spacing w:after="0" w:line="240" w:lineRule="auto"/>
              <w:ind w:left="103" w:right="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Cofinanziamento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nazionale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(in EUR)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5186F1BA" w14:textId="77777777" w:rsidR="00D27EE2" w:rsidRDefault="00D27EE2">
            <w:pPr>
              <w:spacing w:before="10" w:after="0" w:line="170" w:lineRule="exact"/>
              <w:rPr>
                <w:sz w:val="17"/>
                <w:szCs w:val="17"/>
              </w:rPr>
            </w:pPr>
          </w:p>
          <w:p w14:paraId="40F44297" w14:textId="77777777" w:rsidR="00D27EE2" w:rsidRDefault="00392041">
            <w:pPr>
              <w:tabs>
                <w:tab w:val="left" w:pos="1420"/>
              </w:tabs>
              <w:spacing w:after="0" w:line="240" w:lineRule="auto"/>
              <w:ind w:left="103" w:right="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Finanziamenti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nazionali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integrativi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(in EUR)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5AB6269" w14:textId="77777777" w:rsidR="00D27EE2" w:rsidRDefault="00D27EE2">
            <w:pPr>
              <w:spacing w:before="10" w:after="0" w:line="170" w:lineRule="exact"/>
              <w:rPr>
                <w:sz w:val="17"/>
                <w:szCs w:val="17"/>
              </w:rPr>
            </w:pPr>
          </w:p>
          <w:p w14:paraId="4AEB41E4" w14:textId="77777777" w:rsidR="00D27EE2" w:rsidRDefault="00392041">
            <w:pPr>
              <w:tabs>
                <w:tab w:val="left" w:pos="1420"/>
              </w:tabs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(in</w:t>
            </w:r>
          </w:p>
          <w:p w14:paraId="3E4BA976" w14:textId="77777777" w:rsidR="00D27EE2" w:rsidRDefault="00392041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EUR)</w:t>
            </w:r>
          </w:p>
        </w:tc>
      </w:tr>
      <w:tr w:rsidR="00D27EE2" w14:paraId="7FFD3C5B" w14:textId="77777777">
        <w:trPr>
          <w:trHeight w:hRule="exact" w:val="862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1BFC3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3EE6911A" w14:textId="77777777" w:rsidR="00D27EE2" w:rsidRDefault="00392041">
            <w:pPr>
              <w:spacing w:after="0" w:line="240" w:lineRule="auto"/>
              <w:ind w:left="103" w:right="24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M01 -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Trasferimento</w:t>
            </w:r>
            <w:proofErr w:type="spellEnd"/>
            <w:r>
              <w:rPr>
                <w:rFonts w:ascii="Times New Roman" w:eastAsia="Times New Roman" w:hAnsi="Times New Roman" w:cs="Times New Roman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conoscenze</w:t>
            </w:r>
            <w:proofErr w:type="spellEnd"/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azioni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di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informazione</w:t>
            </w:r>
            <w:proofErr w:type="spellEnd"/>
            <w:r>
              <w:rPr>
                <w:rFonts w:ascii="Times New Roman" w:eastAsia="Times New Roman" w:hAnsi="Times New Roman" w:cs="Times New Roman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(art.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14)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9768D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3925CC79" w14:textId="77777777" w:rsidR="00D27EE2" w:rsidRDefault="00392041">
            <w:pPr>
              <w:spacing w:after="0" w:line="240" w:lineRule="auto"/>
              <w:ind w:left="103" w:right="25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Trasferimento</w:t>
            </w:r>
            <w:proofErr w:type="spellEnd"/>
            <w:r>
              <w:rPr>
                <w:rFonts w:ascii="Times New Roman" w:eastAsia="Times New Roman" w:hAnsi="Times New Roman" w:cs="Times New Roman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conoscenze</w:t>
            </w:r>
            <w:proofErr w:type="spellEnd"/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azioni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di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informazione</w:t>
            </w:r>
            <w:proofErr w:type="spellEnd"/>
            <w:r>
              <w:rPr>
                <w:rFonts w:ascii="Times New Roman" w:eastAsia="Times New Roman" w:hAnsi="Times New Roman" w:cs="Times New Roman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nel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settore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forestale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per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attività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non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agricole</w:t>
            </w:r>
            <w:proofErr w:type="spellEnd"/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22235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0A874CCF" w14:textId="77777777" w:rsidR="00D27EE2" w:rsidRDefault="00392041">
            <w:pPr>
              <w:spacing w:after="0" w:line="240" w:lineRule="auto"/>
              <w:ind w:left="99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900.000,00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A56ED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53057EA4" w14:textId="77777777" w:rsidR="00D27EE2" w:rsidRDefault="00392041">
            <w:pPr>
              <w:spacing w:after="0" w:line="240" w:lineRule="auto"/>
              <w:ind w:left="102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1.187.199,00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82A6E" w14:textId="77777777" w:rsidR="00D27EE2" w:rsidRDefault="00D27EE2"/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07110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145E4802" w14:textId="77777777" w:rsidR="00D27EE2" w:rsidRDefault="00392041">
            <w:pPr>
              <w:spacing w:after="0" w:line="240" w:lineRule="auto"/>
              <w:ind w:left="87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2.087.199,00</w:t>
            </w:r>
          </w:p>
        </w:tc>
      </w:tr>
      <w:tr w:rsidR="00D27EE2" w14:paraId="02FFBCE2" w14:textId="77777777">
        <w:trPr>
          <w:trHeight w:hRule="exact" w:val="862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161C6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1D10C65E" w14:textId="77777777" w:rsidR="00D27EE2" w:rsidRDefault="00392041">
            <w:pPr>
              <w:spacing w:after="0" w:line="240" w:lineRule="auto"/>
              <w:ind w:left="103" w:right="14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M02 -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Servizi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consulenza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sostituzione</w:t>
            </w:r>
            <w:proofErr w:type="spellEnd"/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di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assistenza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alla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gestione</w:t>
            </w:r>
            <w:r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delle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aziende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agricole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(art.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15)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6CB08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5EF7C54D" w14:textId="77777777" w:rsidR="00D27EE2" w:rsidRDefault="00392041">
            <w:pPr>
              <w:spacing w:after="0" w:line="240" w:lineRule="auto"/>
              <w:ind w:left="103" w:right="18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Servizi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consulenza</w:t>
            </w:r>
            <w:proofErr w:type="spellEnd"/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aziendale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formazione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dei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consulenti</w:t>
            </w:r>
            <w:proofErr w:type="spellEnd"/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8FB2E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0AA8F63F" w14:textId="77777777" w:rsidR="00D27EE2" w:rsidRDefault="00392041">
            <w:pPr>
              <w:spacing w:after="0" w:line="240" w:lineRule="auto"/>
              <w:ind w:left="99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950.000,00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B7CE5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60F324E5" w14:textId="77777777" w:rsidR="00D27EE2" w:rsidRDefault="00392041">
            <w:pPr>
              <w:spacing w:after="0" w:line="240" w:lineRule="auto"/>
              <w:ind w:left="102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1.253.154,00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B5EDF" w14:textId="77777777" w:rsidR="00D27EE2" w:rsidRDefault="00D27EE2"/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3909C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5B5FBDC3" w14:textId="77777777" w:rsidR="00D27EE2" w:rsidRDefault="00392041">
            <w:pPr>
              <w:spacing w:after="0" w:line="240" w:lineRule="auto"/>
              <w:ind w:left="87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2.203.154,00</w:t>
            </w:r>
          </w:p>
        </w:tc>
      </w:tr>
      <w:tr w:rsidR="00D27EE2" w14:paraId="71692C10" w14:textId="77777777">
        <w:trPr>
          <w:trHeight w:hRule="exact" w:val="678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DD1D1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4F66FCBE" w14:textId="77777777" w:rsidR="00D27EE2" w:rsidRDefault="00392041">
            <w:pPr>
              <w:spacing w:after="0" w:line="240" w:lineRule="auto"/>
              <w:ind w:left="103" w:right="26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M03 -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Regimi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qualità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dei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prodotti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agricoli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e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alimentari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(art.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16)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AF03F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01DF77F5" w14:textId="77777777" w:rsidR="00D27EE2" w:rsidRDefault="00392041">
            <w:pPr>
              <w:spacing w:after="0" w:line="240" w:lineRule="auto"/>
              <w:ind w:left="103" w:right="7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Regimi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qualità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dei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prodotti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agricoli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e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alimentari</w:t>
            </w:r>
            <w:proofErr w:type="spellEnd"/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9A806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0E7FECF7" w14:textId="77777777" w:rsidR="00D27EE2" w:rsidRDefault="00392041">
            <w:pPr>
              <w:spacing w:after="0" w:line="240" w:lineRule="auto"/>
              <w:ind w:left="115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2.156,00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270CF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449E8E10" w14:textId="77777777" w:rsidR="00D27EE2" w:rsidRDefault="00392041">
            <w:pPr>
              <w:spacing w:after="0" w:line="240" w:lineRule="auto"/>
              <w:ind w:left="130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2.844,00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CE5FD" w14:textId="77777777" w:rsidR="00D27EE2" w:rsidRDefault="00D27EE2"/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FDD26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3F63C429" w14:textId="77777777" w:rsidR="00D27EE2" w:rsidRDefault="00392041">
            <w:pPr>
              <w:spacing w:after="0" w:line="240" w:lineRule="auto"/>
              <w:ind w:left="115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</w:tr>
      <w:tr w:rsidR="00D27EE2" w14:paraId="128019C8" w14:textId="77777777">
        <w:trPr>
          <w:trHeight w:hRule="exact" w:val="678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C537A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3BAB5E4A" w14:textId="77777777" w:rsidR="00D27EE2" w:rsidRDefault="00392041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M04 -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Investimenti</w:t>
            </w:r>
            <w:proofErr w:type="spellEnd"/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immobilizzazioni</w:t>
            </w:r>
            <w:proofErr w:type="spellEnd"/>
            <w:r>
              <w:rPr>
                <w:rFonts w:ascii="Times New Roman" w:eastAsia="Times New Roman" w:hAnsi="Times New Roman" w:cs="Times New Roman"/>
                <w:spacing w:val="-1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materiali</w:t>
            </w:r>
            <w:proofErr w:type="spellEnd"/>
          </w:p>
          <w:p w14:paraId="384D172C" w14:textId="77777777" w:rsidR="00D27EE2" w:rsidRDefault="00392041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(art.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17)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EC81B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1ACF7479" w14:textId="77777777" w:rsidR="00D27EE2" w:rsidRDefault="00392041">
            <w:pPr>
              <w:spacing w:after="0" w:line="240" w:lineRule="auto"/>
              <w:ind w:left="103" w:right="21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Infrastrutture</w:t>
            </w:r>
            <w:proofErr w:type="spellEnd"/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destinate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allo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sviluppo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del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settore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agro-forestale</w:t>
            </w:r>
            <w:proofErr w:type="spellEnd"/>
            <w:r>
              <w:rPr>
                <w:rFonts w:ascii="Times New Roman" w:eastAsia="Times New Roman" w:hAnsi="Times New Roman" w:cs="Times New Roman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investimenti</w:t>
            </w:r>
            <w:proofErr w:type="spellEnd"/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non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produttivi</w:t>
            </w:r>
            <w:proofErr w:type="spellEnd"/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4166F" w14:textId="77777777" w:rsidR="00D27EE2" w:rsidRPr="001A6787" w:rsidRDefault="00D27EE2">
            <w:pPr>
              <w:spacing w:after="0" w:line="180" w:lineRule="exact"/>
              <w:rPr>
                <w:color w:val="FF0000"/>
                <w:sz w:val="18"/>
                <w:szCs w:val="18"/>
              </w:rPr>
            </w:pPr>
          </w:p>
          <w:p w14:paraId="646799BD" w14:textId="77777777" w:rsidR="00D27EE2" w:rsidRPr="001A6787" w:rsidRDefault="00392041">
            <w:pPr>
              <w:spacing w:after="0" w:line="240" w:lineRule="auto"/>
              <w:ind w:left="796" w:right="-20"/>
              <w:rPr>
                <w:rFonts w:ascii="Times New Roman" w:eastAsia="Times New Roman" w:hAnsi="Times New Roman" w:cs="Times New Roman"/>
                <w:strike/>
                <w:color w:val="FF0000"/>
                <w:sz w:val="16"/>
                <w:szCs w:val="16"/>
              </w:rPr>
            </w:pPr>
            <w:r w:rsidRPr="001A6787">
              <w:rPr>
                <w:rFonts w:ascii="Times New Roman" w:eastAsia="Times New Roman" w:hAnsi="Times New Roman" w:cs="Times New Roman"/>
                <w:strike/>
                <w:color w:val="FF0000"/>
                <w:sz w:val="16"/>
                <w:szCs w:val="16"/>
              </w:rPr>
              <w:t>13.786.000,00</w:t>
            </w:r>
          </w:p>
          <w:p w14:paraId="4ECD6273" w14:textId="398727C1" w:rsidR="007E2A7F" w:rsidRPr="001A6787" w:rsidRDefault="007E2A7F">
            <w:pPr>
              <w:spacing w:after="0" w:line="240" w:lineRule="auto"/>
              <w:ind w:left="79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A6787"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</w:rPr>
              <w:t>14.052.026,12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6A7DD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09A28F6C" w14:textId="77777777" w:rsidR="00D27EE2" w:rsidRDefault="00392041">
            <w:pPr>
              <w:spacing w:after="0" w:line="240" w:lineRule="auto"/>
              <w:ind w:left="94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18.185.243,00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4D64F" w14:textId="77777777" w:rsidR="00D27EE2" w:rsidRDefault="00D27EE2"/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E77C2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3665087E" w14:textId="77777777" w:rsidR="00D27EE2" w:rsidRPr="001A6787" w:rsidRDefault="00392041">
            <w:pPr>
              <w:spacing w:after="0" w:line="240" w:lineRule="auto"/>
              <w:ind w:left="796" w:right="-20"/>
              <w:rPr>
                <w:rFonts w:ascii="Times New Roman" w:eastAsia="Times New Roman" w:hAnsi="Times New Roman" w:cs="Times New Roman"/>
                <w:strike/>
                <w:color w:val="FF0000"/>
                <w:sz w:val="16"/>
                <w:szCs w:val="16"/>
              </w:rPr>
            </w:pPr>
            <w:r w:rsidRPr="001A6787">
              <w:rPr>
                <w:rFonts w:ascii="Times New Roman" w:eastAsia="Times New Roman" w:hAnsi="Times New Roman" w:cs="Times New Roman"/>
                <w:strike/>
                <w:color w:val="FF0000"/>
                <w:sz w:val="16"/>
                <w:szCs w:val="16"/>
              </w:rPr>
              <w:t>31.971.243,00</w:t>
            </w:r>
          </w:p>
          <w:p w14:paraId="25C505E6" w14:textId="73FD6269" w:rsidR="007E2A7F" w:rsidRPr="007E2A7F" w:rsidRDefault="007E2A7F">
            <w:pPr>
              <w:spacing w:after="0" w:line="240" w:lineRule="auto"/>
              <w:ind w:left="79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2A7F"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</w:rPr>
              <w:t>32</w:t>
            </w:r>
            <w:r w:rsidR="001A6787"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</w:rPr>
              <w:t>.</w:t>
            </w:r>
            <w:r w:rsidRPr="007E2A7F"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</w:rPr>
              <w:t>237</w:t>
            </w:r>
            <w:r w:rsidR="001A6787"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</w:rPr>
              <w:t>.</w:t>
            </w:r>
            <w:r w:rsidRPr="007E2A7F"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</w:rPr>
              <w:t>269,12</w:t>
            </w:r>
          </w:p>
        </w:tc>
      </w:tr>
      <w:tr w:rsidR="00D27EE2" w14:paraId="45F2E887" w14:textId="77777777">
        <w:trPr>
          <w:trHeight w:hRule="exact" w:val="678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9BD3C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0E8D8DC0" w14:textId="77777777" w:rsidR="00D27EE2" w:rsidRDefault="00392041">
            <w:pPr>
              <w:spacing w:after="0" w:line="240" w:lineRule="auto"/>
              <w:ind w:left="103" w:right="32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M06 -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Sviluppo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delle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aziende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agricole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delle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imprese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(art.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19)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3C841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45A646B8" w14:textId="77777777" w:rsidR="00D27EE2" w:rsidRDefault="00392041">
            <w:pPr>
              <w:spacing w:after="0" w:line="240" w:lineRule="auto"/>
              <w:ind w:left="103" w:right="19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Sostegno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alla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realizzazione</w:t>
            </w:r>
            <w:proofErr w:type="spellEnd"/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allo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sviluppo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di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attività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agrituristiche</w:t>
            </w:r>
            <w:proofErr w:type="spellEnd"/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produzione</w:t>
            </w:r>
            <w:proofErr w:type="spellEnd"/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energia</w:t>
            </w:r>
            <w:proofErr w:type="spellEnd"/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3EA45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266F2259" w14:textId="77777777" w:rsidR="00D27EE2" w:rsidRDefault="00392041">
            <w:pPr>
              <w:spacing w:after="0" w:line="240" w:lineRule="auto"/>
              <w:ind w:left="79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13.582.800,00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57C8A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6C076331" w14:textId="77777777" w:rsidR="00D27EE2" w:rsidRDefault="00392041">
            <w:pPr>
              <w:spacing w:after="0" w:line="240" w:lineRule="auto"/>
              <w:ind w:left="94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17.917.200,00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53D51" w14:textId="77777777" w:rsidR="00D27EE2" w:rsidRDefault="00D27EE2"/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E49A2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1D1B9369" w14:textId="77777777" w:rsidR="00D27EE2" w:rsidRDefault="00392041">
            <w:pPr>
              <w:spacing w:after="0" w:line="240" w:lineRule="auto"/>
              <w:ind w:left="79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31.500.000,00</w:t>
            </w:r>
          </w:p>
        </w:tc>
      </w:tr>
      <w:tr w:rsidR="00D27EE2" w14:paraId="2A237787" w14:textId="77777777">
        <w:trPr>
          <w:trHeight w:hRule="exact" w:val="678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F6487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39504E95" w14:textId="77777777" w:rsidR="00D27EE2" w:rsidRDefault="00392041">
            <w:pPr>
              <w:spacing w:after="0" w:line="240" w:lineRule="auto"/>
              <w:ind w:left="103" w:right="58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M07 -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Servizi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base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rinnovamento</w:t>
            </w:r>
            <w:proofErr w:type="spellEnd"/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dei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villaggi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nelle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zone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rurali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(Art. 20)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3852A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2B7890B3" w14:textId="77777777" w:rsidR="00D27EE2" w:rsidRDefault="00392041">
            <w:pPr>
              <w:spacing w:after="0" w:line="240" w:lineRule="auto"/>
              <w:ind w:left="103" w:right="11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Servizi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base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per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rinnovamento</w:t>
            </w:r>
            <w:proofErr w:type="spellEnd"/>
            <w:r>
              <w:rPr>
                <w:rFonts w:ascii="Times New Roman" w:eastAsia="Times New Roman" w:hAnsi="Times New Roman" w:cs="Times New Roman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dei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villaggi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nelle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zone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rurali</w:t>
            </w:r>
            <w:proofErr w:type="spellEnd"/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3E0D8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64999884" w14:textId="77777777" w:rsidR="00D27EE2" w:rsidRPr="004A041F" w:rsidRDefault="00392041">
            <w:pPr>
              <w:spacing w:after="0" w:line="240" w:lineRule="auto"/>
              <w:ind w:left="796" w:right="-20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4A041F">
              <w:rPr>
                <w:rFonts w:ascii="Times New Roman" w:eastAsia="Times New Roman" w:hAnsi="Times New Roman" w:cs="Times New Roman"/>
                <w:strike/>
                <w:color w:val="FF0000"/>
                <w:sz w:val="16"/>
                <w:szCs w:val="16"/>
              </w:rPr>
              <w:t>27.812.320,</w:t>
            </w:r>
            <w:r w:rsidRPr="004A041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00</w:t>
            </w:r>
          </w:p>
          <w:p w14:paraId="6BE592B0" w14:textId="456CBB29" w:rsidR="004A041F" w:rsidRPr="004A041F" w:rsidRDefault="004A041F">
            <w:pPr>
              <w:spacing w:after="0" w:line="240" w:lineRule="auto"/>
              <w:ind w:left="79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041F"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</w:rPr>
              <w:t>28.196.309,02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94A12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6DDB702D" w14:textId="77777777" w:rsidR="00D27EE2" w:rsidRDefault="00392041">
            <w:pPr>
              <w:spacing w:after="0" w:line="240" w:lineRule="auto"/>
              <w:ind w:left="94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30.487.680,00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B4DCF" w14:textId="77777777" w:rsidR="00D27EE2" w:rsidRDefault="00D27EE2"/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4C190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75935A10" w14:textId="77777777" w:rsidR="00D27EE2" w:rsidRPr="004A041F" w:rsidRDefault="00392041">
            <w:pPr>
              <w:spacing w:after="0" w:line="240" w:lineRule="auto"/>
              <w:ind w:left="796" w:right="-20"/>
              <w:rPr>
                <w:rFonts w:ascii="Times New Roman" w:eastAsia="Times New Roman" w:hAnsi="Times New Roman" w:cs="Times New Roman"/>
                <w:strike/>
                <w:color w:val="FF0000"/>
                <w:sz w:val="16"/>
                <w:szCs w:val="16"/>
              </w:rPr>
            </w:pPr>
            <w:r w:rsidRPr="004A041F">
              <w:rPr>
                <w:rFonts w:ascii="Times New Roman" w:eastAsia="Times New Roman" w:hAnsi="Times New Roman" w:cs="Times New Roman"/>
                <w:strike/>
                <w:color w:val="FF0000"/>
                <w:sz w:val="16"/>
                <w:szCs w:val="16"/>
              </w:rPr>
              <w:t>58.300.000,00</w:t>
            </w:r>
          </w:p>
          <w:p w14:paraId="3ED2701A" w14:textId="3C6A34AA" w:rsidR="004A041F" w:rsidRPr="004A041F" w:rsidRDefault="004A041F">
            <w:pPr>
              <w:spacing w:after="0" w:line="240" w:lineRule="auto"/>
              <w:ind w:left="79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041F"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</w:rPr>
              <w:t>58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</w:rPr>
              <w:t>.</w:t>
            </w:r>
            <w:r w:rsidRPr="004A041F"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</w:rPr>
              <w:t>683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</w:rPr>
              <w:t>.</w:t>
            </w:r>
            <w:r w:rsidRPr="004A041F"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</w:rPr>
              <w:t>989,02</w:t>
            </w:r>
          </w:p>
        </w:tc>
      </w:tr>
      <w:tr w:rsidR="00D27EE2" w14:paraId="0E760267" w14:textId="77777777">
        <w:trPr>
          <w:trHeight w:hRule="exact" w:val="862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D46F8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6B885229" w14:textId="77777777" w:rsidR="00D27EE2" w:rsidRDefault="00392041">
            <w:pPr>
              <w:spacing w:after="0" w:line="240" w:lineRule="auto"/>
              <w:ind w:left="103" w:right="33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M08 -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Investimenti</w:t>
            </w:r>
            <w:proofErr w:type="spellEnd"/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nello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sviluppo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delle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aree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forestali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nel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miglioramento</w:t>
            </w:r>
            <w:proofErr w:type="spellEnd"/>
            <w:r>
              <w:rPr>
                <w:rFonts w:ascii="Times New Roman" w:eastAsia="Times New Roman" w:hAnsi="Times New Roman" w:cs="Times New Roman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della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redditività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delle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foreste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articoli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da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 a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26)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4E654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07C5130A" w14:textId="77777777" w:rsidR="00D27EE2" w:rsidRDefault="00392041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Investimenti</w:t>
            </w:r>
            <w:proofErr w:type="spellEnd"/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per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lo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sviluppo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delle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aree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forestali</w:t>
            </w:r>
            <w:proofErr w:type="spellEnd"/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8170A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3DA6E007" w14:textId="77777777" w:rsidR="00D27EE2" w:rsidRDefault="00392041">
            <w:pPr>
              <w:spacing w:after="0" w:line="240" w:lineRule="auto"/>
              <w:ind w:left="796" w:right="-20"/>
              <w:rPr>
                <w:rFonts w:ascii="Times New Roman" w:eastAsia="Times New Roman" w:hAnsi="Times New Roman" w:cs="Times New Roman"/>
                <w:strike/>
                <w:color w:val="FF0000"/>
                <w:sz w:val="16"/>
                <w:szCs w:val="16"/>
              </w:rPr>
            </w:pPr>
            <w:r w:rsidRPr="002C202F">
              <w:rPr>
                <w:rFonts w:ascii="Times New Roman" w:eastAsia="Times New Roman" w:hAnsi="Times New Roman" w:cs="Times New Roman"/>
                <w:strike/>
                <w:color w:val="FF0000"/>
                <w:sz w:val="16"/>
                <w:szCs w:val="16"/>
              </w:rPr>
              <w:t>50.989.400,00</w:t>
            </w:r>
          </w:p>
          <w:p w14:paraId="50189B25" w14:textId="1E7CF8F9" w:rsidR="002C202F" w:rsidRPr="002C202F" w:rsidRDefault="002C202F">
            <w:pPr>
              <w:spacing w:after="0" w:line="240" w:lineRule="auto"/>
              <w:ind w:left="79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202F"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</w:rPr>
              <w:t>50.763.020,00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4C357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26EA1022" w14:textId="77777777" w:rsidR="00D27EE2" w:rsidRPr="002C202F" w:rsidRDefault="00392041">
            <w:pPr>
              <w:spacing w:after="0" w:line="240" w:lineRule="auto"/>
              <w:ind w:left="943" w:right="-20"/>
              <w:rPr>
                <w:rFonts w:ascii="Times New Roman" w:eastAsia="Times New Roman" w:hAnsi="Times New Roman" w:cs="Times New Roman"/>
                <w:strike/>
                <w:color w:val="FF0000"/>
                <w:sz w:val="16"/>
                <w:szCs w:val="16"/>
              </w:rPr>
            </w:pPr>
            <w:r w:rsidRPr="002C202F">
              <w:rPr>
                <w:rFonts w:ascii="Times New Roman" w:eastAsia="Times New Roman" w:hAnsi="Times New Roman" w:cs="Times New Roman"/>
                <w:strike/>
                <w:color w:val="FF0000"/>
                <w:sz w:val="16"/>
                <w:szCs w:val="16"/>
              </w:rPr>
              <w:t>67.260.600,00</w:t>
            </w:r>
          </w:p>
          <w:p w14:paraId="60C6C5D5" w14:textId="46F792DA" w:rsidR="002C202F" w:rsidRDefault="002C202F">
            <w:pPr>
              <w:spacing w:after="0" w:line="240" w:lineRule="auto"/>
              <w:ind w:left="94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202F"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</w:rPr>
              <w:t>66.961.980,00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0656E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585FF9C3" w14:textId="77777777" w:rsidR="00D27EE2" w:rsidRDefault="00392041">
            <w:pPr>
              <w:spacing w:after="0" w:line="240" w:lineRule="auto"/>
              <w:ind w:left="99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350.000,00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D8EA5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3036F141" w14:textId="77777777" w:rsidR="00D27EE2" w:rsidRPr="002C202F" w:rsidRDefault="00392041">
            <w:pPr>
              <w:spacing w:after="0" w:line="240" w:lineRule="auto"/>
              <w:ind w:left="716" w:right="-20"/>
              <w:rPr>
                <w:rFonts w:ascii="Times New Roman" w:eastAsia="Times New Roman" w:hAnsi="Times New Roman" w:cs="Times New Roman"/>
                <w:strike/>
                <w:color w:val="FF0000"/>
                <w:sz w:val="16"/>
                <w:szCs w:val="16"/>
              </w:rPr>
            </w:pPr>
            <w:r w:rsidRPr="002C202F">
              <w:rPr>
                <w:rFonts w:ascii="Times New Roman" w:eastAsia="Times New Roman" w:hAnsi="Times New Roman" w:cs="Times New Roman"/>
                <w:strike/>
                <w:color w:val="FF0000"/>
                <w:sz w:val="16"/>
                <w:szCs w:val="16"/>
              </w:rPr>
              <w:t>118.600.000,00</w:t>
            </w:r>
          </w:p>
          <w:p w14:paraId="3E5643DB" w14:textId="3BFE807E" w:rsidR="002C202F" w:rsidRDefault="002C202F">
            <w:pPr>
              <w:spacing w:after="0" w:line="240" w:lineRule="auto"/>
              <w:ind w:left="71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C202F"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</w:rPr>
              <w:t>118.075.000,00</w:t>
            </w:r>
          </w:p>
        </w:tc>
      </w:tr>
    </w:tbl>
    <w:p w14:paraId="6046D4BA" w14:textId="77777777" w:rsidR="00D27EE2" w:rsidRDefault="00D27EE2">
      <w:pPr>
        <w:spacing w:after="0"/>
        <w:sectPr w:rsidR="00D27EE2">
          <w:footerReference w:type="default" r:id="rId8"/>
          <w:type w:val="continuous"/>
          <w:pgSz w:w="15840" w:h="12240" w:orient="landscape"/>
          <w:pgMar w:top="1120" w:right="680" w:bottom="680" w:left="680" w:header="720" w:footer="484" w:gutter="0"/>
          <w:pgNumType w:start="989"/>
          <w:cols w:space="720"/>
        </w:sectPr>
      </w:pPr>
    </w:p>
    <w:p w14:paraId="185BBCF6" w14:textId="77777777" w:rsidR="00D27EE2" w:rsidRDefault="00D27EE2">
      <w:pPr>
        <w:spacing w:before="6" w:after="0" w:line="110" w:lineRule="exact"/>
        <w:rPr>
          <w:sz w:val="11"/>
          <w:szCs w:val="11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96"/>
        <w:gridCol w:w="3397"/>
        <w:gridCol w:w="1829"/>
        <w:gridCol w:w="1976"/>
        <w:gridCol w:w="1829"/>
        <w:gridCol w:w="1829"/>
      </w:tblGrid>
      <w:tr w:rsidR="00D27EE2" w14:paraId="24DB82B3" w14:textId="77777777">
        <w:trPr>
          <w:trHeight w:hRule="exact" w:val="678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F798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79634DF8" w14:textId="77777777" w:rsidR="00D27EE2" w:rsidRDefault="00392041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M10 -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Pagamenti</w:t>
            </w:r>
            <w:proofErr w:type="spellEnd"/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>agro-climatico-ambientali</w:t>
            </w:r>
            <w:proofErr w:type="spellEnd"/>
            <w:r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(art.</w:t>
            </w:r>
          </w:p>
          <w:p w14:paraId="71B3156E" w14:textId="77777777" w:rsidR="00D27EE2" w:rsidRDefault="00392041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28)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A245A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7D619996" w14:textId="77777777" w:rsidR="00D27EE2" w:rsidRDefault="00392041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Pagamenti</w:t>
            </w:r>
            <w:proofErr w:type="spellEnd"/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agro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climatici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ambientali</w:t>
            </w:r>
            <w:proofErr w:type="spellEnd"/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E0A4D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60EDFAB8" w14:textId="77777777" w:rsidR="00D27EE2" w:rsidRDefault="00392041">
            <w:pPr>
              <w:spacing w:after="0" w:line="240" w:lineRule="auto"/>
              <w:ind w:left="87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1.293.600,00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86160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507C755E" w14:textId="77777777" w:rsidR="00D27EE2" w:rsidRDefault="00392041">
            <w:pPr>
              <w:spacing w:after="0" w:line="240" w:lineRule="auto"/>
              <w:ind w:left="102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1.706.400,00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F7AA7" w14:textId="77777777" w:rsidR="00D27EE2" w:rsidRDefault="00D27EE2"/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13AE6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4E3D686A" w14:textId="77777777" w:rsidR="00D27EE2" w:rsidRDefault="00392041">
            <w:pPr>
              <w:spacing w:after="0" w:line="240" w:lineRule="auto"/>
              <w:ind w:left="87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3.000.000,00</w:t>
            </w:r>
          </w:p>
        </w:tc>
      </w:tr>
      <w:tr w:rsidR="00D27EE2" w14:paraId="2A260E7E" w14:textId="77777777">
        <w:trPr>
          <w:trHeight w:hRule="exact" w:val="494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1DEDA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583F1228" w14:textId="77777777" w:rsidR="00D27EE2" w:rsidRDefault="00392041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M16 -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Cooperazione</w:t>
            </w:r>
            <w:proofErr w:type="spellEnd"/>
            <w:r>
              <w:rPr>
                <w:rFonts w:ascii="Times New Roman" w:eastAsia="Times New Roman" w:hAnsi="Times New Roman" w:cs="Times New Roman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(art.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35)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874E2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553EB2A9" w14:textId="77777777" w:rsidR="00D27EE2" w:rsidRDefault="00D27EE2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798A83E" w14:textId="2BED9A21" w:rsidR="002C202F" w:rsidRDefault="002C202F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B1776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3B3FC18A" w14:textId="77777777" w:rsidR="00D27EE2" w:rsidRDefault="00392041">
            <w:pPr>
              <w:spacing w:after="0" w:line="240" w:lineRule="auto"/>
              <w:ind w:left="87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1.293.600,00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0A367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05B958D9" w14:textId="77777777" w:rsidR="00D27EE2" w:rsidRDefault="00392041">
            <w:pPr>
              <w:spacing w:after="0" w:line="240" w:lineRule="auto"/>
              <w:ind w:left="102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1.706.400,00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239AD" w14:textId="77777777" w:rsidR="00D27EE2" w:rsidRDefault="00D27EE2"/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B6835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6699823B" w14:textId="77777777" w:rsidR="00D27EE2" w:rsidRDefault="00392041">
            <w:pPr>
              <w:spacing w:after="0" w:line="240" w:lineRule="auto"/>
              <w:ind w:left="87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3.000.000,00</w:t>
            </w:r>
          </w:p>
        </w:tc>
      </w:tr>
      <w:tr w:rsidR="00D27EE2" w14:paraId="7E0E4E4C" w14:textId="77777777">
        <w:trPr>
          <w:trHeight w:hRule="exact" w:val="862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6B152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48CD5D72" w14:textId="77777777" w:rsidR="00D27EE2" w:rsidRDefault="00392041">
            <w:pPr>
              <w:spacing w:after="0" w:line="240" w:lineRule="auto"/>
              <w:ind w:left="103" w:right="12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M19 -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Sostegno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allo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sviluppo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locale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LEADER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 (SLTP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sviluppo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locale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tipo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partecipativo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 [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articolo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 del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regolamento</w:t>
            </w:r>
            <w:proofErr w:type="spellEnd"/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(UE) n. 1303/2013]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6C345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11FDF447" w14:textId="77777777" w:rsidR="00D27EE2" w:rsidRDefault="00392041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Sostegno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allo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sviluppo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locale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LEADER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102D6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1426AAAE" w14:textId="77777777" w:rsidR="00D27EE2" w:rsidRDefault="00392041">
            <w:pPr>
              <w:spacing w:after="0" w:line="240" w:lineRule="auto"/>
              <w:ind w:left="79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23.716.000,00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E8E02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6E4AB06D" w14:textId="77777777" w:rsidR="00D27EE2" w:rsidRDefault="00392041">
            <w:pPr>
              <w:spacing w:after="0" w:line="240" w:lineRule="auto"/>
              <w:ind w:left="94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31.284.000,00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F2D4C" w14:textId="77777777" w:rsidR="00D27EE2" w:rsidRDefault="00D27EE2"/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9A56F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022C7197" w14:textId="77777777" w:rsidR="00D27EE2" w:rsidRDefault="00392041">
            <w:pPr>
              <w:spacing w:after="0" w:line="240" w:lineRule="auto"/>
              <w:ind w:left="79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55.000.000,00</w:t>
            </w:r>
          </w:p>
        </w:tc>
      </w:tr>
      <w:tr w:rsidR="00D27EE2" w14:paraId="13FBE5EC" w14:textId="77777777">
        <w:trPr>
          <w:trHeight w:hRule="exact" w:val="862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EAC68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4A88C076" w14:textId="77777777" w:rsidR="00D27EE2" w:rsidRDefault="00392041">
            <w:pPr>
              <w:spacing w:after="0" w:line="240" w:lineRule="auto"/>
              <w:ind w:left="103" w:right="7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M21 -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Sostegno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temporaneo</w:t>
            </w:r>
            <w:proofErr w:type="spellEnd"/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eccezionale</w:t>
            </w:r>
            <w:proofErr w:type="spellEnd"/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favore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di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agricoltori</w:t>
            </w:r>
            <w:proofErr w:type="spellEnd"/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PMI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particolarmente</w:t>
            </w:r>
            <w:proofErr w:type="spellEnd"/>
            <w:r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colpiti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dalla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crisi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COVID-19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articolo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39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C4EEC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397CAEB1" w14:textId="77777777" w:rsidR="00D27EE2" w:rsidRDefault="00392041">
            <w:pPr>
              <w:spacing w:after="0" w:line="240" w:lineRule="auto"/>
              <w:ind w:left="103" w:right="29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Sostegno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temporaneo</w:t>
            </w:r>
            <w:proofErr w:type="spellEnd"/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eccezionale</w:t>
            </w:r>
            <w:proofErr w:type="spellEnd"/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favore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di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agricoltori</w:t>
            </w:r>
            <w:proofErr w:type="spellEnd"/>
            <w:r>
              <w:rPr>
                <w:rFonts w:ascii="Times New Roman" w:eastAsia="Times New Roman" w:hAnsi="Times New Roman" w:cs="Times New Roman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PMI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particolarmente</w:t>
            </w:r>
            <w:proofErr w:type="spellEnd"/>
            <w:r>
              <w:rPr>
                <w:rFonts w:ascii="Times New Roman" w:eastAsia="Times New Roman" w:hAnsi="Times New Roman" w:cs="Times New Roman"/>
                <w:spacing w:val="-1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colpiti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dalla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crisi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Covid-19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698FC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5267EFD6" w14:textId="77777777" w:rsidR="00D27EE2" w:rsidRDefault="00392041">
            <w:pPr>
              <w:spacing w:after="0" w:line="240" w:lineRule="auto"/>
              <w:ind w:left="87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5.131.280,00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8BAFB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64DA3202" w14:textId="77777777" w:rsidR="00D27EE2" w:rsidRDefault="00392041">
            <w:pPr>
              <w:spacing w:after="0" w:line="240" w:lineRule="auto"/>
              <w:ind w:left="102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6.768.720,00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D5643" w14:textId="77777777" w:rsidR="00D27EE2" w:rsidRDefault="00D27EE2"/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31284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460A4B69" w14:textId="77777777" w:rsidR="00D27EE2" w:rsidRDefault="00392041">
            <w:pPr>
              <w:spacing w:after="0" w:line="240" w:lineRule="auto"/>
              <w:ind w:left="79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11.900.000,00</w:t>
            </w:r>
          </w:p>
        </w:tc>
      </w:tr>
      <w:tr w:rsidR="00D27EE2" w14:paraId="48D72CBA" w14:textId="77777777" w:rsidTr="004A041F">
        <w:trPr>
          <w:trHeight w:hRule="exact" w:val="972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41B03BFE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20FA4E06" w14:textId="77777777" w:rsidR="00D27EE2" w:rsidRDefault="00392041">
            <w:pPr>
              <w:spacing w:after="0" w:line="240" w:lineRule="auto"/>
              <w:ind w:left="219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Totale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(in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EUR)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3D901259" w14:textId="77777777" w:rsidR="00D27EE2" w:rsidRDefault="00D27EE2"/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5B1CB5D3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77784327" w14:textId="56ED3C06" w:rsidR="002C202F" w:rsidRPr="002C202F" w:rsidRDefault="002C202F">
            <w:pPr>
              <w:spacing w:after="0" w:line="240" w:lineRule="auto"/>
              <w:ind w:left="716" w:right="-2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C202F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16"/>
                <w:szCs w:val="16"/>
              </w:rPr>
              <w:t>139.457.156,00</w:t>
            </w:r>
            <w:r w:rsidRPr="002C202F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16"/>
                <w:szCs w:val="16"/>
                <w:highlight w:val="green"/>
              </w:rPr>
              <w:t xml:space="preserve"> </w:t>
            </w:r>
            <w:r w:rsidRPr="002C20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highlight w:val="green"/>
              </w:rPr>
              <w:t>139.880.791,14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5BB537C3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11AA0007" w14:textId="77777777" w:rsidR="00D27EE2" w:rsidRPr="002C202F" w:rsidRDefault="00392041">
            <w:pPr>
              <w:spacing w:after="0" w:line="240" w:lineRule="auto"/>
              <w:ind w:left="863" w:right="-20"/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16"/>
                <w:szCs w:val="16"/>
              </w:rPr>
            </w:pPr>
            <w:r w:rsidRPr="002C202F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16"/>
                <w:szCs w:val="16"/>
              </w:rPr>
              <w:t>177.759.440,00</w:t>
            </w:r>
          </w:p>
          <w:p w14:paraId="522912C6" w14:textId="23865A9B" w:rsidR="002C202F" w:rsidRPr="002C202F" w:rsidRDefault="002C202F">
            <w:pPr>
              <w:spacing w:after="0" w:line="240" w:lineRule="auto"/>
              <w:ind w:left="863" w:right="-2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C20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highlight w:val="green"/>
              </w:rPr>
              <w:t>177.460.820,00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0CC21518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0CAFE10F" w14:textId="77777777" w:rsidR="00D27EE2" w:rsidRDefault="00392041">
            <w:pPr>
              <w:spacing w:after="0" w:line="240" w:lineRule="auto"/>
              <w:ind w:left="99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350.000,00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5259BDC9" w14:textId="77777777" w:rsidR="00D27EE2" w:rsidRDefault="00D27EE2">
            <w:pPr>
              <w:spacing w:after="0" w:line="180" w:lineRule="exact"/>
              <w:rPr>
                <w:sz w:val="18"/>
                <w:szCs w:val="18"/>
              </w:rPr>
            </w:pPr>
          </w:p>
          <w:p w14:paraId="7419A75C" w14:textId="77777777" w:rsidR="00D27EE2" w:rsidRDefault="00392041">
            <w:pPr>
              <w:spacing w:after="0" w:line="240" w:lineRule="auto"/>
              <w:ind w:left="716" w:right="-20"/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16"/>
                <w:szCs w:val="16"/>
              </w:rPr>
            </w:pPr>
            <w:r w:rsidRPr="004A041F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sz w:val="16"/>
                <w:szCs w:val="16"/>
              </w:rPr>
              <w:t>317.566.596,00</w:t>
            </w:r>
          </w:p>
          <w:p w14:paraId="57D2B0D8" w14:textId="30F80E47" w:rsidR="007E2A7F" w:rsidRPr="001A6787" w:rsidRDefault="002C202F">
            <w:pPr>
              <w:spacing w:after="0" w:line="240" w:lineRule="auto"/>
              <w:ind w:left="716" w:right="-2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C202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highlight w:val="green"/>
              </w:rPr>
              <w:t>317.691.611,14</w:t>
            </w:r>
          </w:p>
        </w:tc>
      </w:tr>
    </w:tbl>
    <w:p w14:paraId="01DBC8BF" w14:textId="77777777" w:rsidR="00D27EE2" w:rsidRDefault="00D27EE2">
      <w:pPr>
        <w:spacing w:after="0"/>
        <w:sectPr w:rsidR="00D27EE2">
          <w:pgSz w:w="15840" w:h="12240" w:orient="landscape"/>
          <w:pgMar w:top="1120" w:right="680" w:bottom="680" w:left="680" w:header="0" w:footer="484" w:gutter="0"/>
          <w:cols w:space="720"/>
        </w:sectPr>
      </w:pPr>
    </w:p>
    <w:p w14:paraId="67B0ED73" w14:textId="77777777" w:rsidR="00D27EE2" w:rsidRDefault="00D27EE2">
      <w:pPr>
        <w:spacing w:before="3" w:after="0" w:line="240" w:lineRule="exact"/>
        <w:rPr>
          <w:sz w:val="24"/>
          <w:szCs w:val="24"/>
        </w:rPr>
      </w:pPr>
    </w:p>
    <w:p w14:paraId="0992391D" w14:textId="77777777" w:rsidR="00D27EE2" w:rsidRDefault="00392041">
      <w:pPr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13.1. M01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Trasferimento</w:t>
      </w:r>
      <w:proofErr w:type="spellEnd"/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conoscenze</w:t>
      </w:r>
      <w:proofErr w:type="spellEnd"/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azioni</w:t>
      </w:r>
      <w:proofErr w:type="spellEnd"/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informazione</w:t>
      </w:r>
      <w:proofErr w:type="spellEnd"/>
      <w:r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(art.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14)</w:t>
      </w:r>
    </w:p>
    <w:p w14:paraId="49A5B9F8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75DC2DEA" w14:textId="77777777" w:rsidR="00D27EE2" w:rsidRDefault="00392041">
      <w:pPr>
        <w:spacing w:after="0" w:line="240" w:lineRule="auto"/>
        <w:ind w:left="100" w:right="3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Titolo</w:t>
      </w:r>
      <w:proofErr w:type="spellEnd"/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regime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aiuti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Trasferimento</w:t>
      </w:r>
      <w:proofErr w:type="spellEnd"/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conoscenze</w:t>
      </w:r>
      <w:proofErr w:type="spellEnd"/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azioni</w:t>
      </w:r>
      <w:proofErr w:type="spellEnd"/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informazione</w:t>
      </w:r>
      <w:proofErr w:type="spellEnd"/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nel</w:t>
      </w:r>
      <w:proofErr w:type="spellEnd"/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settore</w:t>
      </w:r>
      <w:proofErr w:type="spellEnd"/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forestale</w:t>
      </w:r>
      <w:proofErr w:type="spellEnd"/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per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attività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agricole</w:t>
      </w:r>
      <w:proofErr w:type="spellEnd"/>
    </w:p>
    <w:p w14:paraId="1ADA6D82" w14:textId="77777777" w:rsidR="00D27EE2" w:rsidRDefault="00D27EE2">
      <w:pPr>
        <w:spacing w:after="0" w:line="120" w:lineRule="exact"/>
        <w:rPr>
          <w:sz w:val="12"/>
          <w:szCs w:val="12"/>
        </w:rPr>
      </w:pPr>
    </w:p>
    <w:p w14:paraId="48A7E5AC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FEASR (in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EUR):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900.000,00</w:t>
      </w:r>
    </w:p>
    <w:p w14:paraId="6C22E254" w14:textId="77777777" w:rsidR="00D27EE2" w:rsidRDefault="00D27EE2">
      <w:pPr>
        <w:spacing w:after="0" w:line="120" w:lineRule="exact"/>
        <w:rPr>
          <w:sz w:val="12"/>
          <w:szCs w:val="12"/>
        </w:rPr>
      </w:pPr>
    </w:p>
    <w:p w14:paraId="1151B178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Cofinanziamento</w:t>
      </w:r>
      <w:proofErr w:type="spellEnd"/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nazionale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EUR):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1.187.199,00</w:t>
      </w:r>
    </w:p>
    <w:p w14:paraId="0612134D" w14:textId="77777777" w:rsidR="00D27EE2" w:rsidRDefault="00D27EE2">
      <w:pPr>
        <w:spacing w:after="0" w:line="120" w:lineRule="exact"/>
        <w:rPr>
          <w:sz w:val="12"/>
          <w:szCs w:val="12"/>
        </w:rPr>
      </w:pPr>
    </w:p>
    <w:p w14:paraId="7E7B281E" w14:textId="77777777" w:rsidR="00D27EE2" w:rsidRDefault="00392041">
      <w:pPr>
        <w:spacing w:after="0" w:line="344" w:lineRule="auto"/>
        <w:ind w:left="100" w:right="610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Finanziamenti</w:t>
      </w:r>
      <w:proofErr w:type="spellEnd"/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nazionali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integrativi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EUR):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Totale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EUR):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2.087.199,00</w:t>
      </w:r>
    </w:p>
    <w:p w14:paraId="55BEFB1C" w14:textId="77777777" w:rsidR="00D27EE2" w:rsidRDefault="00D27EE2">
      <w:pPr>
        <w:spacing w:before="4" w:after="0" w:line="120" w:lineRule="exact"/>
        <w:rPr>
          <w:sz w:val="12"/>
          <w:szCs w:val="12"/>
        </w:rPr>
      </w:pPr>
    </w:p>
    <w:p w14:paraId="1AB456E3" w14:textId="77777777" w:rsidR="00D27EE2" w:rsidRDefault="002C202F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55405EAE">
          <v:group id="_x0000_s1188" style="position:absolute;left:0;text-align:left;margin-left:38.6pt;margin-top:25.8pt;width:534.8pt;height:227pt;z-index:-251667968;mso-position-horizontal-relative:page" coordorigin="772,516" coordsize="10696,4540">
            <v:group id="_x0000_s1195" style="position:absolute;left:792;top:536;width:2;height:4500" coordorigin="792,536" coordsize="2,4500">
              <v:shape id="_x0000_s1196" style="position:absolute;left:792;top:536;width:2;height:4500" coordorigin="792,536" coordsize="0,4500" path="m792,536r,4500e" filled="f" strokeweight="1pt">
                <v:path arrowok="t"/>
              </v:shape>
            </v:group>
            <v:group id="_x0000_s1193" style="position:absolute;left:11448;top:536;width:2;height:4500" coordorigin="11448,536" coordsize="2,4500">
              <v:shape id="_x0000_s1194" style="position:absolute;left:11448;top:536;width:2;height:4500" coordorigin="11448,536" coordsize="0,4500" path="m11448,536r,4500e" filled="f" strokeweight="1pt">
                <v:path arrowok="t"/>
              </v:shape>
            </v:group>
            <v:group id="_x0000_s1191" style="position:absolute;left:782;top:526;width:10676;height:2" coordorigin="782,526" coordsize="10676,2">
              <v:shape id="_x0000_s1192" style="position:absolute;left:782;top:526;width:10676;height:2" coordorigin="782,526" coordsize="10676,0" path="m782,526r10676,e" filled="f" strokeweight="1pt">
                <v:path arrowok="t"/>
              </v:shape>
            </v:group>
            <v:group id="_x0000_s1189" style="position:absolute;left:782;top:5046;width:10676;height:2" coordorigin="782,5046" coordsize="10676,2">
              <v:shape id="_x0000_s1190" style="position:absolute;left:782;top:5046;width:10676;height:2" coordorigin="782,5046" coordsize="10676,0" path="m782,5046r10676,e" filled="f" strokeweight="1pt">
                <v:path arrowok="t"/>
              </v:shape>
            </v:group>
            <w10:wrap anchorx="page"/>
          </v:group>
        </w:pict>
      </w:r>
      <w:r w:rsidR="00392041">
        <w:rPr>
          <w:rFonts w:ascii="Times New Roman" w:eastAsia="Times New Roman" w:hAnsi="Times New Roman" w:cs="Times New Roman"/>
          <w:i/>
          <w:sz w:val="24"/>
          <w:szCs w:val="24"/>
        </w:rPr>
        <w:t xml:space="preserve">13.1.1.1. </w:t>
      </w:r>
      <w:proofErr w:type="spellStart"/>
      <w:r w:rsidR="00392041">
        <w:rPr>
          <w:rFonts w:ascii="Times New Roman" w:eastAsia="Times New Roman" w:hAnsi="Times New Roman" w:cs="Times New Roman"/>
          <w:i/>
          <w:sz w:val="24"/>
          <w:szCs w:val="24"/>
        </w:rPr>
        <w:t>Indicazione</w:t>
      </w:r>
      <w:proofErr w:type="spellEnd"/>
      <w:r w:rsidR="00392041">
        <w:rPr>
          <w:rFonts w:ascii="Times New Roman" w:eastAsia="Times New Roman" w:hAnsi="Times New Roman" w:cs="Times New Roman"/>
          <w:i/>
          <w:sz w:val="24"/>
          <w:szCs w:val="24"/>
        </w:rPr>
        <w:t>*:</w:t>
      </w:r>
    </w:p>
    <w:p w14:paraId="137603A8" w14:textId="77777777" w:rsidR="00D27EE2" w:rsidRDefault="00D27EE2">
      <w:pPr>
        <w:spacing w:after="0" w:line="120" w:lineRule="exact"/>
        <w:rPr>
          <w:sz w:val="12"/>
          <w:szCs w:val="12"/>
        </w:rPr>
      </w:pPr>
    </w:p>
    <w:p w14:paraId="3176F88F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3C2A4617" w14:textId="77777777" w:rsidR="00D27EE2" w:rsidRDefault="00392041">
      <w:pPr>
        <w:spacing w:after="0" w:line="240" w:lineRule="auto"/>
        <w:ind w:left="100" w:right="56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Sarà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presentata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una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richiesta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esenzione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sensi 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Reg.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n. 702/2014,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riferimento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seguenti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articoli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CCFA66A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053003FB" w14:textId="77777777" w:rsidR="00D27EE2" w:rsidRDefault="00392041">
      <w:pPr>
        <w:spacing w:after="0" w:line="240" w:lineRule="auto"/>
        <w:ind w:left="100" w:right="3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Articolo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38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Aiuti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per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trasferimento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conoscenze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azioni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informazione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nel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settore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forestale</w:t>
      </w:r>
      <w:proofErr w:type="spellEnd"/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per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quanto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riguarda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attività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relative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settore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forestale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E157500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3836390C" w14:textId="77777777" w:rsidR="00D27EE2" w:rsidRDefault="00392041">
      <w:pPr>
        <w:spacing w:after="0" w:line="240" w:lineRule="auto"/>
        <w:ind w:left="100" w:right="36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Articolo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47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Aiuti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per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trasferimento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conoscenze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azioni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informazione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favore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delle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PMI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nelle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zone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rurali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per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attività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agricole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337561B" w14:textId="77777777" w:rsidR="00D27EE2" w:rsidRDefault="00D27EE2">
      <w:pPr>
        <w:spacing w:before="1" w:after="0" w:line="130" w:lineRule="exact"/>
        <w:rPr>
          <w:sz w:val="13"/>
          <w:szCs w:val="13"/>
        </w:rPr>
      </w:pPr>
    </w:p>
    <w:p w14:paraId="4CEF0DFE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09F8AE5B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24458DCF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1B5E133F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03151196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5A5055B9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56F576D2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21DC3440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17CD4C8D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39FE73C5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71AC2F65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75A325EE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0EF31F90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200E93C8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6A482989" w14:textId="77777777" w:rsidR="00D27EE2" w:rsidRDefault="00392041">
      <w:pPr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13.2. M02</w:t>
      </w:r>
      <w:r>
        <w:rPr>
          <w:rFonts w:ascii="Times New Roman" w:eastAsia="Times New Roman" w:hAnsi="Times New Roman" w:cs="Times New Roman"/>
          <w:b/>
          <w:bCs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pacing w:val="3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Servizi</w:t>
      </w:r>
      <w:proofErr w:type="spellEnd"/>
      <w:r>
        <w:rPr>
          <w:rFonts w:ascii="Times New Roman" w:eastAsia="Times New Roman" w:hAnsi="Times New Roman" w:cs="Times New Roman"/>
          <w:b/>
          <w:bCs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b/>
          <w:bCs/>
          <w:spacing w:val="2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consulenza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b/>
          <w:bCs/>
          <w:spacing w:val="2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sostituzione</w:t>
      </w:r>
      <w:proofErr w:type="spellEnd"/>
      <w:r>
        <w:rPr>
          <w:rFonts w:ascii="Times New Roman" w:eastAsia="Times New Roman" w:hAnsi="Times New Roman" w:cs="Times New Roman"/>
          <w:b/>
          <w:bCs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b/>
          <w:bCs/>
          <w:spacing w:val="3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assistenza</w:t>
      </w:r>
      <w:proofErr w:type="spellEnd"/>
      <w:r>
        <w:rPr>
          <w:rFonts w:ascii="Times New Roman" w:eastAsia="Times New Roman" w:hAnsi="Times New Roman" w:cs="Times New Roman"/>
          <w:b/>
          <w:bCs/>
          <w:spacing w:val="3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alla</w:t>
      </w:r>
      <w:proofErr w:type="spellEnd"/>
      <w:r>
        <w:rPr>
          <w:rFonts w:ascii="Times New Roman" w:eastAsia="Times New Roman" w:hAnsi="Times New Roman" w:cs="Times New Roman"/>
          <w:b/>
          <w:bCs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gestione</w:t>
      </w:r>
      <w:r>
        <w:rPr>
          <w:rFonts w:ascii="Times New Roman" w:eastAsia="Times New Roman" w:hAnsi="Times New Roman" w:cs="Times New Roman"/>
          <w:b/>
          <w:bCs/>
          <w:spacing w:val="2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delle</w:t>
      </w:r>
      <w:proofErr w:type="spellEnd"/>
      <w:r>
        <w:rPr>
          <w:rFonts w:ascii="Times New Roman" w:eastAsia="Times New Roman" w:hAnsi="Times New Roman" w:cs="Times New Roman"/>
          <w:b/>
          <w:bCs/>
          <w:spacing w:val="2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aziende</w:t>
      </w:r>
      <w:proofErr w:type="spellEnd"/>
      <w:r>
        <w:rPr>
          <w:rFonts w:ascii="Times New Roman" w:eastAsia="Times New Roman" w:hAnsi="Times New Roman" w:cs="Times New Roman"/>
          <w:b/>
          <w:bCs/>
          <w:spacing w:val="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agricole</w:t>
      </w:r>
      <w:proofErr w:type="spellEnd"/>
    </w:p>
    <w:p w14:paraId="6D6E4A5A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(art.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15)</w:t>
      </w:r>
    </w:p>
    <w:p w14:paraId="3B2759E1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6FAFD7E4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Titolo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regime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aiuti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Servizi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consulenza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aziendale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formazione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consulenti</w:t>
      </w:r>
      <w:proofErr w:type="spellEnd"/>
    </w:p>
    <w:p w14:paraId="47FA26C9" w14:textId="77777777" w:rsidR="00D27EE2" w:rsidRDefault="00D27EE2">
      <w:pPr>
        <w:spacing w:after="0" w:line="120" w:lineRule="exact"/>
        <w:rPr>
          <w:sz w:val="12"/>
          <w:szCs w:val="12"/>
        </w:rPr>
      </w:pPr>
    </w:p>
    <w:p w14:paraId="62AEC8A8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FEASR (in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EUR):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950.000,00</w:t>
      </w:r>
    </w:p>
    <w:p w14:paraId="6654B47D" w14:textId="77777777" w:rsidR="00D27EE2" w:rsidRDefault="00D27EE2">
      <w:pPr>
        <w:spacing w:after="0" w:line="120" w:lineRule="exact"/>
        <w:rPr>
          <w:sz w:val="12"/>
          <w:szCs w:val="12"/>
        </w:rPr>
      </w:pPr>
    </w:p>
    <w:p w14:paraId="5A9D08FC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Cofinanziamento</w:t>
      </w:r>
      <w:proofErr w:type="spellEnd"/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nazionale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EUR):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1.253.154,00</w:t>
      </w:r>
    </w:p>
    <w:p w14:paraId="556E82C3" w14:textId="77777777" w:rsidR="00D27EE2" w:rsidRDefault="00D27EE2">
      <w:pPr>
        <w:spacing w:after="0" w:line="120" w:lineRule="exact"/>
        <w:rPr>
          <w:sz w:val="12"/>
          <w:szCs w:val="12"/>
        </w:rPr>
      </w:pPr>
    </w:p>
    <w:p w14:paraId="0B9B5D2B" w14:textId="77777777" w:rsidR="00D27EE2" w:rsidRDefault="00392041">
      <w:pPr>
        <w:spacing w:after="0" w:line="344" w:lineRule="auto"/>
        <w:ind w:left="100" w:right="610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Finanziamenti</w:t>
      </w:r>
      <w:proofErr w:type="spellEnd"/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nazionali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integrativi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EUR):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Totale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EUR):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2.203.154,00</w:t>
      </w:r>
    </w:p>
    <w:p w14:paraId="6251E46E" w14:textId="77777777" w:rsidR="00D27EE2" w:rsidRDefault="00D27EE2">
      <w:pPr>
        <w:spacing w:before="4" w:after="0" w:line="120" w:lineRule="exact"/>
        <w:rPr>
          <w:sz w:val="12"/>
          <w:szCs w:val="12"/>
        </w:rPr>
      </w:pPr>
    </w:p>
    <w:p w14:paraId="7AB5376F" w14:textId="77777777" w:rsidR="00D27EE2" w:rsidRDefault="002C202F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217D2F60">
          <v:group id="_x0000_s1179" style="position:absolute;left:0;text-align:left;margin-left:38.6pt;margin-top:25.8pt;width:534.8pt;height:36.8pt;z-index:-251666944;mso-position-horizontal-relative:page" coordorigin="772,516" coordsize="10696,736">
            <v:group id="_x0000_s1186" style="position:absolute;left:792;top:536;width:2;height:696" coordorigin="792,536" coordsize="2,696">
              <v:shape id="_x0000_s1187" style="position:absolute;left:792;top:536;width:2;height:696" coordorigin="792,536" coordsize="0,696" path="m792,536r,696e" filled="f" strokeweight="1pt">
                <v:path arrowok="t"/>
              </v:shape>
            </v:group>
            <v:group id="_x0000_s1184" style="position:absolute;left:11448;top:536;width:2;height:696" coordorigin="11448,536" coordsize="2,696">
              <v:shape id="_x0000_s1185" style="position:absolute;left:11448;top:536;width:2;height:696" coordorigin="11448,536" coordsize="0,696" path="m11448,536r,696e" filled="f" strokeweight="1pt">
                <v:path arrowok="t"/>
              </v:shape>
            </v:group>
            <v:group id="_x0000_s1182" style="position:absolute;left:782;top:526;width:10676;height:2" coordorigin="782,526" coordsize="10676,2">
              <v:shape id="_x0000_s1183" style="position:absolute;left:782;top:526;width:10676;height:2" coordorigin="782,526" coordsize="10676,0" path="m782,526r10676,e" filled="f" strokeweight="1pt">
                <v:path arrowok="t"/>
              </v:shape>
            </v:group>
            <v:group id="_x0000_s1180" style="position:absolute;left:782;top:1242;width:10676;height:2" coordorigin="782,1242" coordsize="10676,2">
              <v:shape id="_x0000_s1181" style="position:absolute;left:782;top:1242;width:10676;height:2" coordorigin="782,1242" coordsize="10676,0" path="m782,1242r10676,e" filled="f" strokeweight="1pt">
                <v:path arrowok="t"/>
              </v:shape>
            </v:group>
            <w10:wrap anchorx="page"/>
          </v:group>
        </w:pict>
      </w:r>
      <w:r w:rsidR="00392041">
        <w:rPr>
          <w:rFonts w:ascii="Times New Roman" w:eastAsia="Times New Roman" w:hAnsi="Times New Roman" w:cs="Times New Roman"/>
          <w:i/>
          <w:sz w:val="24"/>
          <w:szCs w:val="24"/>
        </w:rPr>
        <w:t xml:space="preserve">13.2.1.1. </w:t>
      </w:r>
      <w:proofErr w:type="spellStart"/>
      <w:r w:rsidR="00392041">
        <w:rPr>
          <w:rFonts w:ascii="Times New Roman" w:eastAsia="Times New Roman" w:hAnsi="Times New Roman" w:cs="Times New Roman"/>
          <w:i/>
          <w:sz w:val="24"/>
          <w:szCs w:val="24"/>
        </w:rPr>
        <w:t>Indicazione</w:t>
      </w:r>
      <w:proofErr w:type="spellEnd"/>
      <w:r w:rsidR="00392041">
        <w:rPr>
          <w:rFonts w:ascii="Times New Roman" w:eastAsia="Times New Roman" w:hAnsi="Times New Roman" w:cs="Times New Roman"/>
          <w:i/>
          <w:sz w:val="24"/>
          <w:szCs w:val="24"/>
        </w:rPr>
        <w:t>*:</w:t>
      </w:r>
    </w:p>
    <w:p w14:paraId="151C979C" w14:textId="77777777" w:rsidR="00D27EE2" w:rsidRDefault="00D27EE2">
      <w:pPr>
        <w:spacing w:after="0" w:line="120" w:lineRule="exact"/>
        <w:rPr>
          <w:sz w:val="12"/>
          <w:szCs w:val="12"/>
        </w:rPr>
      </w:pPr>
    </w:p>
    <w:p w14:paraId="04F0FFEF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2C973982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L’assegnazione</w:t>
      </w:r>
      <w:proofErr w:type="spellEnd"/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contributo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avviene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sensi 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quanto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previsto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dall'Aiuto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Stato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SA.54620(2019/XA).</w:t>
      </w:r>
    </w:p>
    <w:p w14:paraId="40860738" w14:textId="77777777" w:rsidR="00D27EE2" w:rsidRDefault="00D27EE2">
      <w:pPr>
        <w:spacing w:after="0"/>
        <w:sectPr w:rsidR="00D27EE2">
          <w:footerReference w:type="default" r:id="rId9"/>
          <w:pgSz w:w="12240" w:h="15840"/>
          <w:pgMar w:top="1480" w:right="800" w:bottom="840" w:left="800" w:header="0" w:footer="654" w:gutter="0"/>
          <w:pgNumType w:start="991"/>
          <w:cols w:space="720"/>
        </w:sectPr>
      </w:pPr>
    </w:p>
    <w:p w14:paraId="70CFC4C2" w14:textId="77777777" w:rsidR="00D27EE2" w:rsidRDefault="002C202F">
      <w:pPr>
        <w:spacing w:before="9" w:after="0" w:line="170" w:lineRule="exact"/>
        <w:rPr>
          <w:sz w:val="17"/>
          <w:szCs w:val="17"/>
        </w:rPr>
      </w:pPr>
      <w:r>
        <w:lastRenderedPageBreak/>
        <w:pict w14:anchorId="5A8F3A82">
          <v:group id="_x0000_s1170" style="position:absolute;margin-left:38.6pt;margin-top:61.8pt;width:534.8pt;height:30.8pt;z-index:-251665920;mso-position-horizontal-relative:page;mso-position-vertical-relative:page" coordorigin="772,1236" coordsize="10696,616">
            <v:group id="_x0000_s1177" style="position:absolute;left:792;top:1256;width:2;height:576" coordorigin="792,1256" coordsize="2,576">
              <v:shape id="_x0000_s1178" style="position:absolute;left:792;top:1256;width:2;height:576" coordorigin="792,1256" coordsize="0,576" path="m792,1256r,576e" filled="f" strokeweight="1pt">
                <v:path arrowok="t"/>
              </v:shape>
            </v:group>
            <v:group id="_x0000_s1175" style="position:absolute;left:11448;top:1256;width:2;height:576" coordorigin="11448,1256" coordsize="2,576">
              <v:shape id="_x0000_s1176" style="position:absolute;left:11448;top:1256;width:2;height:576" coordorigin="11448,1256" coordsize="0,576" path="m11448,1256r,576e" filled="f" strokeweight="1pt">
                <v:path arrowok="t"/>
              </v:shape>
            </v:group>
            <v:group id="_x0000_s1173" style="position:absolute;left:782;top:1246;width:10676;height:2" coordorigin="782,1246" coordsize="10676,2">
              <v:shape id="_x0000_s1174" style="position:absolute;left:782;top:1246;width:10676;height:2" coordorigin="782,1246" coordsize="10676,0" path="m782,1246r10676,e" filled="f" strokeweight="1pt">
                <v:path arrowok="t"/>
              </v:shape>
            </v:group>
            <v:group id="_x0000_s1171" style="position:absolute;left:782;top:1842;width:10676;height:2" coordorigin="782,1842" coordsize="10676,2">
              <v:shape id="_x0000_s1172" style="position:absolute;left:782;top:1842;width:10676;height:2" coordorigin="782,1842" coordsize="10676,0" path="m782,1842r10676,e" filled="f" strokeweight="1pt">
                <v:path arrowok="t"/>
              </v:shape>
            </v:group>
            <w10:wrap anchorx="page" anchory="page"/>
          </v:group>
        </w:pict>
      </w:r>
    </w:p>
    <w:p w14:paraId="6DBC4960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6B57CE4D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22924581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60811E22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546DE800" w14:textId="77777777" w:rsidR="00D27EE2" w:rsidRDefault="00392041">
      <w:pPr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13.3. M03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Regimi</w:t>
      </w:r>
      <w:proofErr w:type="spellEnd"/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qualità</w:t>
      </w:r>
      <w:proofErr w:type="spellEnd"/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dei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prodotti</w:t>
      </w:r>
      <w:proofErr w:type="spellEnd"/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agricoli</w:t>
      </w:r>
      <w:proofErr w:type="spellEnd"/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alimentari</w:t>
      </w:r>
      <w:proofErr w:type="spellEnd"/>
      <w:r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(art.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16)</w:t>
      </w:r>
    </w:p>
    <w:p w14:paraId="176A2630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5E47BF46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Titolo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regime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aiuti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Regimi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qualità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prodotti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agricoli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alimentari</w:t>
      </w:r>
      <w:proofErr w:type="spellEnd"/>
    </w:p>
    <w:p w14:paraId="0181D758" w14:textId="77777777" w:rsidR="00D27EE2" w:rsidRDefault="00D27EE2">
      <w:pPr>
        <w:spacing w:after="0" w:line="120" w:lineRule="exact"/>
        <w:rPr>
          <w:sz w:val="12"/>
          <w:szCs w:val="12"/>
        </w:rPr>
      </w:pPr>
    </w:p>
    <w:p w14:paraId="6D2F088F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FEASR (in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EUR):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2.156,00</w:t>
      </w:r>
    </w:p>
    <w:p w14:paraId="40683BA1" w14:textId="77777777" w:rsidR="00D27EE2" w:rsidRDefault="00D27EE2">
      <w:pPr>
        <w:spacing w:after="0" w:line="120" w:lineRule="exact"/>
        <w:rPr>
          <w:sz w:val="12"/>
          <w:szCs w:val="12"/>
        </w:rPr>
      </w:pPr>
    </w:p>
    <w:p w14:paraId="79C4613B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Cofinanziamento</w:t>
      </w:r>
      <w:proofErr w:type="spellEnd"/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nazionale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EUR):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2.844,00</w:t>
      </w:r>
    </w:p>
    <w:p w14:paraId="7DD31B27" w14:textId="77777777" w:rsidR="00D27EE2" w:rsidRDefault="00D27EE2">
      <w:pPr>
        <w:spacing w:after="0" w:line="120" w:lineRule="exact"/>
        <w:rPr>
          <w:sz w:val="12"/>
          <w:szCs w:val="12"/>
        </w:rPr>
      </w:pPr>
    </w:p>
    <w:p w14:paraId="26C597C9" w14:textId="77777777" w:rsidR="00D27EE2" w:rsidRDefault="00392041">
      <w:pPr>
        <w:spacing w:after="0" w:line="344" w:lineRule="auto"/>
        <w:ind w:left="100" w:right="610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Finanziamenti</w:t>
      </w:r>
      <w:proofErr w:type="spellEnd"/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nazionali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integrativi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EUR):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Totale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EUR):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5.000,00</w:t>
      </w:r>
    </w:p>
    <w:p w14:paraId="055CD42A" w14:textId="77777777" w:rsidR="00D27EE2" w:rsidRDefault="00D27EE2">
      <w:pPr>
        <w:spacing w:before="4" w:after="0" w:line="120" w:lineRule="exact"/>
        <w:rPr>
          <w:sz w:val="12"/>
          <w:szCs w:val="12"/>
        </w:rPr>
      </w:pPr>
    </w:p>
    <w:p w14:paraId="5543F013" w14:textId="77777777" w:rsidR="00D27EE2" w:rsidRDefault="002C202F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43C475C0">
          <v:group id="_x0000_s1161" style="position:absolute;left:0;text-align:left;margin-left:38.6pt;margin-top:25.8pt;width:534.8pt;height:135.8pt;z-index:-251664896;mso-position-horizontal-relative:page" coordorigin="772,516" coordsize="10696,2716">
            <v:group id="_x0000_s1168" style="position:absolute;left:792;top:536;width:2;height:2676" coordorigin="792,536" coordsize="2,2676">
              <v:shape id="_x0000_s1169" style="position:absolute;left:792;top:536;width:2;height:2676" coordorigin="792,536" coordsize="0,2676" path="m792,536r,2676e" filled="f" strokeweight="1pt">
                <v:path arrowok="t"/>
              </v:shape>
            </v:group>
            <v:group id="_x0000_s1166" style="position:absolute;left:11448;top:536;width:2;height:2676" coordorigin="11448,536" coordsize="2,2676">
              <v:shape id="_x0000_s1167" style="position:absolute;left:11448;top:536;width:2;height:2676" coordorigin="11448,536" coordsize="0,2676" path="m11448,536r,2676e" filled="f" strokeweight="1pt">
                <v:path arrowok="t"/>
              </v:shape>
            </v:group>
            <v:group id="_x0000_s1164" style="position:absolute;left:782;top:526;width:10676;height:2" coordorigin="782,526" coordsize="10676,2">
              <v:shape id="_x0000_s1165" style="position:absolute;left:782;top:526;width:10676;height:2" coordorigin="782,526" coordsize="10676,0" path="m782,526r10676,e" filled="f" strokeweight="1pt">
                <v:path arrowok="t"/>
              </v:shape>
            </v:group>
            <v:group id="_x0000_s1162" style="position:absolute;left:782;top:3222;width:10676;height:2" coordorigin="782,3222" coordsize="10676,2">
              <v:shape id="_x0000_s1163" style="position:absolute;left:782;top:3222;width:10676;height:2" coordorigin="782,3222" coordsize="10676,0" path="m782,3222r10676,e" filled="f" strokeweight="1pt">
                <v:path arrowok="t"/>
              </v:shape>
            </v:group>
            <w10:wrap anchorx="page"/>
          </v:group>
        </w:pict>
      </w:r>
      <w:r w:rsidR="00392041">
        <w:rPr>
          <w:rFonts w:ascii="Times New Roman" w:eastAsia="Times New Roman" w:hAnsi="Times New Roman" w:cs="Times New Roman"/>
          <w:i/>
          <w:sz w:val="24"/>
          <w:szCs w:val="24"/>
        </w:rPr>
        <w:t xml:space="preserve">13.3.1.1. </w:t>
      </w:r>
      <w:proofErr w:type="spellStart"/>
      <w:r w:rsidR="00392041">
        <w:rPr>
          <w:rFonts w:ascii="Times New Roman" w:eastAsia="Times New Roman" w:hAnsi="Times New Roman" w:cs="Times New Roman"/>
          <w:i/>
          <w:sz w:val="24"/>
          <w:szCs w:val="24"/>
        </w:rPr>
        <w:t>Indicazione</w:t>
      </w:r>
      <w:proofErr w:type="spellEnd"/>
      <w:r w:rsidR="00392041">
        <w:rPr>
          <w:rFonts w:ascii="Times New Roman" w:eastAsia="Times New Roman" w:hAnsi="Times New Roman" w:cs="Times New Roman"/>
          <w:i/>
          <w:sz w:val="24"/>
          <w:szCs w:val="24"/>
        </w:rPr>
        <w:t>*:</w:t>
      </w:r>
    </w:p>
    <w:p w14:paraId="2A5DF82C" w14:textId="77777777" w:rsidR="00D27EE2" w:rsidRDefault="00D27EE2">
      <w:pPr>
        <w:spacing w:after="0" w:line="120" w:lineRule="exact"/>
        <w:rPr>
          <w:sz w:val="12"/>
          <w:szCs w:val="12"/>
        </w:rPr>
      </w:pPr>
    </w:p>
    <w:p w14:paraId="72067FB5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7E5E26C8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Operazione</w:t>
      </w:r>
      <w:proofErr w:type="spellEnd"/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3.1.01</w:t>
      </w:r>
    </w:p>
    <w:p w14:paraId="7D02B360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6BA8594B" w14:textId="77777777" w:rsidR="00D27EE2" w:rsidRDefault="00392041">
      <w:pPr>
        <w:spacing w:after="0" w:line="240" w:lineRule="auto"/>
        <w:ind w:left="100" w:right="43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Dotazione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finanziaria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pari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5.000 euro,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cui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€ 2.156 quota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FEASR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€ 2.844 quota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cofinanziamento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nazionale</w:t>
      </w:r>
      <w:proofErr w:type="spellEnd"/>
    </w:p>
    <w:p w14:paraId="34766FFC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3EB2D304" w14:textId="77777777" w:rsidR="00D27EE2" w:rsidRDefault="00392041">
      <w:pPr>
        <w:spacing w:after="0" w:line="240" w:lineRule="auto"/>
        <w:ind w:left="100" w:right="39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contributo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relativo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regime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qualità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"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Bevande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spiritose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sarà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erogato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sensi 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regime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minimis non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agricolo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(Reg.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UE n. 1407/2013).</w:t>
      </w:r>
    </w:p>
    <w:p w14:paraId="6D560A54" w14:textId="77777777" w:rsidR="00D27EE2" w:rsidRDefault="00D27EE2">
      <w:pPr>
        <w:spacing w:before="3" w:after="0" w:line="180" w:lineRule="exact"/>
        <w:rPr>
          <w:sz w:val="18"/>
          <w:szCs w:val="18"/>
        </w:rPr>
      </w:pPr>
    </w:p>
    <w:p w14:paraId="18D73C78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14377621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2EBB7BBF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69872B38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01920593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59EC800A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60F8DCD8" w14:textId="77777777" w:rsidR="00D27EE2" w:rsidRDefault="00392041">
      <w:pPr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13.4. M04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Investimenti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in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immobilizzazioni</w:t>
      </w:r>
      <w:proofErr w:type="spellEnd"/>
      <w:r>
        <w:rPr>
          <w:rFonts w:ascii="Times New Roman" w:eastAsia="Times New Roman" w:hAnsi="Times New Roman" w:cs="Times New Roman"/>
          <w:b/>
          <w:bCs/>
          <w:spacing w:val="-1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materiali</w:t>
      </w:r>
      <w:proofErr w:type="spellEnd"/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(art.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17)</w:t>
      </w:r>
    </w:p>
    <w:p w14:paraId="463D2E46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34250B2C" w14:textId="77777777" w:rsidR="00D27EE2" w:rsidRDefault="00392041">
      <w:pPr>
        <w:spacing w:after="0" w:line="240" w:lineRule="auto"/>
        <w:ind w:left="100" w:right="3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Titolo</w:t>
      </w:r>
      <w:proofErr w:type="spellEnd"/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regime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aiuti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Infrastrutture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destinate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allo</w:t>
      </w:r>
      <w:proofErr w:type="spellEnd"/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sviluppo</w:t>
      </w:r>
      <w:proofErr w:type="spellEnd"/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settore</w:t>
      </w:r>
      <w:proofErr w:type="spellEnd"/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agro-forestale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investimenti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produttivi</w:t>
      </w:r>
      <w:proofErr w:type="spellEnd"/>
    </w:p>
    <w:p w14:paraId="0C2A655D" w14:textId="77777777" w:rsidR="00D27EE2" w:rsidRDefault="00D27EE2">
      <w:pPr>
        <w:spacing w:after="0" w:line="120" w:lineRule="exact"/>
        <w:rPr>
          <w:sz w:val="12"/>
          <w:szCs w:val="12"/>
        </w:rPr>
      </w:pPr>
    </w:p>
    <w:p w14:paraId="517F541C" w14:textId="3007BA40" w:rsidR="00D27EE2" w:rsidRPr="007C7190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FEASR (in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EUR):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A6787">
        <w:rPr>
          <w:rFonts w:ascii="Times New Roman" w:eastAsia="Times New Roman" w:hAnsi="Times New Roman" w:cs="Times New Roman"/>
          <w:strike/>
          <w:color w:val="FF0000"/>
          <w:sz w:val="24"/>
          <w:szCs w:val="24"/>
        </w:rPr>
        <w:t>13.786.000,00</w:t>
      </w:r>
      <w:r w:rsidR="007C7190">
        <w:rPr>
          <w:rFonts w:ascii="Times New Roman" w:eastAsia="Times New Roman" w:hAnsi="Times New Roman" w:cs="Times New Roman"/>
          <w:strike/>
          <w:sz w:val="24"/>
          <w:szCs w:val="24"/>
        </w:rPr>
        <w:t xml:space="preserve"> </w:t>
      </w:r>
      <w:r w:rsidR="007C7190" w:rsidRPr="001A6787">
        <w:rPr>
          <w:rFonts w:ascii="Times New Roman" w:eastAsia="Times New Roman" w:hAnsi="Times New Roman" w:cs="Times New Roman"/>
          <w:sz w:val="24"/>
          <w:szCs w:val="24"/>
          <w:highlight w:val="green"/>
        </w:rPr>
        <w:t>14.052.026,12</w:t>
      </w:r>
    </w:p>
    <w:p w14:paraId="1CCAA046" w14:textId="77777777" w:rsidR="00D27EE2" w:rsidRDefault="00D27EE2">
      <w:pPr>
        <w:spacing w:after="0" w:line="120" w:lineRule="exact"/>
        <w:rPr>
          <w:sz w:val="12"/>
          <w:szCs w:val="12"/>
        </w:rPr>
      </w:pPr>
    </w:p>
    <w:p w14:paraId="247358B3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Cofinanziamento</w:t>
      </w:r>
      <w:proofErr w:type="spellEnd"/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nazionale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EUR):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18.185.243,00</w:t>
      </w:r>
    </w:p>
    <w:p w14:paraId="781E9880" w14:textId="77777777" w:rsidR="00D27EE2" w:rsidRDefault="00D27EE2">
      <w:pPr>
        <w:spacing w:after="0" w:line="120" w:lineRule="exact"/>
        <w:rPr>
          <w:sz w:val="12"/>
          <w:szCs w:val="12"/>
        </w:rPr>
      </w:pPr>
    </w:p>
    <w:p w14:paraId="070A71CD" w14:textId="77777777" w:rsidR="004459CE" w:rsidRDefault="00392041">
      <w:pPr>
        <w:spacing w:after="0" w:line="344" w:lineRule="auto"/>
        <w:ind w:left="100" w:right="610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Finanziamenti</w:t>
      </w:r>
      <w:proofErr w:type="spellEnd"/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nazionali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integrativi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EUR): </w:t>
      </w:r>
    </w:p>
    <w:p w14:paraId="48CD5FA9" w14:textId="3ACD3BA2" w:rsidR="00D27EE2" w:rsidRPr="007C7190" w:rsidRDefault="00392041">
      <w:pPr>
        <w:spacing w:after="0" w:line="344" w:lineRule="auto"/>
        <w:ind w:left="100" w:right="610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Totale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EUR):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A6787">
        <w:rPr>
          <w:rFonts w:ascii="Times New Roman" w:eastAsia="Times New Roman" w:hAnsi="Times New Roman" w:cs="Times New Roman"/>
          <w:strike/>
          <w:color w:val="FF0000"/>
          <w:sz w:val="24"/>
          <w:szCs w:val="24"/>
        </w:rPr>
        <w:t>31.971.243,00</w:t>
      </w:r>
      <w:r w:rsidR="007C7190">
        <w:rPr>
          <w:rFonts w:ascii="Times New Roman" w:eastAsia="Times New Roman" w:hAnsi="Times New Roman" w:cs="Times New Roman"/>
          <w:strike/>
          <w:sz w:val="24"/>
          <w:szCs w:val="24"/>
        </w:rPr>
        <w:t xml:space="preserve"> </w:t>
      </w:r>
      <w:r w:rsidR="007C7190" w:rsidRPr="007C7190">
        <w:rPr>
          <w:rFonts w:ascii="Times New Roman" w:eastAsia="Times New Roman" w:hAnsi="Times New Roman" w:cs="Times New Roman"/>
          <w:sz w:val="24"/>
          <w:szCs w:val="24"/>
          <w:highlight w:val="green"/>
        </w:rPr>
        <w:t>32.237.269,12</w:t>
      </w:r>
    </w:p>
    <w:p w14:paraId="09DBA54C" w14:textId="77777777" w:rsidR="00D27EE2" w:rsidRDefault="00D27EE2">
      <w:pPr>
        <w:spacing w:before="4" w:after="0" w:line="120" w:lineRule="exact"/>
        <w:rPr>
          <w:sz w:val="12"/>
          <w:szCs w:val="12"/>
        </w:rPr>
      </w:pPr>
    </w:p>
    <w:p w14:paraId="4A61125A" w14:textId="77777777" w:rsidR="00D27EE2" w:rsidRDefault="002C202F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62E62F7F">
          <v:group id="_x0000_s1152" style="position:absolute;left:0;text-align:left;margin-left:38.6pt;margin-top:25.8pt;width:534.8pt;height:116pt;z-index:-251663872;mso-position-horizontal-relative:page" coordorigin="772,516" coordsize="10696,2320">
            <v:group id="_x0000_s1159" style="position:absolute;left:792;top:536;width:2;height:2280" coordorigin="792,536" coordsize="2,2280">
              <v:shape id="_x0000_s1160" style="position:absolute;left:792;top:536;width:2;height:2280" coordorigin="792,536" coordsize="0,2280" path="m792,536r,2280e" filled="f" strokeweight="1pt">
                <v:path arrowok="t"/>
              </v:shape>
            </v:group>
            <v:group id="_x0000_s1157" style="position:absolute;left:11448;top:536;width:2;height:2280" coordorigin="11448,536" coordsize="2,2280">
              <v:shape id="_x0000_s1158" style="position:absolute;left:11448;top:536;width:2;height:2280" coordorigin="11448,536" coordsize="0,2280" path="m11448,536r,2280e" filled="f" strokeweight="1pt">
                <v:path arrowok="t"/>
              </v:shape>
            </v:group>
            <v:group id="_x0000_s1155" style="position:absolute;left:782;top:526;width:10676;height:2" coordorigin="782,526" coordsize="10676,2">
              <v:shape id="_x0000_s1156" style="position:absolute;left:782;top:526;width:10676;height:2" coordorigin="782,526" coordsize="10676,0" path="m782,526r10676,e" filled="f" strokeweight="1pt">
                <v:path arrowok="t"/>
              </v:shape>
            </v:group>
            <v:group id="_x0000_s1153" style="position:absolute;left:782;top:2826;width:10676;height:2" coordorigin="782,2826" coordsize="10676,2">
              <v:shape id="_x0000_s1154" style="position:absolute;left:782;top:2826;width:10676;height:2" coordorigin="782,2826" coordsize="10676,0" path="m782,2826r10676,e" filled="f" strokeweight="1pt">
                <v:path arrowok="t"/>
              </v:shape>
            </v:group>
            <w10:wrap anchorx="page"/>
          </v:group>
        </w:pict>
      </w:r>
      <w:r w:rsidR="00392041">
        <w:rPr>
          <w:rFonts w:ascii="Times New Roman" w:eastAsia="Times New Roman" w:hAnsi="Times New Roman" w:cs="Times New Roman"/>
          <w:i/>
          <w:sz w:val="24"/>
          <w:szCs w:val="24"/>
        </w:rPr>
        <w:t xml:space="preserve">13.4.1.1. </w:t>
      </w:r>
      <w:proofErr w:type="spellStart"/>
      <w:r w:rsidR="00392041">
        <w:rPr>
          <w:rFonts w:ascii="Times New Roman" w:eastAsia="Times New Roman" w:hAnsi="Times New Roman" w:cs="Times New Roman"/>
          <w:i/>
          <w:sz w:val="24"/>
          <w:szCs w:val="24"/>
        </w:rPr>
        <w:t>Indicazione</w:t>
      </w:r>
      <w:proofErr w:type="spellEnd"/>
      <w:r w:rsidR="00392041">
        <w:rPr>
          <w:rFonts w:ascii="Times New Roman" w:eastAsia="Times New Roman" w:hAnsi="Times New Roman" w:cs="Times New Roman"/>
          <w:i/>
          <w:sz w:val="24"/>
          <w:szCs w:val="24"/>
        </w:rPr>
        <w:t>*:</w:t>
      </w:r>
    </w:p>
    <w:p w14:paraId="0909D3F3" w14:textId="77777777" w:rsidR="00D27EE2" w:rsidRDefault="00D27EE2">
      <w:pPr>
        <w:spacing w:after="0" w:line="120" w:lineRule="exact"/>
        <w:rPr>
          <w:sz w:val="12"/>
          <w:szCs w:val="12"/>
        </w:rPr>
      </w:pPr>
    </w:p>
    <w:p w14:paraId="5914CF2B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0E5C7FD0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Operazione</w:t>
      </w:r>
      <w:proofErr w:type="spellEnd"/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4.3.01</w:t>
      </w:r>
    </w:p>
    <w:p w14:paraId="0DA00437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4ECE678E" w14:textId="77777777" w:rsidR="00D27EE2" w:rsidRDefault="00392041">
      <w:pPr>
        <w:spacing w:after="0" w:line="240" w:lineRule="auto"/>
        <w:ind w:left="100" w:right="4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Dotazione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finanziaria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complessiva</w:t>
      </w:r>
      <w:proofErr w:type="spellEnd"/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milioni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euro,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cui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€9.055.200 quota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FEASR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€ 11.944.800 quota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cofinanziamento</w:t>
      </w:r>
      <w:proofErr w:type="spellEnd"/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nazionale</w:t>
      </w:r>
      <w:proofErr w:type="spellEnd"/>
    </w:p>
    <w:p w14:paraId="5F67878E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21C82BAE" w14:textId="77777777" w:rsidR="00D27EE2" w:rsidRDefault="00392041">
      <w:pPr>
        <w:spacing w:after="0" w:line="240" w:lineRule="auto"/>
        <w:ind w:left="100" w:right="1681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Riferimento</w:t>
      </w:r>
      <w:proofErr w:type="spellEnd"/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Articolo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Aiuti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agli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investimenti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infrastrutture</w:t>
      </w:r>
      <w:proofErr w:type="spellEnd"/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connesse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allo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sviluppo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modernizzazione</w:t>
      </w:r>
      <w:proofErr w:type="spellEnd"/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all'adeguamento</w:t>
      </w:r>
      <w:proofErr w:type="spellEnd"/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settore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forestale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(UE)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n.702/2014.</w:t>
      </w:r>
    </w:p>
    <w:p w14:paraId="17406491" w14:textId="77777777" w:rsidR="00D27EE2" w:rsidRDefault="00D27EE2">
      <w:pPr>
        <w:spacing w:after="0"/>
        <w:sectPr w:rsidR="00D27EE2">
          <w:pgSz w:w="12240" w:h="15840"/>
          <w:pgMar w:top="1480" w:right="800" w:bottom="880" w:left="800" w:header="0" w:footer="654" w:gutter="0"/>
          <w:cols w:space="720"/>
        </w:sectPr>
      </w:pPr>
    </w:p>
    <w:p w14:paraId="1C5EC48D" w14:textId="77777777" w:rsidR="00D27EE2" w:rsidRDefault="00392041">
      <w:pPr>
        <w:spacing w:before="76" w:after="0" w:line="240" w:lineRule="auto"/>
        <w:ind w:left="100" w:right="29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Aiuto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SA.46855 (2016/XA) "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Investimenti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infrastrutture</w:t>
      </w:r>
      <w:proofErr w:type="spellEnd"/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connesse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allo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sviluppo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alla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modernizzazione</w:t>
      </w:r>
      <w:proofErr w:type="spellEnd"/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all'adeguamento</w:t>
      </w:r>
      <w:proofErr w:type="spellEnd"/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settore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forestale</w:t>
      </w:r>
      <w:proofErr w:type="spellEnd"/>
    </w:p>
    <w:p w14:paraId="7AA71FB3" w14:textId="77777777" w:rsidR="00D27EE2" w:rsidRDefault="00D27EE2">
      <w:pPr>
        <w:spacing w:before="6" w:after="0" w:line="150" w:lineRule="exact"/>
        <w:rPr>
          <w:sz w:val="15"/>
          <w:szCs w:val="15"/>
        </w:rPr>
      </w:pPr>
    </w:p>
    <w:p w14:paraId="787804FE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2F6484ED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3E4C4D4B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103DFDE1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Operazione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4.3.02</w:t>
      </w:r>
    </w:p>
    <w:p w14:paraId="35416D17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2A02E8B8" w14:textId="77777777" w:rsidR="00D27EE2" w:rsidRDefault="00392041">
      <w:pPr>
        <w:spacing w:after="0" w:line="240" w:lineRule="auto"/>
        <w:ind w:left="100" w:right="141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Dotazione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finanziaria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pari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milioni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euro,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cui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€ 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cui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€ 3.880.800 quota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FEASR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€ 5.119.200 quota 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cofinanziamento</w:t>
      </w:r>
      <w:proofErr w:type="spellEnd"/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nazionale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CA69AC2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2E8BDBFF" w14:textId="77777777" w:rsidR="00D27EE2" w:rsidRDefault="00392041">
      <w:pPr>
        <w:spacing w:after="0" w:line="240" w:lineRule="auto"/>
        <w:ind w:left="100" w:right="1681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Riferimento</w:t>
      </w:r>
      <w:proofErr w:type="spellEnd"/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Articolo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Aiuti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agli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investimenti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infrastrutture</w:t>
      </w:r>
      <w:proofErr w:type="spellEnd"/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connesse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allo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sviluppo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modernizzazione</w:t>
      </w:r>
      <w:proofErr w:type="spellEnd"/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all'adeguamento</w:t>
      </w:r>
      <w:proofErr w:type="spellEnd"/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settore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forestale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(UE)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n.702/2014.</w:t>
      </w:r>
    </w:p>
    <w:p w14:paraId="46837F1B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3DB014DD" w14:textId="77777777" w:rsidR="00D27EE2" w:rsidRDefault="00392041">
      <w:pPr>
        <w:spacing w:after="0" w:line="240" w:lineRule="auto"/>
        <w:ind w:left="100" w:right="29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Aiuto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SA.46855 (2016/XA) "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Investimenti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infrastrutture</w:t>
      </w:r>
      <w:proofErr w:type="spellEnd"/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connesse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allo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sviluppo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alla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modernizzazione</w:t>
      </w:r>
      <w:proofErr w:type="spellEnd"/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all'adeguamento</w:t>
      </w:r>
      <w:proofErr w:type="spellEnd"/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settore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forestale</w:t>
      </w:r>
      <w:proofErr w:type="spellEnd"/>
    </w:p>
    <w:p w14:paraId="271D24E6" w14:textId="77777777" w:rsidR="00D27EE2" w:rsidRDefault="00D27EE2">
      <w:pPr>
        <w:spacing w:before="6" w:after="0" w:line="150" w:lineRule="exact"/>
        <w:rPr>
          <w:sz w:val="15"/>
          <w:szCs w:val="15"/>
        </w:rPr>
      </w:pPr>
    </w:p>
    <w:p w14:paraId="241D5164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13C827E5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00AF495F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5F9E786F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Operazione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4.4.01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4.4.02</w:t>
      </w:r>
    </w:p>
    <w:p w14:paraId="5D7F19A2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700742F3" w14:textId="179D1235" w:rsidR="00D27EE2" w:rsidRDefault="00392041">
      <w:pPr>
        <w:spacing w:after="0" w:line="240" w:lineRule="auto"/>
        <w:ind w:left="100" w:right="61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Dotazione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finanziaria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complessiva</w:t>
      </w:r>
      <w:proofErr w:type="spellEnd"/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€ 1.971.243, 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cui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€ 850.000 quota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FEASR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€ 1.121.243 quota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cofinanziamento</w:t>
      </w:r>
      <w:proofErr w:type="spellEnd"/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nazionale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FD038FE" w14:textId="77777777" w:rsidR="007E2A7F" w:rsidRDefault="007E2A7F">
      <w:pPr>
        <w:spacing w:after="0" w:line="240" w:lineRule="auto"/>
        <w:ind w:left="100" w:right="613"/>
        <w:rPr>
          <w:rFonts w:ascii="Times New Roman" w:eastAsia="Times New Roman" w:hAnsi="Times New Roman" w:cs="Times New Roman"/>
          <w:sz w:val="24"/>
          <w:szCs w:val="24"/>
        </w:rPr>
      </w:pPr>
    </w:p>
    <w:p w14:paraId="61A06215" w14:textId="254AD11E" w:rsidR="00D27EE2" w:rsidRDefault="007E2A7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>Dotazione</w:t>
      </w:r>
      <w:proofErr w:type="spellEnd"/>
      <w:r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</w:t>
      </w:r>
      <w:proofErr w:type="spellStart"/>
      <w:r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>aggiuntiva</w:t>
      </w:r>
      <w:proofErr w:type="spellEnd"/>
      <w:r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€ </w:t>
      </w:r>
      <w:r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266.026,12 </w:t>
      </w:r>
      <w:proofErr w:type="spellStart"/>
      <w:r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>su</w:t>
      </w:r>
      <w:proofErr w:type="spellEnd"/>
      <w:r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NGEU, solo quota FEASR</w:t>
      </w:r>
    </w:p>
    <w:p w14:paraId="17EBA6ED" w14:textId="77777777" w:rsidR="007E2A7F" w:rsidRPr="007E2A7F" w:rsidRDefault="007E2A7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0DF9891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Per 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beneficiari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agricoli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contributo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sarà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erogato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sensi 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regime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minimis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agricolo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(Reg.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UE</w:t>
      </w:r>
    </w:p>
    <w:p w14:paraId="7CECE3D0" w14:textId="77777777" w:rsidR="00D27EE2" w:rsidRDefault="00392041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n. 1407/2013).</w:t>
      </w:r>
    </w:p>
    <w:p w14:paraId="26ECAD68" w14:textId="77777777" w:rsidR="00D27EE2" w:rsidRDefault="00D27EE2">
      <w:pPr>
        <w:spacing w:before="6" w:after="0" w:line="130" w:lineRule="exact"/>
        <w:rPr>
          <w:sz w:val="13"/>
          <w:szCs w:val="13"/>
        </w:rPr>
      </w:pPr>
    </w:p>
    <w:p w14:paraId="60C53895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0918A91D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121C701D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6805D350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4288888B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0AEB063B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755AAEB7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32EDA5E8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62027FD5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14EF0452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30856D85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09C755D8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3F3500BB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6F69E7CA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4CEE12C3" w14:textId="77777777" w:rsidR="00D27EE2" w:rsidRDefault="002C202F">
      <w:pPr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33B918CB">
          <v:group id="_x0000_s1143" style="position:absolute;left:0;text-align:left;margin-left:38.6pt;margin-top:-479.35pt;width:534.8pt;height:449pt;z-index:-251662848;mso-position-horizontal-relative:page" coordorigin="772,-9587" coordsize="10696,8980">
            <v:group id="_x0000_s1150" style="position:absolute;left:792;top:-9567;width:2;height:8940" coordorigin="792,-9567" coordsize="2,8940">
              <v:shape id="_x0000_s1151" style="position:absolute;left:792;top:-9567;width:2;height:8940" coordorigin="792,-9567" coordsize="0,8940" path="m792,-9567r,8940e" filled="f" strokeweight="1pt">
                <v:path arrowok="t"/>
              </v:shape>
            </v:group>
            <v:group id="_x0000_s1148" style="position:absolute;left:11448;top:-9567;width:2;height:8940" coordorigin="11448,-9567" coordsize="2,8940">
              <v:shape id="_x0000_s1149" style="position:absolute;left:11448;top:-9567;width:2;height:8940" coordorigin="11448,-9567" coordsize="0,8940" path="m11448,-9567r,8940e" filled="f" strokeweight="1pt">
                <v:path arrowok="t"/>
              </v:shape>
            </v:group>
            <v:group id="_x0000_s1146" style="position:absolute;left:782;top:-9577;width:10676;height:2" coordorigin="782,-9577" coordsize="10676,2">
              <v:shape id="_x0000_s1147" style="position:absolute;left:782;top:-9577;width:10676;height:2" coordorigin="782,-9577" coordsize="10676,0" path="m782,-9577r10676,e" filled="f" strokeweight="1pt">
                <v:path arrowok="t"/>
              </v:shape>
            </v:group>
            <v:group id="_x0000_s1144" style="position:absolute;left:782;top:-617;width:10676;height:2" coordorigin="782,-617" coordsize="10676,2">
              <v:shape id="_x0000_s1145" style="position:absolute;left:782;top:-617;width:10676;height:2" coordorigin="782,-617" coordsize="10676,0" path="m782,-617r10676,e" filled="f" strokeweight="1pt">
                <v:path arrowok="t"/>
              </v:shape>
            </v:group>
            <w10:wrap anchorx="page"/>
          </v:group>
        </w:pict>
      </w:r>
      <w:r w:rsidR="00392041">
        <w:rPr>
          <w:rFonts w:ascii="Times New Roman" w:eastAsia="Times New Roman" w:hAnsi="Times New Roman" w:cs="Times New Roman"/>
          <w:b/>
          <w:bCs/>
          <w:sz w:val="24"/>
          <w:szCs w:val="24"/>
        </w:rPr>
        <w:t>13.5. M06</w:t>
      </w:r>
      <w:r w:rsidR="0039204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="003920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proofErr w:type="spellStart"/>
      <w:r w:rsidR="00392041">
        <w:rPr>
          <w:rFonts w:ascii="Times New Roman" w:eastAsia="Times New Roman" w:hAnsi="Times New Roman" w:cs="Times New Roman"/>
          <w:b/>
          <w:bCs/>
          <w:sz w:val="24"/>
          <w:szCs w:val="24"/>
        </w:rPr>
        <w:t>Sviluppo</w:t>
      </w:r>
      <w:proofErr w:type="spellEnd"/>
      <w:r w:rsidR="003920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392041">
        <w:rPr>
          <w:rFonts w:ascii="Times New Roman" w:eastAsia="Times New Roman" w:hAnsi="Times New Roman" w:cs="Times New Roman"/>
          <w:b/>
          <w:bCs/>
          <w:sz w:val="24"/>
          <w:szCs w:val="24"/>
        </w:rPr>
        <w:t>delle</w:t>
      </w:r>
      <w:proofErr w:type="spellEnd"/>
      <w:r w:rsidR="0039204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proofErr w:type="spellStart"/>
      <w:r w:rsidR="00392041">
        <w:rPr>
          <w:rFonts w:ascii="Times New Roman" w:eastAsia="Times New Roman" w:hAnsi="Times New Roman" w:cs="Times New Roman"/>
          <w:b/>
          <w:bCs/>
          <w:sz w:val="24"/>
          <w:szCs w:val="24"/>
        </w:rPr>
        <w:t>aziende</w:t>
      </w:r>
      <w:proofErr w:type="spellEnd"/>
      <w:r w:rsidR="00392041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proofErr w:type="spellStart"/>
      <w:r w:rsidR="00392041">
        <w:rPr>
          <w:rFonts w:ascii="Times New Roman" w:eastAsia="Times New Roman" w:hAnsi="Times New Roman" w:cs="Times New Roman"/>
          <w:b/>
          <w:bCs/>
          <w:sz w:val="24"/>
          <w:szCs w:val="24"/>
        </w:rPr>
        <w:t>agricole</w:t>
      </w:r>
      <w:proofErr w:type="spellEnd"/>
      <w:r w:rsidR="00392041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="00392041"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 w:rsidR="0039204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proofErr w:type="spellStart"/>
      <w:r w:rsidR="00392041">
        <w:rPr>
          <w:rFonts w:ascii="Times New Roman" w:eastAsia="Times New Roman" w:hAnsi="Times New Roman" w:cs="Times New Roman"/>
          <w:b/>
          <w:bCs/>
          <w:sz w:val="24"/>
          <w:szCs w:val="24"/>
        </w:rPr>
        <w:t>delle</w:t>
      </w:r>
      <w:proofErr w:type="spellEnd"/>
      <w:r w:rsidR="0039204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proofErr w:type="spellStart"/>
      <w:r w:rsidR="00392041">
        <w:rPr>
          <w:rFonts w:ascii="Times New Roman" w:eastAsia="Times New Roman" w:hAnsi="Times New Roman" w:cs="Times New Roman"/>
          <w:b/>
          <w:bCs/>
          <w:sz w:val="24"/>
          <w:szCs w:val="24"/>
        </w:rPr>
        <w:t>imprese</w:t>
      </w:r>
      <w:proofErr w:type="spellEnd"/>
      <w:r w:rsidR="00392041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392041">
        <w:rPr>
          <w:rFonts w:ascii="Times New Roman" w:eastAsia="Times New Roman" w:hAnsi="Times New Roman" w:cs="Times New Roman"/>
          <w:b/>
          <w:bCs/>
          <w:sz w:val="24"/>
          <w:szCs w:val="24"/>
        </w:rPr>
        <w:t>(art.</w:t>
      </w:r>
      <w:r w:rsidR="0039204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="00392041">
        <w:rPr>
          <w:rFonts w:ascii="Times New Roman" w:eastAsia="Times New Roman" w:hAnsi="Times New Roman" w:cs="Times New Roman"/>
          <w:b/>
          <w:bCs/>
          <w:sz w:val="24"/>
          <w:szCs w:val="24"/>
        </w:rPr>
        <w:t>19)</w:t>
      </w:r>
    </w:p>
    <w:p w14:paraId="6452AFB5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532BB008" w14:textId="77777777" w:rsidR="00D27EE2" w:rsidRDefault="00392041">
      <w:pPr>
        <w:spacing w:after="0" w:line="240" w:lineRule="auto"/>
        <w:ind w:left="100" w:right="3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Titolo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regime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di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aiuti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Sostegno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realizzazione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allo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sviluppo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di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attività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agrituristiche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produzione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energia</w:t>
      </w:r>
      <w:proofErr w:type="spellEnd"/>
    </w:p>
    <w:p w14:paraId="4E0D17B8" w14:textId="77777777" w:rsidR="00D27EE2" w:rsidRDefault="00D27EE2">
      <w:pPr>
        <w:spacing w:after="0" w:line="120" w:lineRule="exact"/>
        <w:rPr>
          <w:sz w:val="12"/>
          <w:szCs w:val="12"/>
        </w:rPr>
      </w:pPr>
    </w:p>
    <w:p w14:paraId="6753CE80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FEASR (in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EUR):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13.582.800,00</w:t>
      </w:r>
    </w:p>
    <w:p w14:paraId="1525EA7B" w14:textId="77777777" w:rsidR="00D27EE2" w:rsidRDefault="00D27EE2">
      <w:pPr>
        <w:spacing w:after="0" w:line="120" w:lineRule="exact"/>
        <w:rPr>
          <w:sz w:val="12"/>
          <w:szCs w:val="12"/>
        </w:rPr>
      </w:pPr>
    </w:p>
    <w:p w14:paraId="6AA12C53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Cofinanziamento</w:t>
      </w:r>
      <w:proofErr w:type="spellEnd"/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nazionale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EUR):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17.917.200,00</w:t>
      </w:r>
    </w:p>
    <w:p w14:paraId="442E5C78" w14:textId="77777777" w:rsidR="00D27EE2" w:rsidRDefault="00D27EE2">
      <w:pPr>
        <w:spacing w:after="0" w:line="120" w:lineRule="exact"/>
        <w:rPr>
          <w:sz w:val="12"/>
          <w:szCs w:val="12"/>
        </w:rPr>
      </w:pPr>
    </w:p>
    <w:p w14:paraId="0F0AA04B" w14:textId="77777777" w:rsidR="004459CE" w:rsidRDefault="00392041">
      <w:pPr>
        <w:spacing w:after="0" w:line="344" w:lineRule="auto"/>
        <w:ind w:left="100" w:right="610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Finanziamenti</w:t>
      </w:r>
      <w:proofErr w:type="spellEnd"/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nazionali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integrativi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EUR): </w:t>
      </w:r>
    </w:p>
    <w:p w14:paraId="419E4C26" w14:textId="25B40CAD" w:rsidR="00D27EE2" w:rsidRDefault="00392041">
      <w:pPr>
        <w:spacing w:after="0" w:line="344" w:lineRule="auto"/>
        <w:ind w:left="100" w:right="610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Totale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EUR):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31.500.000,00</w:t>
      </w:r>
    </w:p>
    <w:p w14:paraId="70DC1E80" w14:textId="77777777" w:rsidR="00D27EE2" w:rsidRDefault="00D27EE2">
      <w:pPr>
        <w:spacing w:before="4" w:after="0" w:line="120" w:lineRule="exact"/>
        <w:rPr>
          <w:sz w:val="12"/>
          <w:szCs w:val="12"/>
        </w:rPr>
      </w:pPr>
    </w:p>
    <w:p w14:paraId="478B0664" w14:textId="77777777" w:rsidR="00D27EE2" w:rsidRDefault="002C202F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5EF8EEAC">
          <v:group id="_x0000_s1134" style="position:absolute;left:0;text-align:left;margin-left:38.6pt;margin-top:25.8pt;width:534.8pt;height:24.8pt;z-index:-251661824;mso-position-horizontal-relative:page" coordorigin="772,516" coordsize="10696,496">
            <v:group id="_x0000_s1141" style="position:absolute;left:792;top:536;width:2;height:456" coordorigin="792,536" coordsize="2,456">
              <v:shape id="_x0000_s1142" style="position:absolute;left:792;top:536;width:2;height:456" coordorigin="792,536" coordsize="0,456" path="m792,536r,456e" filled="f" strokeweight="1pt">
                <v:path arrowok="t"/>
              </v:shape>
            </v:group>
            <v:group id="_x0000_s1139" style="position:absolute;left:11448;top:536;width:2;height:456" coordorigin="11448,536" coordsize="2,456">
              <v:shape id="_x0000_s1140" style="position:absolute;left:11448;top:536;width:2;height:456" coordorigin="11448,536" coordsize="0,456" path="m11448,536r,456e" filled="f" strokeweight="1pt">
                <v:path arrowok="t"/>
              </v:shape>
            </v:group>
            <v:group id="_x0000_s1137" style="position:absolute;left:782;top:526;width:10676;height:2" coordorigin="782,526" coordsize="10676,2">
              <v:shape id="_x0000_s1138" style="position:absolute;left:782;top:526;width:10676;height:2" coordorigin="782,526" coordsize="10676,0" path="m782,526r10676,e" filled="f" strokeweight="1pt">
                <v:path arrowok="t"/>
              </v:shape>
            </v:group>
            <v:group id="_x0000_s1135" style="position:absolute;left:782;top:1002;width:10676;height:2" coordorigin="782,1002" coordsize="10676,2">
              <v:shape id="_x0000_s1136" style="position:absolute;left:782;top:1002;width:10676;height:2" coordorigin="782,1002" coordsize="10676,0" path="m782,1002r10676,e" filled="f" strokeweight="1pt">
                <v:path arrowok="t"/>
              </v:shape>
            </v:group>
            <w10:wrap anchorx="page"/>
          </v:group>
        </w:pict>
      </w:r>
      <w:r w:rsidR="00392041">
        <w:rPr>
          <w:rFonts w:ascii="Times New Roman" w:eastAsia="Times New Roman" w:hAnsi="Times New Roman" w:cs="Times New Roman"/>
          <w:i/>
          <w:sz w:val="24"/>
          <w:szCs w:val="24"/>
        </w:rPr>
        <w:t xml:space="preserve">13.5.1.1. </w:t>
      </w:r>
      <w:proofErr w:type="spellStart"/>
      <w:r w:rsidR="00392041">
        <w:rPr>
          <w:rFonts w:ascii="Times New Roman" w:eastAsia="Times New Roman" w:hAnsi="Times New Roman" w:cs="Times New Roman"/>
          <w:i/>
          <w:sz w:val="24"/>
          <w:szCs w:val="24"/>
        </w:rPr>
        <w:t>Indicazione</w:t>
      </w:r>
      <w:proofErr w:type="spellEnd"/>
      <w:r w:rsidR="00392041">
        <w:rPr>
          <w:rFonts w:ascii="Times New Roman" w:eastAsia="Times New Roman" w:hAnsi="Times New Roman" w:cs="Times New Roman"/>
          <w:i/>
          <w:sz w:val="24"/>
          <w:szCs w:val="24"/>
        </w:rPr>
        <w:t>*:</w:t>
      </w:r>
    </w:p>
    <w:p w14:paraId="3B8107C4" w14:textId="77777777" w:rsidR="00D27EE2" w:rsidRDefault="00D27EE2">
      <w:pPr>
        <w:spacing w:after="0" w:line="120" w:lineRule="exact"/>
        <w:rPr>
          <w:sz w:val="12"/>
          <w:szCs w:val="12"/>
        </w:rPr>
      </w:pPr>
    </w:p>
    <w:p w14:paraId="6013B115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6E7D6C63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Operazione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6.4.01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Dotazione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finanziaria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pari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milioni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euro,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cui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€ 12.936.000 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quota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FEASR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€</w:t>
      </w:r>
    </w:p>
    <w:p w14:paraId="5CB3F22C" w14:textId="77777777" w:rsidR="00D27EE2" w:rsidRDefault="00D27EE2">
      <w:pPr>
        <w:spacing w:after="0"/>
        <w:sectPr w:rsidR="00D27EE2">
          <w:pgSz w:w="12240" w:h="15840"/>
          <w:pgMar w:top="1240" w:right="800" w:bottom="880" w:left="800" w:header="0" w:footer="654" w:gutter="0"/>
          <w:cols w:space="720"/>
        </w:sectPr>
      </w:pPr>
    </w:p>
    <w:p w14:paraId="7E5E6483" w14:textId="77777777" w:rsidR="00D27EE2" w:rsidRDefault="00392041">
      <w:pPr>
        <w:spacing w:before="76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17.064.000 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quota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cofinanziamento</w:t>
      </w:r>
      <w:proofErr w:type="spellEnd"/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nazionale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642F054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510A6802" w14:textId="77777777" w:rsidR="00D27EE2" w:rsidRDefault="00392041">
      <w:pPr>
        <w:spacing w:after="0" w:line="240" w:lineRule="auto"/>
        <w:ind w:left="100" w:right="4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Per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quanto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riguarda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gli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investimenti</w:t>
      </w:r>
      <w:proofErr w:type="spellEnd"/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relativi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all'attività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agrituristica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contributo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sarà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erogato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sensi del regime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minimis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agricolo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(Reg.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UE n. 1407/2013)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alternativamente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nel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periodo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vigenza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sensi 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regime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Aid SA.57021 (2020/N, ex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2020/PN)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 Italy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 COVID-19 Regime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Quadro.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Decisione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C(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2020) 3482 final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21.05.2020,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modificato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ultimo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Decisione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C(2021) 2570final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aprile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2021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aiuto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stato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SA.62495.</w:t>
      </w:r>
    </w:p>
    <w:p w14:paraId="1744F5FC" w14:textId="77777777" w:rsidR="00D27EE2" w:rsidRDefault="00D27EE2">
      <w:pPr>
        <w:spacing w:before="6" w:after="0" w:line="150" w:lineRule="exact"/>
        <w:rPr>
          <w:sz w:val="15"/>
          <w:szCs w:val="15"/>
        </w:rPr>
      </w:pPr>
    </w:p>
    <w:p w14:paraId="4B9D958B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777EDCE5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58ED3081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1E6AB3AF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Operazione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6.4.02</w:t>
      </w:r>
    </w:p>
    <w:p w14:paraId="7E7C0CD9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7805DD96" w14:textId="77777777" w:rsidR="00D27EE2" w:rsidRDefault="00392041">
      <w:pPr>
        <w:spacing w:after="0" w:line="240" w:lineRule="auto"/>
        <w:ind w:left="460" w:right="152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Dotazione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finanziaria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pari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milioni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euro,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cui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€ 862.400 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quota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FEASR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€ 1.137.600 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quota 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cofinanziamento</w:t>
      </w:r>
      <w:proofErr w:type="spellEnd"/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nazionale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Riferimento</w:t>
      </w:r>
      <w:proofErr w:type="spellEnd"/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Articolo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Aiuti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agli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investimenti</w:t>
      </w:r>
      <w:proofErr w:type="spellEnd"/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volti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promuovere</w:t>
      </w:r>
      <w:proofErr w:type="spellEnd"/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produzione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energia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fonti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rinnovabili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reg.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(UE) n. 651/2014.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Per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quanto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riguarda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99"/>
          <w:sz w:val="24"/>
          <w:szCs w:val="24"/>
        </w:rPr>
        <w:t>gli</w:t>
      </w:r>
      <w:proofErr w:type="spellEnd"/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99"/>
          <w:sz w:val="24"/>
          <w:szCs w:val="24"/>
        </w:rPr>
        <w:t>investimenti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relativi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all'attività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produzione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energia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contributo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è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stato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erogato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sensi 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regime SA.47191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Sostegno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alla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realizzazione</w:t>
      </w:r>
      <w:proofErr w:type="spellEnd"/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allo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sviluppo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attività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produzione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energia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Tale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regime non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sarà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più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utilizzato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 è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stata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fatta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richiesta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proroga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regime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alla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scadenza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quanto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 era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più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prevista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l’attivazione</w:t>
      </w:r>
      <w:proofErr w:type="spellEnd"/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nuovi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bandi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Ridefinizione</w:t>
      </w:r>
      <w:proofErr w:type="spellEnd"/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nel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corso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della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programmazione</w:t>
      </w:r>
      <w:proofErr w:type="spellEnd"/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budget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totale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milioni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1,5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milioni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euro.”</w:t>
      </w:r>
    </w:p>
    <w:p w14:paraId="1412ADF8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2BA8BAEB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03178937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38F7AD2A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10BB0838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7236FC4C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4279D30A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56A201F8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2032710B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4A2786B1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69670A04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30F833DD" w14:textId="77777777" w:rsidR="00D27EE2" w:rsidRDefault="00D27EE2">
      <w:pPr>
        <w:spacing w:before="15" w:after="0" w:line="200" w:lineRule="exact"/>
        <w:rPr>
          <w:sz w:val="20"/>
          <w:szCs w:val="20"/>
        </w:rPr>
      </w:pPr>
    </w:p>
    <w:p w14:paraId="3CEA7B27" w14:textId="77777777" w:rsidR="00D27EE2" w:rsidRDefault="002C202F">
      <w:pPr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0EE92EE7">
          <v:group id="_x0000_s1125" style="position:absolute;left:0;text-align:left;margin-left:38.6pt;margin-top:-393.55pt;width:534.8pt;height:363.2pt;z-index:-251660800;mso-position-horizontal-relative:page" coordorigin="772,-7871" coordsize="10696,7264">
            <v:group id="_x0000_s1132" style="position:absolute;left:792;top:-7851;width:2;height:7224" coordorigin="792,-7851" coordsize="2,7224">
              <v:shape id="_x0000_s1133" style="position:absolute;left:792;top:-7851;width:2;height:7224" coordorigin="792,-7851" coordsize="0,7224" path="m792,-7851r,7224e" filled="f" strokeweight="1pt">
                <v:path arrowok="t"/>
              </v:shape>
            </v:group>
            <v:group id="_x0000_s1130" style="position:absolute;left:11448;top:-7851;width:2;height:7224" coordorigin="11448,-7851" coordsize="2,7224">
              <v:shape id="_x0000_s1131" style="position:absolute;left:11448;top:-7851;width:2;height:7224" coordorigin="11448,-7851" coordsize="0,7224" path="m11448,-7851r,7224e" filled="f" strokeweight="1pt">
                <v:path arrowok="t"/>
              </v:shape>
            </v:group>
            <v:group id="_x0000_s1128" style="position:absolute;left:782;top:-7861;width:10676;height:2" coordorigin="782,-7861" coordsize="10676,2">
              <v:shape id="_x0000_s1129" style="position:absolute;left:782;top:-7861;width:10676;height:2" coordorigin="782,-7861" coordsize="10676,0" path="m782,-7861r10676,e" filled="f" strokeweight="1pt">
                <v:path arrowok="t"/>
              </v:shape>
            </v:group>
            <v:group id="_x0000_s1126" style="position:absolute;left:782;top:-617;width:10676;height:2" coordorigin="782,-617" coordsize="10676,2">
              <v:shape id="_x0000_s1127" style="position:absolute;left:782;top:-617;width:10676;height:2" coordorigin="782,-617" coordsize="10676,0" path="m782,-617r10676,e" filled="f" strokeweight="1pt">
                <v:path arrowok="t"/>
              </v:shape>
            </v:group>
            <w10:wrap anchorx="page"/>
          </v:group>
        </w:pict>
      </w:r>
      <w:r w:rsidR="00392041">
        <w:rPr>
          <w:rFonts w:ascii="Times New Roman" w:eastAsia="Times New Roman" w:hAnsi="Times New Roman" w:cs="Times New Roman"/>
          <w:b/>
          <w:bCs/>
          <w:sz w:val="24"/>
          <w:szCs w:val="24"/>
        </w:rPr>
        <w:t>13.6. M07</w:t>
      </w:r>
      <w:r w:rsidR="0039204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="003920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proofErr w:type="spellStart"/>
      <w:r w:rsidR="00392041">
        <w:rPr>
          <w:rFonts w:ascii="Times New Roman" w:eastAsia="Times New Roman" w:hAnsi="Times New Roman" w:cs="Times New Roman"/>
          <w:b/>
          <w:bCs/>
          <w:sz w:val="24"/>
          <w:szCs w:val="24"/>
        </w:rPr>
        <w:t>Servizi</w:t>
      </w:r>
      <w:proofErr w:type="spellEnd"/>
      <w:r w:rsidR="00392041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="00392041">
        <w:rPr>
          <w:rFonts w:ascii="Times New Roman" w:eastAsia="Times New Roman" w:hAnsi="Times New Roman" w:cs="Times New Roman"/>
          <w:b/>
          <w:bCs/>
          <w:sz w:val="24"/>
          <w:szCs w:val="24"/>
        </w:rPr>
        <w:t>di</w:t>
      </w:r>
      <w:r w:rsidR="0039204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="00392041">
        <w:rPr>
          <w:rFonts w:ascii="Times New Roman" w:eastAsia="Times New Roman" w:hAnsi="Times New Roman" w:cs="Times New Roman"/>
          <w:b/>
          <w:bCs/>
          <w:sz w:val="24"/>
          <w:szCs w:val="24"/>
        </w:rPr>
        <w:t>base e</w:t>
      </w:r>
      <w:r w:rsidR="0039204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proofErr w:type="spellStart"/>
      <w:r w:rsidR="00392041">
        <w:rPr>
          <w:rFonts w:ascii="Times New Roman" w:eastAsia="Times New Roman" w:hAnsi="Times New Roman" w:cs="Times New Roman"/>
          <w:b/>
          <w:bCs/>
          <w:sz w:val="24"/>
          <w:szCs w:val="24"/>
        </w:rPr>
        <w:t>rinnovamento</w:t>
      </w:r>
      <w:proofErr w:type="spellEnd"/>
      <w:r w:rsidR="003920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dei</w:t>
      </w:r>
      <w:r w:rsidR="0039204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proofErr w:type="spellStart"/>
      <w:r w:rsidR="00392041">
        <w:rPr>
          <w:rFonts w:ascii="Times New Roman" w:eastAsia="Times New Roman" w:hAnsi="Times New Roman" w:cs="Times New Roman"/>
          <w:b/>
          <w:bCs/>
          <w:sz w:val="24"/>
          <w:szCs w:val="24"/>
        </w:rPr>
        <w:t>villaggi</w:t>
      </w:r>
      <w:proofErr w:type="spellEnd"/>
      <w:r w:rsidR="00392041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proofErr w:type="spellStart"/>
      <w:r w:rsidR="00392041">
        <w:rPr>
          <w:rFonts w:ascii="Times New Roman" w:eastAsia="Times New Roman" w:hAnsi="Times New Roman" w:cs="Times New Roman"/>
          <w:b/>
          <w:bCs/>
          <w:sz w:val="24"/>
          <w:szCs w:val="24"/>
        </w:rPr>
        <w:t>nelle</w:t>
      </w:r>
      <w:proofErr w:type="spellEnd"/>
      <w:r w:rsidR="0039204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="00392041">
        <w:rPr>
          <w:rFonts w:ascii="Times New Roman" w:eastAsia="Times New Roman" w:hAnsi="Times New Roman" w:cs="Times New Roman"/>
          <w:b/>
          <w:bCs/>
          <w:sz w:val="24"/>
          <w:szCs w:val="24"/>
        </w:rPr>
        <w:t>zone</w:t>
      </w:r>
      <w:r w:rsidR="0039204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proofErr w:type="spellStart"/>
      <w:r w:rsidR="00392041">
        <w:rPr>
          <w:rFonts w:ascii="Times New Roman" w:eastAsia="Times New Roman" w:hAnsi="Times New Roman" w:cs="Times New Roman"/>
          <w:b/>
          <w:bCs/>
          <w:sz w:val="24"/>
          <w:szCs w:val="24"/>
        </w:rPr>
        <w:t>rurali</w:t>
      </w:r>
      <w:proofErr w:type="spellEnd"/>
      <w:r w:rsidR="00392041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="00392041">
        <w:rPr>
          <w:rFonts w:ascii="Times New Roman" w:eastAsia="Times New Roman" w:hAnsi="Times New Roman" w:cs="Times New Roman"/>
          <w:b/>
          <w:bCs/>
          <w:sz w:val="24"/>
          <w:szCs w:val="24"/>
        </w:rPr>
        <w:t>(Art. 20)</w:t>
      </w:r>
    </w:p>
    <w:p w14:paraId="0A836728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6E1910CB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Titolo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regime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aiuti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Servizi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base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per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rinnovamento</w:t>
      </w:r>
      <w:proofErr w:type="spellEnd"/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villaggi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nelle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zone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rurali</w:t>
      </w:r>
      <w:proofErr w:type="spellEnd"/>
    </w:p>
    <w:p w14:paraId="52A61C7A" w14:textId="77777777" w:rsidR="00D27EE2" w:rsidRDefault="00D27EE2">
      <w:pPr>
        <w:spacing w:after="0" w:line="120" w:lineRule="exact"/>
        <w:rPr>
          <w:sz w:val="12"/>
          <w:szCs w:val="12"/>
        </w:rPr>
      </w:pPr>
    </w:p>
    <w:p w14:paraId="499F6157" w14:textId="48717DC8" w:rsidR="00D27EE2" w:rsidRPr="004459CE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FEASR (in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</w:t>
      </w:r>
      <w:r w:rsidRPr="004A041F">
        <w:rPr>
          <w:rFonts w:ascii="Times New Roman" w:eastAsia="Times New Roman" w:hAnsi="Times New Roman" w:cs="Times New Roman"/>
          <w:sz w:val="24"/>
          <w:szCs w:val="24"/>
        </w:rPr>
        <w:t>):</w:t>
      </w:r>
      <w:r w:rsidRPr="004A041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A041F">
        <w:rPr>
          <w:rFonts w:ascii="Times New Roman" w:eastAsia="Times New Roman" w:hAnsi="Times New Roman" w:cs="Times New Roman"/>
          <w:strike/>
          <w:color w:val="FF0000"/>
          <w:sz w:val="24"/>
          <w:szCs w:val="24"/>
        </w:rPr>
        <w:t>27.812.320,00</w:t>
      </w:r>
      <w:r w:rsidR="004459CE">
        <w:rPr>
          <w:rFonts w:ascii="Times New Roman" w:eastAsia="Times New Roman" w:hAnsi="Times New Roman" w:cs="Times New Roman"/>
          <w:strike/>
          <w:sz w:val="24"/>
          <w:szCs w:val="24"/>
        </w:rPr>
        <w:t xml:space="preserve"> </w:t>
      </w:r>
      <w:r w:rsidR="004459CE" w:rsidRPr="004459CE">
        <w:rPr>
          <w:rFonts w:ascii="Times New Roman" w:eastAsia="Times New Roman" w:hAnsi="Times New Roman" w:cs="Times New Roman"/>
          <w:sz w:val="24"/>
          <w:szCs w:val="24"/>
          <w:highlight w:val="green"/>
        </w:rPr>
        <w:t>28</w:t>
      </w:r>
      <w:r w:rsidR="00711F99">
        <w:rPr>
          <w:rFonts w:ascii="Times New Roman" w:eastAsia="Times New Roman" w:hAnsi="Times New Roman" w:cs="Times New Roman"/>
          <w:sz w:val="24"/>
          <w:szCs w:val="24"/>
          <w:highlight w:val="green"/>
        </w:rPr>
        <w:t>.</w:t>
      </w:r>
      <w:r w:rsidR="004459CE" w:rsidRPr="004459CE">
        <w:rPr>
          <w:rFonts w:ascii="Times New Roman" w:eastAsia="Times New Roman" w:hAnsi="Times New Roman" w:cs="Times New Roman"/>
          <w:sz w:val="24"/>
          <w:szCs w:val="24"/>
          <w:highlight w:val="green"/>
        </w:rPr>
        <w:t>196</w:t>
      </w:r>
      <w:r w:rsidR="00711F99">
        <w:rPr>
          <w:rFonts w:ascii="Times New Roman" w:eastAsia="Times New Roman" w:hAnsi="Times New Roman" w:cs="Times New Roman"/>
          <w:sz w:val="24"/>
          <w:szCs w:val="24"/>
          <w:highlight w:val="green"/>
        </w:rPr>
        <w:t>.</w:t>
      </w:r>
      <w:r w:rsidR="004459CE" w:rsidRPr="004459CE">
        <w:rPr>
          <w:rFonts w:ascii="Times New Roman" w:eastAsia="Times New Roman" w:hAnsi="Times New Roman" w:cs="Times New Roman"/>
          <w:sz w:val="24"/>
          <w:szCs w:val="24"/>
          <w:highlight w:val="green"/>
        </w:rPr>
        <w:t>309,02</w:t>
      </w:r>
    </w:p>
    <w:p w14:paraId="02662B77" w14:textId="77777777" w:rsidR="00D27EE2" w:rsidRDefault="00D27EE2">
      <w:pPr>
        <w:spacing w:after="0" w:line="120" w:lineRule="exact"/>
        <w:rPr>
          <w:sz w:val="12"/>
          <w:szCs w:val="12"/>
        </w:rPr>
      </w:pPr>
    </w:p>
    <w:p w14:paraId="249E1414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Cofinanziamento</w:t>
      </w:r>
      <w:proofErr w:type="spellEnd"/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nazionale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EUR):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30.487.680,00</w:t>
      </w:r>
    </w:p>
    <w:p w14:paraId="5F74FE4F" w14:textId="77777777" w:rsidR="00D27EE2" w:rsidRDefault="00D27EE2">
      <w:pPr>
        <w:spacing w:after="0" w:line="120" w:lineRule="exact"/>
        <w:rPr>
          <w:sz w:val="12"/>
          <w:szCs w:val="12"/>
        </w:rPr>
      </w:pPr>
    </w:p>
    <w:p w14:paraId="4176A340" w14:textId="77777777" w:rsidR="004459CE" w:rsidRDefault="00392041">
      <w:pPr>
        <w:spacing w:after="0" w:line="344" w:lineRule="auto"/>
        <w:ind w:left="100" w:right="608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Finanziamenti</w:t>
      </w:r>
      <w:proofErr w:type="spellEnd"/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nazionali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integrativi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EUR): </w:t>
      </w:r>
    </w:p>
    <w:p w14:paraId="264D12A3" w14:textId="1B519267" w:rsidR="00D27EE2" w:rsidRPr="004A041F" w:rsidRDefault="00392041">
      <w:pPr>
        <w:spacing w:after="0" w:line="344" w:lineRule="auto"/>
        <w:ind w:left="100" w:right="608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Totale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EUR):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A041F">
        <w:rPr>
          <w:rFonts w:ascii="Times New Roman" w:eastAsia="Times New Roman" w:hAnsi="Times New Roman" w:cs="Times New Roman"/>
          <w:strike/>
          <w:color w:val="FF0000"/>
          <w:sz w:val="24"/>
          <w:szCs w:val="24"/>
        </w:rPr>
        <w:t>58.300.000,00</w:t>
      </w:r>
      <w:r w:rsidR="004A041F" w:rsidRPr="004A041F">
        <w:rPr>
          <w:rFonts w:ascii="Times New Roman" w:eastAsia="Times New Roman" w:hAnsi="Times New Roman" w:cs="Times New Roman"/>
          <w:sz w:val="24"/>
          <w:szCs w:val="24"/>
          <w:highlight w:val="green"/>
        </w:rPr>
        <w:t>58</w:t>
      </w:r>
      <w:r w:rsidR="004A041F">
        <w:rPr>
          <w:rFonts w:ascii="Times New Roman" w:eastAsia="Times New Roman" w:hAnsi="Times New Roman" w:cs="Times New Roman"/>
          <w:sz w:val="24"/>
          <w:szCs w:val="24"/>
          <w:highlight w:val="green"/>
        </w:rPr>
        <w:t>.</w:t>
      </w:r>
      <w:r w:rsidR="004A041F" w:rsidRPr="004A041F">
        <w:rPr>
          <w:rFonts w:ascii="Times New Roman" w:eastAsia="Times New Roman" w:hAnsi="Times New Roman" w:cs="Times New Roman"/>
          <w:sz w:val="24"/>
          <w:szCs w:val="24"/>
          <w:highlight w:val="green"/>
        </w:rPr>
        <w:t>683</w:t>
      </w:r>
      <w:r w:rsidR="004A041F">
        <w:rPr>
          <w:rFonts w:ascii="Times New Roman" w:eastAsia="Times New Roman" w:hAnsi="Times New Roman" w:cs="Times New Roman"/>
          <w:sz w:val="24"/>
          <w:szCs w:val="24"/>
          <w:highlight w:val="green"/>
        </w:rPr>
        <w:t>.</w:t>
      </w:r>
      <w:r w:rsidR="004A041F" w:rsidRPr="004A041F">
        <w:rPr>
          <w:rFonts w:ascii="Times New Roman" w:eastAsia="Times New Roman" w:hAnsi="Times New Roman" w:cs="Times New Roman"/>
          <w:sz w:val="24"/>
          <w:szCs w:val="24"/>
          <w:highlight w:val="green"/>
        </w:rPr>
        <w:t>989,02</w:t>
      </w:r>
    </w:p>
    <w:p w14:paraId="75D0CD4E" w14:textId="77777777" w:rsidR="00D27EE2" w:rsidRDefault="00D27EE2">
      <w:pPr>
        <w:spacing w:before="4" w:after="0" w:line="120" w:lineRule="exact"/>
        <w:rPr>
          <w:sz w:val="12"/>
          <w:szCs w:val="12"/>
        </w:rPr>
      </w:pPr>
    </w:p>
    <w:p w14:paraId="66611E39" w14:textId="77777777" w:rsidR="00D27EE2" w:rsidRDefault="002C202F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22B91568">
          <v:group id="_x0000_s1116" style="position:absolute;left:0;text-align:left;margin-left:38.6pt;margin-top:25.8pt;width:534.8pt;height:116pt;z-index:-251659776;mso-position-horizontal-relative:page" coordorigin="772,516" coordsize="10696,2320">
            <v:group id="_x0000_s1123" style="position:absolute;left:792;top:536;width:2;height:2280" coordorigin="792,536" coordsize="2,2280">
              <v:shape id="_x0000_s1124" style="position:absolute;left:792;top:536;width:2;height:2280" coordorigin="792,536" coordsize="0,2280" path="m792,536r,2280e" filled="f" strokeweight="1pt">
                <v:path arrowok="t"/>
              </v:shape>
            </v:group>
            <v:group id="_x0000_s1121" style="position:absolute;left:11448;top:536;width:2;height:2280" coordorigin="11448,536" coordsize="2,2280">
              <v:shape id="_x0000_s1122" style="position:absolute;left:11448;top:536;width:2;height:2280" coordorigin="11448,536" coordsize="0,2280" path="m11448,536r,2280e" filled="f" strokeweight="1pt">
                <v:path arrowok="t"/>
              </v:shape>
            </v:group>
            <v:group id="_x0000_s1119" style="position:absolute;left:782;top:526;width:10676;height:2" coordorigin="782,526" coordsize="10676,2">
              <v:shape id="_x0000_s1120" style="position:absolute;left:782;top:526;width:10676;height:2" coordorigin="782,526" coordsize="10676,0" path="m782,526r10676,e" filled="f" strokeweight="1pt">
                <v:path arrowok="t"/>
              </v:shape>
            </v:group>
            <v:group id="_x0000_s1117" style="position:absolute;left:782;top:2826;width:10676;height:2" coordorigin="782,2826" coordsize="10676,2">
              <v:shape id="_x0000_s1118" style="position:absolute;left:782;top:2826;width:10676;height:2" coordorigin="782,2826" coordsize="10676,0" path="m782,2826r10676,e" filled="f" strokeweight="1pt">
                <v:path arrowok="t"/>
              </v:shape>
            </v:group>
            <w10:wrap anchorx="page"/>
          </v:group>
        </w:pict>
      </w:r>
      <w:r w:rsidR="00392041">
        <w:rPr>
          <w:rFonts w:ascii="Times New Roman" w:eastAsia="Times New Roman" w:hAnsi="Times New Roman" w:cs="Times New Roman"/>
          <w:i/>
          <w:sz w:val="24"/>
          <w:szCs w:val="24"/>
        </w:rPr>
        <w:t xml:space="preserve">13.6.1.1. </w:t>
      </w:r>
      <w:proofErr w:type="spellStart"/>
      <w:r w:rsidR="00392041">
        <w:rPr>
          <w:rFonts w:ascii="Times New Roman" w:eastAsia="Times New Roman" w:hAnsi="Times New Roman" w:cs="Times New Roman"/>
          <w:i/>
          <w:sz w:val="24"/>
          <w:szCs w:val="24"/>
        </w:rPr>
        <w:t>Indicazione</w:t>
      </w:r>
      <w:proofErr w:type="spellEnd"/>
      <w:r w:rsidR="00392041">
        <w:rPr>
          <w:rFonts w:ascii="Times New Roman" w:eastAsia="Times New Roman" w:hAnsi="Times New Roman" w:cs="Times New Roman"/>
          <w:i/>
          <w:sz w:val="24"/>
          <w:szCs w:val="24"/>
        </w:rPr>
        <w:t>*:</w:t>
      </w:r>
    </w:p>
    <w:p w14:paraId="36D15855" w14:textId="77777777" w:rsidR="00D27EE2" w:rsidRDefault="00D27EE2">
      <w:pPr>
        <w:spacing w:after="0" w:line="120" w:lineRule="exact"/>
        <w:rPr>
          <w:sz w:val="12"/>
          <w:szCs w:val="12"/>
        </w:rPr>
      </w:pPr>
    </w:p>
    <w:p w14:paraId="183696BD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01418CAF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Operazione</w:t>
      </w:r>
      <w:proofErr w:type="spellEnd"/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7.2.01</w:t>
      </w:r>
    </w:p>
    <w:p w14:paraId="4ABEB5A5" w14:textId="77777777" w:rsidR="00D27EE2" w:rsidRDefault="00392041">
      <w:pPr>
        <w:spacing w:before="6" w:after="0" w:line="510" w:lineRule="atLeast"/>
        <w:ind w:left="100" w:right="50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Dotazione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finanziaria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pari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zero.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L'attuazione</w:t>
      </w:r>
      <w:proofErr w:type="spellEnd"/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è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prevista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all'interno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Piani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Sviluppo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Locale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(GAL)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Riferimento</w:t>
      </w:r>
      <w:proofErr w:type="spellEnd"/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Articolo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Aiuti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agli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investimenti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volti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promuovere</w:t>
      </w:r>
      <w:proofErr w:type="spellEnd"/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produzione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energia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fonti</w:t>
      </w:r>
      <w:proofErr w:type="spellEnd"/>
    </w:p>
    <w:p w14:paraId="114B4AE5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rinnovabili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reg.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(UE) n. 651/2014.</w:t>
      </w:r>
    </w:p>
    <w:p w14:paraId="1084EADE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5632F88D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Per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quanto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riguarda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gli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incentivi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relativi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all'attività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produzione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energia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rinnovabile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contributo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sarà</w:t>
      </w:r>
      <w:proofErr w:type="spellEnd"/>
    </w:p>
    <w:p w14:paraId="7C761202" w14:textId="77777777" w:rsidR="00D27EE2" w:rsidRDefault="00D27EE2">
      <w:pPr>
        <w:spacing w:after="0"/>
        <w:sectPr w:rsidR="00D27EE2">
          <w:pgSz w:w="12240" w:h="15840"/>
          <w:pgMar w:top="1240" w:right="820" w:bottom="880" w:left="800" w:header="0" w:footer="654" w:gutter="0"/>
          <w:cols w:space="720"/>
        </w:sectPr>
      </w:pPr>
    </w:p>
    <w:p w14:paraId="589DE04B" w14:textId="77777777" w:rsidR="00D27EE2" w:rsidRDefault="002C202F">
      <w:pPr>
        <w:spacing w:before="76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lastRenderedPageBreak/>
        <w:pict w14:anchorId="3177072E">
          <v:group id="_x0000_s1107" style="position:absolute;left:0;text-align:left;margin-left:38.6pt;margin-top:61.8pt;width:534.8pt;height:661.75pt;z-index:-251658752;mso-position-horizontal-relative:page;mso-position-vertical-relative:page" coordorigin="772,1236" coordsize="10696,13235">
            <v:group id="_x0000_s1114" style="position:absolute;left:792;top:1256;width:2;height:13195" coordorigin="792,1256" coordsize="2,13195">
              <v:shape id="_x0000_s1115" style="position:absolute;left:792;top:1256;width:2;height:13195" coordorigin="792,1256" coordsize="0,13195" path="m792,1256r,13195e" filled="f" strokeweight="1pt">
                <v:path arrowok="t"/>
              </v:shape>
            </v:group>
            <v:group id="_x0000_s1112" style="position:absolute;left:11448;top:1256;width:2;height:13195" coordorigin="11448,1256" coordsize="2,13195">
              <v:shape id="_x0000_s1113" style="position:absolute;left:11448;top:1256;width:2;height:13195" coordorigin="11448,1256" coordsize="0,13195" path="m11448,1256r,13195e" filled="f" strokeweight="1pt">
                <v:path arrowok="t"/>
              </v:shape>
            </v:group>
            <v:group id="_x0000_s1110" style="position:absolute;left:782;top:1246;width:10676;height:2" coordorigin="782,1246" coordsize="10676,2">
              <v:shape id="_x0000_s1111" style="position:absolute;left:782;top:1246;width:10676;height:2" coordorigin="782,1246" coordsize="10676,0" path="m782,1246r10676,e" filled="f" strokeweight="1pt">
                <v:path arrowok="t"/>
              </v:shape>
            </v:group>
            <v:group id="_x0000_s1108" style="position:absolute;left:782;top:14461;width:10676;height:2" coordorigin="782,14461" coordsize="10676,2">
              <v:shape id="_x0000_s1109" style="position:absolute;left:782;top:14461;width:10676;height:2" coordorigin="782,14461" coordsize="10676,0" path="m782,14461r10676,e" filled="f" strokeweight="1pt">
                <v:path arrowok="t"/>
              </v:shape>
            </v:group>
            <w10:wrap anchorx="page" anchory="page"/>
          </v:group>
        </w:pict>
      </w:r>
      <w:proofErr w:type="spellStart"/>
      <w:r w:rsidR="00392041">
        <w:rPr>
          <w:rFonts w:ascii="Times New Roman" w:eastAsia="Times New Roman" w:hAnsi="Times New Roman" w:cs="Times New Roman"/>
          <w:sz w:val="24"/>
          <w:szCs w:val="24"/>
        </w:rPr>
        <w:t>erogato</w:t>
      </w:r>
      <w:proofErr w:type="spellEnd"/>
      <w:r w:rsidR="0039204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392041">
        <w:rPr>
          <w:rFonts w:ascii="Times New Roman" w:eastAsia="Times New Roman" w:hAnsi="Times New Roman" w:cs="Times New Roman"/>
          <w:sz w:val="24"/>
          <w:szCs w:val="24"/>
        </w:rPr>
        <w:t>ai</w:t>
      </w:r>
      <w:r w:rsidR="003920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392041">
        <w:rPr>
          <w:rFonts w:ascii="Times New Roman" w:eastAsia="Times New Roman" w:hAnsi="Times New Roman" w:cs="Times New Roman"/>
          <w:sz w:val="24"/>
          <w:szCs w:val="24"/>
        </w:rPr>
        <w:t>sensi del</w:t>
      </w:r>
      <w:r w:rsidR="003920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392041">
        <w:rPr>
          <w:rFonts w:ascii="Times New Roman" w:eastAsia="Times New Roman" w:hAnsi="Times New Roman" w:cs="Times New Roman"/>
          <w:sz w:val="24"/>
          <w:szCs w:val="24"/>
        </w:rPr>
        <w:t>regime</w:t>
      </w:r>
      <w:r w:rsidR="0039204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392041">
        <w:rPr>
          <w:rFonts w:ascii="Times New Roman" w:eastAsia="Times New Roman" w:hAnsi="Times New Roman" w:cs="Times New Roman"/>
          <w:sz w:val="24"/>
          <w:szCs w:val="24"/>
        </w:rPr>
        <w:t>di</w:t>
      </w:r>
      <w:r w:rsidR="003920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="00392041">
        <w:rPr>
          <w:rFonts w:ascii="Times New Roman" w:eastAsia="Times New Roman" w:hAnsi="Times New Roman" w:cs="Times New Roman"/>
          <w:sz w:val="24"/>
          <w:szCs w:val="24"/>
        </w:rPr>
        <w:t>aiuto</w:t>
      </w:r>
      <w:proofErr w:type="spellEnd"/>
      <w:r w:rsidR="0039204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392041">
        <w:rPr>
          <w:rFonts w:ascii="Times New Roman" w:eastAsia="Times New Roman" w:hAnsi="Times New Roman" w:cs="Times New Roman"/>
          <w:sz w:val="24"/>
          <w:szCs w:val="24"/>
        </w:rPr>
        <w:t>SA.48657 “</w:t>
      </w:r>
      <w:proofErr w:type="spellStart"/>
      <w:r w:rsidR="00392041">
        <w:rPr>
          <w:rFonts w:ascii="Times New Roman" w:eastAsia="Times New Roman" w:hAnsi="Times New Roman" w:cs="Times New Roman"/>
          <w:sz w:val="24"/>
          <w:szCs w:val="24"/>
        </w:rPr>
        <w:t>Incentivi</w:t>
      </w:r>
      <w:proofErr w:type="spellEnd"/>
      <w:r w:rsidR="0039204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392041">
        <w:rPr>
          <w:rFonts w:ascii="Times New Roman" w:eastAsia="Times New Roman" w:hAnsi="Times New Roman" w:cs="Times New Roman"/>
          <w:sz w:val="24"/>
          <w:szCs w:val="24"/>
        </w:rPr>
        <w:t>per</w:t>
      </w:r>
      <w:r w:rsidR="003920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392041">
        <w:rPr>
          <w:rFonts w:ascii="Times New Roman" w:eastAsia="Times New Roman" w:hAnsi="Times New Roman" w:cs="Times New Roman"/>
          <w:sz w:val="24"/>
          <w:szCs w:val="24"/>
        </w:rPr>
        <w:t>lo</w:t>
      </w:r>
      <w:r w:rsidR="003920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="00392041">
        <w:rPr>
          <w:rFonts w:ascii="Times New Roman" w:eastAsia="Times New Roman" w:hAnsi="Times New Roman" w:cs="Times New Roman"/>
          <w:sz w:val="24"/>
          <w:szCs w:val="24"/>
        </w:rPr>
        <w:t>sviluppo</w:t>
      </w:r>
      <w:proofErr w:type="spellEnd"/>
      <w:r w:rsidR="0039204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="00392041">
        <w:rPr>
          <w:rFonts w:ascii="Times New Roman" w:eastAsia="Times New Roman" w:hAnsi="Times New Roman" w:cs="Times New Roman"/>
          <w:sz w:val="24"/>
          <w:szCs w:val="24"/>
        </w:rPr>
        <w:t>delle</w:t>
      </w:r>
      <w:proofErr w:type="spellEnd"/>
      <w:r w:rsidR="0039204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="00392041">
        <w:rPr>
          <w:rFonts w:ascii="Times New Roman" w:eastAsia="Times New Roman" w:hAnsi="Times New Roman" w:cs="Times New Roman"/>
          <w:sz w:val="24"/>
          <w:szCs w:val="24"/>
        </w:rPr>
        <w:t>infrastrutture</w:t>
      </w:r>
      <w:proofErr w:type="spellEnd"/>
      <w:r w:rsidR="00392041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proofErr w:type="spellStart"/>
      <w:r w:rsidR="00392041">
        <w:rPr>
          <w:rFonts w:ascii="Times New Roman" w:eastAsia="Times New Roman" w:hAnsi="Times New Roman" w:cs="Times New Roman"/>
          <w:sz w:val="24"/>
          <w:szCs w:val="24"/>
        </w:rPr>
        <w:t>locali</w:t>
      </w:r>
      <w:proofErr w:type="spellEnd"/>
      <w:r w:rsidR="00392041">
        <w:rPr>
          <w:rFonts w:ascii="Times New Roman" w:eastAsia="Times New Roman" w:hAnsi="Times New Roman" w:cs="Times New Roman"/>
          <w:sz w:val="24"/>
          <w:szCs w:val="24"/>
        </w:rPr>
        <w:t>”</w:t>
      </w:r>
      <w:r w:rsidR="0039204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392041">
        <w:rPr>
          <w:rFonts w:ascii="Times New Roman" w:eastAsia="Times New Roman" w:hAnsi="Times New Roman" w:cs="Times New Roman"/>
          <w:sz w:val="24"/>
          <w:szCs w:val="24"/>
        </w:rPr>
        <w:t>del</w:t>
      </w:r>
    </w:p>
    <w:p w14:paraId="3BB289F8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13.07.2017,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prorogato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regime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SA.60400 2020/X 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17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dicembre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2020.</w:t>
      </w:r>
    </w:p>
    <w:p w14:paraId="4B63B813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4B998798" w14:textId="77777777" w:rsidR="00D27EE2" w:rsidRDefault="00392041">
      <w:pPr>
        <w:spacing w:after="0" w:line="240" w:lineRule="auto"/>
        <w:ind w:left="100" w:right="24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Nelle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more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dell'approvazione</w:t>
      </w:r>
      <w:proofErr w:type="spellEnd"/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della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nuova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notifica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viene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fatto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riferimento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massimale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alle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disposizioni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Reg.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1407/2013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(Reg.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 minimis).</w:t>
      </w:r>
    </w:p>
    <w:p w14:paraId="5BF3B220" w14:textId="77777777" w:rsidR="00D27EE2" w:rsidRDefault="00D27EE2">
      <w:pPr>
        <w:spacing w:before="6" w:after="0" w:line="150" w:lineRule="exact"/>
        <w:rPr>
          <w:sz w:val="15"/>
          <w:szCs w:val="15"/>
        </w:rPr>
      </w:pPr>
    </w:p>
    <w:p w14:paraId="2F0562A6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7CA638CB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0FDDB052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46C1F4E8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Operazione</w:t>
      </w:r>
      <w:proofErr w:type="spellEnd"/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7.3.01</w:t>
      </w:r>
    </w:p>
    <w:p w14:paraId="19DD4E30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5A0D3C1C" w14:textId="77777777" w:rsidR="00D27EE2" w:rsidRDefault="00392041">
      <w:pPr>
        <w:spacing w:after="0" w:line="240" w:lineRule="auto"/>
        <w:ind w:left="100" w:right="7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Dotazione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finanziaria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pari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48,5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milioni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euro,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cui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€ 20.913.200 quota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FEASR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€ 27.586.800 quota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cofinanziamento</w:t>
      </w:r>
      <w:proofErr w:type="spellEnd"/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nazionale</w:t>
      </w:r>
      <w:proofErr w:type="spellEnd"/>
    </w:p>
    <w:p w14:paraId="48C7F29C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39B32EDA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Aiuto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SA.41647 (2016/N) – Italy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Strategia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Banda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Ultralarga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Decisione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C(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2016) 3931 final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30.06.2016</w:t>
      </w:r>
    </w:p>
    <w:p w14:paraId="2A19356B" w14:textId="77777777" w:rsidR="00D27EE2" w:rsidRDefault="00D27EE2">
      <w:pPr>
        <w:spacing w:before="6" w:after="0" w:line="150" w:lineRule="exact"/>
        <w:rPr>
          <w:sz w:val="15"/>
          <w:szCs w:val="15"/>
        </w:rPr>
      </w:pPr>
    </w:p>
    <w:p w14:paraId="242303A5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6E4F8623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7BD9EB91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722F0771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Operazione</w:t>
      </w:r>
      <w:proofErr w:type="spellEnd"/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7.4.01</w:t>
      </w:r>
    </w:p>
    <w:p w14:paraId="113D7E4D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7F231A5F" w14:textId="77777777" w:rsidR="00D27EE2" w:rsidRDefault="00392041">
      <w:pPr>
        <w:spacing w:after="0" w:line="240" w:lineRule="auto"/>
        <w:ind w:left="100" w:right="281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Dotazione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finanziaria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pari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2.900.000 euro,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cui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€ 1.250.480 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quota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FEASR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€ 1.649.520 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quota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cofinanziamento</w:t>
      </w:r>
      <w:proofErr w:type="spellEnd"/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nazionale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B7BCE1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23D5BBB6" w14:textId="77777777" w:rsidR="00D27EE2" w:rsidRDefault="00392041">
      <w:pPr>
        <w:spacing w:after="0" w:line="240" w:lineRule="auto"/>
        <w:ind w:left="100" w:right="5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Per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quanto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riguarda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gli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incentivi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relativi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servizi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favore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della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popolazione</w:t>
      </w:r>
      <w:proofErr w:type="spellEnd"/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rurale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delle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imprese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contributo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sarà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erogato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98F02E5" w14:textId="77777777" w:rsidR="00D27EE2" w:rsidRDefault="00D27EE2">
      <w:pPr>
        <w:spacing w:before="1" w:after="0" w:line="240" w:lineRule="exact"/>
        <w:rPr>
          <w:sz w:val="24"/>
          <w:szCs w:val="24"/>
        </w:rPr>
      </w:pPr>
    </w:p>
    <w:p w14:paraId="5E6EDEFF" w14:textId="77777777" w:rsidR="00D27EE2" w:rsidRDefault="00392041">
      <w:pPr>
        <w:spacing w:after="0" w:line="240" w:lineRule="auto"/>
        <w:ind w:left="61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egoe MDL2 Assets" w:eastAsia="Segoe MDL2 Assets" w:hAnsi="Segoe MDL2 Assets" w:cs="Segoe MDL2 Assets"/>
          <w:w w:val="46"/>
          <w:sz w:val="24"/>
          <w:szCs w:val="24"/>
        </w:rPr>
        <w:t xml:space="preserve">  </w:t>
      </w:r>
      <w:r>
        <w:rPr>
          <w:rFonts w:ascii="Segoe MDL2 Assets" w:eastAsia="Segoe MDL2 Assets" w:hAnsi="Segoe MDL2 Assets" w:cs="Segoe MDL2 Assets"/>
          <w:spacing w:val="9"/>
          <w:w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sensi 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regime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minimis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agricolo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(Reg.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UE n. 1407/2013).</w:t>
      </w:r>
    </w:p>
    <w:p w14:paraId="5E6DD006" w14:textId="5AC664C1" w:rsidR="00D27EE2" w:rsidRPr="004A041F" w:rsidRDefault="00392041">
      <w:pPr>
        <w:spacing w:before="1" w:after="0" w:line="240" w:lineRule="auto"/>
        <w:ind w:left="61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egoe MDL2 Assets" w:eastAsia="Segoe MDL2 Assets" w:hAnsi="Segoe MDL2 Assets" w:cs="Segoe MDL2 Assets"/>
          <w:w w:val="46"/>
          <w:sz w:val="24"/>
          <w:szCs w:val="24"/>
        </w:rPr>
        <w:t xml:space="preserve">  </w:t>
      </w:r>
      <w:r>
        <w:rPr>
          <w:rFonts w:ascii="Segoe MDL2 Assets" w:eastAsia="Segoe MDL2 Assets" w:hAnsi="Segoe MDL2 Assets" w:cs="Segoe MDL2 Assets"/>
          <w:spacing w:val="9"/>
          <w:w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sensi 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regime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aiuto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stato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notificato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SA.55836 (2019/N</w:t>
      </w:r>
      <w:r w:rsidRPr="00E46162">
        <w:rPr>
          <w:rFonts w:ascii="Times New Roman" w:eastAsia="Times New Roman" w:hAnsi="Times New Roman" w:cs="Times New Roman"/>
          <w:color w:val="FF0000"/>
          <w:sz w:val="24"/>
          <w:szCs w:val="24"/>
        </w:rPr>
        <w:t>)</w:t>
      </w:r>
      <w:r w:rsidR="00E46162" w:rsidRPr="00E4616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E46162" w:rsidRPr="004A041F">
        <w:rPr>
          <w:rFonts w:ascii="Times New Roman" w:eastAsia="Times New Roman" w:hAnsi="Times New Roman" w:cs="Times New Roman"/>
          <w:sz w:val="24"/>
          <w:szCs w:val="24"/>
          <w:highlight w:val="green"/>
        </w:rPr>
        <w:t>modificato</w:t>
      </w:r>
      <w:proofErr w:type="spellEnd"/>
      <w:r w:rsidR="00E46162" w:rsidRPr="004A041F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da ultimo con regime SA.103193(2022/N)</w:t>
      </w:r>
    </w:p>
    <w:p w14:paraId="35D26BE5" w14:textId="77777777" w:rsidR="00D27EE2" w:rsidRDefault="00392041">
      <w:pPr>
        <w:spacing w:before="1" w:after="0" w:line="240" w:lineRule="auto"/>
        <w:ind w:left="61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egoe MDL2 Assets" w:eastAsia="Segoe MDL2 Assets" w:hAnsi="Segoe MDL2 Assets" w:cs="Segoe MDL2 Assets"/>
          <w:w w:val="46"/>
          <w:sz w:val="24"/>
          <w:szCs w:val="24"/>
        </w:rPr>
        <w:t xml:space="preserve">  </w:t>
      </w:r>
      <w:r>
        <w:rPr>
          <w:rFonts w:ascii="Segoe MDL2 Assets" w:eastAsia="Segoe MDL2 Assets" w:hAnsi="Segoe MDL2 Assets" w:cs="Segoe MDL2 Assets"/>
          <w:spacing w:val="9"/>
          <w:w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sensi 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regime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Aid SA.57021 (2020/N,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2020/PN) – Italy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 COVID-19 Regime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Quadro.</w:t>
      </w:r>
    </w:p>
    <w:p w14:paraId="6481F161" w14:textId="0DF79A12" w:rsidR="00D27EE2" w:rsidRPr="004A041F" w:rsidRDefault="00392041">
      <w:pPr>
        <w:spacing w:after="0" w:line="240" w:lineRule="auto"/>
        <w:ind w:left="820" w:right="15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Decisione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C(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2020)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3482 final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21.05.2020,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modificato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ultimo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Decisione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C(2021) 2570 final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aprile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2021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aiuto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stato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SA.62495</w:t>
      </w:r>
      <w:r w:rsidR="00A91F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A91F2F" w:rsidRPr="004A041F">
        <w:rPr>
          <w:rFonts w:ascii="Times New Roman" w:eastAsia="Times New Roman" w:hAnsi="Times New Roman" w:cs="Times New Roman"/>
          <w:sz w:val="24"/>
          <w:szCs w:val="24"/>
          <w:highlight w:val="green"/>
        </w:rPr>
        <w:t>modificato</w:t>
      </w:r>
      <w:proofErr w:type="spellEnd"/>
      <w:r w:rsidR="00A91F2F" w:rsidRPr="004A041F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da ultimo con </w:t>
      </w:r>
      <w:proofErr w:type="spellStart"/>
      <w:r w:rsidR="00A91F2F" w:rsidRPr="004A041F">
        <w:rPr>
          <w:rFonts w:ascii="Times New Roman" w:eastAsia="Times New Roman" w:hAnsi="Times New Roman" w:cs="Times New Roman"/>
          <w:sz w:val="24"/>
          <w:szCs w:val="24"/>
          <w:highlight w:val="green"/>
        </w:rPr>
        <w:t>decisione</w:t>
      </w:r>
      <w:proofErr w:type="spellEnd"/>
      <w:r w:rsidR="00A91F2F" w:rsidRPr="004A041F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C(2022) 381 final del 18.01.2022 SA. 101025;</w:t>
      </w:r>
    </w:p>
    <w:p w14:paraId="6815F120" w14:textId="77777777" w:rsidR="00D27EE2" w:rsidRDefault="00D27EE2">
      <w:pPr>
        <w:spacing w:before="6" w:after="0" w:line="150" w:lineRule="exact"/>
        <w:rPr>
          <w:sz w:val="15"/>
          <w:szCs w:val="15"/>
        </w:rPr>
      </w:pPr>
    </w:p>
    <w:p w14:paraId="2CD03F21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4C129B0C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00D2EED5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37212231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Operazione</w:t>
      </w:r>
      <w:proofErr w:type="spellEnd"/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7.5.01</w:t>
      </w:r>
    </w:p>
    <w:p w14:paraId="0D299037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0E8E47D4" w14:textId="77777777" w:rsidR="00D27EE2" w:rsidRDefault="00392041">
      <w:pPr>
        <w:spacing w:after="0" w:line="240" w:lineRule="auto"/>
        <w:ind w:left="100" w:right="79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Dotazione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finanziaria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pari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1,5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milioni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euro,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cui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€ 646.800 quota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FEASR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€ 853.200 quota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cofinanziamento</w:t>
      </w:r>
      <w:proofErr w:type="spellEnd"/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nazionale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3664C30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06857B73" w14:textId="1C43311A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Dotazione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aggiuntiva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34E26">
        <w:rPr>
          <w:rFonts w:ascii="Times New Roman" w:eastAsia="Times New Roman" w:hAnsi="Times New Roman" w:cs="Times New Roman"/>
          <w:strike/>
          <w:color w:val="FF0000"/>
          <w:sz w:val="24"/>
          <w:szCs w:val="24"/>
        </w:rPr>
        <w:t xml:space="preserve">4.700.000,00 € </w:t>
      </w:r>
      <w:proofErr w:type="spellStart"/>
      <w:r w:rsidRPr="00534E26">
        <w:rPr>
          <w:rFonts w:ascii="Times New Roman" w:eastAsia="Times New Roman" w:hAnsi="Times New Roman" w:cs="Times New Roman"/>
          <w:strike/>
          <w:color w:val="FF0000"/>
          <w:sz w:val="24"/>
          <w:szCs w:val="24"/>
        </w:rPr>
        <w:t>su</w:t>
      </w:r>
      <w:proofErr w:type="spellEnd"/>
      <w:r w:rsidRPr="00534E26">
        <w:rPr>
          <w:rFonts w:ascii="Times New Roman" w:eastAsia="Times New Roman" w:hAnsi="Times New Roman" w:cs="Times New Roman"/>
          <w:strike/>
          <w:color w:val="FF0000"/>
          <w:sz w:val="24"/>
          <w:szCs w:val="24"/>
        </w:rPr>
        <w:t xml:space="preserve"> NGEU, solo</w:t>
      </w:r>
      <w:r w:rsidRPr="00534E26">
        <w:rPr>
          <w:rFonts w:ascii="Times New Roman" w:eastAsia="Times New Roman" w:hAnsi="Times New Roman" w:cs="Times New Roman"/>
          <w:strike/>
          <w:color w:val="FF0000"/>
          <w:spacing w:val="-4"/>
          <w:sz w:val="24"/>
          <w:szCs w:val="24"/>
        </w:rPr>
        <w:t xml:space="preserve"> </w:t>
      </w:r>
      <w:r w:rsidRPr="00534E26">
        <w:rPr>
          <w:rFonts w:ascii="Times New Roman" w:eastAsia="Times New Roman" w:hAnsi="Times New Roman" w:cs="Times New Roman"/>
          <w:strike/>
          <w:color w:val="FF0000"/>
          <w:sz w:val="24"/>
          <w:szCs w:val="24"/>
        </w:rPr>
        <w:t>quota</w:t>
      </w:r>
      <w:r w:rsidRPr="00534E26">
        <w:rPr>
          <w:rFonts w:ascii="Times New Roman" w:eastAsia="Times New Roman" w:hAnsi="Times New Roman" w:cs="Times New Roman"/>
          <w:strike/>
          <w:color w:val="FF0000"/>
          <w:spacing w:val="-5"/>
          <w:sz w:val="24"/>
          <w:szCs w:val="24"/>
        </w:rPr>
        <w:t xml:space="preserve"> </w:t>
      </w:r>
      <w:r w:rsidRPr="00534E26">
        <w:rPr>
          <w:rFonts w:ascii="Times New Roman" w:eastAsia="Times New Roman" w:hAnsi="Times New Roman" w:cs="Times New Roman"/>
          <w:strike/>
          <w:color w:val="FF0000"/>
          <w:sz w:val="24"/>
          <w:szCs w:val="24"/>
        </w:rPr>
        <w:t>FEASR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534E26" w:rsidRPr="00534E26">
        <w:rPr>
          <w:rFonts w:ascii="Times New Roman" w:eastAsia="Times New Roman" w:hAnsi="Times New Roman" w:cs="Times New Roman"/>
          <w:sz w:val="24"/>
          <w:szCs w:val="24"/>
          <w:highlight w:val="green"/>
        </w:rPr>
        <w:t>5</w:t>
      </w:r>
      <w:r w:rsidR="004459CE">
        <w:rPr>
          <w:rFonts w:ascii="Times New Roman" w:eastAsia="Times New Roman" w:hAnsi="Times New Roman" w:cs="Times New Roman"/>
          <w:sz w:val="24"/>
          <w:szCs w:val="24"/>
          <w:highlight w:val="green"/>
        </w:rPr>
        <w:t>.</w:t>
      </w:r>
      <w:r w:rsidR="00534E26" w:rsidRPr="00534E26">
        <w:rPr>
          <w:rFonts w:ascii="Times New Roman" w:eastAsia="Times New Roman" w:hAnsi="Times New Roman" w:cs="Times New Roman"/>
          <w:sz w:val="24"/>
          <w:szCs w:val="24"/>
          <w:highlight w:val="green"/>
        </w:rPr>
        <w:t>083</w:t>
      </w:r>
      <w:r w:rsidR="004459CE">
        <w:rPr>
          <w:rFonts w:ascii="Times New Roman" w:eastAsia="Times New Roman" w:hAnsi="Times New Roman" w:cs="Times New Roman"/>
          <w:sz w:val="24"/>
          <w:szCs w:val="24"/>
          <w:highlight w:val="green"/>
        </w:rPr>
        <w:t>.</w:t>
      </w:r>
      <w:r w:rsidR="00534E26" w:rsidRPr="00534E26">
        <w:rPr>
          <w:rFonts w:ascii="Times New Roman" w:eastAsia="Times New Roman" w:hAnsi="Times New Roman" w:cs="Times New Roman"/>
          <w:sz w:val="24"/>
          <w:szCs w:val="24"/>
          <w:highlight w:val="green"/>
        </w:rPr>
        <w:t>989,02</w:t>
      </w:r>
      <w:r w:rsidR="00534E26" w:rsidRPr="00534E26">
        <w:rPr>
          <w:highlight w:val="green"/>
        </w:rPr>
        <w:t xml:space="preserve"> </w:t>
      </w:r>
      <w:proofErr w:type="spellStart"/>
      <w:r w:rsidR="00534E26" w:rsidRPr="00534E26">
        <w:rPr>
          <w:rFonts w:ascii="Times New Roman" w:eastAsia="Times New Roman" w:hAnsi="Times New Roman" w:cs="Times New Roman"/>
          <w:sz w:val="24"/>
          <w:szCs w:val="24"/>
          <w:highlight w:val="green"/>
        </w:rPr>
        <w:t>su</w:t>
      </w:r>
      <w:proofErr w:type="spellEnd"/>
      <w:r w:rsidR="00534E26" w:rsidRPr="00534E26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NGEU, solo quota FEASR</w:t>
      </w:r>
    </w:p>
    <w:p w14:paraId="49DD8C1F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53555495" w14:textId="77777777" w:rsidR="00D27EE2" w:rsidRDefault="00392041">
      <w:pPr>
        <w:spacing w:after="0" w:line="240" w:lineRule="auto"/>
        <w:ind w:left="100" w:right="50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Per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quanto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riguarda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gli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incentivi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relativi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alle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infrastrutture</w:t>
      </w:r>
      <w:proofErr w:type="spellEnd"/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servizi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turistici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locali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contributo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sarà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erogato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B9AB15F" w14:textId="77777777" w:rsidR="00D27EE2" w:rsidRDefault="00D27EE2">
      <w:pPr>
        <w:spacing w:before="1" w:after="0" w:line="240" w:lineRule="exact"/>
        <w:rPr>
          <w:sz w:val="24"/>
          <w:szCs w:val="24"/>
        </w:rPr>
      </w:pPr>
    </w:p>
    <w:p w14:paraId="489349CD" w14:textId="77777777" w:rsidR="00D27EE2" w:rsidRDefault="00392041">
      <w:pPr>
        <w:spacing w:after="0" w:line="240" w:lineRule="auto"/>
        <w:ind w:left="61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egoe MDL2 Assets" w:eastAsia="Segoe MDL2 Assets" w:hAnsi="Segoe MDL2 Assets" w:cs="Segoe MDL2 Assets"/>
          <w:w w:val="46"/>
          <w:sz w:val="24"/>
          <w:szCs w:val="24"/>
        </w:rPr>
        <w:t xml:space="preserve">  </w:t>
      </w:r>
      <w:r>
        <w:rPr>
          <w:rFonts w:ascii="Segoe MDL2 Assets" w:eastAsia="Segoe MDL2 Assets" w:hAnsi="Segoe MDL2 Assets" w:cs="Segoe MDL2 Assets"/>
          <w:spacing w:val="9"/>
          <w:w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sensi 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regime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minimis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agricolo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(Reg.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UE n. 1407/2013).</w:t>
      </w:r>
    </w:p>
    <w:p w14:paraId="55831177" w14:textId="1BC2DB58" w:rsidR="00D27EE2" w:rsidRPr="007E2A7F" w:rsidRDefault="00392041">
      <w:pPr>
        <w:spacing w:before="1" w:after="0" w:line="240" w:lineRule="auto"/>
        <w:ind w:left="61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egoe MDL2 Assets" w:eastAsia="Segoe MDL2 Assets" w:hAnsi="Segoe MDL2 Assets" w:cs="Segoe MDL2 Assets"/>
          <w:w w:val="46"/>
          <w:sz w:val="24"/>
          <w:szCs w:val="24"/>
        </w:rPr>
        <w:t xml:space="preserve">  </w:t>
      </w:r>
      <w:r>
        <w:rPr>
          <w:rFonts w:ascii="Segoe MDL2 Assets" w:eastAsia="Segoe MDL2 Assets" w:hAnsi="Segoe MDL2 Assets" w:cs="Segoe MDL2 Assets"/>
          <w:spacing w:val="9"/>
          <w:w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sensi 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regime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aiuto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stato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notificato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SA.55836 (2019/N)</w:t>
      </w:r>
      <w:r w:rsidR="00E461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6162"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>modificato</w:t>
      </w:r>
      <w:proofErr w:type="spellEnd"/>
      <w:r w:rsidR="00E46162"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da ultimo con regime SA.103193(2022/N)</w:t>
      </w:r>
    </w:p>
    <w:p w14:paraId="2041F3D3" w14:textId="77777777" w:rsidR="00D27EE2" w:rsidRDefault="00392041">
      <w:pPr>
        <w:spacing w:before="1" w:after="0" w:line="240" w:lineRule="auto"/>
        <w:ind w:left="61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egoe MDL2 Assets" w:eastAsia="Segoe MDL2 Assets" w:hAnsi="Segoe MDL2 Assets" w:cs="Segoe MDL2 Assets"/>
          <w:w w:val="46"/>
          <w:sz w:val="24"/>
          <w:szCs w:val="24"/>
        </w:rPr>
        <w:t xml:space="preserve">  </w:t>
      </w:r>
      <w:r>
        <w:rPr>
          <w:rFonts w:ascii="Segoe MDL2 Assets" w:eastAsia="Segoe MDL2 Assets" w:hAnsi="Segoe MDL2 Assets" w:cs="Segoe MDL2 Assets"/>
          <w:spacing w:val="9"/>
          <w:w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sensi 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regime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Aid SA.57021 (2020/N,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2020/PN) – Italy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 COVID-19 Regime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Quadro.</w:t>
      </w:r>
    </w:p>
    <w:p w14:paraId="7117AD79" w14:textId="0B0C8922" w:rsidR="00A91F2F" w:rsidRPr="007E2A7F" w:rsidRDefault="00392041" w:rsidP="00A91F2F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Decisione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C(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2020)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3482 final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21.05.2020,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modificato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ultimo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Decisione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C(2021) 2570 final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aprile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2021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aiuto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stato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SA.62495.</w:t>
      </w:r>
      <w:r w:rsidR="00A91F2F"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modificato da ultimo con </w:t>
      </w:r>
      <w:proofErr w:type="spellStart"/>
      <w:r w:rsidR="00A91F2F"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>decisione</w:t>
      </w:r>
      <w:proofErr w:type="spellEnd"/>
      <w:r w:rsidR="00A91F2F"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C(2022) 381 final del 18.01.2022</w:t>
      </w:r>
      <w:r w:rsidR="00A91F2F" w:rsidRPr="007E2A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91F2F"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>regime SA. 101025</w:t>
      </w:r>
      <w:r w:rsidR="00A91F2F" w:rsidRPr="007E2A7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D33A738" w14:textId="3466EAAD" w:rsidR="00D27EE2" w:rsidRDefault="00D27EE2">
      <w:pPr>
        <w:spacing w:after="0" w:line="240" w:lineRule="auto"/>
        <w:ind w:left="820" w:right="154"/>
        <w:rPr>
          <w:rFonts w:ascii="Times New Roman" w:eastAsia="Times New Roman" w:hAnsi="Times New Roman" w:cs="Times New Roman"/>
          <w:sz w:val="24"/>
          <w:szCs w:val="24"/>
        </w:rPr>
      </w:pPr>
    </w:p>
    <w:p w14:paraId="61A2C058" w14:textId="77777777" w:rsidR="00D27EE2" w:rsidRDefault="00D27EE2">
      <w:pPr>
        <w:spacing w:after="0"/>
        <w:sectPr w:rsidR="00D27EE2">
          <w:pgSz w:w="12240" w:h="15840"/>
          <w:pgMar w:top="1240" w:right="860" w:bottom="880" w:left="800" w:header="0" w:footer="654" w:gutter="0"/>
          <w:cols w:space="720"/>
        </w:sectPr>
      </w:pPr>
    </w:p>
    <w:p w14:paraId="3BB9E83B" w14:textId="77777777" w:rsidR="00D27EE2" w:rsidRDefault="002C202F">
      <w:pPr>
        <w:spacing w:before="3" w:after="0" w:line="120" w:lineRule="exact"/>
        <w:rPr>
          <w:sz w:val="12"/>
          <w:szCs w:val="12"/>
        </w:rPr>
      </w:pPr>
      <w:r>
        <w:lastRenderedPageBreak/>
        <w:pict w14:anchorId="3E5B45BB">
          <v:group id="_x0000_s1098" style="position:absolute;margin-left:38.6pt;margin-top:61.8pt;width:534.8pt;height:202.9pt;z-index:-251657728;mso-position-horizontal-relative:page;mso-position-vertical-relative:page" coordorigin="772,1236" coordsize="10696,4058">
            <v:group id="_x0000_s1105" style="position:absolute;left:792;top:1256;width:2;height:4018" coordorigin="792,1256" coordsize="2,4018">
              <v:shape id="_x0000_s1106" style="position:absolute;left:792;top:1256;width:2;height:4018" coordorigin="792,1256" coordsize="0,4018" path="m792,1256r,4018e" filled="f" strokeweight="1pt">
                <v:path arrowok="t"/>
              </v:shape>
            </v:group>
            <v:group id="_x0000_s1103" style="position:absolute;left:11448;top:1256;width:2;height:4018" coordorigin="11448,1256" coordsize="2,4018">
              <v:shape id="_x0000_s1104" style="position:absolute;left:11448;top:1256;width:2;height:4018" coordorigin="11448,1256" coordsize="0,4018" path="m11448,1256r,4018e" filled="f" strokeweight="1pt">
                <v:path arrowok="t"/>
              </v:shape>
            </v:group>
            <v:group id="_x0000_s1101" style="position:absolute;left:782;top:1246;width:10676;height:2" coordorigin="782,1246" coordsize="10676,2">
              <v:shape id="_x0000_s1102" style="position:absolute;left:782;top:1246;width:10676;height:2" coordorigin="782,1246" coordsize="10676,0" path="m782,1246r10676,e" filled="f" strokeweight="1pt">
                <v:path arrowok="t"/>
              </v:shape>
            </v:group>
            <v:group id="_x0000_s1099" style="position:absolute;left:782;top:5284;width:10676;height:2" coordorigin="782,5284" coordsize="10676,2">
              <v:shape id="_x0000_s1100" style="position:absolute;left:782;top:5284;width:10676;height:2" coordorigin="782,5284" coordsize="10676,0" path="m782,5284r10676,e" filled="f" strokeweight="1pt">
                <v:path arrowok="t"/>
              </v:shape>
            </v:group>
            <w10:wrap anchorx="page" anchory="page"/>
          </v:group>
        </w:pict>
      </w:r>
    </w:p>
    <w:p w14:paraId="660EE75D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64CEC302" w14:textId="77777777" w:rsidR="00D27EE2" w:rsidRDefault="00392041">
      <w:pPr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Operazione</w:t>
      </w:r>
      <w:proofErr w:type="spellEnd"/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7.6.01</w:t>
      </w:r>
    </w:p>
    <w:p w14:paraId="6B1C16F7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2FA9E982" w14:textId="77777777" w:rsidR="00D27EE2" w:rsidRDefault="00392041">
      <w:pPr>
        <w:spacing w:after="0" w:line="240" w:lineRule="auto"/>
        <w:ind w:left="100" w:right="100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Dotazione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finanziaria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pari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700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mila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euro,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cui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€ 301.840,00 quota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FEASR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€ 398.160 quota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cofinanziamento</w:t>
      </w:r>
      <w:proofErr w:type="spellEnd"/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nazionale</w:t>
      </w:r>
      <w:proofErr w:type="spellEnd"/>
    </w:p>
    <w:p w14:paraId="246FE9BC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74668C0A" w14:textId="77777777" w:rsidR="00D27EE2" w:rsidRDefault="00392041">
      <w:pPr>
        <w:spacing w:after="0" w:line="240" w:lineRule="auto"/>
        <w:ind w:left="100" w:right="2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Per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quanto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riguarda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gli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incentivi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relativi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recupero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valorizzazione</w:t>
      </w:r>
      <w:proofErr w:type="spellEnd"/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patrimonio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rurale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contributo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sarà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erogato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1D17450F" w14:textId="77777777" w:rsidR="00D27EE2" w:rsidRDefault="00D27EE2">
      <w:pPr>
        <w:spacing w:before="1" w:after="0" w:line="240" w:lineRule="exact"/>
        <w:rPr>
          <w:sz w:val="24"/>
          <w:szCs w:val="24"/>
        </w:rPr>
      </w:pPr>
    </w:p>
    <w:p w14:paraId="20C119CE" w14:textId="77777777" w:rsidR="00D27EE2" w:rsidRDefault="00392041">
      <w:pPr>
        <w:spacing w:after="0" w:line="240" w:lineRule="auto"/>
        <w:ind w:left="61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egoe MDL2 Assets" w:eastAsia="Segoe MDL2 Assets" w:hAnsi="Segoe MDL2 Assets" w:cs="Segoe MDL2 Assets"/>
          <w:w w:val="46"/>
          <w:sz w:val="24"/>
          <w:szCs w:val="24"/>
        </w:rPr>
        <w:t xml:space="preserve">  </w:t>
      </w:r>
      <w:r>
        <w:rPr>
          <w:rFonts w:ascii="Segoe MDL2 Assets" w:eastAsia="Segoe MDL2 Assets" w:hAnsi="Segoe MDL2 Assets" w:cs="Segoe MDL2 Assets"/>
          <w:spacing w:val="9"/>
          <w:w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sensi 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regime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minimis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agricolo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(Reg.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UE n. 1407/2013).</w:t>
      </w:r>
    </w:p>
    <w:p w14:paraId="2B07C702" w14:textId="4A047846" w:rsidR="00D27EE2" w:rsidRPr="007E2A7F" w:rsidRDefault="00392041">
      <w:pPr>
        <w:spacing w:before="1" w:after="0" w:line="287" w:lineRule="exact"/>
        <w:ind w:left="61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egoe MDL2 Assets" w:eastAsia="Segoe MDL2 Assets" w:hAnsi="Segoe MDL2 Assets" w:cs="Segoe MDL2 Assets"/>
          <w:w w:val="46"/>
          <w:position w:val="-1"/>
          <w:sz w:val="24"/>
          <w:szCs w:val="24"/>
        </w:rPr>
        <w:t xml:space="preserve">  </w:t>
      </w:r>
      <w:r>
        <w:rPr>
          <w:rFonts w:ascii="Segoe MDL2 Assets" w:eastAsia="Segoe MDL2 Assets" w:hAnsi="Segoe MDL2 Assets" w:cs="Segoe MDL2 Assets"/>
          <w:spacing w:val="9"/>
          <w:w w:val="46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ai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sensi del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regime</w:t>
      </w:r>
      <w:r>
        <w:rPr>
          <w:rFonts w:ascii="Times New Roman" w:eastAsia="Times New Roman" w:hAnsi="Times New Roman" w:cs="Times New Roman"/>
          <w:spacing w:val="-7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aiuto</w:t>
      </w:r>
      <w:proofErr w:type="spellEnd"/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stato</w:t>
      </w:r>
      <w:proofErr w:type="spellEnd"/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notificato</w:t>
      </w:r>
      <w:proofErr w:type="spellEnd"/>
      <w:r>
        <w:rPr>
          <w:rFonts w:ascii="Times New Roman" w:eastAsia="Times New Roman" w:hAnsi="Times New Roman" w:cs="Times New Roman"/>
          <w:spacing w:val="-9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SA.55836 (2019/N)</w:t>
      </w:r>
      <w:r w:rsidR="00A91F2F"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, </w:t>
      </w:r>
      <w:proofErr w:type="spellStart"/>
      <w:r w:rsidR="00A91F2F" w:rsidRPr="007E2A7F">
        <w:rPr>
          <w:rFonts w:ascii="Times New Roman" w:eastAsia="Times New Roman" w:hAnsi="Times New Roman" w:cs="Times New Roman"/>
          <w:position w:val="-1"/>
          <w:sz w:val="24"/>
          <w:szCs w:val="24"/>
          <w:highlight w:val="green"/>
        </w:rPr>
        <w:t>modificato</w:t>
      </w:r>
      <w:proofErr w:type="spellEnd"/>
      <w:r w:rsidR="00A91F2F" w:rsidRPr="007E2A7F">
        <w:rPr>
          <w:rFonts w:ascii="Times New Roman" w:eastAsia="Times New Roman" w:hAnsi="Times New Roman" w:cs="Times New Roman"/>
          <w:position w:val="-1"/>
          <w:sz w:val="24"/>
          <w:szCs w:val="24"/>
          <w:highlight w:val="green"/>
        </w:rPr>
        <w:t xml:space="preserve"> </w:t>
      </w:r>
      <w:r w:rsidR="00E46162" w:rsidRPr="007E2A7F">
        <w:rPr>
          <w:rFonts w:ascii="Times New Roman" w:eastAsia="Times New Roman" w:hAnsi="Times New Roman" w:cs="Times New Roman"/>
          <w:position w:val="-1"/>
          <w:sz w:val="24"/>
          <w:szCs w:val="24"/>
          <w:highlight w:val="green"/>
        </w:rPr>
        <w:t xml:space="preserve">da ultimo </w:t>
      </w:r>
      <w:r w:rsidR="00A91F2F" w:rsidRPr="007E2A7F">
        <w:rPr>
          <w:rFonts w:ascii="Times New Roman" w:eastAsia="Times New Roman" w:hAnsi="Times New Roman" w:cs="Times New Roman"/>
          <w:position w:val="-1"/>
          <w:sz w:val="24"/>
          <w:szCs w:val="24"/>
          <w:highlight w:val="green"/>
        </w:rPr>
        <w:t xml:space="preserve">con regime </w:t>
      </w:r>
      <w:r w:rsidR="00E46162" w:rsidRPr="007E2A7F">
        <w:rPr>
          <w:rFonts w:ascii="Times New Roman" w:eastAsia="Times New Roman" w:hAnsi="Times New Roman" w:cs="Times New Roman"/>
          <w:position w:val="-1"/>
          <w:sz w:val="24"/>
          <w:szCs w:val="24"/>
          <w:highlight w:val="green"/>
        </w:rPr>
        <w:t>SA.103193(2022/N)</w:t>
      </w:r>
    </w:p>
    <w:p w14:paraId="646A6307" w14:textId="77777777" w:rsidR="00D27EE2" w:rsidRPr="00E46162" w:rsidRDefault="00D27EE2">
      <w:pPr>
        <w:spacing w:before="8" w:after="0" w:line="180" w:lineRule="exact"/>
        <w:rPr>
          <w:color w:val="FF0000"/>
          <w:sz w:val="18"/>
          <w:szCs w:val="18"/>
        </w:rPr>
      </w:pPr>
    </w:p>
    <w:p w14:paraId="6065F26F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421285EF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5BA8F418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7BA9277D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235CE065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3D195171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0F563239" w14:textId="77777777" w:rsidR="00D27EE2" w:rsidRDefault="00392041">
      <w:pPr>
        <w:spacing w:before="29" w:after="0" w:line="240" w:lineRule="auto"/>
        <w:ind w:left="100" w:right="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13.7. M08</w:t>
      </w:r>
      <w:r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Investimenti</w:t>
      </w:r>
      <w:proofErr w:type="spellEnd"/>
      <w:r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nello</w:t>
      </w:r>
      <w:proofErr w:type="spellEnd"/>
      <w:r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sviluppo</w:t>
      </w:r>
      <w:proofErr w:type="spellEnd"/>
      <w:r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delle</w:t>
      </w:r>
      <w:proofErr w:type="spellEnd"/>
      <w:r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aree</w:t>
      </w:r>
      <w:proofErr w:type="spellEnd"/>
      <w:r>
        <w:rPr>
          <w:rFonts w:ascii="Times New Roman" w:eastAsia="Times New Roman" w:hAnsi="Times New Roman" w:cs="Times New Roman"/>
          <w:b/>
          <w:bCs/>
          <w:spacing w:val="1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forestali</w:t>
      </w:r>
      <w:proofErr w:type="spellEnd"/>
      <w:r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nel</w:t>
      </w:r>
      <w:proofErr w:type="spellEnd"/>
      <w:r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miglioramento</w:t>
      </w:r>
      <w:proofErr w:type="spellEnd"/>
      <w:r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della</w:t>
      </w:r>
      <w:proofErr w:type="spellEnd"/>
      <w:r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redditività</w:t>
      </w:r>
      <w:proofErr w:type="spellEnd"/>
      <w:r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delle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foreste</w:t>
      </w:r>
      <w:proofErr w:type="spellEnd"/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articoli</w:t>
      </w:r>
      <w:proofErr w:type="spellEnd"/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 21 a 26)</w:t>
      </w:r>
    </w:p>
    <w:p w14:paraId="78D163D5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13EFEC40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Titolo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regime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aiuti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Investimenti</w:t>
      </w:r>
      <w:proofErr w:type="spellEnd"/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per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sviluppo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delle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aree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forestali</w:t>
      </w:r>
      <w:proofErr w:type="spellEnd"/>
    </w:p>
    <w:p w14:paraId="76470F1D" w14:textId="77777777" w:rsidR="00D27EE2" w:rsidRDefault="00D27EE2">
      <w:pPr>
        <w:spacing w:after="0" w:line="120" w:lineRule="exact"/>
        <w:rPr>
          <w:sz w:val="12"/>
          <w:szCs w:val="12"/>
        </w:rPr>
      </w:pPr>
    </w:p>
    <w:p w14:paraId="1F1BD0C3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FEASR (in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EUR):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50.989.400,00</w:t>
      </w:r>
    </w:p>
    <w:p w14:paraId="09247AD2" w14:textId="77777777" w:rsidR="00D27EE2" w:rsidRDefault="00D27EE2">
      <w:pPr>
        <w:spacing w:after="0" w:line="120" w:lineRule="exact"/>
        <w:rPr>
          <w:sz w:val="12"/>
          <w:szCs w:val="12"/>
        </w:rPr>
      </w:pPr>
    </w:p>
    <w:p w14:paraId="578883AF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Cofinanziamento</w:t>
      </w:r>
      <w:proofErr w:type="spellEnd"/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nazionale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EUR):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67.260.600,00</w:t>
      </w:r>
    </w:p>
    <w:p w14:paraId="2B30AFA9" w14:textId="77777777" w:rsidR="00D27EE2" w:rsidRDefault="00D27EE2">
      <w:pPr>
        <w:spacing w:after="0" w:line="120" w:lineRule="exact"/>
        <w:rPr>
          <w:sz w:val="12"/>
          <w:szCs w:val="12"/>
        </w:rPr>
      </w:pPr>
    </w:p>
    <w:p w14:paraId="05CFAD21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Finanziamenti</w:t>
      </w:r>
      <w:proofErr w:type="spellEnd"/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nazionali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integrativi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EUR):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350.000,00</w:t>
      </w:r>
    </w:p>
    <w:p w14:paraId="0B319073" w14:textId="77777777" w:rsidR="00D27EE2" w:rsidRDefault="00D27EE2">
      <w:pPr>
        <w:spacing w:after="0" w:line="120" w:lineRule="exact"/>
        <w:rPr>
          <w:sz w:val="12"/>
          <w:szCs w:val="12"/>
        </w:rPr>
      </w:pPr>
    </w:p>
    <w:p w14:paraId="077F4DDE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Totale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EUR):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118.600.000,00</w:t>
      </w:r>
    </w:p>
    <w:p w14:paraId="39DAF911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2091DC97" w14:textId="77777777" w:rsidR="00D27EE2" w:rsidRDefault="002C202F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4E8EDE7D">
          <v:group id="_x0000_s1089" style="position:absolute;left:0;text-align:left;margin-left:38.6pt;margin-top:25.8pt;width:534.8pt;height:260.6pt;z-index:-251656704;mso-position-horizontal-relative:page" coordorigin="772,516" coordsize="10696,5212">
            <v:group id="_x0000_s1096" style="position:absolute;left:792;top:536;width:2;height:5172" coordorigin="792,536" coordsize="2,5172">
              <v:shape id="_x0000_s1097" style="position:absolute;left:792;top:536;width:2;height:5172" coordorigin="792,536" coordsize="0,5172" path="m792,536r,5172e" filled="f" strokeweight="1pt">
                <v:path arrowok="t"/>
              </v:shape>
            </v:group>
            <v:group id="_x0000_s1094" style="position:absolute;left:11448;top:536;width:2;height:5172" coordorigin="11448,536" coordsize="2,5172">
              <v:shape id="_x0000_s1095" style="position:absolute;left:11448;top:536;width:2;height:5172" coordorigin="11448,536" coordsize="0,5172" path="m11448,536r,5172e" filled="f" strokeweight="1pt">
                <v:path arrowok="t"/>
              </v:shape>
            </v:group>
            <v:group id="_x0000_s1092" style="position:absolute;left:782;top:526;width:10676;height:2" coordorigin="782,526" coordsize="10676,2">
              <v:shape id="_x0000_s1093" style="position:absolute;left:782;top:526;width:10676;height:2" coordorigin="782,526" coordsize="10676,0" path="m782,526r10676,e" filled="f" strokeweight="1pt">
                <v:path arrowok="t"/>
              </v:shape>
            </v:group>
            <v:group id="_x0000_s1090" style="position:absolute;left:782;top:5718;width:10676;height:2" coordorigin="782,5718" coordsize="10676,2">
              <v:shape id="_x0000_s1091" style="position:absolute;left:782;top:5718;width:10676;height:2" coordorigin="782,5718" coordsize="10676,0" path="m782,5718r10676,e" filled="f" strokeweight="1pt">
                <v:path arrowok="t"/>
              </v:shape>
            </v:group>
            <w10:wrap anchorx="page"/>
          </v:group>
        </w:pict>
      </w:r>
      <w:r w:rsidR="00392041">
        <w:rPr>
          <w:rFonts w:ascii="Times New Roman" w:eastAsia="Times New Roman" w:hAnsi="Times New Roman" w:cs="Times New Roman"/>
          <w:i/>
          <w:sz w:val="24"/>
          <w:szCs w:val="24"/>
        </w:rPr>
        <w:t xml:space="preserve">13.7.1.1. </w:t>
      </w:r>
      <w:proofErr w:type="spellStart"/>
      <w:r w:rsidR="00392041">
        <w:rPr>
          <w:rFonts w:ascii="Times New Roman" w:eastAsia="Times New Roman" w:hAnsi="Times New Roman" w:cs="Times New Roman"/>
          <w:i/>
          <w:sz w:val="24"/>
          <w:szCs w:val="24"/>
        </w:rPr>
        <w:t>Indicazione</w:t>
      </w:r>
      <w:proofErr w:type="spellEnd"/>
      <w:r w:rsidR="00392041">
        <w:rPr>
          <w:rFonts w:ascii="Times New Roman" w:eastAsia="Times New Roman" w:hAnsi="Times New Roman" w:cs="Times New Roman"/>
          <w:i/>
          <w:sz w:val="24"/>
          <w:szCs w:val="24"/>
        </w:rPr>
        <w:t>*:</w:t>
      </w:r>
    </w:p>
    <w:p w14:paraId="16C85769" w14:textId="77777777" w:rsidR="00D27EE2" w:rsidRDefault="00D27EE2">
      <w:pPr>
        <w:spacing w:after="0" w:line="120" w:lineRule="exact"/>
        <w:rPr>
          <w:sz w:val="12"/>
          <w:szCs w:val="12"/>
        </w:rPr>
      </w:pPr>
    </w:p>
    <w:p w14:paraId="1ECE26B9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65B036EF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Operazione</w:t>
      </w:r>
      <w:proofErr w:type="spellEnd"/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8.1.01 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8.1.02</w:t>
      </w:r>
    </w:p>
    <w:p w14:paraId="343863B7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725624BE" w14:textId="77777777" w:rsidR="00D27EE2" w:rsidRDefault="00392041">
      <w:pPr>
        <w:spacing w:after="0" w:line="240" w:lineRule="auto"/>
        <w:ind w:left="100" w:right="60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Dotazione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finanziaria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pari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58,25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milioni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euro,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cui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€ 25.117.400 quota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FEASR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€ 33.132.600 di quota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cofinanziamento</w:t>
      </w:r>
      <w:proofErr w:type="spellEnd"/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nazionale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quali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aggiungono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350.000 euro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risorse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integrative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nazionali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DCC6EE1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56C69045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Riferimento</w:t>
      </w:r>
      <w:proofErr w:type="spellEnd"/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Articolo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Aiuti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alla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forestazione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all'imboschimento</w:t>
      </w:r>
      <w:proofErr w:type="spellEnd"/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reg.(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UE)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n. 702/2014.</w:t>
      </w:r>
    </w:p>
    <w:p w14:paraId="1A997B83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0D241F45" w14:textId="1CA0680C" w:rsidR="00D27EE2" w:rsidRPr="00716DA5" w:rsidRDefault="00392041">
      <w:pPr>
        <w:spacing w:after="0" w:line="240" w:lineRule="auto"/>
        <w:ind w:left="100" w:right="299"/>
        <w:rPr>
          <w:rFonts w:ascii="Times New Roman" w:eastAsia="Times New Roman" w:hAnsi="Times New Roman" w:cs="Times New Roman"/>
          <w:strike/>
          <w:color w:val="FF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Aiuto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SA. 43411 (2015/XA)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Aiuti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alla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forestazione</w:t>
      </w:r>
      <w:proofErr w:type="spellEnd"/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imboschimento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dal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20.06.2017 regime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SA. 48439 (2017/XA)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aiuti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alla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forestazione</w:t>
      </w:r>
      <w:proofErr w:type="spellEnd"/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all’imboschimento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7E2A7F">
        <w:rPr>
          <w:rFonts w:ascii="Times New Roman" w:eastAsia="Times New Roman" w:hAnsi="Times New Roman" w:cs="Times New Roman"/>
          <w:strike/>
          <w:color w:val="FF0000"/>
          <w:sz w:val="24"/>
          <w:szCs w:val="24"/>
          <w:highlight w:val="yellow"/>
        </w:rPr>
        <w:t>Nelle</w:t>
      </w:r>
      <w:r w:rsidRPr="007E2A7F">
        <w:rPr>
          <w:rFonts w:ascii="Times New Roman" w:eastAsia="Times New Roman" w:hAnsi="Times New Roman" w:cs="Times New Roman"/>
          <w:strike/>
          <w:color w:val="FF0000"/>
          <w:spacing w:val="-3"/>
          <w:sz w:val="24"/>
          <w:szCs w:val="24"/>
          <w:highlight w:val="yellow"/>
        </w:rPr>
        <w:t xml:space="preserve"> </w:t>
      </w:r>
      <w:r w:rsidRPr="007E2A7F">
        <w:rPr>
          <w:rFonts w:ascii="Times New Roman" w:eastAsia="Times New Roman" w:hAnsi="Times New Roman" w:cs="Times New Roman"/>
          <w:strike/>
          <w:color w:val="FF0000"/>
          <w:sz w:val="24"/>
          <w:szCs w:val="24"/>
          <w:highlight w:val="yellow"/>
        </w:rPr>
        <w:t>more</w:t>
      </w:r>
      <w:r w:rsidRPr="007E2A7F">
        <w:rPr>
          <w:rFonts w:ascii="Times New Roman" w:eastAsia="Times New Roman" w:hAnsi="Times New Roman" w:cs="Times New Roman"/>
          <w:strike/>
          <w:color w:val="FF0000"/>
          <w:spacing w:val="-5"/>
          <w:sz w:val="24"/>
          <w:szCs w:val="24"/>
          <w:highlight w:val="yellow"/>
        </w:rPr>
        <w:t xml:space="preserve"> </w:t>
      </w:r>
      <w:proofErr w:type="spellStart"/>
      <w:r w:rsidRPr="007E2A7F">
        <w:rPr>
          <w:rFonts w:ascii="Times New Roman" w:eastAsia="Times New Roman" w:hAnsi="Times New Roman" w:cs="Times New Roman"/>
          <w:strike/>
          <w:color w:val="FF0000"/>
          <w:sz w:val="24"/>
          <w:szCs w:val="24"/>
          <w:highlight w:val="yellow"/>
        </w:rPr>
        <w:t>dell'approvazione</w:t>
      </w:r>
      <w:proofErr w:type="spellEnd"/>
      <w:r w:rsidRPr="007E2A7F">
        <w:rPr>
          <w:rFonts w:ascii="Times New Roman" w:eastAsia="Times New Roman" w:hAnsi="Times New Roman" w:cs="Times New Roman"/>
          <w:strike/>
          <w:color w:val="FF0000"/>
          <w:spacing w:val="-17"/>
          <w:sz w:val="24"/>
          <w:szCs w:val="24"/>
          <w:highlight w:val="yellow"/>
        </w:rPr>
        <w:t xml:space="preserve"> </w:t>
      </w:r>
      <w:proofErr w:type="spellStart"/>
      <w:r w:rsidRPr="007E2A7F">
        <w:rPr>
          <w:rFonts w:ascii="Times New Roman" w:eastAsia="Times New Roman" w:hAnsi="Times New Roman" w:cs="Times New Roman"/>
          <w:strike/>
          <w:color w:val="FF0000"/>
          <w:sz w:val="24"/>
          <w:szCs w:val="24"/>
          <w:highlight w:val="yellow"/>
        </w:rPr>
        <w:t>della</w:t>
      </w:r>
      <w:proofErr w:type="spellEnd"/>
      <w:r w:rsidRPr="007E2A7F">
        <w:rPr>
          <w:rFonts w:ascii="Times New Roman" w:eastAsia="Times New Roman" w:hAnsi="Times New Roman" w:cs="Times New Roman"/>
          <w:strike/>
          <w:color w:val="FF0000"/>
          <w:spacing w:val="-5"/>
          <w:sz w:val="24"/>
          <w:szCs w:val="24"/>
          <w:highlight w:val="yellow"/>
        </w:rPr>
        <w:t xml:space="preserve"> </w:t>
      </w:r>
      <w:proofErr w:type="spellStart"/>
      <w:r w:rsidRPr="007E2A7F">
        <w:rPr>
          <w:rFonts w:ascii="Times New Roman" w:eastAsia="Times New Roman" w:hAnsi="Times New Roman" w:cs="Times New Roman"/>
          <w:strike/>
          <w:color w:val="FF0000"/>
          <w:sz w:val="24"/>
          <w:szCs w:val="24"/>
          <w:highlight w:val="yellow"/>
        </w:rPr>
        <w:t>nuova</w:t>
      </w:r>
      <w:proofErr w:type="spellEnd"/>
      <w:r w:rsidRPr="007E2A7F">
        <w:rPr>
          <w:rFonts w:ascii="Times New Roman" w:eastAsia="Times New Roman" w:hAnsi="Times New Roman" w:cs="Times New Roman"/>
          <w:strike/>
          <w:color w:val="FF0000"/>
          <w:spacing w:val="-6"/>
          <w:sz w:val="24"/>
          <w:szCs w:val="24"/>
          <w:highlight w:val="yellow"/>
        </w:rPr>
        <w:t xml:space="preserve"> </w:t>
      </w:r>
      <w:proofErr w:type="spellStart"/>
      <w:r w:rsidRPr="007E2A7F">
        <w:rPr>
          <w:rFonts w:ascii="Times New Roman" w:eastAsia="Times New Roman" w:hAnsi="Times New Roman" w:cs="Times New Roman"/>
          <w:strike/>
          <w:color w:val="FF0000"/>
          <w:sz w:val="24"/>
          <w:szCs w:val="24"/>
          <w:highlight w:val="yellow"/>
        </w:rPr>
        <w:t>notifica</w:t>
      </w:r>
      <w:proofErr w:type="spellEnd"/>
      <w:r w:rsidRPr="007E2A7F">
        <w:rPr>
          <w:rFonts w:ascii="Times New Roman" w:eastAsia="Times New Roman" w:hAnsi="Times New Roman" w:cs="Times New Roman"/>
          <w:strike/>
          <w:color w:val="FF0000"/>
          <w:sz w:val="24"/>
          <w:szCs w:val="24"/>
          <w:highlight w:val="yellow"/>
        </w:rPr>
        <w:t xml:space="preserve">, </w:t>
      </w:r>
      <w:proofErr w:type="spellStart"/>
      <w:r w:rsidRPr="007E2A7F">
        <w:rPr>
          <w:rFonts w:ascii="Times New Roman" w:eastAsia="Times New Roman" w:hAnsi="Times New Roman" w:cs="Times New Roman"/>
          <w:strike/>
          <w:color w:val="FF0000"/>
          <w:sz w:val="24"/>
          <w:szCs w:val="24"/>
          <w:highlight w:val="yellow"/>
        </w:rPr>
        <w:t>viene</w:t>
      </w:r>
      <w:proofErr w:type="spellEnd"/>
      <w:r w:rsidRPr="007E2A7F">
        <w:rPr>
          <w:rFonts w:ascii="Times New Roman" w:eastAsia="Times New Roman" w:hAnsi="Times New Roman" w:cs="Times New Roman"/>
          <w:strike/>
          <w:color w:val="FF0000"/>
          <w:spacing w:val="-5"/>
          <w:sz w:val="24"/>
          <w:szCs w:val="24"/>
          <w:highlight w:val="yellow"/>
        </w:rPr>
        <w:t xml:space="preserve"> </w:t>
      </w:r>
      <w:proofErr w:type="spellStart"/>
      <w:r w:rsidRPr="007E2A7F">
        <w:rPr>
          <w:rFonts w:ascii="Times New Roman" w:eastAsia="Times New Roman" w:hAnsi="Times New Roman" w:cs="Times New Roman"/>
          <w:strike/>
          <w:color w:val="FF0000"/>
          <w:sz w:val="24"/>
          <w:szCs w:val="24"/>
          <w:highlight w:val="yellow"/>
        </w:rPr>
        <w:t>fatto</w:t>
      </w:r>
      <w:proofErr w:type="spellEnd"/>
      <w:r w:rsidRPr="007E2A7F">
        <w:rPr>
          <w:rFonts w:ascii="Times New Roman" w:eastAsia="Times New Roman" w:hAnsi="Times New Roman" w:cs="Times New Roman"/>
          <w:strike/>
          <w:color w:val="FF0000"/>
          <w:spacing w:val="-4"/>
          <w:sz w:val="24"/>
          <w:szCs w:val="24"/>
          <w:highlight w:val="yellow"/>
        </w:rPr>
        <w:t xml:space="preserve"> </w:t>
      </w:r>
      <w:proofErr w:type="spellStart"/>
      <w:r w:rsidRPr="007E2A7F">
        <w:rPr>
          <w:rFonts w:ascii="Times New Roman" w:eastAsia="Times New Roman" w:hAnsi="Times New Roman" w:cs="Times New Roman"/>
          <w:strike/>
          <w:color w:val="FF0000"/>
          <w:sz w:val="24"/>
          <w:szCs w:val="24"/>
          <w:highlight w:val="yellow"/>
        </w:rPr>
        <w:t>riferimento</w:t>
      </w:r>
      <w:proofErr w:type="spellEnd"/>
      <w:r w:rsidRPr="007E2A7F">
        <w:rPr>
          <w:rFonts w:ascii="Times New Roman" w:eastAsia="Times New Roman" w:hAnsi="Times New Roman" w:cs="Times New Roman"/>
          <w:strike/>
          <w:color w:val="FF0000"/>
          <w:spacing w:val="-11"/>
          <w:sz w:val="24"/>
          <w:szCs w:val="24"/>
          <w:highlight w:val="yellow"/>
        </w:rPr>
        <w:t xml:space="preserve"> </w:t>
      </w:r>
      <w:r w:rsidRPr="007E2A7F">
        <w:rPr>
          <w:rFonts w:ascii="Times New Roman" w:eastAsia="Times New Roman" w:hAnsi="Times New Roman" w:cs="Times New Roman"/>
          <w:strike/>
          <w:color w:val="FF0000"/>
          <w:sz w:val="24"/>
          <w:szCs w:val="24"/>
          <w:highlight w:val="yellow"/>
        </w:rPr>
        <w:t>al</w:t>
      </w:r>
      <w:r w:rsidRPr="007E2A7F">
        <w:rPr>
          <w:rFonts w:ascii="Times New Roman" w:eastAsia="Times New Roman" w:hAnsi="Times New Roman" w:cs="Times New Roman"/>
          <w:strike/>
          <w:color w:val="FF0000"/>
          <w:spacing w:val="-2"/>
          <w:sz w:val="24"/>
          <w:szCs w:val="24"/>
          <w:highlight w:val="yellow"/>
        </w:rPr>
        <w:t xml:space="preserve"> </w:t>
      </w:r>
      <w:r w:rsidRPr="007E2A7F">
        <w:rPr>
          <w:rFonts w:ascii="Times New Roman" w:eastAsia="Times New Roman" w:hAnsi="Times New Roman" w:cs="Times New Roman"/>
          <w:strike/>
          <w:color w:val="FF0000"/>
          <w:sz w:val="24"/>
          <w:szCs w:val="24"/>
          <w:highlight w:val="yellow"/>
        </w:rPr>
        <w:t>Reg.</w:t>
      </w:r>
      <w:r w:rsidRPr="007E2A7F">
        <w:rPr>
          <w:rFonts w:ascii="Times New Roman" w:eastAsia="Times New Roman" w:hAnsi="Times New Roman" w:cs="Times New Roman"/>
          <w:strike/>
          <w:color w:val="FF0000"/>
          <w:spacing w:val="-4"/>
          <w:sz w:val="24"/>
          <w:szCs w:val="24"/>
          <w:highlight w:val="yellow"/>
        </w:rPr>
        <w:t xml:space="preserve"> </w:t>
      </w:r>
      <w:r w:rsidRPr="007E2A7F">
        <w:rPr>
          <w:rFonts w:ascii="Times New Roman" w:eastAsia="Times New Roman" w:hAnsi="Times New Roman" w:cs="Times New Roman"/>
          <w:strike/>
          <w:color w:val="FF0000"/>
          <w:sz w:val="24"/>
          <w:szCs w:val="24"/>
          <w:highlight w:val="yellow"/>
        </w:rPr>
        <w:t>1407/2013</w:t>
      </w:r>
      <w:r w:rsidRPr="007E2A7F">
        <w:rPr>
          <w:rFonts w:ascii="Times New Roman" w:eastAsia="Times New Roman" w:hAnsi="Times New Roman" w:cs="Times New Roman"/>
          <w:strike/>
          <w:color w:val="FF0000"/>
          <w:spacing w:val="-5"/>
          <w:sz w:val="24"/>
          <w:szCs w:val="24"/>
          <w:highlight w:val="yellow"/>
        </w:rPr>
        <w:t xml:space="preserve"> </w:t>
      </w:r>
      <w:r w:rsidRPr="007E2A7F">
        <w:rPr>
          <w:rFonts w:ascii="Times New Roman" w:eastAsia="Times New Roman" w:hAnsi="Times New Roman" w:cs="Times New Roman"/>
          <w:strike/>
          <w:color w:val="FF0000"/>
          <w:sz w:val="24"/>
          <w:szCs w:val="24"/>
          <w:highlight w:val="yellow"/>
        </w:rPr>
        <w:t>(Reg.</w:t>
      </w:r>
      <w:r w:rsidRPr="007E2A7F">
        <w:rPr>
          <w:rFonts w:ascii="Times New Roman" w:eastAsia="Times New Roman" w:hAnsi="Times New Roman" w:cs="Times New Roman"/>
          <w:strike/>
          <w:color w:val="FF0000"/>
          <w:spacing w:val="-5"/>
          <w:sz w:val="24"/>
          <w:szCs w:val="24"/>
          <w:highlight w:val="yellow"/>
        </w:rPr>
        <w:t xml:space="preserve"> </w:t>
      </w:r>
      <w:r w:rsidRPr="007E2A7F">
        <w:rPr>
          <w:rFonts w:ascii="Times New Roman" w:eastAsia="Times New Roman" w:hAnsi="Times New Roman" w:cs="Times New Roman"/>
          <w:strike/>
          <w:color w:val="FF0000"/>
          <w:sz w:val="24"/>
          <w:szCs w:val="24"/>
          <w:highlight w:val="yellow"/>
        </w:rPr>
        <w:t>De minimis</w:t>
      </w:r>
      <w:r w:rsidRPr="007E2A7F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>)</w:t>
      </w:r>
      <w:r w:rsidR="00716DA5" w:rsidRPr="007E2A7F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  <w:r w:rsidR="00716DA5" w:rsidRPr="00716D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16DA5"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>Ulteriormente</w:t>
      </w:r>
      <w:proofErr w:type="spellEnd"/>
      <w:r w:rsidR="00716DA5"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</w:t>
      </w:r>
      <w:proofErr w:type="spellStart"/>
      <w:r w:rsidR="00716DA5"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>modificato</w:t>
      </w:r>
      <w:proofErr w:type="spellEnd"/>
      <w:r w:rsidR="00716DA5"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con regime</w:t>
      </w:r>
      <w:r w:rsidR="00716DA5" w:rsidRPr="007E2A7F">
        <w:rPr>
          <w:rFonts w:ascii="Times New Roman" w:eastAsia="Times New Roman" w:hAnsi="Times New Roman" w:cs="Times New Roman"/>
          <w:strike/>
          <w:sz w:val="24"/>
          <w:szCs w:val="24"/>
          <w:highlight w:val="green"/>
        </w:rPr>
        <w:t xml:space="preserve"> </w:t>
      </w:r>
      <w:r w:rsidR="00716DA5"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>SA.100337 (2021/XA) “</w:t>
      </w:r>
      <w:proofErr w:type="spellStart"/>
      <w:r w:rsidR="00716DA5"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>Modifica</w:t>
      </w:r>
      <w:proofErr w:type="spellEnd"/>
      <w:r w:rsidR="00716DA5"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</w:t>
      </w:r>
      <w:proofErr w:type="spellStart"/>
      <w:r w:rsidR="00716DA5"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>aiuto</w:t>
      </w:r>
      <w:proofErr w:type="spellEnd"/>
      <w:r w:rsidR="00716DA5"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</w:t>
      </w:r>
      <w:proofErr w:type="spellStart"/>
      <w:r w:rsidR="00716DA5"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>alla</w:t>
      </w:r>
      <w:proofErr w:type="spellEnd"/>
      <w:r w:rsidR="00716DA5"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</w:t>
      </w:r>
      <w:proofErr w:type="spellStart"/>
      <w:r w:rsidR="00716DA5"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>forestazione</w:t>
      </w:r>
      <w:proofErr w:type="spellEnd"/>
      <w:r w:rsidR="00716DA5"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e </w:t>
      </w:r>
      <w:proofErr w:type="spellStart"/>
      <w:r w:rsidR="00716DA5"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>all’imboschimento</w:t>
      </w:r>
      <w:proofErr w:type="spellEnd"/>
      <w:r w:rsidR="00716DA5"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>”.</w:t>
      </w:r>
    </w:p>
    <w:p w14:paraId="3DD042E7" w14:textId="77777777" w:rsidR="00D27EE2" w:rsidRDefault="00D27EE2">
      <w:pPr>
        <w:spacing w:before="6" w:after="0" w:line="150" w:lineRule="exact"/>
        <w:rPr>
          <w:sz w:val="15"/>
          <w:szCs w:val="15"/>
        </w:rPr>
      </w:pPr>
    </w:p>
    <w:p w14:paraId="0E47518A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610FDA98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3841F3A7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Operazione</w:t>
      </w:r>
      <w:proofErr w:type="spellEnd"/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8.3.01 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8.4.01</w:t>
      </w:r>
    </w:p>
    <w:p w14:paraId="552D1FDD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3F2C4517" w14:textId="77777777" w:rsidR="00D27EE2" w:rsidRDefault="00392041">
      <w:pPr>
        <w:spacing w:after="0" w:line="240" w:lineRule="auto"/>
        <w:ind w:left="100" w:right="91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Dotazione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finanziaria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53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milioni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euro,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cui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€ 22.853.600 quota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FEASR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€ 30.146.400 quota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cofinanziamento</w:t>
      </w:r>
      <w:proofErr w:type="spellEnd"/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nazionale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0635B19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1EAA9C76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Riferimento</w:t>
      </w:r>
      <w:proofErr w:type="spellEnd"/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Articolo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Aiuti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per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prevenzione</w:t>
      </w:r>
      <w:proofErr w:type="spellEnd"/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ripristino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delle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foreste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danneggiate</w:t>
      </w:r>
      <w:proofErr w:type="spellEnd"/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incendi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2410E32" w14:textId="77777777" w:rsidR="00D27EE2" w:rsidRDefault="00D27EE2">
      <w:pPr>
        <w:spacing w:after="0"/>
        <w:sectPr w:rsidR="00D27EE2">
          <w:pgSz w:w="12240" w:h="15840"/>
          <w:pgMar w:top="1480" w:right="800" w:bottom="880" w:left="800" w:header="0" w:footer="654" w:gutter="0"/>
          <w:cols w:space="720"/>
        </w:sectPr>
      </w:pPr>
    </w:p>
    <w:p w14:paraId="64CA57E6" w14:textId="77777777" w:rsidR="00D27EE2" w:rsidRDefault="00392041">
      <w:pPr>
        <w:spacing w:before="76" w:after="0" w:line="240" w:lineRule="auto"/>
        <w:ind w:left="100" w:right="65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calamità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naturali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avversità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atmosferiche</w:t>
      </w:r>
      <w:proofErr w:type="spellEnd"/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assimilabili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calamità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naturali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altre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avversità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atmosferiche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organismi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nocivi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vegetali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eventi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catastrofici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reg.(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UE)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n. 702/2014.</w:t>
      </w:r>
    </w:p>
    <w:p w14:paraId="419AF430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7096A2E9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Aiuto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SA.45077 (2016/XA) "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Prevenzione</w:t>
      </w:r>
      <w:proofErr w:type="spellEnd"/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ripristino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danni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alle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foreste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".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Per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effetto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regolamento</w:t>
      </w:r>
      <w:proofErr w:type="spellEnd"/>
    </w:p>
    <w:p w14:paraId="5DF4BDCD" w14:textId="1E05BD9F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(UE) 2020/2008,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necessita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notifica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per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aumento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budget</w:t>
      </w:r>
      <w:r w:rsidR="00716DA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D48437E" w14:textId="6D6CADCC" w:rsidR="00716DA5" w:rsidRPr="007E2A7F" w:rsidRDefault="00716DA5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>Ulteriormente</w:t>
      </w:r>
      <w:proofErr w:type="spellEnd"/>
      <w:r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</w:t>
      </w:r>
      <w:proofErr w:type="spellStart"/>
      <w:r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>modificato</w:t>
      </w:r>
      <w:proofErr w:type="spellEnd"/>
      <w:r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con regime SA.56121 (2020/XA)</w:t>
      </w:r>
      <w:r w:rsidRPr="007E2A7F">
        <w:rPr>
          <w:highlight w:val="green"/>
        </w:rPr>
        <w:t xml:space="preserve"> “</w:t>
      </w:r>
      <w:proofErr w:type="spellStart"/>
      <w:r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>Modifica</w:t>
      </w:r>
      <w:proofErr w:type="spellEnd"/>
      <w:r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</w:t>
      </w:r>
      <w:proofErr w:type="spellStart"/>
      <w:r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>Prevenzione</w:t>
      </w:r>
      <w:proofErr w:type="spellEnd"/>
      <w:r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e </w:t>
      </w:r>
      <w:proofErr w:type="spellStart"/>
      <w:r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>Ripristino</w:t>
      </w:r>
      <w:proofErr w:type="spellEnd"/>
      <w:r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dei </w:t>
      </w:r>
      <w:proofErr w:type="spellStart"/>
      <w:r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>danni</w:t>
      </w:r>
      <w:proofErr w:type="spellEnd"/>
      <w:r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alle </w:t>
      </w:r>
      <w:proofErr w:type="spellStart"/>
      <w:r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>foreste</w:t>
      </w:r>
      <w:proofErr w:type="spellEnd"/>
      <w:r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>”.</w:t>
      </w:r>
    </w:p>
    <w:p w14:paraId="112256BD" w14:textId="77777777" w:rsidR="00D27EE2" w:rsidRDefault="00D27EE2">
      <w:pPr>
        <w:spacing w:before="6" w:after="0" w:line="150" w:lineRule="exact"/>
        <w:rPr>
          <w:sz w:val="15"/>
          <w:szCs w:val="15"/>
        </w:rPr>
      </w:pPr>
    </w:p>
    <w:p w14:paraId="6D664E66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08DA92AC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44398E73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6F1AB3EE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Operazione</w:t>
      </w:r>
      <w:proofErr w:type="spellEnd"/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8.6.01 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8.6.02</w:t>
      </w:r>
    </w:p>
    <w:p w14:paraId="6E75AFB6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33E2DBDE" w14:textId="52C60828" w:rsidR="00D27EE2" w:rsidRDefault="00392041">
      <w:pPr>
        <w:spacing w:after="0" w:line="240" w:lineRule="auto"/>
        <w:ind w:left="100" w:right="105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Dotazione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finanziaria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2C202F" w:rsidRPr="002C202F">
        <w:rPr>
          <w:rFonts w:ascii="Times New Roman" w:eastAsia="Times New Roman" w:hAnsi="Times New Roman" w:cs="Times New Roman"/>
          <w:strike/>
          <w:color w:val="FF0000"/>
          <w:spacing w:val="-2"/>
          <w:sz w:val="24"/>
          <w:szCs w:val="24"/>
        </w:rPr>
        <w:t xml:space="preserve">11 </w:t>
      </w:r>
      <w:proofErr w:type="spellStart"/>
      <w:r w:rsidR="002C202F" w:rsidRPr="002C202F">
        <w:rPr>
          <w:rFonts w:ascii="Times New Roman" w:eastAsia="Times New Roman" w:hAnsi="Times New Roman" w:cs="Times New Roman"/>
          <w:strike/>
          <w:color w:val="FF0000"/>
          <w:spacing w:val="-2"/>
          <w:sz w:val="24"/>
          <w:szCs w:val="24"/>
        </w:rPr>
        <w:t>milioni</w:t>
      </w:r>
      <w:proofErr w:type="spellEnd"/>
      <w:r w:rsidR="002C202F" w:rsidRPr="002C202F">
        <w:rPr>
          <w:rFonts w:ascii="Times New Roman" w:eastAsia="Times New Roman" w:hAnsi="Times New Roman" w:cs="Times New Roman"/>
          <w:strike/>
          <w:color w:val="FF0000"/>
          <w:spacing w:val="-2"/>
          <w:sz w:val="24"/>
          <w:szCs w:val="24"/>
        </w:rPr>
        <w:t xml:space="preserve"> di euro</w:t>
      </w:r>
      <w:r w:rsidR="002C202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2C202F" w:rsidRPr="002C202F">
        <w:rPr>
          <w:rFonts w:ascii="Times New Roman" w:eastAsia="Times New Roman" w:hAnsi="Times New Roman" w:cs="Times New Roman"/>
          <w:sz w:val="24"/>
          <w:szCs w:val="24"/>
          <w:highlight w:val="green"/>
        </w:rPr>
        <w:t>6.475.000,00</w:t>
      </w:r>
      <w:r w:rsidRPr="002C202F">
        <w:rPr>
          <w:rFonts w:ascii="Times New Roman" w:eastAsia="Times New Roman" w:hAnsi="Times New Roman" w:cs="Times New Roman"/>
          <w:spacing w:val="-2"/>
          <w:sz w:val="24"/>
          <w:szCs w:val="24"/>
          <w:highlight w:val="green"/>
        </w:rPr>
        <w:t xml:space="preserve"> </w:t>
      </w:r>
      <w:r w:rsidRPr="002C202F">
        <w:rPr>
          <w:rFonts w:ascii="Times New Roman" w:eastAsia="Times New Roman" w:hAnsi="Times New Roman" w:cs="Times New Roman"/>
          <w:sz w:val="24"/>
          <w:szCs w:val="24"/>
          <w:highlight w:val="green"/>
        </w:rPr>
        <w:t>euro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cui</w:t>
      </w:r>
      <w:r w:rsidR="002C20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02F" w:rsidRPr="002C202F">
        <w:rPr>
          <w:rFonts w:ascii="Times New Roman" w:eastAsia="Times New Roman" w:hAnsi="Times New Roman" w:cs="Times New Roman"/>
          <w:strike/>
          <w:color w:val="FF0000"/>
          <w:sz w:val="24"/>
          <w:szCs w:val="24"/>
        </w:rPr>
        <w:t>€</w:t>
      </w:r>
      <w:r w:rsidR="002C202F" w:rsidRPr="002C202F">
        <w:rPr>
          <w:rFonts w:ascii="Times New Roman" w:eastAsia="Times New Roman" w:hAnsi="Times New Roman" w:cs="Times New Roman"/>
          <w:strike/>
          <w:color w:val="FF0000"/>
          <w:sz w:val="24"/>
          <w:szCs w:val="24"/>
        </w:rPr>
        <w:t xml:space="preserve"> 4.743.200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C202F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€ </w:t>
      </w:r>
      <w:r w:rsidR="002C202F" w:rsidRPr="002C202F">
        <w:rPr>
          <w:rFonts w:ascii="Times New Roman" w:eastAsia="Times New Roman" w:hAnsi="Times New Roman" w:cs="Times New Roman"/>
          <w:sz w:val="24"/>
          <w:szCs w:val="24"/>
          <w:highlight w:val="green"/>
        </w:rPr>
        <w:t>2</w:t>
      </w:r>
      <w:r w:rsidRPr="002C202F">
        <w:rPr>
          <w:rFonts w:ascii="Times New Roman" w:eastAsia="Times New Roman" w:hAnsi="Times New Roman" w:cs="Times New Roman"/>
          <w:sz w:val="24"/>
          <w:szCs w:val="24"/>
          <w:highlight w:val="green"/>
        </w:rPr>
        <w:t>.</w:t>
      </w:r>
      <w:r w:rsidR="002C202F" w:rsidRPr="002C202F">
        <w:rPr>
          <w:rFonts w:ascii="Times New Roman" w:eastAsia="Times New Roman" w:hAnsi="Times New Roman" w:cs="Times New Roman"/>
          <w:sz w:val="24"/>
          <w:szCs w:val="24"/>
          <w:highlight w:val="green"/>
        </w:rPr>
        <w:t>792</w:t>
      </w:r>
      <w:r w:rsidRPr="002C202F">
        <w:rPr>
          <w:rFonts w:ascii="Times New Roman" w:eastAsia="Times New Roman" w:hAnsi="Times New Roman" w:cs="Times New Roman"/>
          <w:sz w:val="24"/>
          <w:szCs w:val="24"/>
          <w:highlight w:val="green"/>
        </w:rPr>
        <w:t>.0</w:t>
      </w:r>
      <w:r w:rsidR="002C202F" w:rsidRPr="002C202F">
        <w:rPr>
          <w:rFonts w:ascii="Times New Roman" w:eastAsia="Times New Roman" w:hAnsi="Times New Roman" w:cs="Times New Roman"/>
          <w:sz w:val="24"/>
          <w:szCs w:val="24"/>
          <w:highlight w:val="green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quota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FEASR e</w:t>
      </w:r>
      <w:r w:rsidR="002C20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202F" w:rsidRPr="002C202F">
        <w:rPr>
          <w:rFonts w:ascii="Times New Roman" w:eastAsia="Times New Roman" w:hAnsi="Times New Roman" w:cs="Times New Roman"/>
          <w:strike/>
          <w:color w:val="FF0000"/>
          <w:sz w:val="24"/>
          <w:szCs w:val="24"/>
        </w:rPr>
        <w:t>€ 6.256.800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C202F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€ </w:t>
      </w:r>
      <w:r w:rsidR="002C202F" w:rsidRPr="002C202F">
        <w:rPr>
          <w:rFonts w:ascii="Times New Roman" w:eastAsia="Times New Roman" w:hAnsi="Times New Roman" w:cs="Times New Roman"/>
          <w:sz w:val="24"/>
          <w:szCs w:val="24"/>
          <w:highlight w:val="green"/>
        </w:rPr>
        <w:t>3.682.980,00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quota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cofinanziamento</w:t>
      </w:r>
      <w:proofErr w:type="spellEnd"/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nazionale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119AC24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70EDA868" w14:textId="77777777" w:rsidR="00D27EE2" w:rsidRDefault="00392041">
      <w:pPr>
        <w:spacing w:after="0" w:line="240" w:lineRule="auto"/>
        <w:ind w:left="100" w:right="143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Riferimento</w:t>
      </w:r>
      <w:proofErr w:type="spellEnd"/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Articolo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Aiuti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agli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investimenti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tecnologie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forestali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nella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trasformazione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mobilizzazione</w:t>
      </w:r>
      <w:proofErr w:type="spellEnd"/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commercializzazione</w:t>
      </w:r>
      <w:proofErr w:type="spellEnd"/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prodotti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delle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foreste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reg.(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UE)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n. 702/2014.</w:t>
      </w:r>
    </w:p>
    <w:p w14:paraId="68629AFC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29E0A378" w14:textId="77777777" w:rsidR="00D27EE2" w:rsidRDefault="00392041">
      <w:pPr>
        <w:spacing w:after="0" w:line="240" w:lineRule="auto"/>
        <w:ind w:left="100" w:right="35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Aiuto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SA.45075 (2016/XA) "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Investimenti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tecnologie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silvicole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nella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trasformazione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mobilitazione</w:t>
      </w:r>
      <w:proofErr w:type="spellEnd"/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commercializzazione</w:t>
      </w:r>
      <w:proofErr w:type="spellEnd"/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prodotti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delle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foreste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".</w:t>
      </w:r>
    </w:p>
    <w:p w14:paraId="29EBF7FB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5C95134D" w14:textId="318D05AE" w:rsidR="00D27EE2" w:rsidRDefault="00392041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nuova</w:t>
      </w:r>
      <w:proofErr w:type="spellEnd"/>
      <w:r>
        <w:rPr>
          <w:rFonts w:ascii="Times New Roman" w:eastAsia="Times New Roman" w:hAnsi="Times New Roman" w:cs="Times New Roman"/>
          <w:spacing w:val="-6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dotazione</w:t>
      </w:r>
      <w:proofErr w:type="spellEnd"/>
      <w:r>
        <w:rPr>
          <w:rFonts w:ascii="Times New Roman" w:eastAsia="Times New Roman" w:hAnsi="Times New Roman" w:cs="Times New Roman"/>
          <w:spacing w:val="-7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non </w:t>
      </w:r>
      <w:proofErr w:type="spellStart"/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influisce</w:t>
      </w:r>
      <w:proofErr w:type="spellEnd"/>
      <w:r>
        <w:rPr>
          <w:rFonts w:ascii="Times New Roman" w:eastAsia="Times New Roman" w:hAnsi="Times New Roman" w:cs="Times New Roman"/>
          <w:spacing w:val="-8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sul</w:t>
      </w:r>
      <w:proofErr w:type="spellEnd"/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regime</w:t>
      </w:r>
      <w:r>
        <w:rPr>
          <w:rFonts w:ascii="Times New Roman" w:eastAsia="Times New Roman" w:hAnsi="Times New Roman" w:cs="Times New Roman"/>
          <w:spacing w:val="-7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aiuto</w:t>
      </w:r>
      <w:proofErr w:type="spellEnd"/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stato</w:t>
      </w:r>
      <w:proofErr w:type="spellEnd"/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comunicato</w:t>
      </w:r>
      <w:proofErr w:type="spellEnd"/>
      <w:r w:rsidR="002C202F">
        <w:rPr>
          <w:rFonts w:ascii="Times New Roman" w:eastAsia="Times New Roman" w:hAnsi="Times New Roman" w:cs="Times New Roman"/>
          <w:position w:val="-1"/>
          <w:sz w:val="24"/>
          <w:szCs w:val="24"/>
        </w:rPr>
        <w:t>.</w:t>
      </w:r>
    </w:p>
    <w:p w14:paraId="5E1256E0" w14:textId="77777777" w:rsidR="00D27EE2" w:rsidRDefault="00D27EE2">
      <w:pPr>
        <w:spacing w:before="8" w:after="0" w:line="180" w:lineRule="exact"/>
        <w:rPr>
          <w:sz w:val="18"/>
          <w:szCs w:val="18"/>
        </w:rPr>
      </w:pPr>
    </w:p>
    <w:p w14:paraId="009BAA6B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6EE57295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7369A24E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36849089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16A99789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03272C5A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10DD3A69" w14:textId="77777777" w:rsidR="00D27EE2" w:rsidRDefault="002C202F">
      <w:pPr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59FA4D28">
          <v:group id="_x0000_s1080" style="position:absolute;left:0;text-align:left;margin-left:38.6pt;margin-top:-336.55pt;width:534.8pt;height:306.2pt;z-index:-251655680;mso-position-horizontal-relative:page" coordorigin="772,-6731" coordsize="10696,6124">
            <v:group id="_x0000_s1087" style="position:absolute;left:792;top:-6711;width:2;height:6084" coordorigin="792,-6711" coordsize="2,6084">
              <v:shape id="_x0000_s1088" style="position:absolute;left:792;top:-6711;width:2;height:6084" coordorigin="792,-6711" coordsize="0,6084" path="m792,-6711r,6084e" filled="f" strokeweight="1pt">
                <v:path arrowok="t"/>
              </v:shape>
            </v:group>
            <v:group id="_x0000_s1085" style="position:absolute;left:11448;top:-6711;width:2;height:6084" coordorigin="11448,-6711" coordsize="2,6084">
              <v:shape id="_x0000_s1086" style="position:absolute;left:11448;top:-6711;width:2;height:6084" coordorigin="11448,-6711" coordsize="0,6084" path="m11448,-6711r,6084e" filled="f" strokeweight="1pt">
                <v:path arrowok="t"/>
              </v:shape>
            </v:group>
            <v:group id="_x0000_s1083" style="position:absolute;left:782;top:-6721;width:10676;height:2" coordorigin="782,-6721" coordsize="10676,2">
              <v:shape id="_x0000_s1084" style="position:absolute;left:782;top:-6721;width:10676;height:2" coordorigin="782,-6721" coordsize="10676,0" path="m782,-6721r10676,e" filled="f" strokeweight="1pt">
                <v:path arrowok="t"/>
              </v:shape>
            </v:group>
            <v:group id="_x0000_s1081" style="position:absolute;left:782;top:-617;width:10676;height:2" coordorigin="782,-617" coordsize="10676,2">
              <v:shape id="_x0000_s1082" style="position:absolute;left:782;top:-617;width:10676;height:2" coordorigin="782,-617" coordsize="10676,0" path="m782,-617r10676,e" filled="f" strokeweight="1pt">
                <v:path arrowok="t"/>
              </v:shape>
            </v:group>
            <w10:wrap anchorx="page"/>
          </v:group>
        </w:pict>
      </w:r>
      <w:r w:rsidR="00392041">
        <w:rPr>
          <w:rFonts w:ascii="Times New Roman" w:eastAsia="Times New Roman" w:hAnsi="Times New Roman" w:cs="Times New Roman"/>
          <w:b/>
          <w:bCs/>
          <w:sz w:val="24"/>
          <w:szCs w:val="24"/>
        </w:rPr>
        <w:t>13.8. M10</w:t>
      </w:r>
      <w:r w:rsidR="0039204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="003920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proofErr w:type="spellStart"/>
      <w:r w:rsidR="00392041">
        <w:rPr>
          <w:rFonts w:ascii="Times New Roman" w:eastAsia="Times New Roman" w:hAnsi="Times New Roman" w:cs="Times New Roman"/>
          <w:b/>
          <w:bCs/>
          <w:sz w:val="24"/>
          <w:szCs w:val="24"/>
        </w:rPr>
        <w:t>Pagamenti</w:t>
      </w:r>
      <w:proofErr w:type="spellEnd"/>
      <w:r w:rsidR="00392041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proofErr w:type="spellStart"/>
      <w:r w:rsidR="00392041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agro-climatico-ambientali</w:t>
      </w:r>
      <w:proofErr w:type="spellEnd"/>
      <w:r w:rsidR="00392041">
        <w:rPr>
          <w:rFonts w:ascii="Times New Roman" w:eastAsia="Times New Roman" w:hAnsi="Times New Roman" w:cs="Times New Roman"/>
          <w:b/>
          <w:bCs/>
          <w:spacing w:val="2"/>
          <w:w w:val="99"/>
          <w:sz w:val="24"/>
          <w:szCs w:val="24"/>
        </w:rPr>
        <w:t xml:space="preserve"> </w:t>
      </w:r>
      <w:r w:rsidR="00392041">
        <w:rPr>
          <w:rFonts w:ascii="Times New Roman" w:eastAsia="Times New Roman" w:hAnsi="Times New Roman" w:cs="Times New Roman"/>
          <w:b/>
          <w:bCs/>
          <w:sz w:val="24"/>
          <w:szCs w:val="24"/>
        </w:rPr>
        <w:t>(art.</w:t>
      </w:r>
      <w:r w:rsidR="0039204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="00392041">
        <w:rPr>
          <w:rFonts w:ascii="Times New Roman" w:eastAsia="Times New Roman" w:hAnsi="Times New Roman" w:cs="Times New Roman"/>
          <w:b/>
          <w:bCs/>
          <w:sz w:val="24"/>
          <w:szCs w:val="24"/>
        </w:rPr>
        <w:t>28)</w:t>
      </w:r>
    </w:p>
    <w:p w14:paraId="12168D17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062F65A7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Titolo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regime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aiuti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Pagamenti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agro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climatici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ambientali</w:t>
      </w:r>
      <w:proofErr w:type="spellEnd"/>
    </w:p>
    <w:p w14:paraId="635B7748" w14:textId="77777777" w:rsidR="00D27EE2" w:rsidRDefault="00D27EE2">
      <w:pPr>
        <w:spacing w:after="0" w:line="120" w:lineRule="exact"/>
        <w:rPr>
          <w:sz w:val="12"/>
          <w:szCs w:val="12"/>
        </w:rPr>
      </w:pPr>
    </w:p>
    <w:p w14:paraId="46FBE72A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FEASR (in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EUR):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1.293.600,00</w:t>
      </w:r>
    </w:p>
    <w:p w14:paraId="48E00036" w14:textId="77777777" w:rsidR="00D27EE2" w:rsidRDefault="00D27EE2">
      <w:pPr>
        <w:spacing w:after="0" w:line="120" w:lineRule="exact"/>
        <w:rPr>
          <w:sz w:val="12"/>
          <w:szCs w:val="12"/>
        </w:rPr>
      </w:pPr>
    </w:p>
    <w:p w14:paraId="5474FC2C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Cofinanziamento</w:t>
      </w:r>
      <w:proofErr w:type="spellEnd"/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nazionale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EUR):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1.706.400,00</w:t>
      </w:r>
    </w:p>
    <w:p w14:paraId="26FAF4AF" w14:textId="77777777" w:rsidR="00D27EE2" w:rsidRDefault="00D27EE2">
      <w:pPr>
        <w:spacing w:after="0" w:line="120" w:lineRule="exact"/>
        <w:rPr>
          <w:sz w:val="12"/>
          <w:szCs w:val="12"/>
        </w:rPr>
      </w:pPr>
    </w:p>
    <w:p w14:paraId="0489A91B" w14:textId="77777777" w:rsidR="00D27EE2" w:rsidRDefault="00392041">
      <w:pPr>
        <w:spacing w:after="0" w:line="344" w:lineRule="auto"/>
        <w:ind w:left="100" w:right="600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Finanziamenti</w:t>
      </w:r>
      <w:proofErr w:type="spellEnd"/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nazionali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integrativi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EUR):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Totale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EUR):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3.000.000,00</w:t>
      </w:r>
    </w:p>
    <w:p w14:paraId="302927E2" w14:textId="77777777" w:rsidR="00D27EE2" w:rsidRDefault="00D27EE2">
      <w:pPr>
        <w:spacing w:before="4" w:after="0" w:line="120" w:lineRule="exact"/>
        <w:rPr>
          <w:sz w:val="12"/>
          <w:szCs w:val="12"/>
        </w:rPr>
      </w:pPr>
    </w:p>
    <w:p w14:paraId="35EBCFFC" w14:textId="77777777" w:rsidR="00D27EE2" w:rsidRDefault="002C202F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726ED903">
          <v:group id="_x0000_s1071" style="position:absolute;left:0;text-align:left;margin-left:38.6pt;margin-top:25.8pt;width:534.8pt;height:169.4pt;z-index:-251654656;mso-position-horizontal-relative:page" coordorigin="772,516" coordsize="10696,3388">
            <v:group id="_x0000_s1078" style="position:absolute;left:792;top:536;width:2;height:3348" coordorigin="792,536" coordsize="2,3348">
              <v:shape id="_x0000_s1079" style="position:absolute;left:792;top:536;width:2;height:3348" coordorigin="792,536" coordsize="0,3348" path="m792,536r,3348e" filled="f" strokeweight="1pt">
                <v:path arrowok="t"/>
              </v:shape>
            </v:group>
            <v:group id="_x0000_s1076" style="position:absolute;left:11448;top:536;width:2;height:3348" coordorigin="11448,536" coordsize="2,3348">
              <v:shape id="_x0000_s1077" style="position:absolute;left:11448;top:536;width:2;height:3348" coordorigin="11448,536" coordsize="0,3348" path="m11448,536r,3348e" filled="f" strokeweight="1pt">
                <v:path arrowok="t"/>
              </v:shape>
            </v:group>
            <v:group id="_x0000_s1074" style="position:absolute;left:782;top:526;width:10676;height:2" coordorigin="782,526" coordsize="10676,2">
              <v:shape id="_x0000_s1075" style="position:absolute;left:782;top:526;width:10676;height:2" coordorigin="782,526" coordsize="10676,0" path="m782,526r10676,e" filled="f" strokeweight="1pt">
                <v:path arrowok="t"/>
              </v:shape>
            </v:group>
            <v:group id="_x0000_s1072" style="position:absolute;left:782;top:3894;width:10676;height:2" coordorigin="782,3894" coordsize="10676,2">
              <v:shape id="_x0000_s1073" style="position:absolute;left:782;top:3894;width:10676;height:2" coordorigin="782,3894" coordsize="10676,0" path="m782,3894r10676,e" filled="f" strokeweight="1pt">
                <v:path arrowok="t"/>
              </v:shape>
            </v:group>
            <w10:wrap anchorx="page"/>
          </v:group>
        </w:pict>
      </w:r>
      <w:r w:rsidR="00392041">
        <w:rPr>
          <w:rFonts w:ascii="Times New Roman" w:eastAsia="Times New Roman" w:hAnsi="Times New Roman" w:cs="Times New Roman"/>
          <w:i/>
          <w:sz w:val="24"/>
          <w:szCs w:val="24"/>
        </w:rPr>
        <w:t xml:space="preserve">13.8.1.1. </w:t>
      </w:r>
      <w:proofErr w:type="spellStart"/>
      <w:r w:rsidR="00392041">
        <w:rPr>
          <w:rFonts w:ascii="Times New Roman" w:eastAsia="Times New Roman" w:hAnsi="Times New Roman" w:cs="Times New Roman"/>
          <w:i/>
          <w:sz w:val="24"/>
          <w:szCs w:val="24"/>
        </w:rPr>
        <w:t>Indicazione</w:t>
      </w:r>
      <w:proofErr w:type="spellEnd"/>
      <w:r w:rsidR="00392041">
        <w:rPr>
          <w:rFonts w:ascii="Times New Roman" w:eastAsia="Times New Roman" w:hAnsi="Times New Roman" w:cs="Times New Roman"/>
          <w:i/>
          <w:sz w:val="24"/>
          <w:szCs w:val="24"/>
        </w:rPr>
        <w:t>*:</w:t>
      </w:r>
    </w:p>
    <w:p w14:paraId="3296C9F1" w14:textId="77777777" w:rsidR="00D27EE2" w:rsidRDefault="00D27EE2">
      <w:pPr>
        <w:spacing w:after="0" w:line="120" w:lineRule="exact"/>
        <w:rPr>
          <w:sz w:val="12"/>
          <w:szCs w:val="12"/>
        </w:rPr>
      </w:pPr>
    </w:p>
    <w:p w14:paraId="5DCE02C2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434CAF02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dotazione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finanziaria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complessiva</w:t>
      </w:r>
      <w:proofErr w:type="spellEnd"/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delle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operazioni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interessate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è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pari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milioni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euro,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cui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€</w:t>
      </w:r>
    </w:p>
    <w:p w14:paraId="6FE2B418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1.293.600 quota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FEASR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€ 1.706.400 quota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cofinanziamento</w:t>
      </w:r>
      <w:proofErr w:type="spellEnd"/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nazionale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723EAC9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67F31AC7" w14:textId="77777777" w:rsidR="00D27EE2" w:rsidRDefault="00392041">
      <w:pPr>
        <w:spacing w:after="0" w:line="240" w:lineRule="auto"/>
        <w:ind w:left="100" w:right="4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Per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quanto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riguarda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gli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aiuti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relativi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agli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impegni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agro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climatici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ambientali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contributo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soggetti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attivi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nel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settore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agricolo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sarà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erogato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secondo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seguente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schema.</w:t>
      </w:r>
    </w:p>
    <w:p w14:paraId="7457247F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4E202508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Ai sensi 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regime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minimis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agricolo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(Reg.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n. 1407/2013)</w:t>
      </w:r>
    </w:p>
    <w:p w14:paraId="4239785A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31CAE35F" w14:textId="77777777" w:rsidR="00D27EE2" w:rsidRDefault="00392041">
      <w:pPr>
        <w:spacing w:after="0" w:line="240" w:lineRule="auto"/>
        <w:ind w:left="100" w:right="52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Operazione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10.1.06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Mantenimento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strutture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vegetali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lineari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fasce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tampone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boscate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realizzate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 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operazioni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4.4.01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4.4.02</w:t>
      </w:r>
    </w:p>
    <w:p w14:paraId="4F8182B6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368059BB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Operazione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10.1.07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Mantenimento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funzionale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delle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zone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umide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realizzate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l'operazione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4.4.02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con</w:t>
      </w:r>
      <w:proofErr w:type="gram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</w:p>
    <w:p w14:paraId="74FF3E10" w14:textId="77777777" w:rsidR="00D27EE2" w:rsidRDefault="00D27EE2">
      <w:pPr>
        <w:spacing w:after="0"/>
        <w:sectPr w:rsidR="00D27EE2">
          <w:pgSz w:w="12240" w:h="15840"/>
          <w:pgMar w:top="1240" w:right="900" w:bottom="880" w:left="800" w:header="0" w:footer="654" w:gutter="0"/>
          <w:cols w:space="720"/>
        </w:sectPr>
      </w:pPr>
    </w:p>
    <w:p w14:paraId="7EFCD190" w14:textId="77777777" w:rsidR="00D27EE2" w:rsidRDefault="00392041">
      <w:pPr>
        <w:spacing w:before="76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misure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precedenti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periodi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programmazione</w:t>
      </w:r>
      <w:proofErr w:type="spellEnd"/>
    </w:p>
    <w:p w14:paraId="440074ED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60928C6D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Operazione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10.1.08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Salvaguardia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canneti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cariceti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molinieti</w:t>
      </w:r>
      <w:proofErr w:type="spellEnd"/>
    </w:p>
    <w:p w14:paraId="712213C0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435CAB01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Operazione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10.1.09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Salvaguardia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coperture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erbacee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seminaturali</w:t>
      </w:r>
      <w:proofErr w:type="spellEnd"/>
    </w:p>
    <w:p w14:paraId="551921C0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40309B2A" w14:textId="77777777" w:rsidR="00D27EE2" w:rsidRDefault="00392041">
      <w:pPr>
        <w:spacing w:after="0" w:line="240" w:lineRule="auto"/>
        <w:ind w:left="100" w:right="103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premi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annuali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saranno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erogati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alle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condizioni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stesse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intensità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previste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dalle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operazioni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riferimento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3BD80FD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380A1E83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77414EB2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1F74EAF7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6366D993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7BB5C00E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0695C942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3B56994E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04442540" w14:textId="77777777" w:rsidR="00D27EE2" w:rsidRDefault="00D27EE2">
      <w:pPr>
        <w:spacing w:before="19" w:after="0" w:line="280" w:lineRule="exact"/>
        <w:rPr>
          <w:sz w:val="28"/>
          <w:szCs w:val="28"/>
        </w:rPr>
      </w:pPr>
    </w:p>
    <w:p w14:paraId="4555A88B" w14:textId="77777777" w:rsidR="00D27EE2" w:rsidRDefault="002C202F">
      <w:pPr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21882DFF">
          <v:group id="_x0000_s1062" style="position:absolute;left:0;text-align:left;margin-left:38.6pt;margin-top:-203.95pt;width:534.8pt;height:173.6pt;z-index:-251653632;mso-position-horizontal-relative:page" coordorigin="772,-4079" coordsize="10696,3472">
            <v:group id="_x0000_s1069" style="position:absolute;left:792;top:-4059;width:2;height:3432" coordorigin="792,-4059" coordsize="2,3432">
              <v:shape id="_x0000_s1070" style="position:absolute;left:792;top:-4059;width:2;height:3432" coordorigin="792,-4059" coordsize="0,3432" path="m792,-4059r,3432e" filled="f" strokeweight="1pt">
                <v:path arrowok="t"/>
              </v:shape>
            </v:group>
            <v:group id="_x0000_s1067" style="position:absolute;left:11448;top:-4059;width:2;height:3432" coordorigin="11448,-4059" coordsize="2,3432">
              <v:shape id="_x0000_s1068" style="position:absolute;left:11448;top:-4059;width:2;height:3432" coordorigin="11448,-4059" coordsize="0,3432" path="m11448,-4059r,3432e" filled="f" strokeweight="1pt">
                <v:path arrowok="t"/>
              </v:shape>
            </v:group>
            <v:group id="_x0000_s1065" style="position:absolute;left:782;top:-4069;width:10676;height:2" coordorigin="782,-4069" coordsize="10676,2">
              <v:shape id="_x0000_s1066" style="position:absolute;left:782;top:-4069;width:10676;height:2" coordorigin="782,-4069" coordsize="10676,0" path="m782,-4069r10676,e" filled="f" strokeweight="1pt">
                <v:path arrowok="t"/>
              </v:shape>
            </v:group>
            <v:group id="_x0000_s1063" style="position:absolute;left:782;top:-617;width:10676;height:2" coordorigin="782,-617" coordsize="10676,2">
              <v:shape id="_x0000_s1064" style="position:absolute;left:782;top:-617;width:10676;height:2" coordorigin="782,-617" coordsize="10676,0" path="m782,-617r10676,e" filled="f" strokeweight="1pt">
                <v:path arrowok="t"/>
              </v:shape>
            </v:group>
            <w10:wrap anchorx="page"/>
          </v:group>
        </w:pict>
      </w:r>
      <w:r w:rsidR="00392041">
        <w:rPr>
          <w:rFonts w:ascii="Times New Roman" w:eastAsia="Times New Roman" w:hAnsi="Times New Roman" w:cs="Times New Roman"/>
          <w:b/>
          <w:bCs/>
          <w:sz w:val="24"/>
          <w:szCs w:val="24"/>
        </w:rPr>
        <w:t>13.9. M16</w:t>
      </w:r>
      <w:r w:rsidR="0039204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="003920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proofErr w:type="spellStart"/>
      <w:r w:rsidR="00392041">
        <w:rPr>
          <w:rFonts w:ascii="Times New Roman" w:eastAsia="Times New Roman" w:hAnsi="Times New Roman" w:cs="Times New Roman"/>
          <w:b/>
          <w:bCs/>
          <w:sz w:val="24"/>
          <w:szCs w:val="24"/>
        </w:rPr>
        <w:t>Cooperazione</w:t>
      </w:r>
      <w:proofErr w:type="spellEnd"/>
      <w:r w:rsidR="00392041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="00392041">
        <w:rPr>
          <w:rFonts w:ascii="Times New Roman" w:eastAsia="Times New Roman" w:hAnsi="Times New Roman" w:cs="Times New Roman"/>
          <w:b/>
          <w:bCs/>
          <w:sz w:val="24"/>
          <w:szCs w:val="24"/>
        </w:rPr>
        <w:t>(art.</w:t>
      </w:r>
      <w:r w:rsidR="0039204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="00392041">
        <w:rPr>
          <w:rFonts w:ascii="Times New Roman" w:eastAsia="Times New Roman" w:hAnsi="Times New Roman" w:cs="Times New Roman"/>
          <w:b/>
          <w:bCs/>
          <w:sz w:val="24"/>
          <w:szCs w:val="24"/>
        </w:rPr>
        <w:t>35)</w:t>
      </w:r>
    </w:p>
    <w:p w14:paraId="022FC15B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7D195FE6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Titolo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regime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aiuti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definire</w:t>
      </w:r>
      <w:proofErr w:type="spellEnd"/>
    </w:p>
    <w:p w14:paraId="51810254" w14:textId="77777777" w:rsidR="00D27EE2" w:rsidRDefault="00D27EE2">
      <w:pPr>
        <w:spacing w:after="0" w:line="120" w:lineRule="exact"/>
        <w:rPr>
          <w:sz w:val="12"/>
          <w:szCs w:val="12"/>
        </w:rPr>
      </w:pPr>
    </w:p>
    <w:p w14:paraId="5D43202A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FEASR (in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EUR):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1.293.600,00</w:t>
      </w:r>
    </w:p>
    <w:p w14:paraId="7335C851" w14:textId="77777777" w:rsidR="00D27EE2" w:rsidRDefault="00D27EE2">
      <w:pPr>
        <w:spacing w:after="0" w:line="120" w:lineRule="exact"/>
        <w:rPr>
          <w:sz w:val="12"/>
          <w:szCs w:val="12"/>
        </w:rPr>
      </w:pPr>
    </w:p>
    <w:p w14:paraId="7152BC31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Cofinanziamento</w:t>
      </w:r>
      <w:proofErr w:type="spellEnd"/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nazionale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EUR):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1.706.400,00</w:t>
      </w:r>
    </w:p>
    <w:p w14:paraId="0E0A8BE1" w14:textId="77777777" w:rsidR="00D27EE2" w:rsidRDefault="00D27EE2">
      <w:pPr>
        <w:spacing w:after="0" w:line="120" w:lineRule="exact"/>
        <w:rPr>
          <w:sz w:val="12"/>
          <w:szCs w:val="12"/>
        </w:rPr>
      </w:pPr>
    </w:p>
    <w:p w14:paraId="45A4F5C1" w14:textId="77777777" w:rsidR="00D27EE2" w:rsidRDefault="00392041">
      <w:pPr>
        <w:spacing w:after="0" w:line="344" w:lineRule="auto"/>
        <w:ind w:left="100" w:right="610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Finanziamenti</w:t>
      </w:r>
      <w:proofErr w:type="spellEnd"/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nazionali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integrativi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EUR):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Totale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EUR):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3.000.000,00</w:t>
      </w:r>
    </w:p>
    <w:p w14:paraId="6474BDBC" w14:textId="77777777" w:rsidR="00D27EE2" w:rsidRDefault="00D27EE2">
      <w:pPr>
        <w:spacing w:before="4" w:after="0" w:line="120" w:lineRule="exact"/>
        <w:rPr>
          <w:sz w:val="12"/>
          <w:szCs w:val="12"/>
        </w:rPr>
      </w:pPr>
    </w:p>
    <w:p w14:paraId="6D9FC038" w14:textId="77777777" w:rsidR="00D27EE2" w:rsidRDefault="002C202F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00594451">
          <v:group id="_x0000_s1053" style="position:absolute;left:0;text-align:left;margin-left:38.6pt;margin-top:25.8pt;width:534.8pt;height:191pt;z-index:-251652608;mso-position-horizontal-relative:page" coordorigin="772,516" coordsize="10696,3820">
            <v:group id="_x0000_s1060" style="position:absolute;left:792;top:536;width:2;height:3780" coordorigin="792,536" coordsize="2,3780">
              <v:shape id="_x0000_s1061" style="position:absolute;left:792;top:536;width:2;height:3780" coordorigin="792,536" coordsize="0,3780" path="m792,536r,3780e" filled="f" strokeweight="1pt">
                <v:path arrowok="t"/>
              </v:shape>
            </v:group>
            <v:group id="_x0000_s1058" style="position:absolute;left:11448;top:536;width:2;height:3780" coordorigin="11448,536" coordsize="2,3780">
              <v:shape id="_x0000_s1059" style="position:absolute;left:11448;top:536;width:2;height:3780" coordorigin="11448,536" coordsize="0,3780" path="m11448,536r,3780e" filled="f" strokeweight="1pt">
                <v:path arrowok="t"/>
              </v:shape>
            </v:group>
            <v:group id="_x0000_s1056" style="position:absolute;left:782;top:526;width:10676;height:2" coordorigin="782,526" coordsize="10676,2">
              <v:shape id="_x0000_s1057" style="position:absolute;left:782;top:526;width:10676;height:2" coordorigin="782,526" coordsize="10676,0" path="m782,526r10676,e" filled="f" strokeweight="1pt">
                <v:path arrowok="t"/>
              </v:shape>
            </v:group>
            <v:group id="_x0000_s1054" style="position:absolute;left:782;top:4326;width:10676;height:2" coordorigin="782,4326" coordsize="10676,2">
              <v:shape id="_x0000_s1055" style="position:absolute;left:782;top:4326;width:10676;height:2" coordorigin="782,4326" coordsize="10676,0" path="m782,4326r10676,e" filled="f" strokeweight="1pt">
                <v:path arrowok="t"/>
              </v:shape>
            </v:group>
            <w10:wrap anchorx="page"/>
          </v:group>
        </w:pict>
      </w:r>
      <w:r w:rsidR="00392041">
        <w:rPr>
          <w:rFonts w:ascii="Times New Roman" w:eastAsia="Times New Roman" w:hAnsi="Times New Roman" w:cs="Times New Roman"/>
          <w:i/>
          <w:sz w:val="24"/>
          <w:szCs w:val="24"/>
        </w:rPr>
        <w:t xml:space="preserve">13.9.1.1. </w:t>
      </w:r>
      <w:proofErr w:type="spellStart"/>
      <w:r w:rsidR="00392041">
        <w:rPr>
          <w:rFonts w:ascii="Times New Roman" w:eastAsia="Times New Roman" w:hAnsi="Times New Roman" w:cs="Times New Roman"/>
          <w:i/>
          <w:sz w:val="24"/>
          <w:szCs w:val="24"/>
        </w:rPr>
        <w:t>Indicazione</w:t>
      </w:r>
      <w:proofErr w:type="spellEnd"/>
      <w:r w:rsidR="00392041">
        <w:rPr>
          <w:rFonts w:ascii="Times New Roman" w:eastAsia="Times New Roman" w:hAnsi="Times New Roman" w:cs="Times New Roman"/>
          <w:i/>
          <w:sz w:val="24"/>
          <w:szCs w:val="24"/>
        </w:rPr>
        <w:t>*:</w:t>
      </w:r>
    </w:p>
    <w:p w14:paraId="249E05E7" w14:textId="77777777" w:rsidR="00D27EE2" w:rsidRDefault="00D27EE2">
      <w:pPr>
        <w:spacing w:after="0" w:line="120" w:lineRule="exact"/>
        <w:rPr>
          <w:sz w:val="12"/>
          <w:szCs w:val="12"/>
        </w:rPr>
      </w:pPr>
    </w:p>
    <w:p w14:paraId="5D553593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28F52D42" w14:textId="77777777" w:rsidR="00D27EE2" w:rsidRDefault="00392041">
      <w:pPr>
        <w:spacing w:after="0" w:line="240" w:lineRule="auto"/>
        <w:ind w:left="100" w:right="1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dotazione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finanziaria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complessiva</w:t>
      </w:r>
      <w:proofErr w:type="spellEnd"/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della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misura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relativa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settore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forestale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attività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agricole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è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pari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milioni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euro,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cui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€ 1.293.600 quota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FEASR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€ 1.706.400 quota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cofinanziamento</w:t>
      </w:r>
      <w:proofErr w:type="spellEnd"/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nazionale</w:t>
      </w:r>
      <w:proofErr w:type="spellEnd"/>
    </w:p>
    <w:p w14:paraId="60D6032F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0D45037C" w14:textId="77777777" w:rsidR="00D27EE2" w:rsidRDefault="00392041">
      <w:pPr>
        <w:spacing w:after="0" w:line="240" w:lineRule="auto"/>
        <w:ind w:left="100" w:right="6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Per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quanto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riguarda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Operazioni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relative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alla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cooperazione</w:t>
      </w:r>
      <w:proofErr w:type="spellEnd"/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cui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all’articolo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35 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Reg.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UE n. 1305/2013,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esclusivamente</w:t>
      </w:r>
      <w:proofErr w:type="spellEnd"/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per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attività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relative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settore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forestale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contributo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sarà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erogato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sensi </w:t>
      </w:r>
      <w:proofErr w:type="spellStart"/>
      <w:r>
        <w:rPr>
          <w:rFonts w:ascii="Times New Roman" w:eastAsia="Times New Roman" w:hAnsi="Times New Roman" w:cs="Times New Roman"/>
          <w:w w:val="99"/>
          <w:sz w:val="24"/>
          <w:szCs w:val="24"/>
        </w:rPr>
        <w:t>degli</w:t>
      </w:r>
      <w:proofErr w:type="spellEnd"/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99"/>
          <w:sz w:val="24"/>
          <w:szCs w:val="24"/>
        </w:rPr>
        <w:t>Orientamenti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dell’Unione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europea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per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gli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aiuti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Stato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nei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settori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agricolo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forestale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nelle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zone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rurali</w:t>
      </w:r>
      <w:proofErr w:type="spellEnd"/>
    </w:p>
    <w:p w14:paraId="2BA3649F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2014-2020 (2014/C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204/01),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punto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2.6, punto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(573).</w:t>
      </w:r>
    </w:p>
    <w:p w14:paraId="3657E08F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644E9BA6" w14:textId="77777777" w:rsidR="00D27EE2" w:rsidRDefault="00392041">
      <w:pPr>
        <w:spacing w:after="0" w:line="240" w:lineRule="auto"/>
        <w:ind w:left="100" w:right="6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Per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quanto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riguarda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Operazioni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relative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alla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cooperazione</w:t>
      </w:r>
      <w:proofErr w:type="spellEnd"/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cui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all’articolo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35 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Reg.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UE n. 1305/2013, per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attività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forestali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agricole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contributo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sarà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erogato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sensi 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regime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minimis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agricolo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(Reg.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UE n. 1407/2013).</w:t>
      </w:r>
    </w:p>
    <w:p w14:paraId="36B61702" w14:textId="77777777" w:rsidR="00D27EE2" w:rsidRDefault="00D27EE2">
      <w:pPr>
        <w:spacing w:before="3" w:after="0" w:line="180" w:lineRule="exact"/>
        <w:rPr>
          <w:sz w:val="18"/>
          <w:szCs w:val="18"/>
        </w:rPr>
      </w:pPr>
    </w:p>
    <w:p w14:paraId="029D6A31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6BFF91B2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468546D6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01FB632D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24186A40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57B0D5DE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36099478" w14:textId="77777777" w:rsidR="00D27EE2" w:rsidRDefault="00392041">
      <w:pPr>
        <w:spacing w:before="29" w:after="0" w:line="240" w:lineRule="auto"/>
        <w:ind w:left="100" w:right="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13.10. M19</w:t>
      </w:r>
      <w:r>
        <w:rPr>
          <w:rFonts w:ascii="Times New Roman" w:eastAsia="Times New Roman" w:hAnsi="Times New Roman" w:cs="Times New Roman"/>
          <w:b/>
          <w:bCs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pacing w:val="2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Sostegno</w:t>
      </w:r>
      <w:proofErr w:type="spellEnd"/>
      <w:r>
        <w:rPr>
          <w:rFonts w:ascii="Times New Roman" w:eastAsia="Times New Roman" w:hAnsi="Times New Roman" w:cs="Times New Roman"/>
          <w:b/>
          <w:bCs/>
          <w:spacing w:val="2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allo</w:t>
      </w:r>
      <w:proofErr w:type="spellEnd"/>
      <w:r>
        <w:rPr>
          <w:rFonts w:ascii="Times New Roman" w:eastAsia="Times New Roman" w:hAnsi="Times New Roman" w:cs="Times New Roman"/>
          <w:b/>
          <w:bCs/>
          <w:spacing w:val="1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sviluppo</w:t>
      </w:r>
      <w:proofErr w:type="spellEnd"/>
      <w:r>
        <w:rPr>
          <w:rFonts w:ascii="Times New Roman" w:eastAsia="Times New Roman" w:hAnsi="Times New Roman" w:cs="Times New Roman"/>
          <w:b/>
          <w:bCs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locale</w:t>
      </w:r>
      <w:r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LEADER</w:t>
      </w:r>
      <w:r>
        <w:rPr>
          <w:rFonts w:ascii="Times New Roman" w:eastAsia="Times New Roman" w:hAnsi="Times New Roman" w:cs="Times New Roman"/>
          <w:b/>
          <w:bCs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(SLTP</w:t>
      </w:r>
      <w:r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pacing w:val="2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sviluppo</w:t>
      </w:r>
      <w:proofErr w:type="spellEnd"/>
      <w:r>
        <w:rPr>
          <w:rFonts w:ascii="Times New Roman" w:eastAsia="Times New Roman" w:hAnsi="Times New Roman" w:cs="Times New Roman"/>
          <w:b/>
          <w:bCs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locale</w:t>
      </w:r>
      <w:r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b/>
          <w:bCs/>
          <w:spacing w:val="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tipo</w:t>
      </w:r>
      <w:proofErr w:type="spellEnd"/>
      <w:r>
        <w:rPr>
          <w:rFonts w:ascii="Times New Roman" w:eastAsia="Times New Roman" w:hAnsi="Times New Roman" w:cs="Times New Roman"/>
          <w:b/>
          <w:bCs/>
          <w:spacing w:val="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partecipativo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 [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articolo</w:t>
      </w:r>
      <w:proofErr w:type="spellEnd"/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35 del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regolamento</w:t>
      </w:r>
      <w:proofErr w:type="spellEnd"/>
      <w:r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(UE) n. 1303/2013]</w:t>
      </w:r>
    </w:p>
    <w:p w14:paraId="28918BDF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72AFC067" w14:textId="77777777" w:rsidR="00D27EE2" w:rsidRDefault="00392041">
      <w:pPr>
        <w:spacing w:after="0" w:line="344" w:lineRule="auto"/>
        <w:ind w:left="100" w:right="412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Titolo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regime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aiuti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Sostegno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allo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sviluppo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locale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LEADER FEASR (in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EUR):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23.716.000,00</w:t>
      </w:r>
    </w:p>
    <w:p w14:paraId="5B7519D1" w14:textId="77777777" w:rsidR="00D27EE2" w:rsidRDefault="00392041">
      <w:pPr>
        <w:spacing w:before="4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Cofinanziamento</w:t>
      </w:r>
      <w:proofErr w:type="spellEnd"/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nazionale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EUR):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31.284.000,00</w:t>
      </w:r>
    </w:p>
    <w:p w14:paraId="366C3E11" w14:textId="77777777" w:rsidR="00D27EE2" w:rsidRDefault="00D27EE2">
      <w:pPr>
        <w:spacing w:after="0"/>
        <w:sectPr w:rsidR="00D27EE2">
          <w:pgSz w:w="12240" w:h="15840"/>
          <w:pgMar w:top="1240" w:right="800" w:bottom="840" w:left="800" w:header="0" w:footer="654" w:gutter="0"/>
          <w:cols w:space="720"/>
        </w:sectPr>
      </w:pPr>
    </w:p>
    <w:p w14:paraId="7195F587" w14:textId="77777777" w:rsidR="00D27EE2" w:rsidRDefault="00392041">
      <w:pPr>
        <w:spacing w:before="76" w:after="0" w:line="344" w:lineRule="auto"/>
        <w:ind w:left="100" w:right="610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Finanziamenti</w:t>
      </w:r>
      <w:proofErr w:type="spellEnd"/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nazionali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integrativi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EUR):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Totale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EUR):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55.000.000,00</w:t>
      </w:r>
    </w:p>
    <w:p w14:paraId="20F936B4" w14:textId="77777777" w:rsidR="00D27EE2" w:rsidRDefault="00D27EE2">
      <w:pPr>
        <w:spacing w:before="4" w:after="0" w:line="120" w:lineRule="exact"/>
        <w:rPr>
          <w:sz w:val="12"/>
          <w:szCs w:val="12"/>
        </w:rPr>
      </w:pPr>
    </w:p>
    <w:p w14:paraId="13B45835" w14:textId="77777777" w:rsidR="00D27EE2" w:rsidRDefault="002C202F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7B9E7F22">
          <v:group id="_x0000_s1044" style="position:absolute;left:0;text-align:left;margin-left:38.6pt;margin-top:25.8pt;width:534.8pt;height:333.35pt;z-index:-251651584;mso-position-horizontal-relative:page" coordorigin="772,516" coordsize="10696,6667">
            <v:group id="_x0000_s1051" style="position:absolute;left:792;top:536;width:2;height:6627" coordorigin="792,536" coordsize="2,6627">
              <v:shape id="_x0000_s1052" style="position:absolute;left:792;top:536;width:2;height:6627" coordorigin="792,536" coordsize="0,6627" path="m792,536r,6627e" filled="f" strokeweight="1pt">
                <v:path arrowok="t"/>
              </v:shape>
            </v:group>
            <v:group id="_x0000_s1049" style="position:absolute;left:11448;top:536;width:2;height:6627" coordorigin="11448,536" coordsize="2,6627">
              <v:shape id="_x0000_s1050" style="position:absolute;left:11448;top:536;width:2;height:6627" coordorigin="11448,536" coordsize="0,6627" path="m11448,536r,6627e" filled="f" strokeweight="1pt">
                <v:path arrowok="t"/>
              </v:shape>
            </v:group>
            <v:group id="_x0000_s1047" style="position:absolute;left:782;top:526;width:10676;height:2" coordorigin="782,526" coordsize="10676,2">
              <v:shape id="_x0000_s1048" style="position:absolute;left:782;top:526;width:10676;height:2" coordorigin="782,526" coordsize="10676,0" path="m782,526r10676,e" filled="f" strokeweight="1pt">
                <v:path arrowok="t"/>
              </v:shape>
            </v:group>
            <v:group id="_x0000_s1045" style="position:absolute;left:782;top:7173;width:10676;height:2" coordorigin="782,7173" coordsize="10676,2">
              <v:shape id="_x0000_s1046" style="position:absolute;left:782;top:7173;width:10676;height:2" coordorigin="782,7173" coordsize="10676,0" path="m782,7173r10676,e" filled="f" strokeweight="1pt">
                <v:path arrowok="t"/>
              </v:shape>
            </v:group>
            <w10:wrap anchorx="page"/>
          </v:group>
        </w:pict>
      </w:r>
      <w:r w:rsidR="00392041">
        <w:rPr>
          <w:rFonts w:ascii="Times New Roman" w:eastAsia="Times New Roman" w:hAnsi="Times New Roman" w:cs="Times New Roman"/>
          <w:i/>
          <w:sz w:val="24"/>
          <w:szCs w:val="24"/>
        </w:rPr>
        <w:t xml:space="preserve">13.10.1.1. </w:t>
      </w:r>
      <w:proofErr w:type="spellStart"/>
      <w:r w:rsidR="00392041">
        <w:rPr>
          <w:rFonts w:ascii="Times New Roman" w:eastAsia="Times New Roman" w:hAnsi="Times New Roman" w:cs="Times New Roman"/>
          <w:i/>
          <w:sz w:val="24"/>
          <w:szCs w:val="24"/>
        </w:rPr>
        <w:t>Indicazione</w:t>
      </w:r>
      <w:proofErr w:type="spellEnd"/>
      <w:r w:rsidR="00392041">
        <w:rPr>
          <w:rFonts w:ascii="Times New Roman" w:eastAsia="Times New Roman" w:hAnsi="Times New Roman" w:cs="Times New Roman"/>
          <w:i/>
          <w:sz w:val="24"/>
          <w:szCs w:val="24"/>
        </w:rPr>
        <w:t>*:</w:t>
      </w:r>
    </w:p>
    <w:p w14:paraId="08A8A14E" w14:textId="77777777" w:rsidR="00D27EE2" w:rsidRDefault="00D27EE2">
      <w:pPr>
        <w:spacing w:after="0" w:line="120" w:lineRule="exact"/>
        <w:rPr>
          <w:sz w:val="12"/>
          <w:szCs w:val="12"/>
        </w:rPr>
      </w:pPr>
    </w:p>
    <w:p w14:paraId="4840DBB7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7B39E606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L'implementazione</w:t>
      </w:r>
      <w:proofErr w:type="spellEnd"/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delle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operazioni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previste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nell'ambito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CLLD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realizzate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dai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Gruppi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Azione</w:t>
      </w:r>
    </w:p>
    <w:p w14:paraId="773A7F9E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Locale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(GAL)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sensi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dell'operazione</w:t>
      </w:r>
      <w:proofErr w:type="spellEnd"/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19.2.01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può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1A3ED1F4" w14:textId="77777777" w:rsidR="00D27EE2" w:rsidRDefault="00D27EE2">
      <w:pPr>
        <w:spacing w:before="1" w:after="0" w:line="240" w:lineRule="exact"/>
        <w:rPr>
          <w:sz w:val="24"/>
          <w:szCs w:val="24"/>
        </w:rPr>
      </w:pPr>
    </w:p>
    <w:p w14:paraId="7709335C" w14:textId="77777777" w:rsidR="00D27EE2" w:rsidRDefault="00392041">
      <w:pPr>
        <w:spacing w:after="0" w:line="240" w:lineRule="auto"/>
        <w:ind w:left="61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egoe MDL2 Assets" w:eastAsia="Segoe MDL2 Assets" w:hAnsi="Segoe MDL2 Assets" w:cs="Segoe MDL2 Assets"/>
          <w:w w:val="46"/>
          <w:sz w:val="24"/>
          <w:szCs w:val="24"/>
        </w:rPr>
        <w:t xml:space="preserve">  </w:t>
      </w:r>
      <w:r>
        <w:rPr>
          <w:rFonts w:ascii="Segoe MDL2 Assets" w:eastAsia="Segoe MDL2 Assets" w:hAnsi="Segoe MDL2 Assets" w:cs="Segoe MDL2 Assets"/>
          <w:spacing w:val="9"/>
          <w:w w:val="4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coincidere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gli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interventi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previsti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nelle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operazioni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attivate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nell’ambito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Programma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</w:p>
    <w:p w14:paraId="370459B1" w14:textId="77777777" w:rsidR="00D27EE2" w:rsidRDefault="00392041">
      <w:pPr>
        <w:spacing w:after="0" w:line="240" w:lineRule="auto"/>
        <w:ind w:left="820" w:right="121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Sviluppo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Rurale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alle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stesse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condizioni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tal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caso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applicano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stesse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condizioni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delle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operazioni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riferimento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approvate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PSR.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Gli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importi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relativi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agli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investimenti</w:t>
      </w:r>
      <w:proofErr w:type="spellEnd"/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previsti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nell’attuazione</w:t>
      </w:r>
      <w:proofErr w:type="spellEnd"/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dei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Piani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Sviluppo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Locale,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che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fanno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riferimento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alle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misure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indicate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nel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presente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capitolo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saranno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oggetto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successiva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notifica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dopo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l’approvazione</w:t>
      </w:r>
      <w:proofErr w:type="spellEnd"/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Piani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stessi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aggiunta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alle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risorse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quantificate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per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misure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sopra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richiamate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CF1AC26" w14:textId="77777777" w:rsidR="00D27EE2" w:rsidRDefault="00392041">
      <w:pPr>
        <w:spacing w:before="1" w:after="0" w:line="240" w:lineRule="auto"/>
        <w:ind w:left="820" w:right="221" w:hanging="2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egoe MDL2 Assets" w:eastAsia="Segoe MDL2 Assets" w:hAnsi="Segoe MDL2 Assets" w:cs="Segoe MDL2 Assets"/>
          <w:w w:val="46"/>
          <w:sz w:val="24"/>
          <w:szCs w:val="24"/>
        </w:rPr>
        <w:t xml:space="preserve">  </w:t>
      </w:r>
      <w:r>
        <w:rPr>
          <w:rFonts w:ascii="Segoe MDL2 Assets" w:eastAsia="Segoe MDL2 Assets" w:hAnsi="Segoe MDL2 Assets" w:cs="Segoe MDL2 Assets"/>
          <w:spacing w:val="9"/>
          <w:w w:val="4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coincidere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gli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interventi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previsti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nelle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operazioni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attivate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nell'ambito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Programma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di </w:t>
      </w:r>
      <w:proofErr w:type="spellStart"/>
      <w:r>
        <w:rPr>
          <w:rFonts w:ascii="Times New Roman" w:eastAsia="Times New Roman" w:hAnsi="Times New Roman" w:cs="Times New Roman"/>
          <w:w w:val="99"/>
          <w:sz w:val="24"/>
          <w:szCs w:val="24"/>
        </w:rPr>
        <w:t>Sviluppo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Rurale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condizioni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diverse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per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operazioni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riferimento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approvate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nel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PSR,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purché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nel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rispetto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Reg.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UE n. 1305/2013.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condizioni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applicazione</w:t>
      </w:r>
      <w:proofErr w:type="spellEnd"/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gli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importi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relativi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agli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investimenti</w:t>
      </w:r>
      <w:proofErr w:type="spellEnd"/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previsti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nell'attuazione</w:t>
      </w:r>
      <w:proofErr w:type="spellEnd"/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Piani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Sviluppo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Locale,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diversi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quelli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indicati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nelle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misure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successivo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capitolo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13,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saranno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oggetto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successiva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notifica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dopo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l'approvazione</w:t>
      </w:r>
      <w:proofErr w:type="spellEnd"/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dei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Piani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stessi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E660745" w14:textId="176084F1" w:rsidR="00D27EE2" w:rsidRPr="007E2A7F" w:rsidRDefault="00392041">
      <w:pPr>
        <w:spacing w:before="1" w:after="0" w:line="240" w:lineRule="auto"/>
        <w:ind w:left="820" w:right="135" w:hanging="2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egoe MDL2 Assets" w:eastAsia="Segoe MDL2 Assets" w:hAnsi="Segoe MDL2 Assets" w:cs="Segoe MDL2 Assets"/>
          <w:w w:val="46"/>
          <w:sz w:val="24"/>
          <w:szCs w:val="24"/>
        </w:rPr>
        <w:t xml:space="preserve">  </w:t>
      </w:r>
      <w:r>
        <w:rPr>
          <w:rFonts w:ascii="Segoe MDL2 Assets" w:eastAsia="Segoe MDL2 Assets" w:hAnsi="Segoe MDL2 Assets" w:cs="Segoe MDL2 Assets"/>
          <w:spacing w:val="9"/>
          <w:w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coincidere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gli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interventi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previsti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nelle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operazioni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attivate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nell’ambito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dello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sviluppo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rurale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ma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comunque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previsti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dal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UE n. 1305/2013.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tal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caso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gli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aiuti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vengono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erogati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sensi del regime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Minimis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agricolo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(Reg.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UE n. 1407/2013)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alternativamente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nel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periodo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vigenza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ai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sensi 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regime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Aid SA.57021 (2020/N,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2020/PN) – Italy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 COVID-19 Regime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Quadro.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Decisione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C(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2020)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3482 final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21.05.2020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modificato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ultimo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Decisione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C(2021) 2570 final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aprile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2021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aiuto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stato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SA.62495</w:t>
      </w:r>
      <w:r w:rsidR="00A91F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91F2F"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>modificato</w:t>
      </w:r>
      <w:proofErr w:type="spellEnd"/>
      <w:r w:rsidR="00A91F2F"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da ultimo con </w:t>
      </w:r>
      <w:proofErr w:type="spellStart"/>
      <w:r w:rsidR="00A91F2F"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>decisione</w:t>
      </w:r>
      <w:proofErr w:type="spellEnd"/>
      <w:r w:rsidR="00A91F2F" w:rsidRPr="007E2A7F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C(2022) 381 final del 18.01.2022 regime SA. 101025;</w:t>
      </w:r>
    </w:p>
    <w:p w14:paraId="4B31B742" w14:textId="77777777" w:rsidR="00D27EE2" w:rsidRDefault="00D27EE2">
      <w:pPr>
        <w:spacing w:before="3" w:after="0" w:line="180" w:lineRule="exact"/>
        <w:rPr>
          <w:sz w:val="18"/>
          <w:szCs w:val="18"/>
        </w:rPr>
      </w:pPr>
    </w:p>
    <w:p w14:paraId="4D504CF9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1CA5B8D0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1CAFBA90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1C94E63B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17511697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1CDC5854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4C354E34" w14:textId="77777777" w:rsidR="00D27EE2" w:rsidRDefault="00392041">
      <w:pPr>
        <w:spacing w:before="29" w:after="0" w:line="240" w:lineRule="auto"/>
        <w:ind w:left="100" w:right="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13.11. M21</w:t>
      </w:r>
      <w:r>
        <w:rPr>
          <w:rFonts w:ascii="Times New Roman" w:eastAsia="Times New Roman" w:hAnsi="Times New Roman" w:cs="Times New Roman"/>
          <w:b/>
          <w:bCs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pacing w:val="2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Sostegno</w:t>
      </w:r>
      <w:proofErr w:type="spellEnd"/>
      <w:r>
        <w:rPr>
          <w:rFonts w:ascii="Times New Roman" w:eastAsia="Times New Roman" w:hAnsi="Times New Roman" w:cs="Times New Roman"/>
          <w:b/>
          <w:bCs/>
          <w:spacing w:val="2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temporaneo</w:t>
      </w:r>
      <w:proofErr w:type="spellEnd"/>
      <w:r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eccezionale</w:t>
      </w:r>
      <w:proofErr w:type="spellEnd"/>
      <w:r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2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favore</w:t>
      </w:r>
      <w:proofErr w:type="spellEnd"/>
      <w:r>
        <w:rPr>
          <w:rFonts w:ascii="Times New Roman" w:eastAsia="Times New Roman" w:hAnsi="Times New Roman" w:cs="Times New Roman"/>
          <w:b/>
          <w:bCs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b/>
          <w:bCs/>
          <w:spacing w:val="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agricoltori</w:t>
      </w:r>
      <w:proofErr w:type="spellEnd"/>
      <w:r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PMI</w:t>
      </w:r>
      <w:r>
        <w:rPr>
          <w:rFonts w:ascii="Times New Roman" w:eastAsia="Times New Roman" w:hAnsi="Times New Roman" w:cs="Times New Roman"/>
          <w:b/>
          <w:bCs/>
          <w:spacing w:val="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particolarmente</w:t>
      </w:r>
      <w:proofErr w:type="spellEnd"/>
      <w:r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colpiti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dalla</w:t>
      </w:r>
      <w:proofErr w:type="spellEnd"/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crisi</w:t>
      </w:r>
      <w:proofErr w:type="spellEnd"/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COVID-19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articolo</w:t>
      </w:r>
      <w:proofErr w:type="spellEnd"/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39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ter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14:paraId="340609DE" w14:textId="77777777" w:rsidR="00D27EE2" w:rsidRDefault="00D27EE2">
      <w:pPr>
        <w:spacing w:after="0" w:line="240" w:lineRule="exact"/>
        <w:rPr>
          <w:sz w:val="24"/>
          <w:szCs w:val="24"/>
        </w:rPr>
      </w:pPr>
    </w:p>
    <w:p w14:paraId="66B54F7B" w14:textId="77777777" w:rsidR="00D27EE2" w:rsidRDefault="00392041">
      <w:pPr>
        <w:spacing w:after="0" w:line="240" w:lineRule="auto"/>
        <w:ind w:left="100" w:right="3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Titolo</w:t>
      </w:r>
      <w:proofErr w:type="spellEnd"/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regime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aiuti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Sostegno</w:t>
      </w:r>
      <w:proofErr w:type="spellEnd"/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temporaneo</w:t>
      </w:r>
      <w:proofErr w:type="spellEnd"/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eccezionale</w:t>
      </w:r>
      <w:proofErr w:type="spellEnd"/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favore</w:t>
      </w:r>
      <w:proofErr w:type="spellEnd"/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agricoltori</w:t>
      </w:r>
      <w:proofErr w:type="spellEnd"/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PMI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particolarmente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colpiti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dalla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crisi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Covid-19</w:t>
      </w:r>
    </w:p>
    <w:p w14:paraId="54B7069C" w14:textId="77777777" w:rsidR="00D27EE2" w:rsidRDefault="00D27EE2">
      <w:pPr>
        <w:spacing w:after="0" w:line="120" w:lineRule="exact"/>
        <w:rPr>
          <w:sz w:val="12"/>
          <w:szCs w:val="12"/>
        </w:rPr>
      </w:pPr>
    </w:p>
    <w:p w14:paraId="0C858237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FEASR (in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EUR):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5.131.280,00</w:t>
      </w:r>
    </w:p>
    <w:p w14:paraId="78E12EE6" w14:textId="77777777" w:rsidR="00D27EE2" w:rsidRDefault="00D27EE2">
      <w:pPr>
        <w:spacing w:after="0" w:line="120" w:lineRule="exact"/>
        <w:rPr>
          <w:sz w:val="12"/>
          <w:szCs w:val="12"/>
        </w:rPr>
      </w:pPr>
    </w:p>
    <w:p w14:paraId="71D13339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Cofinanziamento</w:t>
      </w:r>
      <w:proofErr w:type="spellEnd"/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nazionale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EUR):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6.768.720,00</w:t>
      </w:r>
    </w:p>
    <w:p w14:paraId="01A713B6" w14:textId="77777777" w:rsidR="00D27EE2" w:rsidRDefault="00D27EE2">
      <w:pPr>
        <w:spacing w:after="0" w:line="120" w:lineRule="exact"/>
        <w:rPr>
          <w:sz w:val="12"/>
          <w:szCs w:val="12"/>
        </w:rPr>
      </w:pPr>
    </w:p>
    <w:p w14:paraId="01ABE64B" w14:textId="77777777" w:rsidR="00D27EE2" w:rsidRDefault="00392041">
      <w:pPr>
        <w:spacing w:after="0" w:line="344" w:lineRule="auto"/>
        <w:ind w:left="100" w:right="610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Finanziamenti</w:t>
      </w:r>
      <w:proofErr w:type="spellEnd"/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nazionali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integrativi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EUR):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Totale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EUR):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11.900.000,00</w:t>
      </w:r>
    </w:p>
    <w:p w14:paraId="3AAE6F10" w14:textId="77777777" w:rsidR="00D27EE2" w:rsidRDefault="00D27EE2">
      <w:pPr>
        <w:spacing w:before="4" w:after="0" w:line="120" w:lineRule="exact"/>
        <w:rPr>
          <w:sz w:val="12"/>
          <w:szCs w:val="12"/>
        </w:rPr>
      </w:pPr>
    </w:p>
    <w:p w14:paraId="50E79768" w14:textId="77777777" w:rsidR="00D27EE2" w:rsidRDefault="002C202F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0A8045E6">
          <v:group id="_x0000_s1035" style="position:absolute;left:0;text-align:left;margin-left:38.6pt;margin-top:25.8pt;width:534.8pt;height:50.6pt;z-index:-251650560;mso-position-horizontal-relative:page" coordorigin="772,516" coordsize="10696,1012">
            <v:group id="_x0000_s1042" style="position:absolute;left:792;top:536;width:2;height:972" coordorigin="792,536" coordsize="2,972">
              <v:shape id="_x0000_s1043" style="position:absolute;left:792;top:536;width:2;height:972" coordorigin="792,536" coordsize="0,972" path="m792,536r,972e" filled="f" strokeweight="1pt">
                <v:path arrowok="t"/>
              </v:shape>
            </v:group>
            <v:group id="_x0000_s1040" style="position:absolute;left:11448;top:536;width:2;height:972" coordorigin="11448,536" coordsize="2,972">
              <v:shape id="_x0000_s1041" style="position:absolute;left:11448;top:536;width:2;height:972" coordorigin="11448,536" coordsize="0,972" path="m11448,536r,972e" filled="f" strokeweight="1pt">
                <v:path arrowok="t"/>
              </v:shape>
            </v:group>
            <v:group id="_x0000_s1038" style="position:absolute;left:782;top:526;width:10676;height:2" coordorigin="782,526" coordsize="10676,2">
              <v:shape id="_x0000_s1039" style="position:absolute;left:782;top:526;width:10676;height:2" coordorigin="782,526" coordsize="10676,0" path="m782,526r10676,e" filled="f" strokeweight="1pt">
                <v:path arrowok="t"/>
              </v:shape>
            </v:group>
            <v:group id="_x0000_s1036" style="position:absolute;left:782;top:1518;width:10676;height:2" coordorigin="782,1518" coordsize="10676,2">
              <v:shape id="_x0000_s1037" style="position:absolute;left:782;top:1518;width:10676;height:2" coordorigin="782,1518" coordsize="10676,0" path="m782,1518r10676,e" filled="f" strokeweight="1pt">
                <v:path arrowok="t"/>
              </v:shape>
            </v:group>
            <w10:wrap anchorx="page"/>
          </v:group>
        </w:pict>
      </w:r>
      <w:r w:rsidR="00392041">
        <w:rPr>
          <w:rFonts w:ascii="Times New Roman" w:eastAsia="Times New Roman" w:hAnsi="Times New Roman" w:cs="Times New Roman"/>
          <w:i/>
          <w:sz w:val="24"/>
          <w:szCs w:val="24"/>
        </w:rPr>
        <w:t xml:space="preserve">13.11.1.1. </w:t>
      </w:r>
      <w:proofErr w:type="spellStart"/>
      <w:r w:rsidR="00392041">
        <w:rPr>
          <w:rFonts w:ascii="Times New Roman" w:eastAsia="Times New Roman" w:hAnsi="Times New Roman" w:cs="Times New Roman"/>
          <w:i/>
          <w:sz w:val="24"/>
          <w:szCs w:val="24"/>
        </w:rPr>
        <w:t>Indicazione</w:t>
      </w:r>
      <w:proofErr w:type="spellEnd"/>
      <w:r w:rsidR="00392041">
        <w:rPr>
          <w:rFonts w:ascii="Times New Roman" w:eastAsia="Times New Roman" w:hAnsi="Times New Roman" w:cs="Times New Roman"/>
          <w:i/>
          <w:sz w:val="24"/>
          <w:szCs w:val="24"/>
        </w:rPr>
        <w:t>*:</w:t>
      </w:r>
    </w:p>
    <w:p w14:paraId="5FA85329" w14:textId="77777777" w:rsidR="00D27EE2" w:rsidRDefault="00D27EE2">
      <w:pPr>
        <w:spacing w:after="0" w:line="120" w:lineRule="exact"/>
        <w:rPr>
          <w:sz w:val="12"/>
          <w:szCs w:val="12"/>
        </w:rPr>
      </w:pPr>
    </w:p>
    <w:p w14:paraId="578B38B0" w14:textId="77777777" w:rsidR="00D27EE2" w:rsidRDefault="00D27EE2">
      <w:pPr>
        <w:spacing w:after="0" w:line="200" w:lineRule="exact"/>
        <w:rPr>
          <w:sz w:val="20"/>
          <w:szCs w:val="20"/>
        </w:rPr>
      </w:pPr>
    </w:p>
    <w:p w14:paraId="130AAE41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dotazione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finanziaria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complessiva</w:t>
      </w:r>
      <w:proofErr w:type="spellEnd"/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della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misura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aiuto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stato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è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pari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11.900.000,00 euro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cui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euro</w:t>
      </w:r>
    </w:p>
    <w:p w14:paraId="1BCB9FD3" w14:textId="77777777" w:rsidR="00D27EE2" w:rsidRDefault="0039204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5.131.280,00 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quota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FEASR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euro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6.768.720,00 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quota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cofinanziamento</w:t>
      </w:r>
      <w:proofErr w:type="spellEnd"/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nazionale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DBF1B92" w14:textId="77777777" w:rsidR="00D27EE2" w:rsidRDefault="00D27EE2">
      <w:pPr>
        <w:spacing w:after="0"/>
        <w:sectPr w:rsidR="00D27EE2">
          <w:pgSz w:w="12240" w:h="15840"/>
          <w:pgMar w:top="1160" w:right="800" w:bottom="840" w:left="800" w:header="0" w:footer="654" w:gutter="0"/>
          <w:cols w:space="720"/>
        </w:sectPr>
      </w:pPr>
    </w:p>
    <w:p w14:paraId="57919989" w14:textId="77777777" w:rsidR="00D27EE2" w:rsidRDefault="002C202F">
      <w:pPr>
        <w:spacing w:before="66" w:after="0" w:line="240" w:lineRule="auto"/>
        <w:ind w:left="107" w:right="-20"/>
        <w:rPr>
          <w:rFonts w:ascii="Times New Roman" w:eastAsia="Times New Roman" w:hAnsi="Times New Roman" w:cs="Times New Roman"/>
          <w:sz w:val="23"/>
          <w:szCs w:val="23"/>
        </w:rPr>
      </w:pPr>
      <w:r>
        <w:lastRenderedPageBreak/>
        <w:pict w14:anchorId="760644DE">
          <v:group id="_x0000_s1026" style="position:absolute;left:0;text-align:left;margin-left:38.15pt;margin-top:60.85pt;width:535.7pt;height:72.35pt;z-index:-251649536;mso-position-horizontal-relative:page;mso-position-vertical-relative:page" coordorigin="763,1217" coordsize="10714,1447">
            <v:group id="_x0000_s1033" style="position:absolute;left:778;top:1246;width:10685;height:2" coordorigin="778,1246" coordsize="10685,2">
              <v:shape id="_x0000_s1034" style="position:absolute;left:778;top:1246;width:10685;height:2" coordorigin="778,1246" coordsize="10685,0" path="m778,1246r10684,e" filled="f" strokeweight="1.44pt">
                <v:path arrowok="t"/>
              </v:shape>
            </v:group>
            <v:group id="_x0000_s1031" style="position:absolute;left:792;top:1231;width:2;height:1418" coordorigin="792,1231" coordsize="2,1418">
              <v:shape id="_x0000_s1032" style="position:absolute;left:792;top:1231;width:2;height:1418" coordorigin="792,1231" coordsize="0,1418" path="m792,2650r,-1419e" filled="f" strokeweight="1.44pt">
                <v:path arrowok="t"/>
              </v:shape>
            </v:group>
            <v:group id="_x0000_s1029" style="position:absolute;left:778;top:2635;width:10685;height:2" coordorigin="778,2635" coordsize="10685,2">
              <v:shape id="_x0000_s1030" style="position:absolute;left:778;top:2635;width:10685;height:2" coordorigin="778,2635" coordsize="10685,0" path="m778,2635r10684,e" filled="f" strokeweight="1.44pt">
                <v:path arrowok="t"/>
              </v:shape>
            </v:group>
            <v:group id="_x0000_s1027" style="position:absolute;left:11448;top:1231;width:2;height:1418" coordorigin="11448,1231" coordsize="2,1418">
              <v:shape id="_x0000_s1028" style="position:absolute;left:11448;top:1231;width:2;height:1418" coordorigin="11448,1231" coordsize="0,1418" path="m11448,2650r,-1419e" filled="f" strokeweight="1.44pt">
                <v:path arrowok="t"/>
              </v:shape>
            </v:group>
            <w10:wrap anchorx="page" anchory="page"/>
          </v:group>
        </w:pict>
      </w:r>
      <w:proofErr w:type="spellStart"/>
      <w:r w:rsidR="00392041">
        <w:rPr>
          <w:rFonts w:ascii="Times New Roman" w:eastAsia="Times New Roman" w:hAnsi="Times New Roman" w:cs="Times New Roman"/>
          <w:sz w:val="23"/>
          <w:szCs w:val="23"/>
        </w:rPr>
        <w:t>Aiuto</w:t>
      </w:r>
      <w:proofErr w:type="spellEnd"/>
      <w:r w:rsidR="00392041">
        <w:rPr>
          <w:rFonts w:ascii="Times New Roman" w:eastAsia="Times New Roman" w:hAnsi="Times New Roman" w:cs="Times New Roman"/>
          <w:spacing w:val="13"/>
          <w:sz w:val="23"/>
          <w:szCs w:val="23"/>
        </w:rPr>
        <w:t xml:space="preserve"> </w:t>
      </w:r>
      <w:r w:rsidR="00392041">
        <w:rPr>
          <w:rFonts w:ascii="Times New Roman" w:eastAsia="Times New Roman" w:hAnsi="Times New Roman" w:cs="Times New Roman"/>
          <w:sz w:val="23"/>
          <w:szCs w:val="23"/>
        </w:rPr>
        <w:t>di</w:t>
      </w:r>
      <w:r w:rsidR="00392041">
        <w:rPr>
          <w:rFonts w:ascii="Times New Roman" w:eastAsia="Times New Roman" w:hAnsi="Times New Roman" w:cs="Times New Roman"/>
          <w:spacing w:val="17"/>
          <w:sz w:val="23"/>
          <w:szCs w:val="23"/>
        </w:rPr>
        <w:t xml:space="preserve"> </w:t>
      </w:r>
      <w:proofErr w:type="spellStart"/>
      <w:r w:rsidR="00392041">
        <w:rPr>
          <w:rFonts w:ascii="Times New Roman" w:eastAsia="Times New Roman" w:hAnsi="Times New Roman" w:cs="Times New Roman"/>
          <w:sz w:val="23"/>
          <w:szCs w:val="23"/>
        </w:rPr>
        <w:t>Stato</w:t>
      </w:r>
      <w:proofErr w:type="spellEnd"/>
      <w:r w:rsidR="00392041">
        <w:rPr>
          <w:rFonts w:ascii="Times New Roman" w:eastAsia="Times New Roman" w:hAnsi="Times New Roman" w:cs="Times New Roman"/>
          <w:spacing w:val="13"/>
          <w:sz w:val="23"/>
          <w:szCs w:val="23"/>
        </w:rPr>
        <w:t xml:space="preserve"> </w:t>
      </w:r>
      <w:r w:rsidR="00392041">
        <w:rPr>
          <w:rFonts w:ascii="Times New Roman" w:eastAsia="Times New Roman" w:hAnsi="Times New Roman" w:cs="Times New Roman"/>
          <w:sz w:val="23"/>
          <w:szCs w:val="23"/>
        </w:rPr>
        <w:t>SA.57021</w:t>
      </w:r>
      <w:r w:rsidR="00392041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="00392041">
        <w:rPr>
          <w:rFonts w:ascii="Times New Roman" w:eastAsia="Times New Roman" w:hAnsi="Times New Roman" w:cs="Times New Roman"/>
          <w:sz w:val="23"/>
          <w:szCs w:val="23"/>
        </w:rPr>
        <w:t>(2020/N,</w:t>
      </w:r>
      <w:r w:rsidR="00392041">
        <w:rPr>
          <w:rFonts w:ascii="Times New Roman" w:eastAsia="Times New Roman" w:hAnsi="Times New Roman" w:cs="Times New Roman"/>
          <w:spacing w:val="33"/>
          <w:sz w:val="23"/>
          <w:szCs w:val="23"/>
        </w:rPr>
        <w:t xml:space="preserve"> </w:t>
      </w:r>
      <w:r w:rsidR="00392041">
        <w:rPr>
          <w:rFonts w:ascii="Times New Roman" w:eastAsia="Times New Roman" w:hAnsi="Times New Roman" w:cs="Times New Roman"/>
          <w:sz w:val="23"/>
          <w:szCs w:val="23"/>
        </w:rPr>
        <w:t>ex</w:t>
      </w:r>
      <w:r w:rsidR="00392041">
        <w:rPr>
          <w:rFonts w:ascii="Times New Roman" w:eastAsia="Times New Roman" w:hAnsi="Times New Roman" w:cs="Times New Roman"/>
          <w:spacing w:val="17"/>
          <w:sz w:val="23"/>
          <w:szCs w:val="23"/>
        </w:rPr>
        <w:t xml:space="preserve"> </w:t>
      </w:r>
      <w:r w:rsidR="00392041">
        <w:rPr>
          <w:rFonts w:ascii="Times New Roman" w:eastAsia="Times New Roman" w:hAnsi="Times New Roman" w:cs="Times New Roman"/>
          <w:w w:val="115"/>
          <w:sz w:val="23"/>
          <w:szCs w:val="23"/>
        </w:rPr>
        <w:t>2020/PN</w:t>
      </w:r>
      <w:r w:rsidR="00392041">
        <w:rPr>
          <w:rFonts w:ascii="Times New Roman" w:eastAsia="Times New Roman" w:hAnsi="Times New Roman" w:cs="Times New Roman"/>
          <w:w w:val="116"/>
          <w:sz w:val="23"/>
          <w:szCs w:val="23"/>
        </w:rPr>
        <w:t>)-</w:t>
      </w:r>
      <w:r w:rsidR="00392041">
        <w:rPr>
          <w:rFonts w:ascii="Times New Roman" w:eastAsia="Times New Roman" w:hAnsi="Times New Roman" w:cs="Times New Roman"/>
          <w:spacing w:val="-27"/>
          <w:sz w:val="23"/>
          <w:szCs w:val="23"/>
        </w:rPr>
        <w:t xml:space="preserve"> </w:t>
      </w:r>
      <w:r w:rsidR="00392041">
        <w:rPr>
          <w:rFonts w:ascii="Times New Roman" w:eastAsia="Times New Roman" w:hAnsi="Times New Roman" w:cs="Times New Roman"/>
          <w:w w:val="114"/>
          <w:sz w:val="23"/>
          <w:szCs w:val="23"/>
        </w:rPr>
        <w:t>Italy-</w:t>
      </w:r>
      <w:r w:rsidR="00392041">
        <w:rPr>
          <w:rFonts w:ascii="Times New Roman" w:eastAsia="Times New Roman" w:hAnsi="Times New Roman" w:cs="Times New Roman"/>
          <w:spacing w:val="-3"/>
          <w:w w:val="114"/>
          <w:sz w:val="23"/>
          <w:szCs w:val="23"/>
        </w:rPr>
        <w:t xml:space="preserve"> </w:t>
      </w:r>
      <w:r w:rsidR="00392041">
        <w:rPr>
          <w:rFonts w:ascii="Times New Roman" w:eastAsia="Times New Roman" w:hAnsi="Times New Roman" w:cs="Times New Roman"/>
          <w:sz w:val="23"/>
          <w:szCs w:val="23"/>
        </w:rPr>
        <w:t>COVID-19</w:t>
      </w:r>
      <w:r w:rsidR="00392041">
        <w:rPr>
          <w:rFonts w:ascii="Times New Roman" w:eastAsia="Times New Roman" w:hAnsi="Times New Roman" w:cs="Times New Roman"/>
          <w:spacing w:val="50"/>
          <w:sz w:val="23"/>
          <w:szCs w:val="23"/>
        </w:rPr>
        <w:t xml:space="preserve"> </w:t>
      </w:r>
      <w:r w:rsidR="00392041">
        <w:rPr>
          <w:rFonts w:ascii="Times New Roman" w:eastAsia="Times New Roman" w:hAnsi="Times New Roman" w:cs="Times New Roman"/>
          <w:sz w:val="23"/>
          <w:szCs w:val="23"/>
        </w:rPr>
        <w:t>Regime</w:t>
      </w:r>
      <w:r w:rsidR="00392041">
        <w:rPr>
          <w:rFonts w:ascii="Times New Roman" w:eastAsia="Times New Roman" w:hAnsi="Times New Roman" w:cs="Times New Roman"/>
          <w:spacing w:val="22"/>
          <w:sz w:val="23"/>
          <w:szCs w:val="23"/>
        </w:rPr>
        <w:t xml:space="preserve"> </w:t>
      </w:r>
      <w:r w:rsidR="00392041">
        <w:rPr>
          <w:rFonts w:ascii="Times New Roman" w:eastAsia="Times New Roman" w:hAnsi="Times New Roman" w:cs="Times New Roman"/>
          <w:sz w:val="23"/>
          <w:szCs w:val="23"/>
        </w:rPr>
        <w:t>Quadro.</w:t>
      </w:r>
      <w:r w:rsidR="00392041">
        <w:rPr>
          <w:rFonts w:ascii="Times New Roman" w:eastAsia="Times New Roman" w:hAnsi="Times New Roman" w:cs="Times New Roman"/>
          <w:spacing w:val="36"/>
          <w:sz w:val="23"/>
          <w:szCs w:val="23"/>
        </w:rPr>
        <w:t xml:space="preserve"> </w:t>
      </w:r>
      <w:proofErr w:type="spellStart"/>
      <w:r w:rsidR="00392041">
        <w:rPr>
          <w:rFonts w:ascii="Times New Roman" w:eastAsia="Times New Roman" w:hAnsi="Times New Roman" w:cs="Times New Roman"/>
          <w:sz w:val="23"/>
          <w:szCs w:val="23"/>
        </w:rPr>
        <w:t>Decisione</w:t>
      </w:r>
      <w:proofErr w:type="spellEnd"/>
      <w:r w:rsidR="00392041">
        <w:rPr>
          <w:rFonts w:ascii="Times New Roman" w:eastAsia="Times New Roman" w:hAnsi="Times New Roman" w:cs="Times New Roman"/>
          <w:spacing w:val="35"/>
          <w:sz w:val="23"/>
          <w:szCs w:val="23"/>
        </w:rPr>
        <w:t xml:space="preserve"> </w:t>
      </w:r>
      <w:proofErr w:type="gramStart"/>
      <w:r w:rsidR="00392041">
        <w:rPr>
          <w:rFonts w:ascii="Times New Roman" w:eastAsia="Times New Roman" w:hAnsi="Times New Roman" w:cs="Times New Roman"/>
          <w:w w:val="104"/>
          <w:sz w:val="23"/>
          <w:szCs w:val="23"/>
        </w:rPr>
        <w:t>C</w:t>
      </w:r>
      <w:r w:rsidR="00392041">
        <w:rPr>
          <w:rFonts w:ascii="Times New Roman" w:eastAsia="Times New Roman" w:hAnsi="Times New Roman" w:cs="Times New Roman"/>
          <w:w w:val="105"/>
          <w:sz w:val="23"/>
          <w:szCs w:val="23"/>
        </w:rPr>
        <w:t>(</w:t>
      </w:r>
      <w:proofErr w:type="gramEnd"/>
      <w:r w:rsidR="00392041">
        <w:rPr>
          <w:rFonts w:ascii="Times New Roman" w:eastAsia="Times New Roman" w:hAnsi="Times New Roman" w:cs="Times New Roman"/>
          <w:w w:val="105"/>
          <w:sz w:val="23"/>
          <w:szCs w:val="23"/>
        </w:rPr>
        <w:t>2020)</w:t>
      </w:r>
    </w:p>
    <w:p w14:paraId="07BC1363" w14:textId="77777777" w:rsidR="00D27EE2" w:rsidRDefault="00392041">
      <w:pPr>
        <w:spacing w:before="9" w:after="0" w:line="240" w:lineRule="auto"/>
        <w:ind w:left="107"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3482</w:t>
      </w:r>
      <w:r>
        <w:rPr>
          <w:rFonts w:ascii="Times New Roman" w:eastAsia="Times New Roman" w:hAnsi="Times New Roman" w:cs="Times New Roman"/>
          <w:spacing w:val="14"/>
          <w:sz w:val="23"/>
          <w:szCs w:val="23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w w:val="107"/>
          <w:sz w:val="23"/>
          <w:szCs w:val="23"/>
        </w:rPr>
        <w:t>fina</w:t>
      </w:r>
      <w:r>
        <w:rPr>
          <w:rFonts w:ascii="Times New Roman" w:eastAsia="Times New Roman" w:hAnsi="Times New Roman" w:cs="Times New Roman"/>
          <w:spacing w:val="-13"/>
          <w:w w:val="107"/>
          <w:sz w:val="23"/>
          <w:szCs w:val="23"/>
        </w:rPr>
        <w:t>!</w:t>
      </w:r>
      <w:r>
        <w:rPr>
          <w:rFonts w:ascii="Times New Roman" w:eastAsia="Times New Roman" w:hAnsi="Times New Roman" w:cs="Times New Roman"/>
          <w:w w:val="107"/>
          <w:sz w:val="23"/>
          <w:szCs w:val="23"/>
        </w:rPr>
        <w:t>del</w:t>
      </w:r>
      <w:proofErr w:type="gramEnd"/>
      <w:r>
        <w:rPr>
          <w:rFonts w:ascii="Times New Roman" w:eastAsia="Times New Roman" w:hAnsi="Times New Roman" w:cs="Times New Roman"/>
          <w:w w:val="107"/>
          <w:sz w:val="23"/>
          <w:szCs w:val="23"/>
        </w:rPr>
        <w:t>21.05.2020,</w:t>
      </w:r>
      <w:r>
        <w:rPr>
          <w:rFonts w:ascii="Times New Roman" w:eastAsia="Times New Roman" w:hAnsi="Times New Roman" w:cs="Times New Roman"/>
          <w:spacing w:val="5"/>
          <w:w w:val="107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modificato</w:t>
      </w:r>
      <w:proofErr w:type="spellEnd"/>
      <w:r>
        <w:rPr>
          <w:rFonts w:ascii="Times New Roman" w:eastAsia="Times New Roman" w:hAnsi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da</w:t>
      </w:r>
      <w:r>
        <w:rPr>
          <w:rFonts w:ascii="Times New Roman" w:eastAsia="Times New Roman" w:hAnsi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ultimo</w:t>
      </w:r>
      <w:r>
        <w:rPr>
          <w:rFonts w:ascii="Times New Roman" w:eastAsia="Times New Roman" w:hAnsi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con</w:t>
      </w:r>
      <w:r>
        <w:rPr>
          <w:rFonts w:ascii="Times New Roman" w:eastAsia="Times New Roman" w:hAnsi="Times New Roman" w:cs="Times New Roman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la</w:t>
      </w:r>
      <w:r>
        <w:rPr>
          <w:rFonts w:ascii="Times New Roman" w:eastAsia="Times New Roman" w:hAnsi="Times New Roman" w:cs="Times New Roman"/>
          <w:spacing w:val="15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Decisione</w:t>
      </w:r>
      <w:proofErr w:type="spellEnd"/>
      <w:r>
        <w:rPr>
          <w:rFonts w:ascii="Times New Roman" w:eastAsia="Times New Roman" w:hAnsi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C(2021)</w:t>
      </w:r>
      <w:r>
        <w:rPr>
          <w:rFonts w:ascii="Times New Roman" w:eastAsia="Times New Roman" w:hAnsi="Times New Roman" w:cs="Times New Roman"/>
          <w:spacing w:val="4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3"/>
          <w:szCs w:val="23"/>
        </w:rPr>
        <w:t>2570</w:t>
      </w:r>
    </w:p>
    <w:sectPr w:rsidR="00D27EE2">
      <w:pgSz w:w="12240" w:h="15840"/>
      <w:pgMar w:top="1260" w:right="1180" w:bottom="880" w:left="800" w:header="0" w:footer="6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78BD6" w14:textId="77777777" w:rsidR="000A045C" w:rsidRDefault="000A045C">
      <w:pPr>
        <w:spacing w:after="0" w:line="240" w:lineRule="auto"/>
      </w:pPr>
      <w:r>
        <w:separator/>
      </w:r>
    </w:p>
  </w:endnote>
  <w:endnote w:type="continuationSeparator" w:id="0">
    <w:p w14:paraId="3C30F9D6" w14:textId="77777777" w:rsidR="000A045C" w:rsidRDefault="000A0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6A4AE" w14:textId="77777777" w:rsidR="00D27EE2" w:rsidRDefault="002C202F">
    <w:pPr>
      <w:spacing w:after="0" w:line="200" w:lineRule="exact"/>
      <w:rPr>
        <w:sz w:val="20"/>
        <w:szCs w:val="20"/>
      </w:rPr>
    </w:pPr>
    <w:r>
      <w:pict w14:anchorId="0B85B3E5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01.5pt;margin-top:566.8pt;width:17.35pt;height:10pt;z-index:-251659264;mso-position-horizontal-relative:page;mso-position-vertical-relative:page" filled="f" stroked="f">
          <v:textbox inset="0,0,0,0">
            <w:txbxContent>
              <w:p w14:paraId="4227857C" w14:textId="77777777" w:rsidR="00D27EE2" w:rsidRDefault="00392041">
                <w:pPr>
                  <w:spacing w:after="0" w:line="184" w:lineRule="exact"/>
                  <w:ind w:left="40" w:right="-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989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69405" w14:textId="77777777" w:rsidR="00D27EE2" w:rsidRDefault="002C202F">
    <w:pPr>
      <w:spacing w:after="0" w:line="170" w:lineRule="exact"/>
      <w:rPr>
        <w:sz w:val="17"/>
        <w:szCs w:val="17"/>
      </w:rPr>
    </w:pPr>
    <w:r>
      <w:pict w14:anchorId="2352FFAE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1pt;margin-top:746.75pt;width:21.9pt;height:10.05pt;z-index:-251658240;mso-position-horizontal-relative:page;mso-position-vertical-relative:page" filled="f" stroked="f">
          <v:textbox inset="0,0,0,0">
            <w:txbxContent>
              <w:p w14:paraId="7A28ED7E" w14:textId="77777777" w:rsidR="00D27EE2" w:rsidRDefault="00392041">
                <w:pPr>
                  <w:spacing w:after="0" w:line="183" w:lineRule="exact"/>
                  <w:ind w:left="40" w:right="-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w w:val="112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1000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44997" w14:textId="77777777" w:rsidR="000A045C" w:rsidRDefault="000A045C">
      <w:pPr>
        <w:spacing w:after="0" w:line="240" w:lineRule="auto"/>
      </w:pPr>
      <w:r>
        <w:separator/>
      </w:r>
    </w:p>
  </w:footnote>
  <w:footnote w:type="continuationSeparator" w:id="0">
    <w:p w14:paraId="0828A94A" w14:textId="77777777" w:rsidR="000A045C" w:rsidRDefault="000A04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7EE2"/>
    <w:rsid w:val="000A045C"/>
    <w:rsid w:val="001A6787"/>
    <w:rsid w:val="002C202F"/>
    <w:rsid w:val="00392041"/>
    <w:rsid w:val="004459CE"/>
    <w:rsid w:val="004A041F"/>
    <w:rsid w:val="00534E26"/>
    <w:rsid w:val="00711F99"/>
    <w:rsid w:val="00716DA5"/>
    <w:rsid w:val="007C7190"/>
    <w:rsid w:val="007E2A7F"/>
    <w:rsid w:val="00A91F2F"/>
    <w:rsid w:val="00D27EE2"/>
    <w:rsid w:val="00E46162"/>
    <w:rsid w:val="00E5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73AFF0C9"/>
  <w15:docId w15:val="{DBEC471E-636A-45FA-B36D-9163BBF78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5FABF15D55F4448355840C1EB32076" ma:contentTypeVersion="10" ma:contentTypeDescription="Creare un nuovo documento." ma:contentTypeScope="" ma:versionID="48e86191163d442d1ffbaf0570d9a28d">
  <xsd:schema xmlns:xsd="http://www.w3.org/2001/XMLSchema" xmlns:xs="http://www.w3.org/2001/XMLSchema" xmlns:p="http://schemas.microsoft.com/office/2006/metadata/properties" xmlns:ns2="a16531ac-38ed-429d-b9ed-0265025defa8" targetNamespace="http://schemas.microsoft.com/office/2006/metadata/properties" ma:root="true" ma:fieldsID="ca952a4ab6fab7394f7a5c18f8d66df2" ns2:_="">
    <xsd:import namespace="a16531ac-38ed-429d-b9ed-0265025def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531ac-38ed-429d-b9ed-0265025def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Tag immagine" ma:readOnly="false" ma:fieldId="{5cf76f15-5ced-4ddc-b409-7134ff3c332f}" ma:taxonomyMulti="true" ma:sspId="34f371fd-2ecf-4312-bad1-fbb43e1cdc3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AF0528-6D37-467B-9F1E-66D3A76B67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52C0F7-D58C-4F83-8721-14C4802099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6531ac-38ed-429d-b9ed-0265025def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14</Pages>
  <Words>3061</Words>
  <Characters>17454</Characters>
  <Application>Microsoft Office Word</Application>
  <DocSecurity>0</DocSecurity>
  <Lines>145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Davide Zanon</cp:lastModifiedBy>
  <cp:revision>6</cp:revision>
  <dcterms:created xsi:type="dcterms:W3CDTF">2022-07-11T09:02:00Z</dcterms:created>
  <dcterms:modified xsi:type="dcterms:W3CDTF">2022-09-01T09:38:00Z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2022-02-21T00:00:00Z</vt:filetime>
  </property>
  <property fmtid="{D5CDD505-2E9C-101B-9397-08002B2CF9AE}" pid="3" name="LastSaved">
    <vt:filetime>2022-06-24T00:00:00Z</vt:filetime>
  </property>
</Properties>
</file>