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1BDFD" w14:textId="021EE5B7" w:rsidR="00D61E18" w:rsidRPr="00E120E4" w:rsidRDefault="00D61E18" w:rsidP="009A1C78">
      <w:pPr>
        <w:jc w:val="both"/>
      </w:pPr>
      <w:bookmarkStart w:id="0" w:name="_Hlk117855005"/>
      <w:bookmarkStart w:id="1" w:name="_GoBack"/>
      <w:bookmarkEnd w:id="1"/>
      <w:r>
        <w:rPr>
          <w:noProof/>
        </w:rPr>
        <w:drawing>
          <wp:anchor distT="0" distB="0" distL="114300" distR="114300" simplePos="0" relativeHeight="251661312" behindDoc="0" locked="0" layoutInCell="1" allowOverlap="1" wp14:anchorId="1E63B2AA" wp14:editId="71C9DF06">
            <wp:simplePos x="0" y="0"/>
            <wp:positionH relativeFrom="column">
              <wp:posOffset>2393950</wp:posOffset>
            </wp:positionH>
            <wp:positionV relativeFrom="paragraph">
              <wp:posOffset>0</wp:posOffset>
            </wp:positionV>
            <wp:extent cx="644525" cy="733425"/>
            <wp:effectExtent l="0" t="0" r="3175" b="9525"/>
            <wp:wrapNone/>
            <wp:docPr id="28" name="Immagine 2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descr="Immagine che contiene test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4525" cy="733425"/>
                    </a:xfrm>
                    <a:prstGeom prst="rect">
                      <a:avLst/>
                    </a:prstGeom>
                  </pic:spPr>
                </pic:pic>
              </a:graphicData>
            </a:graphic>
          </wp:anchor>
        </w:drawing>
      </w:r>
      <w:r>
        <w:rPr>
          <w:noProof/>
        </w:rPr>
        <w:drawing>
          <wp:anchor distT="0" distB="0" distL="114300" distR="114300" simplePos="0" relativeHeight="251660288" behindDoc="0" locked="0" layoutInCell="1" allowOverlap="1" wp14:anchorId="687DDD04" wp14:editId="3F94DBC3">
            <wp:simplePos x="0" y="0"/>
            <wp:positionH relativeFrom="column">
              <wp:posOffset>3422650</wp:posOffset>
            </wp:positionH>
            <wp:positionV relativeFrom="paragraph">
              <wp:posOffset>0</wp:posOffset>
            </wp:positionV>
            <wp:extent cx="2090420" cy="685800"/>
            <wp:effectExtent l="0" t="0" r="508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magine 29"/>
                    <pic:cNvPicPr/>
                  </pic:nvPicPr>
                  <pic:blipFill rotWithShape="1">
                    <a:blip r:embed="rId12" cstate="print">
                      <a:extLst>
                        <a:ext uri="{28A0092B-C50C-407E-A947-70E740481C1C}">
                          <a14:useLocalDpi xmlns:a14="http://schemas.microsoft.com/office/drawing/2010/main" val="0"/>
                        </a:ext>
                      </a:extLst>
                    </a:blip>
                    <a:srcRect t="31457" b="22610"/>
                    <a:stretch/>
                  </pic:blipFill>
                  <pic:spPr bwMode="auto">
                    <a:xfrm>
                      <a:off x="0" y="0"/>
                      <a:ext cx="2090420" cy="685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CBFA49A" wp14:editId="6F1A7CD6">
            <wp:simplePos x="0" y="0"/>
            <wp:positionH relativeFrom="column">
              <wp:posOffset>698500</wp:posOffset>
            </wp:positionH>
            <wp:positionV relativeFrom="paragraph">
              <wp:posOffset>0</wp:posOffset>
            </wp:positionV>
            <wp:extent cx="1143000" cy="763270"/>
            <wp:effectExtent l="0" t="0" r="0" b="0"/>
            <wp:wrapNone/>
            <wp:docPr id="27" name="Immagine 27"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magine 27" descr="Immagine che contiene clipart&#10;&#10;Descrizione generata automaticamente"/>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1143000" cy="763270"/>
                    </a:xfrm>
                    <a:prstGeom prst="rect">
                      <a:avLst/>
                    </a:prstGeom>
                  </pic:spPr>
                </pic:pic>
              </a:graphicData>
            </a:graphic>
            <wp14:sizeRelH relativeFrom="margin">
              <wp14:pctWidth>0</wp14:pctWidth>
            </wp14:sizeRelH>
            <wp14:sizeRelV relativeFrom="margin">
              <wp14:pctHeight>0</wp14:pctHeight>
            </wp14:sizeRelV>
          </wp:anchor>
        </w:drawing>
      </w:r>
      <w:r w:rsidRPr="00E120E4">
        <w:tab/>
      </w:r>
      <w:r w:rsidRPr="00E120E4">
        <w:tab/>
      </w:r>
      <w:r w:rsidRPr="00E120E4">
        <w:tab/>
      </w:r>
      <w:r w:rsidRPr="00E120E4">
        <w:tab/>
      </w:r>
      <w:r w:rsidRPr="00E120E4">
        <w:tab/>
      </w:r>
      <w:r w:rsidRPr="00E120E4">
        <w:tab/>
      </w:r>
      <w:r w:rsidRPr="00E120E4">
        <w:tab/>
      </w:r>
      <w:r w:rsidRPr="00E120E4">
        <w:tab/>
      </w:r>
      <w:r w:rsidRPr="00E120E4">
        <w:tab/>
      </w:r>
    </w:p>
    <w:p w14:paraId="486284CD" w14:textId="77777777" w:rsidR="00D61E18" w:rsidRPr="00E120E4" w:rsidRDefault="00D61E18" w:rsidP="00D61E18">
      <w:pPr>
        <w:pStyle w:val="Didascalia"/>
        <w:rPr>
          <w:rFonts w:ascii="Calibri" w:hAnsi="Calibri"/>
          <w:bCs w:val="0"/>
          <w:iCs/>
          <w:spacing w:val="20"/>
          <w:sz w:val="36"/>
          <w:szCs w:val="36"/>
        </w:rPr>
      </w:pPr>
    </w:p>
    <w:p w14:paraId="068D89E9" w14:textId="77777777" w:rsidR="00D61E18" w:rsidRPr="00E120E4" w:rsidRDefault="00D61E18" w:rsidP="00D61E18">
      <w:pPr>
        <w:pStyle w:val="Didascalia"/>
        <w:tabs>
          <w:tab w:val="left" w:pos="3225"/>
        </w:tabs>
        <w:jc w:val="left"/>
        <w:rPr>
          <w:rFonts w:ascii="Calibri" w:hAnsi="Calibri"/>
          <w:bCs w:val="0"/>
          <w:iCs/>
          <w:spacing w:val="20"/>
          <w:sz w:val="36"/>
          <w:szCs w:val="36"/>
        </w:rPr>
      </w:pPr>
      <w:r w:rsidRPr="00E120E4">
        <w:rPr>
          <w:rFonts w:ascii="Calibri" w:hAnsi="Calibri"/>
          <w:bCs w:val="0"/>
          <w:iCs/>
          <w:spacing w:val="20"/>
          <w:sz w:val="36"/>
          <w:szCs w:val="36"/>
        </w:rPr>
        <w:tab/>
      </w:r>
    </w:p>
    <w:p w14:paraId="7EF07686" w14:textId="77777777" w:rsidR="00D61E18" w:rsidRDefault="00D61E18" w:rsidP="00D61E18">
      <w:pPr>
        <w:jc w:val="center"/>
        <w:rPr>
          <w:rFonts w:eastAsiaTheme="majorEastAsia" w:cstheme="minorHAnsi"/>
          <w:b/>
          <w:bCs/>
          <w:color w:val="00B050"/>
          <w:spacing w:val="-10"/>
          <w:kern w:val="28"/>
          <w:sz w:val="56"/>
          <w:szCs w:val="56"/>
        </w:rPr>
      </w:pPr>
    </w:p>
    <w:p w14:paraId="69FFEC70" w14:textId="77777777" w:rsidR="00D61E18" w:rsidRDefault="00D61E18" w:rsidP="00D61E18">
      <w:pPr>
        <w:jc w:val="center"/>
        <w:rPr>
          <w:rFonts w:eastAsiaTheme="majorEastAsia" w:cstheme="minorHAnsi"/>
          <w:b/>
          <w:bCs/>
          <w:color w:val="00B050"/>
          <w:spacing w:val="-10"/>
          <w:kern w:val="28"/>
          <w:sz w:val="56"/>
          <w:szCs w:val="56"/>
        </w:rPr>
      </w:pPr>
    </w:p>
    <w:p w14:paraId="1A1E64F9" w14:textId="070CE6A5" w:rsidR="00D61E18" w:rsidRDefault="00D61E18" w:rsidP="00D61E18">
      <w:pPr>
        <w:jc w:val="center"/>
        <w:rPr>
          <w:rFonts w:eastAsiaTheme="majorEastAsia" w:cstheme="minorHAnsi"/>
          <w:b/>
          <w:bCs/>
          <w:color w:val="007B51"/>
          <w:spacing w:val="-10"/>
          <w:kern w:val="28"/>
          <w:sz w:val="56"/>
          <w:szCs w:val="56"/>
        </w:rPr>
      </w:pPr>
      <w:r w:rsidRPr="00E120E4">
        <w:rPr>
          <w:rFonts w:eastAsiaTheme="majorEastAsia" w:cstheme="minorHAnsi"/>
          <w:b/>
          <w:bCs/>
          <w:color w:val="007B51"/>
          <w:spacing w:val="-10"/>
          <w:kern w:val="28"/>
          <w:sz w:val="56"/>
          <w:szCs w:val="56"/>
        </w:rPr>
        <w:t xml:space="preserve">Complemento per lo Sviluppo Rurale del Piano Strategico Nazionale della PAC 2023-2027 </w:t>
      </w:r>
      <w:r w:rsidR="005C47D0">
        <w:rPr>
          <w:rFonts w:eastAsiaTheme="majorEastAsia" w:cstheme="minorHAnsi"/>
          <w:b/>
          <w:bCs/>
          <w:color w:val="007B51"/>
          <w:spacing w:val="-10"/>
          <w:kern w:val="28"/>
          <w:sz w:val="56"/>
          <w:szCs w:val="56"/>
        </w:rPr>
        <w:t>dell</w:t>
      </w:r>
      <w:r w:rsidRPr="00E120E4">
        <w:rPr>
          <w:rFonts w:eastAsiaTheme="majorEastAsia" w:cstheme="minorHAnsi"/>
          <w:b/>
          <w:bCs/>
          <w:color w:val="007B51"/>
          <w:spacing w:val="-10"/>
          <w:kern w:val="28"/>
          <w:sz w:val="56"/>
          <w:szCs w:val="56"/>
        </w:rPr>
        <w:t>a Regione Lombardia</w:t>
      </w:r>
    </w:p>
    <w:p w14:paraId="07E966D2" w14:textId="35B64780" w:rsidR="00DA3EF0" w:rsidRPr="00E120E4" w:rsidRDefault="00DA3EF0" w:rsidP="00D61E18">
      <w:pPr>
        <w:jc w:val="center"/>
        <w:rPr>
          <w:rFonts w:eastAsiaTheme="majorEastAsia" w:cstheme="minorHAnsi"/>
          <w:b/>
          <w:bCs/>
          <w:color w:val="007B51"/>
          <w:spacing w:val="-10"/>
          <w:kern w:val="28"/>
          <w:sz w:val="56"/>
          <w:szCs w:val="56"/>
        </w:rPr>
      </w:pPr>
      <w:r w:rsidRPr="00DA3EF0">
        <w:rPr>
          <w:rFonts w:eastAsiaTheme="majorEastAsia" w:cstheme="minorHAnsi"/>
          <w:b/>
          <w:bCs/>
          <w:color w:val="007B51"/>
          <w:spacing w:val="-10"/>
          <w:kern w:val="28"/>
          <w:sz w:val="56"/>
          <w:szCs w:val="56"/>
          <w:highlight w:val="green"/>
        </w:rPr>
        <w:t>(CSR)</w:t>
      </w:r>
    </w:p>
    <w:p w14:paraId="1B146798" w14:textId="77777777" w:rsidR="00D61E18" w:rsidRPr="00E120E4" w:rsidRDefault="00D61E18" w:rsidP="00D61E18">
      <w:pPr>
        <w:rPr>
          <w:b/>
        </w:rPr>
      </w:pPr>
    </w:p>
    <w:p w14:paraId="78D70277" w14:textId="77777777" w:rsidR="00D61E18" w:rsidRPr="00E120E4" w:rsidRDefault="00D61E18" w:rsidP="00D61E18">
      <w:pPr>
        <w:rPr>
          <w:b/>
        </w:rPr>
      </w:pPr>
    </w:p>
    <w:p w14:paraId="6B867DAC" w14:textId="77777777" w:rsidR="00D61E18" w:rsidRPr="00E120E4" w:rsidRDefault="00D61E18" w:rsidP="00D61E18">
      <w:pPr>
        <w:jc w:val="center"/>
        <w:rPr>
          <w:b/>
        </w:rPr>
      </w:pPr>
    </w:p>
    <w:p w14:paraId="219025CC" w14:textId="77777777" w:rsidR="00D61E18" w:rsidRPr="00E120E4" w:rsidRDefault="00D61E18" w:rsidP="00D61E18">
      <w:pPr>
        <w:tabs>
          <w:tab w:val="left" w:pos="3915"/>
        </w:tabs>
        <w:rPr>
          <w:rFonts w:ascii="Calibri" w:hAnsi="Calibri"/>
          <w:b/>
          <w:sz w:val="28"/>
          <w:szCs w:val="28"/>
        </w:rPr>
      </w:pPr>
      <w:r w:rsidRPr="00E120E4">
        <w:rPr>
          <w:b/>
        </w:rPr>
        <w:tab/>
      </w:r>
    </w:p>
    <w:p w14:paraId="3206D5C2" w14:textId="77777777" w:rsidR="00D61E18" w:rsidRPr="00E120E4" w:rsidRDefault="00D61E18" w:rsidP="00D61E18">
      <w:pPr>
        <w:jc w:val="center"/>
        <w:rPr>
          <w:rFonts w:ascii="Calibri" w:hAnsi="Calibri"/>
          <w:b/>
          <w:sz w:val="40"/>
          <w:szCs w:val="40"/>
        </w:rPr>
      </w:pPr>
      <w:r w:rsidRPr="00E120E4">
        <w:rPr>
          <w:rFonts w:ascii="Calibri" w:hAnsi="Calibri"/>
          <w:b/>
          <w:sz w:val="40"/>
          <w:szCs w:val="40"/>
        </w:rPr>
        <w:t>Allegato 1</w:t>
      </w:r>
    </w:p>
    <w:p w14:paraId="4B43345D" w14:textId="77777777" w:rsidR="00D61E18" w:rsidRPr="00E120E4" w:rsidRDefault="00D61E18" w:rsidP="00D61E18">
      <w:pPr>
        <w:jc w:val="center"/>
        <w:rPr>
          <w:rFonts w:ascii="Calibri" w:hAnsi="Calibri"/>
          <w:b/>
          <w:sz w:val="40"/>
          <w:szCs w:val="40"/>
        </w:rPr>
      </w:pPr>
      <w:r w:rsidRPr="00E120E4">
        <w:rPr>
          <w:rFonts w:ascii="Calibri" w:hAnsi="Calibri"/>
          <w:b/>
          <w:sz w:val="40"/>
          <w:szCs w:val="40"/>
        </w:rPr>
        <w:t>Schede Intervento</w:t>
      </w:r>
    </w:p>
    <w:p w14:paraId="332D7D66" w14:textId="2EA6509B" w:rsidR="00D92C57" w:rsidRPr="00D92C57" w:rsidRDefault="00D92C57" w:rsidP="00D92C57">
      <w:pPr>
        <w:jc w:val="center"/>
        <w:rPr>
          <w:rFonts w:ascii="Calibri" w:hAnsi="Calibri"/>
          <w:b/>
          <w:bCs/>
          <w:strike/>
          <w:color w:val="FF0000"/>
          <w:sz w:val="28"/>
          <w:szCs w:val="28"/>
        </w:rPr>
      </w:pPr>
      <w:r w:rsidRPr="00D92C57">
        <w:rPr>
          <w:rFonts w:ascii="Calibri" w:hAnsi="Calibri"/>
          <w:b/>
          <w:bCs/>
          <w:strike/>
          <w:color w:val="FF0000"/>
          <w:sz w:val="28"/>
          <w:szCs w:val="28"/>
        </w:rPr>
        <w:t>REV.0</w:t>
      </w:r>
    </w:p>
    <w:p w14:paraId="3C3A1396" w14:textId="6C3E7578" w:rsidR="003B36D5" w:rsidRPr="00E120E4" w:rsidRDefault="003B36D5" w:rsidP="00D61E18">
      <w:pPr>
        <w:jc w:val="center"/>
        <w:rPr>
          <w:rFonts w:ascii="Calibri" w:hAnsi="Calibri"/>
          <w:b/>
          <w:bCs/>
          <w:sz w:val="28"/>
          <w:szCs w:val="28"/>
        </w:rPr>
      </w:pPr>
      <w:r w:rsidRPr="003B36D5">
        <w:rPr>
          <w:rFonts w:ascii="Calibri" w:hAnsi="Calibri"/>
          <w:b/>
          <w:bCs/>
          <w:sz w:val="28"/>
          <w:szCs w:val="28"/>
          <w:highlight w:val="green"/>
        </w:rPr>
        <w:t>REV.1</w:t>
      </w:r>
    </w:p>
    <w:p w14:paraId="709850E1" w14:textId="6173A395" w:rsidR="00D61E18" w:rsidRDefault="00D61E18" w:rsidP="00D61E18">
      <w:pPr>
        <w:spacing w:after="200" w:line="276" w:lineRule="auto"/>
        <w:rPr>
          <w:rFonts w:ascii="Calibri" w:hAnsi="Calibri"/>
          <w:strike/>
          <w:sz w:val="28"/>
          <w:szCs w:val="28"/>
        </w:rPr>
      </w:pPr>
      <w:r>
        <w:rPr>
          <w:rFonts w:ascii="Calibri" w:hAnsi="Calibri"/>
          <w:strike/>
          <w:sz w:val="28"/>
          <w:szCs w:val="28"/>
        </w:rPr>
        <w:br w:type="page"/>
      </w:r>
    </w:p>
    <w:p w14:paraId="7E8626E3" w14:textId="77777777" w:rsidR="00670FD9" w:rsidRDefault="00670FD9" w:rsidP="00670FD9">
      <w:pPr>
        <w:pStyle w:val="Corpotesto"/>
        <w:ind w:right="372"/>
        <w:jc w:val="both"/>
      </w:pPr>
    </w:p>
    <w:sdt>
      <w:sdtPr>
        <w:id w:val="2111394285"/>
        <w:docPartObj>
          <w:docPartGallery w:val="Table of Contents"/>
          <w:docPartUnique/>
        </w:docPartObj>
      </w:sdtPr>
      <w:sdtEndPr>
        <w:rPr>
          <w:b/>
          <w:bCs/>
        </w:rPr>
      </w:sdtEndPr>
      <w:sdtContent>
        <w:p w14:paraId="200ED22F" w14:textId="7ECFDC0E" w:rsidR="00512F70" w:rsidRPr="00DA3EF0" w:rsidRDefault="00512F70" w:rsidP="00670FD9">
          <w:pPr>
            <w:spacing w:after="200" w:line="276" w:lineRule="auto"/>
            <w:rPr>
              <w:b/>
              <w:bCs/>
              <w:color w:val="008E40"/>
              <w:highlight w:val="green"/>
            </w:rPr>
          </w:pPr>
          <w:r w:rsidRPr="00DA3EF0">
            <w:rPr>
              <w:b/>
              <w:bCs/>
              <w:color w:val="008E40"/>
              <w:highlight w:val="green"/>
            </w:rPr>
            <w:t>INDICE</w:t>
          </w:r>
        </w:p>
        <w:p w14:paraId="67886A8C" w14:textId="7116BB87" w:rsidR="00DA3EF0" w:rsidRPr="00DA3EF0" w:rsidRDefault="00512F70">
          <w:pPr>
            <w:pStyle w:val="Sommario1"/>
            <w:tabs>
              <w:tab w:val="right" w:leader="dot" w:pos="10140"/>
            </w:tabs>
            <w:rPr>
              <w:noProof/>
              <w:highlight w:val="green"/>
            </w:rPr>
          </w:pPr>
          <w:r w:rsidRPr="00DA3EF0">
            <w:rPr>
              <w:highlight w:val="green"/>
            </w:rPr>
            <w:fldChar w:fldCharType="begin"/>
          </w:r>
          <w:r w:rsidRPr="00DA3EF0">
            <w:rPr>
              <w:highlight w:val="green"/>
            </w:rPr>
            <w:instrText xml:space="preserve"> TOC \o "1-2" \h \z \u </w:instrText>
          </w:r>
          <w:r w:rsidRPr="00DA3EF0">
            <w:rPr>
              <w:highlight w:val="green"/>
            </w:rPr>
            <w:fldChar w:fldCharType="separate"/>
          </w:r>
          <w:hyperlink w:anchor="_Toc133425193" w:history="1">
            <w:r w:rsidR="00DA3EF0" w:rsidRPr="00DA3EF0">
              <w:rPr>
                <w:rStyle w:val="Collegamentoipertestuale"/>
                <w:rFonts w:cstheme="minorHAnsi"/>
                <w:b/>
                <w:bCs/>
                <w:noProof/>
                <w:highlight w:val="green"/>
              </w:rPr>
              <w:t>SCHEDE DI INTERVENTO</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_Toc133425193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w:t>
            </w:r>
            <w:r w:rsidR="00DA3EF0" w:rsidRPr="00DA3EF0">
              <w:rPr>
                <w:noProof/>
                <w:webHidden/>
                <w:highlight w:val="green"/>
              </w:rPr>
              <w:fldChar w:fldCharType="end"/>
            </w:r>
          </w:hyperlink>
        </w:p>
        <w:p w14:paraId="776C7591" w14:textId="7A5A2115" w:rsidR="00DA3EF0" w:rsidRPr="00DA3EF0" w:rsidRDefault="00A23476">
          <w:pPr>
            <w:pStyle w:val="Sommario2"/>
            <w:tabs>
              <w:tab w:val="left" w:pos="660"/>
              <w:tab w:val="right" w:leader="dot" w:pos="10140"/>
            </w:tabs>
            <w:rPr>
              <w:noProof/>
              <w:highlight w:val="green"/>
            </w:rPr>
          </w:pPr>
          <w:hyperlink w:anchor="_Toc133425194" w:history="1">
            <w:r w:rsidR="00DA3EF0" w:rsidRPr="00DA3EF0">
              <w:rPr>
                <w:rStyle w:val="Collegamentoipertestuale"/>
                <w:rFonts w:cstheme="minorHAnsi"/>
                <w:b/>
                <w:bCs/>
                <w:noProof/>
                <w:highlight w:val="green"/>
              </w:rPr>
              <w:t>1.</w:t>
            </w:r>
            <w:r w:rsidR="00DA3EF0" w:rsidRPr="00DA3EF0">
              <w:rPr>
                <w:noProof/>
                <w:highlight w:val="green"/>
              </w:rPr>
              <w:tab/>
            </w:r>
            <w:r w:rsidR="00DA3EF0" w:rsidRPr="00DA3EF0">
              <w:rPr>
                <w:rStyle w:val="Collegamentoipertestuale"/>
                <w:rFonts w:cstheme="minorHAnsi"/>
                <w:b/>
                <w:bCs/>
                <w:noProof/>
                <w:highlight w:val="green"/>
              </w:rPr>
              <w:t>SCHEDE A SUPERFICIE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_Toc133425194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w:t>
            </w:r>
            <w:r w:rsidR="00DA3EF0" w:rsidRPr="00DA3EF0">
              <w:rPr>
                <w:noProof/>
                <w:webHidden/>
                <w:highlight w:val="green"/>
              </w:rPr>
              <w:fldChar w:fldCharType="end"/>
            </w:r>
          </w:hyperlink>
        </w:p>
        <w:p w14:paraId="16E72D6B" w14:textId="0E86C444" w:rsidR="00DA3EF0" w:rsidRPr="00DA3EF0" w:rsidRDefault="00A23476">
          <w:pPr>
            <w:pStyle w:val="Sommario2"/>
            <w:tabs>
              <w:tab w:val="right" w:leader="dot" w:pos="10140"/>
            </w:tabs>
            <w:rPr>
              <w:noProof/>
              <w:highlight w:val="green"/>
            </w:rPr>
          </w:pPr>
          <w:hyperlink w:anchor="_Toc133425195" w:history="1">
            <w:r w:rsidR="00DA3EF0" w:rsidRPr="00DA3EF0">
              <w:rPr>
                <w:rStyle w:val="Collegamentoipertestuale"/>
                <w:rFonts w:cstheme="minorHAnsi"/>
                <w:b/>
                <w:bCs/>
                <w:noProof/>
                <w:highlight w:val="green"/>
              </w:rPr>
              <w:t>INTERVENTI A SUPERFICIE O A CAPO/UBA - ASPETTI TRASVERSALI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_Toc133425195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w:t>
            </w:r>
            <w:r w:rsidR="00DA3EF0" w:rsidRPr="00DA3EF0">
              <w:rPr>
                <w:noProof/>
                <w:webHidden/>
                <w:highlight w:val="green"/>
              </w:rPr>
              <w:fldChar w:fldCharType="end"/>
            </w:r>
          </w:hyperlink>
        </w:p>
        <w:p w14:paraId="3DC63185" w14:textId="7BEB60EE" w:rsidR="00DA3EF0" w:rsidRPr="00DA3EF0" w:rsidRDefault="00A23476">
          <w:pPr>
            <w:pStyle w:val="Sommario2"/>
            <w:tabs>
              <w:tab w:val="right" w:leader="dot" w:pos="10140"/>
            </w:tabs>
            <w:rPr>
              <w:noProof/>
              <w:highlight w:val="green"/>
            </w:rPr>
          </w:pPr>
          <w:hyperlink w:anchor="_Toc133425196" w:history="1">
            <w:r w:rsidR="00DA3EF0" w:rsidRPr="00DA3EF0">
              <w:rPr>
                <w:rStyle w:val="Collegamentoipertestuale"/>
                <w:rFonts w:cstheme="minorHAnsi"/>
                <w:b/>
                <w:bCs/>
                <w:noProof/>
                <w:highlight w:val="green"/>
              </w:rPr>
              <w:t>SRA01 – Produzione integrata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_Toc133425196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7</w:t>
            </w:r>
            <w:r w:rsidR="00DA3EF0" w:rsidRPr="00DA3EF0">
              <w:rPr>
                <w:noProof/>
                <w:webHidden/>
                <w:highlight w:val="green"/>
              </w:rPr>
              <w:fldChar w:fldCharType="end"/>
            </w:r>
          </w:hyperlink>
        </w:p>
        <w:p w14:paraId="77669860" w14:textId="65B039A9" w:rsidR="00DA3EF0" w:rsidRPr="00DA3EF0" w:rsidRDefault="00A23476">
          <w:pPr>
            <w:pStyle w:val="Sommario2"/>
            <w:tabs>
              <w:tab w:val="right" w:leader="dot" w:pos="10140"/>
            </w:tabs>
            <w:rPr>
              <w:noProof/>
              <w:highlight w:val="green"/>
            </w:rPr>
          </w:pPr>
          <w:hyperlink w:anchor="_Toc133425197" w:history="1">
            <w:r w:rsidR="00DA3EF0" w:rsidRPr="00DA3EF0">
              <w:rPr>
                <w:rStyle w:val="Collegamentoipertestuale"/>
                <w:rFonts w:cstheme="minorHAnsi"/>
                <w:b/>
                <w:bCs/>
                <w:noProof/>
                <w:highlight w:val="green"/>
              </w:rPr>
              <w:t>SRA03 – Tecniche lavorazione ridotta dei suoli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_Toc133425197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10</w:t>
            </w:r>
            <w:r w:rsidR="00DA3EF0" w:rsidRPr="00DA3EF0">
              <w:rPr>
                <w:noProof/>
                <w:webHidden/>
                <w:highlight w:val="green"/>
              </w:rPr>
              <w:fldChar w:fldCharType="end"/>
            </w:r>
          </w:hyperlink>
        </w:p>
        <w:p w14:paraId="35F08BA5" w14:textId="1C9DB7C1" w:rsidR="00DA3EF0" w:rsidRPr="00DA3EF0" w:rsidRDefault="00A23476">
          <w:pPr>
            <w:pStyle w:val="Sommario2"/>
            <w:tabs>
              <w:tab w:val="right" w:leader="dot" w:pos="10140"/>
            </w:tabs>
            <w:rPr>
              <w:noProof/>
              <w:highlight w:val="green"/>
            </w:rPr>
          </w:pPr>
          <w:hyperlink w:anchor="_Toc133425198" w:history="1">
            <w:r w:rsidR="00DA3EF0" w:rsidRPr="00DA3EF0">
              <w:rPr>
                <w:rStyle w:val="Collegamentoipertestuale"/>
                <w:rFonts w:cstheme="minorHAnsi"/>
                <w:b/>
                <w:bCs/>
                <w:noProof/>
                <w:highlight w:val="green"/>
              </w:rPr>
              <w:t>SRA06 – Cover crops</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_Toc133425198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13</w:t>
            </w:r>
            <w:r w:rsidR="00DA3EF0" w:rsidRPr="00DA3EF0">
              <w:rPr>
                <w:noProof/>
                <w:webHidden/>
                <w:highlight w:val="green"/>
              </w:rPr>
              <w:fldChar w:fldCharType="end"/>
            </w:r>
          </w:hyperlink>
        </w:p>
        <w:p w14:paraId="6829FAA7" w14:textId="195B728E" w:rsidR="00DA3EF0" w:rsidRPr="00DA3EF0" w:rsidRDefault="00A23476">
          <w:pPr>
            <w:pStyle w:val="Sommario2"/>
            <w:tabs>
              <w:tab w:val="right" w:leader="dot" w:pos="10140"/>
            </w:tabs>
            <w:rPr>
              <w:noProof/>
              <w:highlight w:val="green"/>
            </w:rPr>
          </w:pPr>
          <w:hyperlink w:anchor="_Toc133425199" w:history="1">
            <w:r w:rsidR="00DA3EF0" w:rsidRPr="00DA3EF0">
              <w:rPr>
                <w:rStyle w:val="Collegamentoipertestuale"/>
                <w:rFonts w:cstheme="minorHAnsi"/>
                <w:b/>
                <w:bCs/>
                <w:noProof/>
                <w:highlight w:val="green"/>
              </w:rPr>
              <w:t>SRA08 – Gestione dei prati e dei pascoli permanenti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_Toc133425199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16</w:t>
            </w:r>
            <w:r w:rsidR="00DA3EF0" w:rsidRPr="00DA3EF0">
              <w:rPr>
                <w:noProof/>
                <w:webHidden/>
                <w:highlight w:val="green"/>
              </w:rPr>
              <w:fldChar w:fldCharType="end"/>
            </w:r>
          </w:hyperlink>
        </w:p>
        <w:p w14:paraId="2D81BDF9" w14:textId="7BF344BB" w:rsidR="00DA3EF0" w:rsidRPr="00DA3EF0" w:rsidRDefault="00A23476">
          <w:pPr>
            <w:pStyle w:val="Sommario2"/>
            <w:tabs>
              <w:tab w:val="right" w:leader="dot" w:pos="10140"/>
            </w:tabs>
            <w:rPr>
              <w:noProof/>
              <w:highlight w:val="green"/>
            </w:rPr>
          </w:pPr>
          <w:hyperlink w:anchor="_Toc133425200" w:history="1">
            <w:r w:rsidR="00DA3EF0" w:rsidRPr="00DA3EF0">
              <w:rPr>
                <w:rStyle w:val="Collegamentoipertestuale"/>
                <w:rFonts w:cstheme="minorHAnsi"/>
                <w:b/>
                <w:bCs/>
                <w:noProof/>
                <w:highlight w:val="green"/>
              </w:rPr>
              <w:t>SRA10 – Gestione attiva infrastrutture ecologiche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_Toc133425200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18</w:t>
            </w:r>
            <w:r w:rsidR="00DA3EF0" w:rsidRPr="00DA3EF0">
              <w:rPr>
                <w:noProof/>
                <w:webHidden/>
                <w:highlight w:val="green"/>
              </w:rPr>
              <w:fldChar w:fldCharType="end"/>
            </w:r>
          </w:hyperlink>
        </w:p>
        <w:p w14:paraId="6561C31C" w14:textId="3656CAF2" w:rsidR="00DA3EF0" w:rsidRPr="00DA3EF0" w:rsidRDefault="00A23476">
          <w:pPr>
            <w:pStyle w:val="Sommario2"/>
            <w:tabs>
              <w:tab w:val="right" w:leader="dot" w:pos="10140"/>
            </w:tabs>
            <w:rPr>
              <w:noProof/>
              <w:highlight w:val="green"/>
            </w:rPr>
          </w:pPr>
          <w:hyperlink w:anchor="_Toc133425201" w:history="1">
            <w:r w:rsidR="00DA3EF0" w:rsidRPr="00DA3EF0">
              <w:rPr>
                <w:rStyle w:val="Collegamentoipertestuale"/>
                <w:rFonts w:cstheme="minorHAnsi"/>
                <w:b/>
                <w:bCs/>
                <w:noProof/>
                <w:highlight w:val="green"/>
              </w:rPr>
              <w:t>SRA14 – Allevatori custodi dell’agrobiodiversità</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_Toc133425201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22</w:t>
            </w:r>
            <w:r w:rsidR="00DA3EF0" w:rsidRPr="00DA3EF0">
              <w:rPr>
                <w:noProof/>
                <w:webHidden/>
                <w:highlight w:val="green"/>
              </w:rPr>
              <w:fldChar w:fldCharType="end"/>
            </w:r>
          </w:hyperlink>
        </w:p>
        <w:p w14:paraId="7286F836" w14:textId="35C1ACE3" w:rsidR="00DA3EF0" w:rsidRPr="00DA3EF0" w:rsidRDefault="00A23476">
          <w:pPr>
            <w:pStyle w:val="Sommario2"/>
            <w:tabs>
              <w:tab w:val="right" w:leader="dot" w:pos="10140"/>
            </w:tabs>
            <w:rPr>
              <w:noProof/>
              <w:highlight w:val="green"/>
            </w:rPr>
          </w:pPr>
          <w:hyperlink w:anchor="_Toc133425202" w:history="1">
            <w:r w:rsidR="00DA3EF0" w:rsidRPr="00DA3EF0">
              <w:rPr>
                <w:rStyle w:val="Collegamentoipertestuale"/>
                <w:rFonts w:cstheme="minorHAnsi"/>
                <w:b/>
                <w:bCs/>
                <w:noProof/>
                <w:highlight w:val="green"/>
              </w:rPr>
              <w:t>SRA19 – Riduzione dell’impatto dell’uso di prodotti fitosanitari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_Toc133425202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24</w:t>
            </w:r>
            <w:r w:rsidR="00DA3EF0" w:rsidRPr="00DA3EF0">
              <w:rPr>
                <w:noProof/>
                <w:webHidden/>
                <w:highlight w:val="green"/>
              </w:rPr>
              <w:fldChar w:fldCharType="end"/>
            </w:r>
          </w:hyperlink>
        </w:p>
        <w:p w14:paraId="3EED372A" w14:textId="72EEAD39" w:rsidR="00DA3EF0" w:rsidRPr="00DA3EF0" w:rsidRDefault="00A23476">
          <w:pPr>
            <w:pStyle w:val="Sommario2"/>
            <w:tabs>
              <w:tab w:val="right" w:leader="dot" w:pos="10140"/>
            </w:tabs>
            <w:rPr>
              <w:noProof/>
              <w:highlight w:val="green"/>
            </w:rPr>
          </w:pPr>
          <w:hyperlink w:anchor="_Toc133425203" w:history="1">
            <w:r w:rsidR="00DA3EF0" w:rsidRPr="00DA3EF0">
              <w:rPr>
                <w:rStyle w:val="Collegamentoipertestuale"/>
                <w:rFonts w:cstheme="minorHAnsi"/>
                <w:b/>
                <w:bCs/>
                <w:noProof/>
                <w:highlight w:val="green"/>
              </w:rPr>
              <w:t>SRA20 – Impegni specifici uso sostenibile dei nutrienti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_Toc133425203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29</w:t>
            </w:r>
            <w:r w:rsidR="00DA3EF0" w:rsidRPr="00DA3EF0">
              <w:rPr>
                <w:noProof/>
                <w:webHidden/>
                <w:highlight w:val="green"/>
              </w:rPr>
              <w:fldChar w:fldCharType="end"/>
            </w:r>
          </w:hyperlink>
        </w:p>
        <w:p w14:paraId="2D6A105D" w14:textId="2A3ED7BC" w:rsidR="00DA3EF0" w:rsidRPr="00DA3EF0" w:rsidRDefault="00A23476">
          <w:pPr>
            <w:pStyle w:val="Sommario2"/>
            <w:tabs>
              <w:tab w:val="right" w:leader="dot" w:pos="10140"/>
            </w:tabs>
            <w:rPr>
              <w:noProof/>
              <w:highlight w:val="green"/>
            </w:rPr>
          </w:pPr>
          <w:hyperlink w:anchor="_Toc133425204" w:history="1">
            <w:r w:rsidR="00DA3EF0" w:rsidRPr="00DA3EF0">
              <w:rPr>
                <w:rStyle w:val="Collegamentoipertestuale"/>
                <w:rFonts w:cstheme="minorHAnsi"/>
                <w:b/>
                <w:bCs/>
                <w:noProof/>
                <w:highlight w:val="green"/>
              </w:rPr>
              <w:t>SRA22 – Impegni specifici risaie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_Toc133425204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33</w:t>
            </w:r>
            <w:r w:rsidR="00DA3EF0" w:rsidRPr="00DA3EF0">
              <w:rPr>
                <w:noProof/>
                <w:webHidden/>
                <w:highlight w:val="green"/>
              </w:rPr>
              <w:fldChar w:fldCharType="end"/>
            </w:r>
          </w:hyperlink>
        </w:p>
        <w:p w14:paraId="59028BE9" w14:textId="0856B43F" w:rsidR="00DA3EF0" w:rsidRPr="00DA3EF0" w:rsidRDefault="00A23476">
          <w:pPr>
            <w:pStyle w:val="Sommario2"/>
            <w:tabs>
              <w:tab w:val="right" w:leader="dot" w:pos="10140"/>
            </w:tabs>
            <w:rPr>
              <w:noProof/>
              <w:highlight w:val="green"/>
            </w:rPr>
          </w:pPr>
          <w:hyperlink w:anchor="_Toc133425205" w:history="1">
            <w:r w:rsidR="00DA3EF0" w:rsidRPr="00DA3EF0">
              <w:rPr>
                <w:rStyle w:val="Collegamentoipertestuale"/>
                <w:rFonts w:cstheme="minorHAnsi"/>
                <w:b/>
                <w:bCs/>
                <w:noProof/>
                <w:highlight w:val="green"/>
              </w:rPr>
              <w:t>SRA28 – Sostegno per mantenimento della forestazione/imboschimento e sistemi agroforestali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_Toc133425205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37</w:t>
            </w:r>
            <w:r w:rsidR="00DA3EF0" w:rsidRPr="00DA3EF0">
              <w:rPr>
                <w:noProof/>
                <w:webHidden/>
                <w:highlight w:val="green"/>
              </w:rPr>
              <w:fldChar w:fldCharType="end"/>
            </w:r>
          </w:hyperlink>
        </w:p>
        <w:p w14:paraId="51BE5876" w14:textId="14A09E8A" w:rsidR="00DA3EF0" w:rsidRPr="00DA3EF0" w:rsidRDefault="00A23476">
          <w:pPr>
            <w:pStyle w:val="Sommario2"/>
            <w:tabs>
              <w:tab w:val="right" w:leader="dot" w:pos="10140"/>
            </w:tabs>
            <w:rPr>
              <w:noProof/>
              <w:highlight w:val="green"/>
            </w:rPr>
          </w:pPr>
          <w:hyperlink w:anchor="_Toc133425206" w:history="1">
            <w:r w:rsidR="00DA3EF0" w:rsidRPr="00DA3EF0">
              <w:rPr>
                <w:rStyle w:val="Collegamentoipertestuale"/>
                <w:rFonts w:cstheme="minorHAnsi"/>
                <w:b/>
                <w:bCs/>
                <w:noProof/>
                <w:highlight w:val="green"/>
              </w:rPr>
              <w:t>SRA29 – Pagamento al fine di adottare e mantenere pratiche e metodi di produzione biologica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_Toc133425206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39</w:t>
            </w:r>
            <w:r w:rsidR="00DA3EF0" w:rsidRPr="00DA3EF0">
              <w:rPr>
                <w:noProof/>
                <w:webHidden/>
                <w:highlight w:val="green"/>
              </w:rPr>
              <w:fldChar w:fldCharType="end"/>
            </w:r>
          </w:hyperlink>
        </w:p>
        <w:p w14:paraId="0E549983" w14:textId="164987DF" w:rsidR="00DA3EF0" w:rsidRPr="00DA3EF0" w:rsidRDefault="00A23476">
          <w:pPr>
            <w:pStyle w:val="Sommario2"/>
            <w:tabs>
              <w:tab w:val="right" w:leader="dot" w:pos="10140"/>
            </w:tabs>
            <w:rPr>
              <w:noProof/>
              <w:highlight w:val="green"/>
            </w:rPr>
          </w:pPr>
          <w:hyperlink w:anchor="_Toc133425207" w:history="1">
            <w:r w:rsidR="00DA3EF0" w:rsidRPr="00DA3EF0">
              <w:rPr>
                <w:rStyle w:val="Collegamentoipertestuale"/>
                <w:rFonts w:cstheme="minorHAnsi"/>
                <w:b/>
                <w:bCs/>
                <w:noProof/>
                <w:highlight w:val="green"/>
              </w:rPr>
              <w:t>TRLOM-8.1.02 - Transizione - Mantenimento di superfici imboschite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_Toc133425207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42</w:t>
            </w:r>
            <w:r w:rsidR="00DA3EF0" w:rsidRPr="00DA3EF0">
              <w:rPr>
                <w:noProof/>
                <w:webHidden/>
                <w:highlight w:val="green"/>
              </w:rPr>
              <w:fldChar w:fldCharType="end"/>
            </w:r>
          </w:hyperlink>
        </w:p>
        <w:p w14:paraId="5E91E69E" w14:textId="549DB360" w:rsidR="00DA3EF0" w:rsidRPr="00DA3EF0" w:rsidRDefault="00A23476">
          <w:pPr>
            <w:pStyle w:val="Sommario2"/>
            <w:tabs>
              <w:tab w:val="right" w:leader="dot" w:pos="10140"/>
            </w:tabs>
            <w:rPr>
              <w:noProof/>
              <w:highlight w:val="green"/>
            </w:rPr>
          </w:pPr>
          <w:hyperlink w:anchor="_Toc133425208" w:history="1">
            <w:r w:rsidR="00DA3EF0" w:rsidRPr="00DA3EF0">
              <w:rPr>
                <w:rStyle w:val="Collegamentoipertestuale"/>
                <w:rFonts w:cstheme="minorHAnsi"/>
                <w:b/>
                <w:bCs/>
                <w:noProof/>
                <w:highlight w:val="green"/>
              </w:rPr>
              <w:t>TRLOM-10.1.01 - Transizione – Produzioni agricole integrate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_Toc133425208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43</w:t>
            </w:r>
            <w:r w:rsidR="00DA3EF0" w:rsidRPr="00DA3EF0">
              <w:rPr>
                <w:noProof/>
                <w:webHidden/>
                <w:highlight w:val="green"/>
              </w:rPr>
              <w:fldChar w:fldCharType="end"/>
            </w:r>
          </w:hyperlink>
        </w:p>
        <w:p w14:paraId="1E4925CD" w14:textId="69499103" w:rsidR="00DA3EF0" w:rsidRPr="00DA3EF0" w:rsidRDefault="00A23476">
          <w:pPr>
            <w:pStyle w:val="Sommario2"/>
            <w:tabs>
              <w:tab w:val="right" w:leader="dot" w:pos="10140"/>
            </w:tabs>
            <w:rPr>
              <w:noProof/>
              <w:highlight w:val="green"/>
            </w:rPr>
          </w:pPr>
          <w:hyperlink w:anchor="_Toc133425209" w:history="1">
            <w:r w:rsidR="00DA3EF0" w:rsidRPr="00DA3EF0">
              <w:rPr>
                <w:rStyle w:val="Collegamentoipertestuale"/>
                <w:rFonts w:cstheme="minorHAnsi"/>
                <w:b/>
                <w:bCs/>
                <w:noProof/>
                <w:highlight w:val="green"/>
              </w:rPr>
              <w:t>TRLOM-10.1.02 - Transizione – Avvicendamento con leguminose foraggere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_Toc133425209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44</w:t>
            </w:r>
            <w:r w:rsidR="00DA3EF0" w:rsidRPr="00DA3EF0">
              <w:rPr>
                <w:noProof/>
                <w:webHidden/>
                <w:highlight w:val="green"/>
              </w:rPr>
              <w:fldChar w:fldCharType="end"/>
            </w:r>
          </w:hyperlink>
        </w:p>
        <w:p w14:paraId="773BDA3F" w14:textId="15478CAA" w:rsidR="00DA3EF0" w:rsidRPr="00DA3EF0" w:rsidRDefault="00A23476">
          <w:pPr>
            <w:pStyle w:val="Sommario2"/>
            <w:tabs>
              <w:tab w:val="right" w:leader="dot" w:pos="10140"/>
            </w:tabs>
            <w:rPr>
              <w:noProof/>
              <w:highlight w:val="green"/>
            </w:rPr>
          </w:pPr>
          <w:hyperlink w:anchor="_Toc133425210" w:history="1">
            <w:r w:rsidR="00DA3EF0" w:rsidRPr="00DA3EF0">
              <w:rPr>
                <w:rStyle w:val="Collegamentoipertestuale"/>
                <w:rFonts w:cstheme="minorHAnsi"/>
                <w:b/>
                <w:bCs/>
                <w:noProof/>
                <w:highlight w:val="green"/>
              </w:rPr>
              <w:t>TRLOM-10.1.03 - Transizione – Conservazione della biodiversità nelle risaie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_Toc133425210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45</w:t>
            </w:r>
            <w:r w:rsidR="00DA3EF0" w:rsidRPr="00DA3EF0">
              <w:rPr>
                <w:noProof/>
                <w:webHidden/>
                <w:highlight w:val="green"/>
              </w:rPr>
              <w:fldChar w:fldCharType="end"/>
            </w:r>
          </w:hyperlink>
        </w:p>
        <w:p w14:paraId="4E30AC9B" w14:textId="222A666E" w:rsidR="00DA3EF0" w:rsidRPr="00DA3EF0" w:rsidRDefault="00A23476">
          <w:pPr>
            <w:pStyle w:val="Sommario2"/>
            <w:tabs>
              <w:tab w:val="right" w:leader="dot" w:pos="10140"/>
            </w:tabs>
            <w:rPr>
              <w:noProof/>
              <w:highlight w:val="green"/>
            </w:rPr>
          </w:pPr>
          <w:hyperlink w:anchor="_Toc133425211" w:history="1">
            <w:r w:rsidR="00DA3EF0" w:rsidRPr="00DA3EF0">
              <w:rPr>
                <w:rStyle w:val="Collegamentoipertestuale"/>
                <w:rFonts w:cstheme="minorHAnsi"/>
                <w:b/>
                <w:bCs/>
                <w:noProof/>
                <w:highlight w:val="green"/>
              </w:rPr>
              <w:t>TRLOM-10.1.04 - Transizione – Agricoltura conservativa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_Toc133425211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46</w:t>
            </w:r>
            <w:r w:rsidR="00DA3EF0" w:rsidRPr="00DA3EF0">
              <w:rPr>
                <w:noProof/>
                <w:webHidden/>
                <w:highlight w:val="green"/>
              </w:rPr>
              <w:fldChar w:fldCharType="end"/>
            </w:r>
          </w:hyperlink>
        </w:p>
        <w:p w14:paraId="3C5A8AC1" w14:textId="089991B4" w:rsidR="00DA3EF0" w:rsidRPr="00DA3EF0" w:rsidRDefault="00A23476">
          <w:pPr>
            <w:pStyle w:val="Sommario2"/>
            <w:tabs>
              <w:tab w:val="right" w:leader="dot" w:pos="10140"/>
            </w:tabs>
            <w:rPr>
              <w:noProof/>
              <w:highlight w:val="green"/>
            </w:rPr>
          </w:pPr>
          <w:hyperlink w:anchor="_Toc133425212" w:history="1">
            <w:r w:rsidR="00DA3EF0" w:rsidRPr="00DA3EF0">
              <w:rPr>
                <w:rStyle w:val="Collegamentoipertestuale"/>
                <w:rFonts w:cstheme="minorHAnsi"/>
                <w:b/>
                <w:bCs/>
                <w:noProof/>
                <w:highlight w:val="green"/>
              </w:rPr>
              <w:t>TRLOM-10.1.07 - Transizione – Mantenimento funzionale per le zone umide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_Toc133425212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47</w:t>
            </w:r>
            <w:r w:rsidR="00DA3EF0" w:rsidRPr="00DA3EF0">
              <w:rPr>
                <w:noProof/>
                <w:webHidden/>
                <w:highlight w:val="green"/>
              </w:rPr>
              <w:fldChar w:fldCharType="end"/>
            </w:r>
          </w:hyperlink>
        </w:p>
        <w:p w14:paraId="7889DCC9" w14:textId="2A3E3CA7" w:rsidR="00DA3EF0" w:rsidRPr="00DA3EF0" w:rsidRDefault="00A23476">
          <w:pPr>
            <w:pStyle w:val="Sommario2"/>
            <w:tabs>
              <w:tab w:val="right" w:leader="dot" w:pos="10140"/>
            </w:tabs>
            <w:rPr>
              <w:noProof/>
              <w:highlight w:val="green"/>
            </w:rPr>
          </w:pPr>
          <w:hyperlink w:anchor="_Toc133425213" w:history="1">
            <w:r w:rsidR="00DA3EF0" w:rsidRPr="00DA3EF0">
              <w:rPr>
                <w:rStyle w:val="Collegamentoipertestuale"/>
                <w:rFonts w:cstheme="minorHAnsi"/>
                <w:b/>
                <w:bCs/>
                <w:noProof/>
                <w:highlight w:val="green"/>
              </w:rPr>
              <w:t>TRLOM-10.1.08 - Transizione – Salvaguardia dei canneti, cariceti, molinieti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_Toc133425213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48</w:t>
            </w:r>
            <w:r w:rsidR="00DA3EF0" w:rsidRPr="00DA3EF0">
              <w:rPr>
                <w:noProof/>
                <w:webHidden/>
                <w:highlight w:val="green"/>
              </w:rPr>
              <w:fldChar w:fldCharType="end"/>
            </w:r>
          </w:hyperlink>
        </w:p>
        <w:p w14:paraId="5BE80095" w14:textId="74BF71C3" w:rsidR="00DA3EF0" w:rsidRPr="00DA3EF0" w:rsidRDefault="00A23476">
          <w:pPr>
            <w:pStyle w:val="Sommario2"/>
            <w:tabs>
              <w:tab w:val="right" w:leader="dot" w:pos="10140"/>
            </w:tabs>
            <w:rPr>
              <w:noProof/>
              <w:highlight w:val="green"/>
            </w:rPr>
          </w:pPr>
          <w:hyperlink w:anchor="_Toc133425214" w:history="1">
            <w:r w:rsidR="00DA3EF0" w:rsidRPr="00DA3EF0">
              <w:rPr>
                <w:rStyle w:val="Collegamentoipertestuale"/>
                <w:rFonts w:cstheme="minorHAnsi"/>
                <w:b/>
                <w:bCs/>
                <w:noProof/>
                <w:highlight w:val="green"/>
              </w:rPr>
              <w:t>TRLOM-10.1.10 - Transizione – Tecniche di distribuzione degli effluenti di allevamento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_Toc133425214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49</w:t>
            </w:r>
            <w:r w:rsidR="00DA3EF0" w:rsidRPr="00DA3EF0">
              <w:rPr>
                <w:noProof/>
                <w:webHidden/>
                <w:highlight w:val="green"/>
              </w:rPr>
              <w:fldChar w:fldCharType="end"/>
            </w:r>
          </w:hyperlink>
        </w:p>
        <w:p w14:paraId="6E6B2DD1" w14:textId="0D362A25" w:rsidR="00DA3EF0" w:rsidRPr="00DA3EF0" w:rsidRDefault="00A23476">
          <w:pPr>
            <w:pStyle w:val="Sommario2"/>
            <w:tabs>
              <w:tab w:val="right" w:leader="dot" w:pos="10140"/>
            </w:tabs>
            <w:rPr>
              <w:noProof/>
              <w:highlight w:val="green"/>
            </w:rPr>
          </w:pPr>
          <w:hyperlink w:anchor="_Toc133425215" w:history="1">
            <w:r w:rsidR="00DA3EF0" w:rsidRPr="00DA3EF0">
              <w:rPr>
                <w:rStyle w:val="Collegamentoipertestuale"/>
                <w:rFonts w:cstheme="minorHAnsi"/>
                <w:b/>
                <w:bCs/>
                <w:noProof/>
                <w:highlight w:val="green"/>
              </w:rPr>
              <w:t>TRLOM-10.1.11 - Transizione – Salvaguardia di razze animali locali minacciate di abbandono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_Toc133425215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50</w:t>
            </w:r>
            <w:r w:rsidR="00DA3EF0" w:rsidRPr="00DA3EF0">
              <w:rPr>
                <w:noProof/>
                <w:webHidden/>
                <w:highlight w:val="green"/>
              </w:rPr>
              <w:fldChar w:fldCharType="end"/>
            </w:r>
          </w:hyperlink>
        </w:p>
        <w:p w14:paraId="20C99507" w14:textId="578AD4AE" w:rsidR="00DA3EF0" w:rsidRPr="00DA3EF0" w:rsidRDefault="00A23476">
          <w:pPr>
            <w:pStyle w:val="Sommario2"/>
            <w:tabs>
              <w:tab w:val="right" w:leader="dot" w:pos="10140"/>
            </w:tabs>
            <w:rPr>
              <w:noProof/>
              <w:highlight w:val="green"/>
            </w:rPr>
          </w:pPr>
          <w:hyperlink w:anchor="_Toc133425216" w:history="1">
            <w:r w:rsidR="00DA3EF0" w:rsidRPr="00DA3EF0">
              <w:rPr>
                <w:rStyle w:val="Collegamentoipertestuale"/>
                <w:rFonts w:cstheme="minorHAnsi"/>
                <w:b/>
                <w:bCs/>
                <w:noProof/>
                <w:highlight w:val="green"/>
              </w:rPr>
              <w:t>TRLOM-11.1-11.2 - Transizione – Agricoltura biologica Lombardia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_Toc133425216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51</w:t>
            </w:r>
            <w:r w:rsidR="00DA3EF0" w:rsidRPr="00DA3EF0">
              <w:rPr>
                <w:noProof/>
                <w:webHidden/>
                <w:highlight w:val="green"/>
              </w:rPr>
              <w:fldChar w:fldCharType="end"/>
            </w:r>
          </w:hyperlink>
        </w:p>
        <w:p w14:paraId="7066E8CF" w14:textId="29AB25F1" w:rsidR="00DA3EF0" w:rsidRPr="00DA3EF0" w:rsidRDefault="00A23476">
          <w:pPr>
            <w:pStyle w:val="Sommario2"/>
            <w:tabs>
              <w:tab w:val="right" w:leader="dot" w:pos="10140"/>
            </w:tabs>
            <w:rPr>
              <w:noProof/>
              <w:highlight w:val="green"/>
            </w:rPr>
          </w:pPr>
          <w:hyperlink w:anchor="_Toc133425217" w:history="1">
            <w:r w:rsidR="00DA3EF0" w:rsidRPr="00DA3EF0">
              <w:rPr>
                <w:rStyle w:val="Collegamentoipertestuale"/>
                <w:rFonts w:cstheme="minorHAnsi"/>
                <w:b/>
                <w:bCs/>
                <w:noProof/>
                <w:highlight w:val="green"/>
              </w:rPr>
              <w:t>SRB01 – Sostegno zone con svantaggi naturali montagna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_Toc133425217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52</w:t>
            </w:r>
            <w:r w:rsidR="00DA3EF0" w:rsidRPr="00DA3EF0">
              <w:rPr>
                <w:noProof/>
                <w:webHidden/>
                <w:highlight w:val="green"/>
              </w:rPr>
              <w:fldChar w:fldCharType="end"/>
            </w:r>
          </w:hyperlink>
        </w:p>
        <w:p w14:paraId="36FE410A" w14:textId="6CA55CFB" w:rsidR="00DA3EF0" w:rsidRPr="00DA3EF0" w:rsidRDefault="00A23476">
          <w:pPr>
            <w:pStyle w:val="Sommario2"/>
            <w:tabs>
              <w:tab w:val="left" w:pos="660"/>
              <w:tab w:val="right" w:leader="dot" w:pos="10140"/>
            </w:tabs>
            <w:rPr>
              <w:noProof/>
              <w:highlight w:val="green"/>
            </w:rPr>
          </w:pPr>
          <w:hyperlink w:anchor="_Toc133425218" w:history="1">
            <w:r w:rsidR="00DA3EF0" w:rsidRPr="00DA3EF0">
              <w:rPr>
                <w:rStyle w:val="Collegamentoipertestuale"/>
                <w:rFonts w:ascii="Calibri" w:eastAsia="Calibri" w:hAnsi="Calibri" w:cs="Calibri"/>
                <w:b/>
                <w:bCs/>
                <w:noProof/>
                <w:highlight w:val="green"/>
                <w:lang w:eastAsia="en-US"/>
              </w:rPr>
              <w:t>2.</w:t>
            </w:r>
            <w:r w:rsidR="00DA3EF0" w:rsidRPr="00DA3EF0">
              <w:rPr>
                <w:noProof/>
                <w:highlight w:val="green"/>
              </w:rPr>
              <w:tab/>
            </w:r>
            <w:r w:rsidR="00DA3EF0" w:rsidRPr="00DA3EF0">
              <w:rPr>
                <w:rStyle w:val="Collegamentoipertestuale"/>
                <w:rFonts w:cstheme="minorHAnsi"/>
                <w:b/>
                <w:bCs/>
                <w:noProof/>
                <w:highlight w:val="green"/>
              </w:rPr>
              <w:t>SCHEDE STRUTTURALI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_Toc133425218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55</w:t>
            </w:r>
            <w:r w:rsidR="00DA3EF0" w:rsidRPr="00DA3EF0">
              <w:rPr>
                <w:noProof/>
                <w:webHidden/>
                <w:highlight w:val="green"/>
              </w:rPr>
              <w:fldChar w:fldCharType="end"/>
            </w:r>
          </w:hyperlink>
        </w:p>
        <w:p w14:paraId="5311EF94" w14:textId="05577AAF" w:rsidR="00DA3EF0" w:rsidRPr="00DA3EF0" w:rsidRDefault="00A23476">
          <w:pPr>
            <w:pStyle w:val="Sommario2"/>
            <w:tabs>
              <w:tab w:val="right" w:leader="dot" w:pos="10140"/>
            </w:tabs>
            <w:rPr>
              <w:noProof/>
              <w:highlight w:val="green"/>
            </w:rPr>
          </w:pPr>
          <w:hyperlink w:anchor="_Toc133425219" w:history="1">
            <w:r w:rsidR="00DA3EF0" w:rsidRPr="00DA3EF0">
              <w:rPr>
                <w:rStyle w:val="Collegamentoipertestuale"/>
                <w:rFonts w:cstheme="minorHAnsi"/>
                <w:b/>
                <w:bCs/>
                <w:noProof/>
                <w:highlight w:val="green"/>
              </w:rPr>
              <w:t>ELEMENTI COMUNI A PIÙ INTERVENTI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_Toc133425219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55</w:t>
            </w:r>
            <w:r w:rsidR="00DA3EF0" w:rsidRPr="00DA3EF0">
              <w:rPr>
                <w:noProof/>
                <w:webHidden/>
                <w:highlight w:val="green"/>
              </w:rPr>
              <w:fldChar w:fldCharType="end"/>
            </w:r>
          </w:hyperlink>
        </w:p>
        <w:p w14:paraId="7220DD86" w14:textId="0AD15687" w:rsidR="00DA3EF0" w:rsidRPr="00DA3EF0" w:rsidRDefault="00A23476">
          <w:pPr>
            <w:pStyle w:val="Sommario2"/>
            <w:tabs>
              <w:tab w:val="right" w:leader="dot" w:pos="10140"/>
            </w:tabs>
            <w:rPr>
              <w:noProof/>
              <w:highlight w:val="green"/>
            </w:rPr>
          </w:pPr>
          <w:hyperlink w:anchor="_Toc133425220" w:history="1">
            <w:r w:rsidR="00DA3EF0" w:rsidRPr="00DA3EF0">
              <w:rPr>
                <w:rStyle w:val="Collegamentoipertestuale"/>
                <w:rFonts w:cstheme="minorHAnsi"/>
                <w:b/>
                <w:bCs/>
                <w:noProof/>
                <w:highlight w:val="green"/>
              </w:rPr>
              <w:t>SRA16 - Conservazione agrobiodiversità - banche del germoplasma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_Toc133425220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59</w:t>
            </w:r>
            <w:r w:rsidR="00DA3EF0" w:rsidRPr="00DA3EF0">
              <w:rPr>
                <w:noProof/>
                <w:webHidden/>
                <w:highlight w:val="green"/>
              </w:rPr>
              <w:fldChar w:fldCharType="end"/>
            </w:r>
          </w:hyperlink>
        </w:p>
        <w:p w14:paraId="71DF58EF" w14:textId="1178F722" w:rsidR="00DA3EF0" w:rsidRPr="00DA3EF0" w:rsidRDefault="00A23476">
          <w:pPr>
            <w:pStyle w:val="Sommario2"/>
            <w:tabs>
              <w:tab w:val="right" w:leader="dot" w:pos="10140"/>
            </w:tabs>
            <w:rPr>
              <w:noProof/>
              <w:highlight w:val="green"/>
            </w:rPr>
          </w:pPr>
          <w:hyperlink w:anchor="_Toc133425221" w:history="1">
            <w:r w:rsidR="00DA3EF0" w:rsidRPr="00DA3EF0">
              <w:rPr>
                <w:rStyle w:val="Collegamentoipertestuale"/>
                <w:rFonts w:cstheme="minorHAnsi"/>
                <w:b/>
                <w:bCs/>
                <w:noProof/>
                <w:highlight w:val="green"/>
              </w:rPr>
              <w:t>SRD01 - Investimenti produttivi agricoli per la competitività delle aziende agricole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_Toc133425221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63</w:t>
            </w:r>
            <w:r w:rsidR="00DA3EF0" w:rsidRPr="00DA3EF0">
              <w:rPr>
                <w:noProof/>
                <w:webHidden/>
                <w:highlight w:val="green"/>
              </w:rPr>
              <w:fldChar w:fldCharType="end"/>
            </w:r>
          </w:hyperlink>
        </w:p>
        <w:p w14:paraId="2063C163" w14:textId="663F4BFC" w:rsidR="00DA3EF0" w:rsidRPr="00DA3EF0" w:rsidRDefault="00A23476">
          <w:pPr>
            <w:pStyle w:val="Sommario2"/>
            <w:tabs>
              <w:tab w:val="right" w:leader="dot" w:pos="10140"/>
            </w:tabs>
            <w:rPr>
              <w:noProof/>
              <w:highlight w:val="green"/>
            </w:rPr>
          </w:pPr>
          <w:hyperlink w:anchor="_Toc133425222" w:history="1">
            <w:r w:rsidR="00DA3EF0" w:rsidRPr="00DA3EF0">
              <w:rPr>
                <w:rStyle w:val="Collegamentoipertestuale"/>
                <w:rFonts w:cstheme="minorHAnsi"/>
                <w:b/>
                <w:bCs/>
                <w:noProof/>
                <w:highlight w:val="green"/>
              </w:rPr>
              <w:t>SRD02 – Investimenti produttivi agricoli per ambiente, clima e benessere animale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_Toc133425222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66</w:t>
            </w:r>
            <w:r w:rsidR="00DA3EF0" w:rsidRPr="00DA3EF0">
              <w:rPr>
                <w:noProof/>
                <w:webHidden/>
                <w:highlight w:val="green"/>
              </w:rPr>
              <w:fldChar w:fldCharType="end"/>
            </w:r>
          </w:hyperlink>
        </w:p>
        <w:p w14:paraId="2DFEB07B" w14:textId="79925477" w:rsidR="00DA3EF0" w:rsidRPr="00DA3EF0" w:rsidRDefault="00A23476">
          <w:pPr>
            <w:pStyle w:val="Sommario2"/>
            <w:tabs>
              <w:tab w:val="right" w:leader="dot" w:pos="10140"/>
            </w:tabs>
            <w:rPr>
              <w:noProof/>
              <w:highlight w:val="green"/>
            </w:rPr>
          </w:pPr>
          <w:hyperlink w:anchor="_Toc133425223" w:history="1">
            <w:r w:rsidR="00DA3EF0" w:rsidRPr="00DA3EF0">
              <w:rPr>
                <w:rStyle w:val="Collegamentoipertestuale"/>
                <w:rFonts w:cstheme="minorHAnsi"/>
                <w:b/>
                <w:bCs/>
                <w:noProof/>
                <w:highlight w:val="green"/>
              </w:rPr>
              <w:t>SRD03 – Investimenti nelle aziende agricole per la diversificazione in attività non agricole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_Toc133425223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71</w:t>
            </w:r>
            <w:r w:rsidR="00DA3EF0" w:rsidRPr="00DA3EF0">
              <w:rPr>
                <w:noProof/>
                <w:webHidden/>
                <w:highlight w:val="green"/>
              </w:rPr>
              <w:fldChar w:fldCharType="end"/>
            </w:r>
          </w:hyperlink>
        </w:p>
        <w:p w14:paraId="1EC53D65" w14:textId="3169628D" w:rsidR="00DA3EF0" w:rsidRPr="00DA3EF0" w:rsidRDefault="00A23476">
          <w:pPr>
            <w:pStyle w:val="Sommario2"/>
            <w:tabs>
              <w:tab w:val="right" w:leader="dot" w:pos="10140"/>
            </w:tabs>
            <w:rPr>
              <w:noProof/>
              <w:highlight w:val="green"/>
            </w:rPr>
          </w:pPr>
          <w:hyperlink w:anchor="_Toc133425224" w:history="1">
            <w:r w:rsidR="00DA3EF0" w:rsidRPr="00DA3EF0">
              <w:rPr>
                <w:rStyle w:val="Collegamentoipertestuale"/>
                <w:rFonts w:cstheme="minorHAnsi"/>
                <w:b/>
                <w:bCs/>
                <w:noProof/>
                <w:highlight w:val="green"/>
              </w:rPr>
              <w:t>SRD04 – Investimenti non produttivi agricoli con finalità ambientale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_Toc133425224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74</w:t>
            </w:r>
            <w:r w:rsidR="00DA3EF0" w:rsidRPr="00DA3EF0">
              <w:rPr>
                <w:noProof/>
                <w:webHidden/>
                <w:highlight w:val="green"/>
              </w:rPr>
              <w:fldChar w:fldCharType="end"/>
            </w:r>
          </w:hyperlink>
        </w:p>
        <w:p w14:paraId="0FD115F3" w14:textId="380960C3" w:rsidR="00DA3EF0" w:rsidRPr="00DA3EF0" w:rsidRDefault="00A23476">
          <w:pPr>
            <w:pStyle w:val="Sommario2"/>
            <w:tabs>
              <w:tab w:val="right" w:leader="dot" w:pos="10140"/>
            </w:tabs>
            <w:rPr>
              <w:noProof/>
              <w:highlight w:val="green"/>
            </w:rPr>
          </w:pPr>
          <w:hyperlink w:anchor="_Toc133425225" w:history="1">
            <w:r w:rsidR="00DA3EF0" w:rsidRPr="00DA3EF0">
              <w:rPr>
                <w:rStyle w:val="Collegamentoipertestuale"/>
                <w:rFonts w:cstheme="minorHAnsi"/>
                <w:b/>
                <w:bCs/>
                <w:noProof/>
                <w:highlight w:val="green"/>
              </w:rPr>
              <w:t>SRD05 – Impianti forestazione/imboschimento e sistemi agroforestali su terreni agricoli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_Toc133425225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78</w:t>
            </w:r>
            <w:r w:rsidR="00DA3EF0" w:rsidRPr="00DA3EF0">
              <w:rPr>
                <w:noProof/>
                <w:webHidden/>
                <w:highlight w:val="green"/>
              </w:rPr>
              <w:fldChar w:fldCharType="end"/>
            </w:r>
          </w:hyperlink>
        </w:p>
        <w:p w14:paraId="6343BEFA" w14:textId="428E97F0" w:rsidR="00DA3EF0" w:rsidRPr="00DA3EF0" w:rsidRDefault="00A23476">
          <w:pPr>
            <w:pStyle w:val="Sommario2"/>
            <w:tabs>
              <w:tab w:val="right" w:leader="dot" w:pos="10140"/>
            </w:tabs>
            <w:rPr>
              <w:noProof/>
              <w:highlight w:val="green"/>
            </w:rPr>
          </w:pPr>
          <w:hyperlink w:anchor="_Toc133425226" w:history="1">
            <w:r w:rsidR="00DA3EF0" w:rsidRPr="00DA3EF0">
              <w:rPr>
                <w:rStyle w:val="Collegamentoipertestuale"/>
                <w:rFonts w:cstheme="minorHAnsi"/>
                <w:b/>
                <w:bCs/>
                <w:noProof/>
                <w:highlight w:val="green"/>
              </w:rPr>
              <w:t>SRD06 – Investimenti per la prevenzione ed il ripristino del potenziale produttivo agricolo</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_Toc133425226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82</w:t>
            </w:r>
            <w:r w:rsidR="00DA3EF0" w:rsidRPr="00DA3EF0">
              <w:rPr>
                <w:noProof/>
                <w:webHidden/>
                <w:highlight w:val="green"/>
              </w:rPr>
              <w:fldChar w:fldCharType="end"/>
            </w:r>
          </w:hyperlink>
        </w:p>
        <w:p w14:paraId="39026366" w14:textId="686AFACE" w:rsidR="00DA3EF0" w:rsidRPr="00DA3EF0" w:rsidRDefault="00A23476">
          <w:pPr>
            <w:pStyle w:val="Sommario2"/>
            <w:tabs>
              <w:tab w:val="right" w:leader="dot" w:pos="10140"/>
            </w:tabs>
            <w:rPr>
              <w:noProof/>
              <w:highlight w:val="green"/>
            </w:rPr>
          </w:pPr>
          <w:hyperlink w:anchor="_Toc133425227" w:history="1">
            <w:r w:rsidR="00DA3EF0" w:rsidRPr="00DA3EF0">
              <w:rPr>
                <w:rStyle w:val="Collegamentoipertestuale"/>
                <w:rFonts w:cstheme="minorHAnsi"/>
                <w:b/>
                <w:bCs/>
                <w:noProof/>
                <w:highlight w:val="green"/>
              </w:rPr>
              <w:t>SRD07 - Investimenti in infrastrutture per l'agricoltura e per lo sviluppo socio-economico delle aree rurali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_Toc133425227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84</w:t>
            </w:r>
            <w:r w:rsidR="00DA3EF0" w:rsidRPr="00DA3EF0">
              <w:rPr>
                <w:noProof/>
                <w:webHidden/>
                <w:highlight w:val="green"/>
              </w:rPr>
              <w:fldChar w:fldCharType="end"/>
            </w:r>
          </w:hyperlink>
        </w:p>
        <w:p w14:paraId="2BAC0D15" w14:textId="7444DC61" w:rsidR="00DA3EF0" w:rsidRPr="00DA3EF0" w:rsidRDefault="00A23476">
          <w:pPr>
            <w:pStyle w:val="Sommario2"/>
            <w:tabs>
              <w:tab w:val="right" w:leader="dot" w:pos="10140"/>
            </w:tabs>
            <w:rPr>
              <w:noProof/>
              <w:highlight w:val="green"/>
            </w:rPr>
          </w:pPr>
          <w:hyperlink w:anchor="_Toc133425228" w:history="1">
            <w:r w:rsidR="00DA3EF0" w:rsidRPr="00DA3EF0">
              <w:rPr>
                <w:rStyle w:val="Collegamentoipertestuale"/>
                <w:rFonts w:cstheme="minorHAnsi"/>
                <w:b/>
                <w:bCs/>
                <w:noProof/>
                <w:highlight w:val="green"/>
              </w:rPr>
              <w:t>SRD08 - Investimenti in infrastrutture con finalità ambientali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_Toc133425228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87</w:t>
            </w:r>
            <w:r w:rsidR="00DA3EF0" w:rsidRPr="00DA3EF0">
              <w:rPr>
                <w:noProof/>
                <w:webHidden/>
                <w:highlight w:val="green"/>
              </w:rPr>
              <w:fldChar w:fldCharType="end"/>
            </w:r>
          </w:hyperlink>
        </w:p>
        <w:p w14:paraId="027EADFB" w14:textId="4C61DF49" w:rsidR="00DA3EF0" w:rsidRPr="00DA3EF0" w:rsidRDefault="00A23476">
          <w:pPr>
            <w:pStyle w:val="Sommario2"/>
            <w:tabs>
              <w:tab w:val="right" w:leader="dot" w:pos="10140"/>
            </w:tabs>
            <w:rPr>
              <w:noProof/>
              <w:highlight w:val="green"/>
            </w:rPr>
          </w:pPr>
          <w:hyperlink w:anchor="_Toc133425229" w:history="1">
            <w:r w:rsidR="00DA3EF0" w:rsidRPr="00DA3EF0">
              <w:rPr>
                <w:rStyle w:val="Collegamentoipertestuale"/>
                <w:rFonts w:cstheme="minorHAnsi"/>
                <w:b/>
                <w:bCs/>
                <w:noProof/>
                <w:highlight w:val="green"/>
              </w:rPr>
              <w:t>SRD09 - Investimenti non produttivi nelle aree rurali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_Toc133425229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92</w:t>
            </w:r>
            <w:r w:rsidR="00DA3EF0" w:rsidRPr="00DA3EF0">
              <w:rPr>
                <w:noProof/>
                <w:webHidden/>
                <w:highlight w:val="green"/>
              </w:rPr>
              <w:fldChar w:fldCharType="end"/>
            </w:r>
          </w:hyperlink>
        </w:p>
        <w:p w14:paraId="50E5375F" w14:textId="1444CA78" w:rsidR="00DA3EF0" w:rsidRPr="00DA3EF0" w:rsidRDefault="00A23476">
          <w:pPr>
            <w:pStyle w:val="Sommario2"/>
            <w:tabs>
              <w:tab w:val="right" w:leader="dot" w:pos="10140"/>
            </w:tabs>
            <w:rPr>
              <w:noProof/>
              <w:highlight w:val="green"/>
            </w:rPr>
          </w:pPr>
          <w:hyperlink w:anchor="_Toc133425230" w:history="1">
            <w:r w:rsidR="00DA3EF0" w:rsidRPr="00DA3EF0">
              <w:rPr>
                <w:rStyle w:val="Collegamentoipertestuale"/>
                <w:rFonts w:cstheme="minorHAnsi"/>
                <w:b/>
                <w:bCs/>
                <w:noProof/>
                <w:highlight w:val="green"/>
              </w:rPr>
              <w:t>SRD10 - Impianti di forestazione/imboschimento di terreni non agricoli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_Toc133425230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94</w:t>
            </w:r>
            <w:r w:rsidR="00DA3EF0" w:rsidRPr="00DA3EF0">
              <w:rPr>
                <w:noProof/>
                <w:webHidden/>
                <w:highlight w:val="green"/>
              </w:rPr>
              <w:fldChar w:fldCharType="end"/>
            </w:r>
          </w:hyperlink>
        </w:p>
        <w:p w14:paraId="048A1268" w14:textId="6F9DEB51" w:rsidR="00DA3EF0" w:rsidRPr="00DA3EF0" w:rsidRDefault="00A23476">
          <w:pPr>
            <w:pStyle w:val="Sommario2"/>
            <w:tabs>
              <w:tab w:val="right" w:leader="dot" w:pos="10140"/>
            </w:tabs>
            <w:rPr>
              <w:noProof/>
              <w:highlight w:val="green"/>
            </w:rPr>
          </w:pPr>
          <w:hyperlink w:anchor="_Toc133425231" w:history="1">
            <w:r w:rsidR="00DA3EF0" w:rsidRPr="00DA3EF0">
              <w:rPr>
                <w:rStyle w:val="Collegamentoipertestuale"/>
                <w:rFonts w:cstheme="minorHAnsi"/>
                <w:b/>
                <w:bCs/>
                <w:noProof/>
                <w:highlight w:val="green"/>
              </w:rPr>
              <w:t>SRD12 - Investimenti per la prevenzione ed il ripristino danni foreste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_Toc133425231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98</w:t>
            </w:r>
            <w:r w:rsidR="00DA3EF0" w:rsidRPr="00DA3EF0">
              <w:rPr>
                <w:noProof/>
                <w:webHidden/>
                <w:highlight w:val="green"/>
              </w:rPr>
              <w:fldChar w:fldCharType="end"/>
            </w:r>
          </w:hyperlink>
        </w:p>
        <w:p w14:paraId="3FF0D08F" w14:textId="3A296C83" w:rsidR="00DA3EF0" w:rsidRPr="00DA3EF0" w:rsidRDefault="00A23476">
          <w:pPr>
            <w:pStyle w:val="Sommario2"/>
            <w:tabs>
              <w:tab w:val="right" w:leader="dot" w:pos="10140"/>
            </w:tabs>
            <w:rPr>
              <w:noProof/>
              <w:highlight w:val="green"/>
            </w:rPr>
          </w:pPr>
          <w:hyperlink w:anchor="_Toc133425232" w:history="1">
            <w:r w:rsidR="00DA3EF0" w:rsidRPr="00DA3EF0">
              <w:rPr>
                <w:rStyle w:val="Collegamentoipertestuale"/>
                <w:rFonts w:cstheme="minorHAnsi"/>
                <w:b/>
                <w:bCs/>
                <w:noProof/>
                <w:highlight w:val="green"/>
              </w:rPr>
              <w:t>SRD13 - Investimenti per la trasformazione e commercializzazione dei prodotti agricoli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_Toc133425232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103</w:t>
            </w:r>
            <w:r w:rsidR="00DA3EF0" w:rsidRPr="00DA3EF0">
              <w:rPr>
                <w:noProof/>
                <w:webHidden/>
                <w:highlight w:val="green"/>
              </w:rPr>
              <w:fldChar w:fldCharType="end"/>
            </w:r>
          </w:hyperlink>
        </w:p>
        <w:p w14:paraId="147DE14F" w14:textId="1C00620A" w:rsidR="00DA3EF0" w:rsidRPr="00DA3EF0" w:rsidRDefault="00A23476">
          <w:pPr>
            <w:pStyle w:val="Sommario2"/>
            <w:tabs>
              <w:tab w:val="right" w:leader="dot" w:pos="10140"/>
            </w:tabs>
            <w:rPr>
              <w:noProof/>
              <w:highlight w:val="green"/>
            </w:rPr>
          </w:pPr>
          <w:hyperlink w:anchor="_Toc133425233" w:history="1">
            <w:r w:rsidR="00DA3EF0" w:rsidRPr="00DA3EF0">
              <w:rPr>
                <w:rStyle w:val="Collegamentoipertestuale"/>
                <w:rFonts w:cstheme="minorHAnsi"/>
                <w:b/>
                <w:bCs/>
                <w:noProof/>
                <w:highlight w:val="green"/>
              </w:rPr>
              <w:t>SRD15 - Investimenti produttivi forestali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_Toc133425233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106</w:t>
            </w:r>
            <w:r w:rsidR="00DA3EF0" w:rsidRPr="00DA3EF0">
              <w:rPr>
                <w:noProof/>
                <w:webHidden/>
                <w:highlight w:val="green"/>
              </w:rPr>
              <w:fldChar w:fldCharType="end"/>
            </w:r>
          </w:hyperlink>
        </w:p>
        <w:p w14:paraId="3C3941A1" w14:textId="7060BB16" w:rsidR="00DA3EF0" w:rsidRPr="00DA3EF0" w:rsidRDefault="00A23476">
          <w:pPr>
            <w:pStyle w:val="Sommario2"/>
            <w:tabs>
              <w:tab w:val="right" w:leader="dot" w:pos="10140"/>
            </w:tabs>
            <w:rPr>
              <w:noProof/>
              <w:highlight w:val="green"/>
            </w:rPr>
          </w:pPr>
          <w:hyperlink w:anchor="_Toc133425234" w:history="1">
            <w:r w:rsidR="00DA3EF0" w:rsidRPr="00DA3EF0">
              <w:rPr>
                <w:rStyle w:val="Collegamentoipertestuale"/>
                <w:rFonts w:cstheme="minorHAnsi"/>
                <w:b/>
                <w:bCs/>
                <w:noProof/>
                <w:highlight w:val="green"/>
              </w:rPr>
              <w:t>SRE01 - Insediamento giovani agricoltori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_Toc133425234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110</w:t>
            </w:r>
            <w:r w:rsidR="00DA3EF0" w:rsidRPr="00DA3EF0">
              <w:rPr>
                <w:noProof/>
                <w:webHidden/>
                <w:highlight w:val="green"/>
              </w:rPr>
              <w:fldChar w:fldCharType="end"/>
            </w:r>
          </w:hyperlink>
        </w:p>
        <w:p w14:paraId="7B97A496" w14:textId="0601E239" w:rsidR="00DA3EF0" w:rsidRPr="00DA3EF0" w:rsidRDefault="00A23476">
          <w:pPr>
            <w:pStyle w:val="Sommario2"/>
            <w:tabs>
              <w:tab w:val="right" w:leader="dot" w:pos="10140"/>
            </w:tabs>
            <w:rPr>
              <w:noProof/>
              <w:highlight w:val="green"/>
            </w:rPr>
          </w:pPr>
          <w:hyperlink w:anchor="_Toc133425235" w:history="1">
            <w:r w:rsidR="00DA3EF0" w:rsidRPr="00DA3EF0">
              <w:rPr>
                <w:rStyle w:val="Collegamentoipertestuale"/>
                <w:rFonts w:cstheme="minorHAnsi"/>
                <w:b/>
                <w:bCs/>
                <w:noProof/>
                <w:highlight w:val="green"/>
              </w:rPr>
              <w:t>SRE04 - Start up non agricole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_Toc133425235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113</w:t>
            </w:r>
            <w:r w:rsidR="00DA3EF0" w:rsidRPr="00DA3EF0">
              <w:rPr>
                <w:noProof/>
                <w:webHidden/>
                <w:highlight w:val="green"/>
              </w:rPr>
              <w:fldChar w:fldCharType="end"/>
            </w:r>
          </w:hyperlink>
        </w:p>
        <w:p w14:paraId="03920C4D" w14:textId="528A724A" w:rsidR="00DA3EF0" w:rsidRPr="00DA3EF0" w:rsidRDefault="00A23476">
          <w:pPr>
            <w:pStyle w:val="Sommario2"/>
            <w:tabs>
              <w:tab w:val="right" w:leader="dot" w:pos="10140"/>
            </w:tabs>
            <w:rPr>
              <w:noProof/>
              <w:highlight w:val="green"/>
            </w:rPr>
          </w:pPr>
          <w:hyperlink w:anchor="_Toc133425236" w:history="1">
            <w:r w:rsidR="00DA3EF0" w:rsidRPr="00DA3EF0">
              <w:rPr>
                <w:rStyle w:val="Collegamentoipertestuale"/>
                <w:rFonts w:cstheme="minorHAnsi"/>
                <w:b/>
                <w:bCs/>
                <w:noProof/>
                <w:highlight w:val="green"/>
              </w:rPr>
              <w:t>SRG01 - Sostegno gruppi operativi PEI AGRI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_Toc133425236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115</w:t>
            </w:r>
            <w:r w:rsidR="00DA3EF0" w:rsidRPr="00DA3EF0">
              <w:rPr>
                <w:noProof/>
                <w:webHidden/>
                <w:highlight w:val="green"/>
              </w:rPr>
              <w:fldChar w:fldCharType="end"/>
            </w:r>
          </w:hyperlink>
        </w:p>
        <w:p w14:paraId="14EE988D" w14:textId="130AA060" w:rsidR="00DA3EF0" w:rsidRPr="00DA3EF0" w:rsidRDefault="00A23476">
          <w:pPr>
            <w:pStyle w:val="Sommario2"/>
            <w:tabs>
              <w:tab w:val="right" w:leader="dot" w:pos="10140"/>
            </w:tabs>
            <w:rPr>
              <w:noProof/>
              <w:highlight w:val="green"/>
            </w:rPr>
          </w:pPr>
          <w:hyperlink w:anchor="_Toc133425237" w:history="1">
            <w:r w:rsidR="00DA3EF0" w:rsidRPr="00DA3EF0">
              <w:rPr>
                <w:rStyle w:val="Collegamentoipertestuale"/>
                <w:rFonts w:cstheme="minorHAnsi"/>
                <w:b/>
                <w:bCs/>
                <w:noProof/>
                <w:highlight w:val="green"/>
              </w:rPr>
              <w:t>SRG06 – LEADER – Attuazione strategie di sviluppo locale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_Toc133425237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118</w:t>
            </w:r>
            <w:r w:rsidR="00DA3EF0" w:rsidRPr="00DA3EF0">
              <w:rPr>
                <w:noProof/>
                <w:webHidden/>
                <w:highlight w:val="green"/>
              </w:rPr>
              <w:fldChar w:fldCharType="end"/>
            </w:r>
          </w:hyperlink>
        </w:p>
        <w:p w14:paraId="205F2401" w14:textId="240913BE" w:rsidR="00DA3EF0" w:rsidRPr="00DA3EF0" w:rsidRDefault="00A23476">
          <w:pPr>
            <w:pStyle w:val="Sommario2"/>
            <w:tabs>
              <w:tab w:val="left" w:pos="1100"/>
              <w:tab w:val="right" w:leader="dot" w:pos="10140"/>
            </w:tabs>
            <w:rPr>
              <w:noProof/>
              <w:highlight w:val="green"/>
            </w:rPr>
          </w:pPr>
          <w:hyperlink w:anchor="_Toc133425238" w:history="1">
            <w:r w:rsidR="00DA3EF0" w:rsidRPr="00DA3EF0">
              <w:rPr>
                <w:rStyle w:val="Collegamentoipertestuale"/>
                <w:rFonts w:cstheme="minorHAnsi"/>
                <w:b/>
                <w:bCs/>
                <w:noProof/>
                <w:highlight w:val="green"/>
              </w:rPr>
              <w:t>SRG07</w:t>
            </w:r>
            <w:r w:rsidR="00DA3EF0" w:rsidRPr="00DA3EF0">
              <w:rPr>
                <w:noProof/>
                <w:highlight w:val="green"/>
              </w:rPr>
              <w:tab/>
            </w:r>
            <w:r w:rsidR="00DA3EF0" w:rsidRPr="00DA3EF0">
              <w:rPr>
                <w:rStyle w:val="Collegamentoipertestuale"/>
                <w:rFonts w:cstheme="minorHAnsi"/>
                <w:b/>
                <w:bCs/>
                <w:noProof/>
                <w:highlight w:val="green"/>
              </w:rPr>
              <w:t xml:space="preserve"> - Cooperazione per lo sviluppo rurale, locale e smart villages</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_Toc133425238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123</w:t>
            </w:r>
            <w:r w:rsidR="00DA3EF0" w:rsidRPr="00DA3EF0">
              <w:rPr>
                <w:noProof/>
                <w:webHidden/>
                <w:highlight w:val="green"/>
              </w:rPr>
              <w:fldChar w:fldCharType="end"/>
            </w:r>
          </w:hyperlink>
        </w:p>
        <w:p w14:paraId="7CF4F87A" w14:textId="4167BFCD" w:rsidR="00DA3EF0" w:rsidRPr="00DA3EF0" w:rsidRDefault="00A23476">
          <w:pPr>
            <w:pStyle w:val="Sommario2"/>
            <w:tabs>
              <w:tab w:val="right" w:leader="dot" w:pos="10140"/>
            </w:tabs>
            <w:rPr>
              <w:noProof/>
              <w:highlight w:val="green"/>
            </w:rPr>
          </w:pPr>
          <w:hyperlink w:anchor="_Toc133425239" w:history="1">
            <w:r w:rsidR="00DA3EF0" w:rsidRPr="00DA3EF0">
              <w:rPr>
                <w:rStyle w:val="Collegamentoipertestuale"/>
                <w:rFonts w:cstheme="minorHAnsi"/>
                <w:b/>
                <w:bCs/>
                <w:noProof/>
                <w:highlight w:val="green"/>
              </w:rPr>
              <w:t>SRG08 - Sostegno ad azioni pilota e di collaudo dell’innovazione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_Toc133425239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126</w:t>
            </w:r>
            <w:r w:rsidR="00DA3EF0" w:rsidRPr="00DA3EF0">
              <w:rPr>
                <w:noProof/>
                <w:webHidden/>
                <w:highlight w:val="green"/>
              </w:rPr>
              <w:fldChar w:fldCharType="end"/>
            </w:r>
          </w:hyperlink>
        </w:p>
        <w:p w14:paraId="5CED5069" w14:textId="644A78A8" w:rsidR="00DA3EF0" w:rsidRPr="00DA3EF0" w:rsidRDefault="00A23476">
          <w:pPr>
            <w:pStyle w:val="Sommario2"/>
            <w:tabs>
              <w:tab w:val="right" w:leader="dot" w:pos="10140"/>
            </w:tabs>
            <w:rPr>
              <w:noProof/>
              <w:highlight w:val="green"/>
            </w:rPr>
          </w:pPr>
          <w:hyperlink w:anchor="_Toc133425240" w:history="1">
            <w:r w:rsidR="00DA3EF0" w:rsidRPr="00DA3EF0">
              <w:rPr>
                <w:rStyle w:val="Collegamentoipertestuale"/>
                <w:rFonts w:cstheme="minorHAnsi"/>
                <w:b/>
                <w:bCs/>
                <w:noProof/>
                <w:highlight w:val="green"/>
              </w:rPr>
              <w:t>SRG10 - Promozione dei prodotti di qualità</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_Toc133425240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128</w:t>
            </w:r>
            <w:r w:rsidR="00DA3EF0" w:rsidRPr="00DA3EF0">
              <w:rPr>
                <w:noProof/>
                <w:webHidden/>
                <w:highlight w:val="green"/>
              </w:rPr>
              <w:fldChar w:fldCharType="end"/>
            </w:r>
          </w:hyperlink>
        </w:p>
        <w:p w14:paraId="1732C229" w14:textId="603FE82C" w:rsidR="00DA3EF0" w:rsidRPr="00DA3EF0" w:rsidRDefault="00A23476">
          <w:pPr>
            <w:pStyle w:val="Sommario2"/>
            <w:tabs>
              <w:tab w:val="right" w:leader="dot" w:pos="10140"/>
            </w:tabs>
            <w:rPr>
              <w:noProof/>
              <w:highlight w:val="green"/>
            </w:rPr>
          </w:pPr>
          <w:hyperlink w:anchor="_Toc133425241" w:history="1">
            <w:r w:rsidR="00DA3EF0" w:rsidRPr="00DA3EF0">
              <w:rPr>
                <w:rStyle w:val="Collegamentoipertestuale"/>
                <w:rFonts w:cstheme="minorHAnsi"/>
                <w:b/>
                <w:bCs/>
                <w:noProof/>
                <w:highlight w:val="green"/>
              </w:rPr>
              <w:t>SRH01 - Erogazione servizi di consulenza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_Toc133425241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131</w:t>
            </w:r>
            <w:r w:rsidR="00DA3EF0" w:rsidRPr="00DA3EF0">
              <w:rPr>
                <w:noProof/>
                <w:webHidden/>
                <w:highlight w:val="green"/>
              </w:rPr>
              <w:fldChar w:fldCharType="end"/>
            </w:r>
          </w:hyperlink>
        </w:p>
        <w:p w14:paraId="114F5598" w14:textId="2C46C786" w:rsidR="00DA3EF0" w:rsidRPr="00DA3EF0" w:rsidRDefault="00A23476">
          <w:pPr>
            <w:pStyle w:val="Sommario2"/>
            <w:tabs>
              <w:tab w:val="right" w:leader="dot" w:pos="10140"/>
            </w:tabs>
            <w:rPr>
              <w:noProof/>
              <w:highlight w:val="green"/>
            </w:rPr>
          </w:pPr>
          <w:hyperlink w:anchor="_Toc133425242" w:history="1">
            <w:r w:rsidR="00DA3EF0" w:rsidRPr="00DA3EF0">
              <w:rPr>
                <w:rStyle w:val="Collegamentoipertestuale"/>
                <w:rFonts w:cstheme="minorHAnsi"/>
                <w:b/>
                <w:bCs/>
                <w:noProof/>
                <w:highlight w:val="green"/>
              </w:rPr>
              <w:t>SRH02 – Formazione dei Consulenti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_Toc133425242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133</w:t>
            </w:r>
            <w:r w:rsidR="00DA3EF0" w:rsidRPr="00DA3EF0">
              <w:rPr>
                <w:noProof/>
                <w:webHidden/>
                <w:highlight w:val="green"/>
              </w:rPr>
              <w:fldChar w:fldCharType="end"/>
            </w:r>
          </w:hyperlink>
        </w:p>
        <w:p w14:paraId="2B9372A0" w14:textId="55D76146" w:rsidR="00DA3EF0" w:rsidRPr="00DA3EF0" w:rsidRDefault="00A23476">
          <w:pPr>
            <w:pStyle w:val="Sommario2"/>
            <w:tabs>
              <w:tab w:val="right" w:leader="dot" w:pos="10140"/>
            </w:tabs>
            <w:rPr>
              <w:noProof/>
              <w:highlight w:val="green"/>
            </w:rPr>
          </w:pPr>
          <w:hyperlink w:anchor="_Toc133425243" w:history="1">
            <w:r w:rsidR="00DA3EF0" w:rsidRPr="00DA3EF0">
              <w:rPr>
                <w:rStyle w:val="Collegamentoipertestuale"/>
                <w:rFonts w:cstheme="minorHAnsi"/>
                <w:b/>
                <w:bCs/>
                <w:noProof/>
                <w:highlight w:val="green"/>
              </w:rPr>
              <w:t>SRH03 – Formazione degli imprenditori agricoli, degli addetti alle imprese operanti nei settori agricoltura, zootecnia, industrie alimentari, e degli altri soggetti privati e pubblici funzionali allo sviluppo delle aree rurali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_Toc133425243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135</w:t>
            </w:r>
            <w:r w:rsidR="00DA3EF0" w:rsidRPr="00DA3EF0">
              <w:rPr>
                <w:noProof/>
                <w:webHidden/>
                <w:highlight w:val="green"/>
              </w:rPr>
              <w:fldChar w:fldCharType="end"/>
            </w:r>
          </w:hyperlink>
        </w:p>
        <w:p w14:paraId="52A125C3" w14:textId="32507FF0" w:rsidR="00DA3EF0" w:rsidRPr="00DA3EF0" w:rsidRDefault="00A23476">
          <w:pPr>
            <w:pStyle w:val="Sommario2"/>
            <w:tabs>
              <w:tab w:val="right" w:leader="dot" w:pos="10140"/>
            </w:tabs>
            <w:rPr>
              <w:noProof/>
              <w:highlight w:val="green"/>
            </w:rPr>
          </w:pPr>
          <w:hyperlink w:anchor="_Toc133425244" w:history="1">
            <w:r w:rsidR="00DA3EF0" w:rsidRPr="00DA3EF0">
              <w:rPr>
                <w:rStyle w:val="Collegamentoipertestuale"/>
                <w:rFonts w:cstheme="minorHAnsi"/>
                <w:b/>
                <w:bCs/>
                <w:noProof/>
                <w:highlight w:val="green"/>
              </w:rPr>
              <w:t>SRH04 - Azioni di informazione</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_Toc133425244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137</w:t>
            </w:r>
            <w:r w:rsidR="00DA3EF0" w:rsidRPr="00DA3EF0">
              <w:rPr>
                <w:noProof/>
                <w:webHidden/>
                <w:highlight w:val="green"/>
              </w:rPr>
              <w:fldChar w:fldCharType="end"/>
            </w:r>
          </w:hyperlink>
        </w:p>
        <w:p w14:paraId="0B32882E" w14:textId="670F0D05" w:rsidR="00DA3EF0" w:rsidRPr="00DA3EF0" w:rsidRDefault="00A23476">
          <w:pPr>
            <w:pStyle w:val="Sommario2"/>
            <w:tabs>
              <w:tab w:val="right" w:leader="dot" w:pos="10140"/>
            </w:tabs>
            <w:rPr>
              <w:noProof/>
              <w:highlight w:val="green"/>
            </w:rPr>
          </w:pPr>
          <w:hyperlink w:anchor="_Toc133425245" w:history="1">
            <w:r w:rsidR="00DA3EF0" w:rsidRPr="00DA3EF0">
              <w:rPr>
                <w:rStyle w:val="Collegamentoipertestuale"/>
                <w:rFonts w:cstheme="minorHAnsi"/>
                <w:b/>
                <w:bCs/>
                <w:noProof/>
                <w:highlight w:val="green"/>
              </w:rPr>
              <w:t>SRH05 - Azioni dimostrative per il settore agricolo, forestale ed i territori rurali</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_Toc133425245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139</w:t>
            </w:r>
            <w:r w:rsidR="00DA3EF0" w:rsidRPr="00DA3EF0">
              <w:rPr>
                <w:noProof/>
                <w:webHidden/>
                <w:highlight w:val="green"/>
              </w:rPr>
              <w:fldChar w:fldCharType="end"/>
            </w:r>
          </w:hyperlink>
        </w:p>
        <w:p w14:paraId="2C9EF420" w14:textId="3158C49F" w:rsidR="00DA3EF0" w:rsidRPr="00DA3EF0" w:rsidRDefault="00A23476">
          <w:pPr>
            <w:pStyle w:val="Sommario2"/>
            <w:tabs>
              <w:tab w:val="right" w:leader="dot" w:pos="10140"/>
            </w:tabs>
            <w:rPr>
              <w:noProof/>
              <w:highlight w:val="green"/>
            </w:rPr>
          </w:pPr>
          <w:hyperlink w:anchor="_Toc133425246" w:history="1">
            <w:r w:rsidR="00DA3EF0" w:rsidRPr="00DA3EF0">
              <w:rPr>
                <w:rStyle w:val="Collegamentoipertestuale"/>
                <w:rFonts w:cstheme="minorHAnsi"/>
                <w:b/>
                <w:bCs/>
                <w:noProof/>
                <w:highlight w:val="green"/>
              </w:rPr>
              <w:t>SRH06 - Servizi di back office per l'AKIS</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_Toc133425246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141</w:t>
            </w:r>
            <w:r w:rsidR="00DA3EF0" w:rsidRPr="00DA3EF0">
              <w:rPr>
                <w:noProof/>
                <w:webHidden/>
                <w:highlight w:val="green"/>
              </w:rPr>
              <w:fldChar w:fldCharType="end"/>
            </w:r>
          </w:hyperlink>
        </w:p>
        <w:p w14:paraId="690837EE" w14:textId="6CA48173" w:rsidR="00DA3EF0" w:rsidRPr="00DA3EF0" w:rsidRDefault="00A23476">
          <w:pPr>
            <w:pStyle w:val="Sommario2"/>
            <w:tabs>
              <w:tab w:val="left" w:pos="660"/>
              <w:tab w:val="right" w:leader="dot" w:pos="10140"/>
            </w:tabs>
            <w:rPr>
              <w:noProof/>
              <w:highlight w:val="green"/>
            </w:rPr>
          </w:pPr>
          <w:hyperlink w:anchor="_Toc133425247" w:history="1">
            <w:r w:rsidR="00DA3EF0" w:rsidRPr="00DA3EF0">
              <w:rPr>
                <w:rStyle w:val="Collegamentoipertestuale"/>
                <w:rFonts w:cstheme="minorHAnsi"/>
                <w:b/>
                <w:bCs/>
                <w:noProof/>
                <w:highlight w:val="green"/>
              </w:rPr>
              <w:t>3.</w:t>
            </w:r>
            <w:r w:rsidR="00DA3EF0" w:rsidRPr="00DA3EF0">
              <w:rPr>
                <w:noProof/>
                <w:highlight w:val="green"/>
              </w:rPr>
              <w:tab/>
            </w:r>
            <w:r w:rsidR="00DA3EF0" w:rsidRPr="00DA3EF0">
              <w:rPr>
                <w:rStyle w:val="Collegamentoipertestuale"/>
                <w:rFonts w:cstheme="minorHAnsi"/>
                <w:b/>
                <w:bCs/>
                <w:noProof/>
                <w:highlight w:val="green"/>
              </w:rPr>
              <w:t>INDICATORI DI RISULTATO E OUTPUT (LEGENDA)</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_Toc133425247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143</w:t>
            </w:r>
            <w:r w:rsidR="00DA3EF0" w:rsidRPr="00DA3EF0">
              <w:rPr>
                <w:noProof/>
                <w:webHidden/>
                <w:highlight w:val="green"/>
              </w:rPr>
              <w:fldChar w:fldCharType="end"/>
            </w:r>
          </w:hyperlink>
        </w:p>
        <w:p w14:paraId="7B568A29" w14:textId="7175C594" w:rsidR="00DA3EF0" w:rsidRPr="00DA3EF0" w:rsidRDefault="00A23476">
          <w:pPr>
            <w:pStyle w:val="Sommario2"/>
            <w:tabs>
              <w:tab w:val="right" w:leader="dot" w:pos="10140"/>
            </w:tabs>
            <w:rPr>
              <w:noProof/>
              <w:highlight w:val="green"/>
            </w:rPr>
          </w:pPr>
          <w:hyperlink w:anchor="_Toc133425248" w:history="1">
            <w:r w:rsidR="00DA3EF0" w:rsidRPr="00DA3EF0">
              <w:rPr>
                <w:rStyle w:val="Collegamentoipertestuale"/>
                <w:rFonts w:cstheme="minorHAnsi"/>
                <w:b/>
                <w:bCs/>
                <w:noProof/>
                <w:highlight w:val="green"/>
              </w:rPr>
              <w:t>Indicatori di risultato</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_Toc133425248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143</w:t>
            </w:r>
            <w:r w:rsidR="00DA3EF0" w:rsidRPr="00DA3EF0">
              <w:rPr>
                <w:noProof/>
                <w:webHidden/>
                <w:highlight w:val="green"/>
              </w:rPr>
              <w:fldChar w:fldCharType="end"/>
            </w:r>
          </w:hyperlink>
        </w:p>
        <w:p w14:paraId="41FF4BE4" w14:textId="338CF676" w:rsidR="00DA3EF0" w:rsidRPr="00DA3EF0" w:rsidRDefault="00A23476">
          <w:pPr>
            <w:pStyle w:val="Sommario2"/>
            <w:tabs>
              <w:tab w:val="right" w:leader="dot" w:pos="10140"/>
            </w:tabs>
            <w:rPr>
              <w:noProof/>
              <w:highlight w:val="green"/>
            </w:rPr>
          </w:pPr>
          <w:hyperlink w:anchor="_Toc133425249" w:history="1">
            <w:r w:rsidR="00DA3EF0" w:rsidRPr="00DA3EF0">
              <w:rPr>
                <w:rStyle w:val="Collegamentoipertestuale"/>
                <w:rFonts w:cstheme="minorHAnsi"/>
                <w:b/>
                <w:bCs/>
                <w:noProof/>
                <w:highlight w:val="green"/>
              </w:rPr>
              <w:t>Indicatori di output</w:t>
            </w:r>
            <w:r w:rsidR="00DA3EF0" w:rsidRPr="00DA3EF0">
              <w:rPr>
                <w:noProof/>
                <w:webHidden/>
                <w:highlight w:val="green"/>
              </w:rPr>
              <w:tab/>
            </w:r>
            <w:r w:rsidR="00DA3EF0" w:rsidRPr="00DA3EF0">
              <w:rPr>
                <w:noProof/>
                <w:webHidden/>
                <w:highlight w:val="green"/>
              </w:rPr>
              <w:fldChar w:fldCharType="begin"/>
            </w:r>
            <w:r w:rsidR="00DA3EF0" w:rsidRPr="00DA3EF0">
              <w:rPr>
                <w:noProof/>
                <w:webHidden/>
                <w:highlight w:val="green"/>
              </w:rPr>
              <w:instrText xml:space="preserve"> PAGEREF _Toc133425249 \h </w:instrText>
            </w:r>
            <w:r w:rsidR="00DA3EF0" w:rsidRPr="00DA3EF0">
              <w:rPr>
                <w:noProof/>
                <w:webHidden/>
                <w:highlight w:val="green"/>
              </w:rPr>
            </w:r>
            <w:r w:rsidR="00DA3EF0" w:rsidRPr="00DA3EF0">
              <w:rPr>
                <w:noProof/>
                <w:webHidden/>
                <w:highlight w:val="green"/>
              </w:rPr>
              <w:fldChar w:fldCharType="separate"/>
            </w:r>
            <w:r w:rsidR="009734CF">
              <w:rPr>
                <w:noProof/>
                <w:webHidden/>
                <w:highlight w:val="green"/>
              </w:rPr>
              <w:t>144</w:t>
            </w:r>
            <w:r w:rsidR="00DA3EF0" w:rsidRPr="00DA3EF0">
              <w:rPr>
                <w:noProof/>
                <w:webHidden/>
                <w:highlight w:val="green"/>
              </w:rPr>
              <w:fldChar w:fldCharType="end"/>
            </w:r>
          </w:hyperlink>
        </w:p>
        <w:p w14:paraId="73A2289E" w14:textId="7A0F538C" w:rsidR="00512F70" w:rsidRDefault="00512F70">
          <w:r w:rsidRPr="00DA3EF0">
            <w:rPr>
              <w:highlight w:val="green"/>
            </w:rPr>
            <w:fldChar w:fldCharType="end"/>
          </w:r>
        </w:p>
      </w:sdtContent>
    </w:sdt>
    <w:p w14:paraId="50E90CDF" w14:textId="77777777" w:rsidR="00512F70" w:rsidRDefault="00512F70" w:rsidP="00163CD9">
      <w:pPr>
        <w:pStyle w:val="Corpotesto"/>
        <w:ind w:right="372"/>
        <w:jc w:val="both"/>
      </w:pPr>
    </w:p>
    <w:p w14:paraId="0AC146C6" w14:textId="77777777" w:rsidR="00163CD9" w:rsidRDefault="00163CD9" w:rsidP="00561A83">
      <w:pPr>
        <w:pStyle w:val="Stile1"/>
        <w:rPr>
          <w:sz w:val="20"/>
          <w:szCs w:val="20"/>
        </w:rPr>
      </w:pPr>
    </w:p>
    <w:p w14:paraId="08E085E1" w14:textId="77777777" w:rsidR="00670FD9" w:rsidRDefault="00670FD9">
      <w:pPr>
        <w:spacing w:after="200" w:line="276" w:lineRule="auto"/>
      </w:pPr>
      <w:r>
        <w:br w:type="page"/>
      </w:r>
    </w:p>
    <w:p w14:paraId="440D9D97" w14:textId="77777777" w:rsidR="00486408" w:rsidRPr="005E06D8" w:rsidRDefault="00486408" w:rsidP="00486408">
      <w:pPr>
        <w:pStyle w:val="Titolo1"/>
        <w:rPr>
          <w:rFonts w:asciiTheme="minorHAnsi" w:hAnsiTheme="minorHAnsi" w:cstheme="minorHAnsi"/>
          <w:b/>
          <w:bCs/>
          <w:color w:val="008E40"/>
        </w:rPr>
      </w:pPr>
      <w:bookmarkStart w:id="2" w:name="_Toc133425193"/>
      <w:r w:rsidRPr="005E06D8">
        <w:rPr>
          <w:rFonts w:asciiTheme="minorHAnsi" w:hAnsiTheme="minorHAnsi" w:cstheme="minorHAnsi"/>
          <w:b/>
          <w:bCs/>
          <w:color w:val="008E40"/>
        </w:rPr>
        <w:lastRenderedPageBreak/>
        <w:t>SCHEDE DI INTERVENTO</w:t>
      </w:r>
      <w:bookmarkEnd w:id="2"/>
    </w:p>
    <w:p w14:paraId="59637DB3" w14:textId="77777777" w:rsidR="00486408" w:rsidRPr="00BA432E" w:rsidRDefault="00486408" w:rsidP="00486408">
      <w:pPr>
        <w:pStyle w:val="Corpotesto"/>
        <w:spacing w:before="3"/>
        <w:ind w:right="369"/>
        <w:jc w:val="both"/>
        <w:rPr>
          <w:strike/>
          <w:color w:val="FF0000"/>
        </w:rPr>
      </w:pPr>
      <w:r>
        <w:t>Le</w:t>
      </w:r>
      <w:r>
        <w:rPr>
          <w:spacing w:val="1"/>
        </w:rPr>
        <w:t xml:space="preserve"> </w:t>
      </w:r>
      <w:r>
        <w:t>schede</w:t>
      </w:r>
      <w:r>
        <w:rPr>
          <w:spacing w:val="1"/>
        </w:rPr>
        <w:t xml:space="preserve"> </w:t>
      </w:r>
      <w:r>
        <w:t>di</w:t>
      </w:r>
      <w:r>
        <w:rPr>
          <w:spacing w:val="1"/>
        </w:rPr>
        <w:t xml:space="preserve"> </w:t>
      </w:r>
      <w:r>
        <w:t>intervento</w:t>
      </w:r>
      <w:r>
        <w:rPr>
          <w:spacing w:val="1"/>
        </w:rPr>
        <w:t xml:space="preserve"> </w:t>
      </w:r>
      <w:r>
        <w:t>regionali</w:t>
      </w:r>
      <w:r>
        <w:rPr>
          <w:spacing w:val="1"/>
        </w:rPr>
        <w:t xml:space="preserve"> </w:t>
      </w:r>
      <w:r>
        <w:t>sono formulate</w:t>
      </w:r>
      <w:r>
        <w:rPr>
          <w:spacing w:val="1"/>
        </w:rPr>
        <w:t xml:space="preserve"> </w:t>
      </w:r>
      <w:r>
        <w:t>sulla</w:t>
      </w:r>
      <w:r>
        <w:rPr>
          <w:spacing w:val="1"/>
        </w:rPr>
        <w:t xml:space="preserve"> </w:t>
      </w:r>
      <w:r>
        <w:t>base</w:t>
      </w:r>
      <w:r>
        <w:rPr>
          <w:spacing w:val="1"/>
        </w:rPr>
        <w:t xml:space="preserve"> </w:t>
      </w:r>
      <w:r>
        <w:t>delle</w:t>
      </w:r>
      <w:r>
        <w:rPr>
          <w:spacing w:val="1"/>
        </w:rPr>
        <w:t xml:space="preserve"> </w:t>
      </w:r>
      <w:r>
        <w:t>schede</w:t>
      </w:r>
      <w:r>
        <w:rPr>
          <w:spacing w:val="1"/>
        </w:rPr>
        <w:t xml:space="preserve"> </w:t>
      </w:r>
      <w:r>
        <w:t>del</w:t>
      </w:r>
      <w:r>
        <w:rPr>
          <w:spacing w:val="1"/>
        </w:rPr>
        <w:t xml:space="preserve"> </w:t>
      </w:r>
      <w:r>
        <w:t>PSP</w:t>
      </w:r>
      <w:r>
        <w:rPr>
          <w:spacing w:val="1"/>
        </w:rPr>
        <w:t xml:space="preserve"> </w:t>
      </w:r>
      <w:r>
        <w:t>2023-2027</w:t>
      </w:r>
      <w:r>
        <w:rPr>
          <w:spacing w:val="1"/>
        </w:rPr>
        <w:t xml:space="preserve"> </w:t>
      </w:r>
      <w:r w:rsidRPr="00E731E5">
        <w:rPr>
          <w:strike/>
          <w:color w:val="FF0000"/>
        </w:rPr>
        <w:t>ancora</w:t>
      </w:r>
      <w:r w:rsidRPr="00E731E5">
        <w:rPr>
          <w:strike/>
          <w:color w:val="FF0000"/>
          <w:spacing w:val="1"/>
        </w:rPr>
        <w:t xml:space="preserve"> </w:t>
      </w:r>
      <w:r w:rsidRPr="00E731E5">
        <w:rPr>
          <w:strike/>
          <w:color w:val="FF0000"/>
        </w:rPr>
        <w:t>in</w:t>
      </w:r>
      <w:r w:rsidRPr="00E731E5">
        <w:rPr>
          <w:strike/>
          <w:color w:val="FF0000"/>
          <w:spacing w:val="1"/>
        </w:rPr>
        <w:t xml:space="preserve"> </w:t>
      </w:r>
      <w:r w:rsidRPr="00E731E5">
        <w:rPr>
          <w:strike/>
          <w:color w:val="FF0000"/>
        </w:rPr>
        <w:t>corso di</w:t>
      </w:r>
      <w:r w:rsidRPr="00E731E5">
        <w:rPr>
          <w:strike/>
          <w:color w:val="FF0000"/>
          <w:spacing w:val="1"/>
        </w:rPr>
        <w:t xml:space="preserve"> </w:t>
      </w:r>
      <w:r w:rsidRPr="00E731E5">
        <w:rPr>
          <w:strike/>
          <w:color w:val="FF0000"/>
        </w:rPr>
        <w:t>approvazione</w:t>
      </w:r>
      <w:r>
        <w:rPr>
          <w:strike/>
          <w:color w:val="FF0000"/>
        </w:rPr>
        <w:t xml:space="preserve"> </w:t>
      </w:r>
      <w:r w:rsidRPr="00E731E5">
        <w:rPr>
          <w:highlight w:val="green"/>
        </w:rPr>
        <w:t>approvate</w:t>
      </w:r>
      <w:r>
        <w:t>; potranno</w:t>
      </w:r>
      <w:r w:rsidRPr="00E731E5">
        <w:rPr>
          <w:strike/>
          <w:color w:val="FF0000"/>
        </w:rPr>
        <w:t>, pertanto,</w:t>
      </w:r>
      <w:r>
        <w:t xml:space="preserve"> essere soggette a variazioni </w:t>
      </w:r>
      <w:r w:rsidRPr="00BA432E">
        <w:t>nel corso della programmazione</w:t>
      </w:r>
      <w:r>
        <w:t xml:space="preserve">. </w:t>
      </w:r>
      <w:r w:rsidRPr="00E731E5">
        <w:rPr>
          <w:strike/>
          <w:color w:val="FF0000"/>
        </w:rPr>
        <w:t>a seguito dell’esito del</w:t>
      </w:r>
      <w:r w:rsidRPr="00E731E5">
        <w:rPr>
          <w:color w:val="FF0000"/>
        </w:rPr>
        <w:t xml:space="preserve"> </w:t>
      </w:r>
      <w:r w:rsidRPr="00BA432E">
        <w:rPr>
          <w:strike/>
          <w:color w:val="FF0000"/>
        </w:rPr>
        <w:t>negoziato con la Commissione europea.</w:t>
      </w:r>
    </w:p>
    <w:p w14:paraId="58DA1FAE" w14:textId="77777777" w:rsidR="00486408" w:rsidRDefault="00486408" w:rsidP="00486408">
      <w:pPr>
        <w:pStyle w:val="Corpotesto"/>
        <w:ind w:right="372"/>
        <w:jc w:val="both"/>
      </w:pPr>
      <w:r>
        <w:t xml:space="preserve">Per le parti generali non riportate nelle seguenti schede (es. </w:t>
      </w:r>
      <w:r w:rsidRPr="000060AC">
        <w:rPr>
          <w:strike/>
          <w:color w:val="FF0000"/>
        </w:rPr>
        <w:t xml:space="preserve">finalità, </w:t>
      </w:r>
      <w:r>
        <w:t xml:space="preserve">collegamenti con obiettivi specifici, esigenze </w:t>
      </w:r>
      <w:r w:rsidRPr="000060AC">
        <w:rPr>
          <w:strike/>
          <w:color w:val="FF0000"/>
        </w:rPr>
        <w:t>ed</w:t>
      </w:r>
      <w:r w:rsidRPr="000060AC">
        <w:rPr>
          <w:color w:val="FF0000"/>
          <w:spacing w:val="1"/>
        </w:rPr>
        <w:t xml:space="preserve"> </w:t>
      </w:r>
      <w:r w:rsidRPr="000060AC">
        <w:rPr>
          <w:strike/>
          <w:color w:val="FF0000"/>
        </w:rPr>
        <w:t>indicatori</w:t>
      </w:r>
      <w:r>
        <w:t>, impegni pertinenti di condizionalità, etc.) si rimanda ai contenuti delle corrispondenti schede del PSP 2023-</w:t>
      </w:r>
      <w:r>
        <w:rPr>
          <w:spacing w:val="1"/>
        </w:rPr>
        <w:t xml:space="preserve"> </w:t>
      </w:r>
      <w:r>
        <w:t>2027.</w:t>
      </w:r>
    </w:p>
    <w:p w14:paraId="42FE4661" w14:textId="77777777" w:rsidR="00486408" w:rsidRDefault="00486408" w:rsidP="00486408">
      <w:pPr>
        <w:pStyle w:val="Stile1"/>
      </w:pPr>
    </w:p>
    <w:p w14:paraId="2FDECDDB" w14:textId="77777777" w:rsidR="00486408" w:rsidRPr="00030EF1" w:rsidRDefault="00486408" w:rsidP="00486408">
      <w:pPr>
        <w:pStyle w:val="Titolo2"/>
        <w:numPr>
          <w:ilvl w:val="0"/>
          <w:numId w:val="61"/>
        </w:numPr>
        <w:pBdr>
          <w:bottom w:val="single" w:sz="4" w:space="1" w:color="auto"/>
        </w:pBdr>
        <w:ind w:left="1068"/>
        <w:rPr>
          <w:rFonts w:asciiTheme="minorHAnsi" w:hAnsiTheme="minorHAnsi" w:cstheme="minorHAnsi"/>
          <w:b/>
          <w:bCs/>
        </w:rPr>
      </w:pPr>
      <w:r w:rsidRPr="00030EF1">
        <w:rPr>
          <w:rFonts w:asciiTheme="minorHAnsi" w:hAnsiTheme="minorHAnsi" w:cstheme="minorHAnsi"/>
          <w:b/>
          <w:bCs/>
        </w:rPr>
        <w:t xml:space="preserve"> </w:t>
      </w:r>
      <w:bookmarkStart w:id="3" w:name="_Toc133425194"/>
      <w:r w:rsidRPr="00030EF1">
        <w:rPr>
          <w:rFonts w:asciiTheme="minorHAnsi" w:hAnsiTheme="minorHAnsi" w:cstheme="minorHAnsi"/>
          <w:b/>
          <w:bCs/>
        </w:rPr>
        <w:t>SCHEDE A SUPERFICIE</w:t>
      </w:r>
      <w:bookmarkEnd w:id="3"/>
    </w:p>
    <w:p w14:paraId="118C2380" w14:textId="77777777" w:rsidR="00486408" w:rsidRPr="00030EF1" w:rsidRDefault="00486408" w:rsidP="00486408">
      <w:pPr>
        <w:pStyle w:val="Titolo2"/>
        <w:rPr>
          <w:rFonts w:asciiTheme="minorHAnsi" w:hAnsiTheme="minorHAnsi" w:cstheme="minorHAnsi"/>
          <w:b/>
          <w:bCs/>
        </w:rPr>
      </w:pPr>
      <w:bookmarkStart w:id="4" w:name="_Toc133425195"/>
      <w:r w:rsidRPr="00030EF1">
        <w:rPr>
          <w:rFonts w:asciiTheme="minorHAnsi" w:hAnsiTheme="minorHAnsi" w:cstheme="minorHAnsi"/>
          <w:b/>
          <w:bCs/>
        </w:rPr>
        <w:t>INTERVENTI A SUPERFICIE O A CAPO/UBA - ASPETTI TRASVERSALI</w:t>
      </w:r>
      <w:bookmarkEnd w:id="4"/>
      <w:r w:rsidRPr="00030EF1">
        <w:rPr>
          <w:rFonts w:asciiTheme="minorHAnsi" w:hAnsiTheme="minorHAnsi" w:cstheme="minorHAnsi"/>
          <w:b/>
          <w:bCs/>
        </w:rPr>
        <w:t xml:space="preserve"> </w:t>
      </w:r>
    </w:p>
    <w:p w14:paraId="483AB047" w14:textId="77777777" w:rsidR="00486408" w:rsidRDefault="00486408" w:rsidP="00486408">
      <w:pPr>
        <w:pStyle w:val="Titolo3"/>
        <w:rPr>
          <w:i/>
          <w:iCs/>
          <w:color w:val="365F91" w:themeColor="accent1" w:themeShade="BF"/>
          <w:sz w:val="22"/>
          <w:szCs w:val="22"/>
        </w:rPr>
      </w:pPr>
      <w:r w:rsidRPr="00030EF1">
        <w:rPr>
          <w:i/>
          <w:iCs/>
          <w:color w:val="365F91" w:themeColor="accent1" w:themeShade="BF"/>
          <w:sz w:val="22"/>
          <w:szCs w:val="22"/>
        </w:rPr>
        <w:t>Premessa</w:t>
      </w:r>
    </w:p>
    <w:p w14:paraId="0E897846" w14:textId="77777777" w:rsidR="00486408" w:rsidRPr="00997F4A" w:rsidRDefault="00486408" w:rsidP="00486408">
      <w:pPr>
        <w:rPr>
          <w:bCs/>
          <w:sz w:val="20"/>
          <w:szCs w:val="20"/>
          <w:highlight w:val="green"/>
        </w:rPr>
      </w:pPr>
      <w:r w:rsidRPr="00997F4A">
        <w:rPr>
          <w:bCs/>
          <w:strike/>
          <w:color w:val="FF0000"/>
          <w:sz w:val="20"/>
          <w:szCs w:val="20"/>
        </w:rPr>
        <w:t>Come previsto all’</w:t>
      </w:r>
      <w:r w:rsidRPr="00997F4A">
        <w:rPr>
          <w:bCs/>
          <w:sz w:val="20"/>
          <w:szCs w:val="20"/>
          <w:highlight w:val="green"/>
        </w:rPr>
        <w:t>Per</w:t>
      </w:r>
      <w:r w:rsidRPr="00997F4A">
        <w:rPr>
          <w:bCs/>
          <w:color w:val="FF0000"/>
          <w:sz w:val="20"/>
          <w:szCs w:val="20"/>
          <w:highlight w:val="green"/>
        </w:rPr>
        <w:t xml:space="preserve"> </w:t>
      </w:r>
      <w:r w:rsidRPr="00997F4A">
        <w:rPr>
          <w:bCs/>
          <w:sz w:val="20"/>
          <w:szCs w:val="20"/>
          <w:highlight w:val="green"/>
        </w:rPr>
        <w:t>intervent</w:t>
      </w:r>
      <w:r>
        <w:rPr>
          <w:bCs/>
          <w:sz w:val="20"/>
          <w:szCs w:val="20"/>
          <w:highlight w:val="green"/>
        </w:rPr>
        <w:t>i</w:t>
      </w:r>
      <w:r w:rsidRPr="00997F4A">
        <w:rPr>
          <w:bCs/>
          <w:sz w:val="20"/>
          <w:szCs w:val="20"/>
          <w:highlight w:val="green"/>
        </w:rPr>
        <w:t xml:space="preserve"> a superficie/capo si intend</w:t>
      </w:r>
      <w:r>
        <w:rPr>
          <w:bCs/>
          <w:sz w:val="20"/>
          <w:szCs w:val="20"/>
          <w:highlight w:val="green"/>
        </w:rPr>
        <w:t>ono</w:t>
      </w:r>
      <w:r w:rsidRPr="00997F4A">
        <w:rPr>
          <w:bCs/>
          <w:sz w:val="20"/>
          <w:szCs w:val="20"/>
          <w:highlight w:val="green"/>
        </w:rPr>
        <w:t xml:space="preserve"> tutti gli interventi SRA (tranne SRA 16) di cui all’articolo 70 </w:t>
      </w:r>
      <w:r>
        <w:rPr>
          <w:bCs/>
          <w:sz w:val="20"/>
          <w:szCs w:val="20"/>
          <w:highlight w:val="green"/>
        </w:rPr>
        <w:t>del Reg (UE) 2021/2115 e</w:t>
      </w:r>
      <w:r w:rsidRPr="00997F4A">
        <w:rPr>
          <w:bCs/>
          <w:sz w:val="20"/>
          <w:szCs w:val="20"/>
          <w:highlight w:val="green"/>
        </w:rPr>
        <w:t xml:space="preserve"> l’intervento SB01 di cui all’articolo 71 </w:t>
      </w:r>
      <w:r>
        <w:rPr>
          <w:bCs/>
          <w:sz w:val="20"/>
          <w:szCs w:val="20"/>
          <w:highlight w:val="green"/>
        </w:rPr>
        <w:t>del Reg (UE) 2021/2115</w:t>
      </w:r>
      <w:r w:rsidRPr="00997F4A">
        <w:rPr>
          <w:bCs/>
          <w:sz w:val="20"/>
          <w:szCs w:val="20"/>
          <w:highlight w:val="green"/>
        </w:rPr>
        <w:t>.</w:t>
      </w:r>
    </w:p>
    <w:p w14:paraId="4AD7DF29" w14:textId="77777777" w:rsidR="00486408" w:rsidRPr="00FF6009" w:rsidRDefault="00486408" w:rsidP="00486408">
      <w:pPr>
        <w:pStyle w:val="Default"/>
        <w:jc w:val="both"/>
        <w:rPr>
          <w:rFonts w:asciiTheme="minorHAnsi" w:eastAsiaTheme="minorEastAsia" w:hAnsiTheme="minorHAnsi" w:cstheme="minorBidi"/>
          <w:bCs/>
          <w:color w:val="auto"/>
          <w:sz w:val="20"/>
          <w:szCs w:val="20"/>
          <w:lang w:eastAsia="it-IT"/>
        </w:rPr>
      </w:pPr>
      <w:r w:rsidRPr="00396910">
        <w:rPr>
          <w:rFonts w:asciiTheme="minorHAnsi" w:eastAsiaTheme="minorEastAsia" w:hAnsiTheme="minorHAnsi" w:cstheme="minorBidi"/>
          <w:bCs/>
          <w:color w:val="auto"/>
          <w:sz w:val="20"/>
          <w:szCs w:val="20"/>
          <w:highlight w:val="green"/>
          <w:lang w:eastAsia="it-IT"/>
        </w:rPr>
        <w:t>Per quanto riguarda gli interventi SRA, come</w:t>
      </w:r>
      <w:r w:rsidRPr="00FF6009">
        <w:rPr>
          <w:rFonts w:asciiTheme="minorHAnsi" w:eastAsiaTheme="minorEastAsia" w:hAnsiTheme="minorHAnsi" w:cstheme="minorBidi"/>
          <w:bCs/>
          <w:color w:val="auto"/>
          <w:sz w:val="20"/>
          <w:szCs w:val="20"/>
          <w:lang w:eastAsia="it-IT"/>
        </w:rPr>
        <w:t xml:space="preserve"> previsto all’art. 70, par. 3 del Reg</w:t>
      </w:r>
      <w:r>
        <w:rPr>
          <w:rFonts w:asciiTheme="minorHAnsi" w:eastAsiaTheme="minorEastAsia" w:hAnsiTheme="minorHAnsi" w:cstheme="minorBidi"/>
          <w:bCs/>
          <w:color w:val="auto"/>
          <w:sz w:val="20"/>
          <w:szCs w:val="20"/>
          <w:lang w:eastAsia="it-IT"/>
        </w:rPr>
        <w:t>.</w:t>
      </w:r>
      <w:r w:rsidRPr="00FF6009">
        <w:rPr>
          <w:rFonts w:asciiTheme="minorHAnsi" w:eastAsiaTheme="minorEastAsia" w:hAnsiTheme="minorHAnsi" w:cstheme="minorBidi"/>
          <w:bCs/>
          <w:color w:val="auto"/>
          <w:sz w:val="20"/>
          <w:szCs w:val="20"/>
          <w:lang w:eastAsia="it-IT"/>
        </w:rPr>
        <w:t xml:space="preserve"> (</w:t>
      </w:r>
      <w:r w:rsidRPr="00F509EC">
        <w:rPr>
          <w:rFonts w:asciiTheme="minorHAnsi" w:eastAsiaTheme="minorEastAsia" w:hAnsiTheme="minorHAnsi" w:cstheme="minorBidi"/>
          <w:bCs/>
          <w:color w:val="auto"/>
          <w:sz w:val="20"/>
          <w:szCs w:val="20"/>
          <w:lang w:eastAsia="it-IT"/>
        </w:rPr>
        <w:t xml:space="preserve">UE) 2021/2115, gli Stati Membri effettuano unicamente pagamenti relativi </w:t>
      </w:r>
      <w:r w:rsidRPr="00997F4A">
        <w:rPr>
          <w:rFonts w:asciiTheme="minorHAnsi" w:eastAsiaTheme="minorEastAsia" w:hAnsiTheme="minorHAnsi" w:cstheme="minorBidi"/>
          <w:bCs/>
          <w:strike/>
          <w:color w:val="FF0000"/>
          <w:sz w:val="20"/>
          <w:szCs w:val="20"/>
          <w:lang w:eastAsia="it-IT"/>
        </w:rPr>
        <w:t>ad gli</w:t>
      </w:r>
      <w:r w:rsidRPr="00997F4A">
        <w:rPr>
          <w:rFonts w:asciiTheme="minorHAnsi" w:eastAsiaTheme="minorEastAsia" w:hAnsiTheme="minorHAnsi" w:cstheme="minorBidi"/>
          <w:bCs/>
          <w:color w:val="FF0000"/>
          <w:sz w:val="20"/>
          <w:szCs w:val="20"/>
          <w:lang w:eastAsia="it-IT"/>
        </w:rPr>
        <w:t xml:space="preserve"> </w:t>
      </w:r>
      <w:r w:rsidRPr="00997F4A">
        <w:rPr>
          <w:rFonts w:asciiTheme="minorHAnsi" w:eastAsiaTheme="minorEastAsia" w:hAnsiTheme="minorHAnsi" w:cstheme="minorBidi"/>
          <w:bCs/>
          <w:color w:val="auto"/>
          <w:sz w:val="20"/>
          <w:szCs w:val="20"/>
          <w:highlight w:val="green"/>
          <w:lang w:eastAsia="it-IT"/>
        </w:rPr>
        <w:t>agli</w:t>
      </w:r>
      <w:r w:rsidRPr="00F509EC">
        <w:rPr>
          <w:rFonts w:asciiTheme="minorHAnsi" w:eastAsiaTheme="minorEastAsia" w:hAnsiTheme="minorHAnsi" w:cstheme="minorBidi"/>
          <w:bCs/>
          <w:color w:val="auto"/>
          <w:sz w:val="20"/>
          <w:szCs w:val="20"/>
          <w:lang w:eastAsia="it-IT"/>
        </w:rPr>
        <w:t xml:space="preserve"> impegni agro-climatico-ambientali riportati negli interventi SRA che:</w:t>
      </w:r>
      <w:r w:rsidRPr="00FF6009">
        <w:rPr>
          <w:rFonts w:asciiTheme="minorHAnsi" w:eastAsiaTheme="minorEastAsia" w:hAnsiTheme="minorHAnsi" w:cstheme="minorBidi"/>
          <w:bCs/>
          <w:color w:val="auto"/>
          <w:sz w:val="20"/>
          <w:szCs w:val="20"/>
          <w:lang w:eastAsia="it-IT"/>
        </w:rPr>
        <w:t xml:space="preserve"> </w:t>
      </w:r>
    </w:p>
    <w:p w14:paraId="5698F78B" w14:textId="77777777" w:rsidR="00486408" w:rsidRPr="00FF6009" w:rsidRDefault="00486408" w:rsidP="00486408">
      <w:pPr>
        <w:pStyle w:val="Default"/>
        <w:numPr>
          <w:ilvl w:val="0"/>
          <w:numId w:val="59"/>
        </w:numPr>
        <w:jc w:val="both"/>
        <w:rPr>
          <w:rFonts w:asciiTheme="minorHAnsi" w:eastAsiaTheme="minorEastAsia" w:hAnsiTheme="minorHAnsi" w:cstheme="minorBidi"/>
          <w:bCs/>
          <w:color w:val="auto"/>
          <w:sz w:val="20"/>
          <w:szCs w:val="20"/>
          <w:lang w:eastAsia="it-IT"/>
        </w:rPr>
      </w:pPr>
      <w:r w:rsidRPr="00FF6009">
        <w:rPr>
          <w:rFonts w:asciiTheme="minorHAnsi" w:eastAsiaTheme="minorEastAsia" w:hAnsiTheme="minorHAnsi" w:cstheme="minorBidi"/>
          <w:bCs/>
          <w:color w:val="auto"/>
          <w:sz w:val="20"/>
          <w:szCs w:val="20"/>
          <w:lang w:eastAsia="it-IT"/>
        </w:rPr>
        <w:t>vanno al di là dei pertinenti CGO e delle BCAA (Condizionalità</w:t>
      </w:r>
      <w:r>
        <w:rPr>
          <w:rFonts w:asciiTheme="minorHAnsi" w:eastAsiaTheme="minorEastAsia" w:hAnsiTheme="minorHAnsi" w:cstheme="minorBidi"/>
          <w:bCs/>
          <w:color w:val="auto"/>
          <w:sz w:val="20"/>
          <w:szCs w:val="20"/>
          <w:lang w:eastAsia="it-IT"/>
        </w:rPr>
        <w:t xml:space="preserve"> </w:t>
      </w:r>
      <w:r w:rsidRPr="00E96534">
        <w:rPr>
          <w:rFonts w:asciiTheme="minorHAnsi" w:eastAsiaTheme="minorEastAsia" w:hAnsiTheme="minorHAnsi" w:cstheme="minorBidi"/>
          <w:bCs/>
          <w:color w:val="auto"/>
          <w:sz w:val="20"/>
          <w:szCs w:val="20"/>
          <w:highlight w:val="green"/>
          <w:lang w:eastAsia="it-IT"/>
        </w:rPr>
        <w:t>rafforzata</w:t>
      </w:r>
      <w:r w:rsidRPr="00FF6009">
        <w:rPr>
          <w:rFonts w:asciiTheme="minorHAnsi" w:eastAsiaTheme="minorEastAsia" w:hAnsiTheme="minorHAnsi" w:cstheme="minorBidi"/>
          <w:bCs/>
          <w:color w:val="auto"/>
          <w:sz w:val="20"/>
          <w:szCs w:val="20"/>
          <w:lang w:eastAsia="it-IT"/>
        </w:rPr>
        <w:t>);</w:t>
      </w:r>
    </w:p>
    <w:p w14:paraId="455D6C8F" w14:textId="77777777" w:rsidR="00486408" w:rsidRPr="00FF6009" w:rsidRDefault="00486408" w:rsidP="00486408">
      <w:pPr>
        <w:pStyle w:val="Default"/>
        <w:numPr>
          <w:ilvl w:val="0"/>
          <w:numId w:val="59"/>
        </w:numPr>
        <w:jc w:val="both"/>
        <w:rPr>
          <w:rFonts w:asciiTheme="minorHAnsi" w:eastAsiaTheme="minorEastAsia" w:hAnsiTheme="minorHAnsi" w:cstheme="minorBidi"/>
          <w:bCs/>
          <w:color w:val="auto"/>
          <w:sz w:val="20"/>
          <w:szCs w:val="20"/>
          <w:lang w:eastAsia="it-IT"/>
        </w:rPr>
      </w:pPr>
      <w:r w:rsidRPr="00FF6009">
        <w:rPr>
          <w:rFonts w:asciiTheme="minorHAnsi" w:eastAsiaTheme="minorEastAsia" w:hAnsiTheme="minorHAnsi" w:cstheme="minorBidi"/>
          <w:bCs/>
          <w:color w:val="auto"/>
          <w:sz w:val="20"/>
          <w:szCs w:val="20"/>
          <w:lang w:eastAsia="it-IT"/>
        </w:rPr>
        <w:t>vanno al di là dei requisiti minimi pertinenti relativi all’uso di prodotti fertilizzanti e fitosanitari e al benessere degli animali, nonché degli altri requisiti obbligatori pertinenti stabiliti dal diritto nazionale e dell’Unione. Tale requisito non si applica agli impegni relativi al mantenimento delle superfici oggetto di imboschimento;</w:t>
      </w:r>
    </w:p>
    <w:p w14:paraId="2C1A745B" w14:textId="77777777" w:rsidR="00486408" w:rsidRPr="00FF6009" w:rsidRDefault="00486408" w:rsidP="00486408">
      <w:pPr>
        <w:pStyle w:val="Default"/>
        <w:numPr>
          <w:ilvl w:val="0"/>
          <w:numId w:val="59"/>
        </w:numPr>
        <w:jc w:val="both"/>
        <w:rPr>
          <w:rFonts w:asciiTheme="minorHAnsi" w:eastAsiaTheme="minorEastAsia" w:hAnsiTheme="minorHAnsi" w:cstheme="minorBidi"/>
          <w:bCs/>
          <w:color w:val="auto"/>
          <w:sz w:val="20"/>
          <w:szCs w:val="20"/>
          <w:lang w:eastAsia="it-IT"/>
        </w:rPr>
      </w:pPr>
      <w:r w:rsidRPr="00FF6009">
        <w:rPr>
          <w:rFonts w:asciiTheme="minorHAnsi" w:eastAsiaTheme="minorEastAsia" w:hAnsiTheme="minorHAnsi" w:cstheme="minorBidi"/>
          <w:bCs/>
          <w:color w:val="auto"/>
          <w:sz w:val="20"/>
          <w:szCs w:val="20"/>
          <w:lang w:eastAsia="it-IT"/>
        </w:rPr>
        <w:t>vanno al di là delle condizioni stabilite per il mantenimento della superficie agricola</w:t>
      </w:r>
      <w:r>
        <w:rPr>
          <w:rFonts w:asciiTheme="minorHAnsi" w:eastAsiaTheme="minorEastAsia" w:hAnsiTheme="minorHAnsi" w:cstheme="minorBidi"/>
          <w:bCs/>
          <w:color w:val="auto"/>
          <w:sz w:val="20"/>
          <w:szCs w:val="20"/>
          <w:lang w:eastAsia="it-IT"/>
        </w:rPr>
        <w:t xml:space="preserve"> </w:t>
      </w:r>
      <w:r w:rsidRPr="00D74B87">
        <w:rPr>
          <w:rFonts w:asciiTheme="minorHAnsi" w:eastAsiaTheme="minorEastAsia" w:hAnsiTheme="minorHAnsi" w:cstheme="minorBidi"/>
          <w:bCs/>
          <w:color w:val="auto"/>
          <w:sz w:val="20"/>
          <w:szCs w:val="20"/>
          <w:highlight w:val="green"/>
          <w:lang w:eastAsia="it-IT"/>
        </w:rPr>
        <w:t>in uno stato idoneo al pascolo e alla coltivazione</w:t>
      </w:r>
      <w:r w:rsidRPr="00FF6009">
        <w:rPr>
          <w:rFonts w:asciiTheme="minorHAnsi" w:eastAsiaTheme="minorEastAsia" w:hAnsiTheme="minorHAnsi" w:cstheme="minorBidi"/>
          <w:bCs/>
          <w:color w:val="auto"/>
          <w:sz w:val="20"/>
          <w:szCs w:val="20"/>
          <w:lang w:eastAsia="it-IT"/>
        </w:rPr>
        <w:t>;</w:t>
      </w:r>
    </w:p>
    <w:p w14:paraId="0DEE88B3" w14:textId="77777777" w:rsidR="00486408" w:rsidRDefault="00486408" w:rsidP="00486408">
      <w:pPr>
        <w:pStyle w:val="Default"/>
        <w:numPr>
          <w:ilvl w:val="0"/>
          <w:numId w:val="59"/>
        </w:numPr>
        <w:jc w:val="both"/>
        <w:rPr>
          <w:rFonts w:asciiTheme="minorHAnsi" w:eastAsiaTheme="minorEastAsia" w:hAnsiTheme="minorHAnsi" w:cstheme="minorBidi"/>
          <w:bCs/>
          <w:color w:val="auto"/>
          <w:sz w:val="20"/>
          <w:szCs w:val="20"/>
          <w:lang w:eastAsia="it-IT"/>
        </w:rPr>
      </w:pPr>
      <w:r w:rsidRPr="00FF6009">
        <w:rPr>
          <w:rFonts w:asciiTheme="minorHAnsi" w:eastAsiaTheme="minorEastAsia" w:hAnsiTheme="minorHAnsi" w:cstheme="minorBidi"/>
          <w:bCs/>
          <w:color w:val="auto"/>
          <w:sz w:val="20"/>
          <w:szCs w:val="20"/>
          <w:lang w:eastAsia="it-IT"/>
        </w:rPr>
        <w:t>sono diversi dagli impegni per i quali sono concessi pagamenti per i regimi per il clima, l’ambiente e il benessere degli animali (</w:t>
      </w:r>
      <w:r w:rsidRPr="00F509EC">
        <w:rPr>
          <w:rFonts w:asciiTheme="minorHAnsi" w:eastAsiaTheme="minorEastAsia" w:hAnsiTheme="minorHAnsi" w:cstheme="minorBidi"/>
          <w:bCs/>
          <w:color w:val="auto"/>
          <w:sz w:val="20"/>
          <w:szCs w:val="20"/>
          <w:lang w:eastAsia="it-IT"/>
        </w:rPr>
        <w:t xml:space="preserve">Ecoschemi). </w:t>
      </w:r>
    </w:p>
    <w:p w14:paraId="12FEF300" w14:textId="77777777" w:rsidR="00486408" w:rsidRPr="00F509EC" w:rsidRDefault="00486408" w:rsidP="00486408">
      <w:pPr>
        <w:pStyle w:val="Default"/>
        <w:jc w:val="both"/>
        <w:rPr>
          <w:rFonts w:asciiTheme="minorHAnsi" w:eastAsiaTheme="minorEastAsia" w:hAnsiTheme="minorHAnsi" w:cstheme="minorBidi"/>
          <w:bCs/>
          <w:color w:val="auto"/>
          <w:sz w:val="20"/>
          <w:szCs w:val="20"/>
          <w:lang w:eastAsia="it-IT"/>
        </w:rPr>
      </w:pPr>
    </w:p>
    <w:p w14:paraId="59BD14C6" w14:textId="77777777" w:rsidR="00486408" w:rsidRDefault="00486408" w:rsidP="00486408">
      <w:pPr>
        <w:autoSpaceDE w:val="0"/>
        <w:autoSpaceDN w:val="0"/>
        <w:adjustRightInd w:val="0"/>
        <w:spacing w:after="0"/>
        <w:jc w:val="both"/>
        <w:rPr>
          <w:bCs/>
          <w:sz w:val="20"/>
          <w:szCs w:val="20"/>
        </w:rPr>
      </w:pPr>
      <w:r w:rsidRPr="00F509EC">
        <w:rPr>
          <w:bCs/>
          <w:sz w:val="20"/>
          <w:szCs w:val="20"/>
        </w:rPr>
        <w:t xml:space="preserve">NB – I contenuti dei </w:t>
      </w:r>
      <w:r w:rsidRPr="00D74B87">
        <w:rPr>
          <w:b/>
          <w:sz w:val="20"/>
          <w:szCs w:val="20"/>
        </w:rPr>
        <w:t>requisiti minimi</w:t>
      </w:r>
      <w:r w:rsidRPr="00F509EC">
        <w:rPr>
          <w:bCs/>
          <w:sz w:val="20"/>
          <w:szCs w:val="20"/>
        </w:rPr>
        <w:t xml:space="preserve"> relativi all’uso di prodotti fertilizzanti e fitosanitari e al benessere degli animali, che i beneficiari degli interventi SRA </w:t>
      </w:r>
      <w:r w:rsidRPr="0042521F">
        <w:rPr>
          <w:bCs/>
          <w:sz w:val="20"/>
          <w:szCs w:val="20"/>
          <w:highlight w:val="green"/>
        </w:rPr>
        <w:t>(tranne SRA 28)</w:t>
      </w:r>
      <w:r>
        <w:rPr>
          <w:bCs/>
          <w:sz w:val="20"/>
          <w:szCs w:val="20"/>
        </w:rPr>
        <w:t xml:space="preserve"> </w:t>
      </w:r>
      <w:r w:rsidRPr="00F509EC">
        <w:rPr>
          <w:bCs/>
          <w:sz w:val="20"/>
          <w:szCs w:val="20"/>
        </w:rPr>
        <w:t xml:space="preserve">devono rispettare, </w:t>
      </w:r>
      <w:r w:rsidRPr="00997F4A">
        <w:rPr>
          <w:bCs/>
          <w:strike/>
          <w:color w:val="FF0000"/>
          <w:sz w:val="20"/>
          <w:szCs w:val="20"/>
        </w:rPr>
        <w:t>saranno</w:t>
      </w:r>
      <w:r w:rsidRPr="00997F4A">
        <w:rPr>
          <w:bCs/>
          <w:color w:val="FF0000"/>
          <w:sz w:val="20"/>
          <w:szCs w:val="20"/>
        </w:rPr>
        <w:t xml:space="preserve"> </w:t>
      </w:r>
      <w:r w:rsidRPr="00396910">
        <w:rPr>
          <w:bCs/>
          <w:sz w:val="20"/>
          <w:szCs w:val="20"/>
          <w:highlight w:val="green"/>
        </w:rPr>
        <w:t>sono definiti a</w:t>
      </w:r>
      <w:r w:rsidRPr="00F509EC">
        <w:rPr>
          <w:bCs/>
          <w:sz w:val="20"/>
          <w:szCs w:val="20"/>
        </w:rPr>
        <w:t xml:space="preserve"> livello nazionale e declinati a livello regionale con l’approvazione delle relative disposizioni attuative (bandi).</w:t>
      </w:r>
    </w:p>
    <w:p w14:paraId="45D2DE99" w14:textId="77777777" w:rsidR="00486408" w:rsidRDefault="00486408" w:rsidP="00486408">
      <w:pPr>
        <w:autoSpaceDE w:val="0"/>
        <w:autoSpaceDN w:val="0"/>
        <w:adjustRightInd w:val="0"/>
        <w:spacing w:after="0"/>
        <w:jc w:val="both"/>
        <w:rPr>
          <w:bCs/>
          <w:sz w:val="20"/>
          <w:szCs w:val="20"/>
        </w:rPr>
      </w:pPr>
    </w:p>
    <w:p w14:paraId="45B27849" w14:textId="77777777" w:rsidR="00486408" w:rsidRPr="00FF6009" w:rsidRDefault="00486408" w:rsidP="00486408">
      <w:pPr>
        <w:autoSpaceDE w:val="0"/>
        <w:autoSpaceDN w:val="0"/>
        <w:adjustRightInd w:val="0"/>
        <w:spacing w:after="0"/>
        <w:jc w:val="both"/>
        <w:rPr>
          <w:bCs/>
          <w:sz w:val="20"/>
          <w:szCs w:val="20"/>
        </w:rPr>
      </w:pPr>
      <w:r>
        <w:rPr>
          <w:bCs/>
          <w:sz w:val="20"/>
          <w:szCs w:val="20"/>
          <w:highlight w:val="green"/>
        </w:rPr>
        <w:t>Tutti gli interventi SRA (tranne SRA 16) e l’intervento SRB01 sono soggetti al rispetto della Condizionalità rafforzata (art. 12-13 e allegato III del Reg (UE) 2021/2115) e della C</w:t>
      </w:r>
      <w:r w:rsidRPr="00E95E21">
        <w:rPr>
          <w:bCs/>
          <w:sz w:val="20"/>
          <w:szCs w:val="20"/>
          <w:highlight w:val="green"/>
        </w:rPr>
        <w:t xml:space="preserve">ondizionalità sociale </w:t>
      </w:r>
      <w:r>
        <w:rPr>
          <w:bCs/>
          <w:sz w:val="20"/>
          <w:szCs w:val="20"/>
          <w:highlight w:val="green"/>
        </w:rPr>
        <w:t>(</w:t>
      </w:r>
      <w:r w:rsidRPr="00E95E21">
        <w:rPr>
          <w:bCs/>
          <w:sz w:val="20"/>
          <w:szCs w:val="20"/>
          <w:highlight w:val="green"/>
        </w:rPr>
        <w:t>art. 14</w:t>
      </w:r>
      <w:r>
        <w:rPr>
          <w:bCs/>
          <w:sz w:val="20"/>
          <w:szCs w:val="20"/>
          <w:highlight w:val="green"/>
        </w:rPr>
        <w:t xml:space="preserve"> </w:t>
      </w:r>
      <w:r w:rsidRPr="00E95E21">
        <w:rPr>
          <w:bCs/>
          <w:sz w:val="20"/>
          <w:szCs w:val="20"/>
          <w:highlight w:val="green"/>
        </w:rPr>
        <w:t>del Reg. (UE) 2021/2115</w:t>
      </w:r>
      <w:r>
        <w:rPr>
          <w:bCs/>
          <w:sz w:val="20"/>
          <w:szCs w:val="20"/>
          <w:highlight w:val="green"/>
        </w:rPr>
        <w:t>).</w:t>
      </w:r>
      <w:r w:rsidRPr="00E95E21">
        <w:rPr>
          <w:bCs/>
          <w:sz w:val="20"/>
          <w:szCs w:val="20"/>
          <w:highlight w:val="green"/>
        </w:rPr>
        <w:t xml:space="preserve"> </w:t>
      </w:r>
    </w:p>
    <w:p w14:paraId="6ABD6727" w14:textId="77777777" w:rsidR="00486408" w:rsidRDefault="00486408" w:rsidP="00486408">
      <w:pPr>
        <w:spacing w:before="40" w:after="40"/>
        <w:jc w:val="both"/>
        <w:rPr>
          <w:bCs/>
          <w:sz w:val="20"/>
          <w:szCs w:val="20"/>
        </w:rPr>
      </w:pPr>
    </w:p>
    <w:p w14:paraId="7F2B2CD0" w14:textId="77777777" w:rsidR="00486408" w:rsidRPr="00B00EED" w:rsidRDefault="00486408" w:rsidP="00486408">
      <w:pPr>
        <w:spacing w:before="40" w:after="40"/>
        <w:jc w:val="both"/>
        <w:rPr>
          <w:bCs/>
          <w:strike/>
          <w:color w:val="FF0000"/>
          <w:sz w:val="20"/>
          <w:szCs w:val="20"/>
        </w:rPr>
      </w:pPr>
      <w:r w:rsidRPr="00B00EED">
        <w:rPr>
          <w:bCs/>
          <w:strike/>
          <w:color w:val="FF0000"/>
          <w:sz w:val="20"/>
          <w:szCs w:val="20"/>
        </w:rPr>
        <w:t xml:space="preserve">Gli interventi a superficie o a UBA dello sviluppo rurale nell’ambito del PSP sottostanno alle seguenti condizioni comuni. </w:t>
      </w:r>
    </w:p>
    <w:p w14:paraId="36632C1D" w14:textId="77777777" w:rsidR="00486408" w:rsidRDefault="00486408" w:rsidP="00486408">
      <w:pPr>
        <w:spacing w:before="40" w:after="40"/>
        <w:jc w:val="both"/>
        <w:rPr>
          <w:bCs/>
          <w:sz w:val="20"/>
          <w:szCs w:val="20"/>
        </w:rPr>
      </w:pPr>
      <w:r w:rsidRPr="00FF6009">
        <w:rPr>
          <w:bCs/>
          <w:sz w:val="20"/>
          <w:szCs w:val="20"/>
        </w:rPr>
        <w:t xml:space="preserve">Tutte le superfici aziendali </w:t>
      </w:r>
      <w:r w:rsidRPr="00E12A71">
        <w:rPr>
          <w:bCs/>
          <w:strike/>
          <w:color w:val="FF0000"/>
          <w:sz w:val="20"/>
          <w:szCs w:val="20"/>
        </w:rPr>
        <w:t>oggetto di impegno (di seguito SOI)</w:t>
      </w:r>
      <w:r w:rsidRPr="00E12A71">
        <w:rPr>
          <w:bCs/>
          <w:color w:val="FF0000"/>
          <w:sz w:val="20"/>
          <w:szCs w:val="20"/>
        </w:rPr>
        <w:t xml:space="preserve"> </w:t>
      </w:r>
      <w:r w:rsidRPr="00E12A71">
        <w:rPr>
          <w:bCs/>
          <w:sz w:val="20"/>
          <w:szCs w:val="20"/>
        </w:rPr>
        <w:t>devono</w:t>
      </w:r>
      <w:r w:rsidRPr="00FF6009">
        <w:rPr>
          <w:bCs/>
          <w:sz w:val="20"/>
          <w:szCs w:val="20"/>
        </w:rPr>
        <w:t xml:space="preserve"> essere dichiarate nella domanda di sostegno e pagamento. Le superfici sono sempre suddivise in “superfici a premio” e “superfici NON a premio”</w:t>
      </w:r>
      <w:r>
        <w:rPr>
          <w:bCs/>
          <w:sz w:val="20"/>
          <w:szCs w:val="20"/>
        </w:rPr>
        <w:t>.</w:t>
      </w:r>
    </w:p>
    <w:p w14:paraId="15A01474" w14:textId="77777777" w:rsidR="00486408" w:rsidRDefault="00486408" w:rsidP="00486408">
      <w:pPr>
        <w:spacing w:before="40" w:after="40"/>
        <w:jc w:val="both"/>
        <w:rPr>
          <w:bCs/>
          <w:sz w:val="20"/>
          <w:szCs w:val="20"/>
        </w:rPr>
      </w:pPr>
      <w:r w:rsidRPr="00396910">
        <w:rPr>
          <w:bCs/>
          <w:strike/>
          <w:color w:val="FF0000"/>
          <w:sz w:val="20"/>
          <w:szCs w:val="20"/>
        </w:rPr>
        <w:t>; in taluni interventi</w:t>
      </w:r>
      <w:r w:rsidRPr="00396910">
        <w:rPr>
          <w:bCs/>
          <w:color w:val="FF0000"/>
          <w:sz w:val="20"/>
          <w:szCs w:val="20"/>
        </w:rPr>
        <w:t xml:space="preserve"> </w:t>
      </w:r>
      <w:r w:rsidRPr="00396910">
        <w:rPr>
          <w:bCs/>
          <w:sz w:val="20"/>
          <w:szCs w:val="20"/>
          <w:highlight w:val="green"/>
        </w:rPr>
        <w:t>Per taluni interventi SRA</w:t>
      </w:r>
      <w:r>
        <w:rPr>
          <w:bCs/>
          <w:sz w:val="20"/>
          <w:szCs w:val="20"/>
        </w:rPr>
        <w:t xml:space="preserve"> </w:t>
      </w:r>
      <w:r w:rsidRPr="00FF6009">
        <w:rPr>
          <w:bCs/>
          <w:sz w:val="20"/>
          <w:szCs w:val="20"/>
        </w:rPr>
        <w:t>è possibile trovare anche l’ulteriore suddivisione “superfici NON a premio MA comunque assoggettate all’impegno”.</w:t>
      </w:r>
    </w:p>
    <w:p w14:paraId="393D574B" w14:textId="77777777" w:rsidR="00486408" w:rsidRDefault="00486408" w:rsidP="00486408">
      <w:pPr>
        <w:spacing w:before="40" w:after="40"/>
        <w:jc w:val="both"/>
        <w:rPr>
          <w:bCs/>
          <w:sz w:val="20"/>
          <w:szCs w:val="20"/>
        </w:rPr>
      </w:pPr>
    </w:p>
    <w:p w14:paraId="014AB815" w14:textId="77777777" w:rsidR="00486408" w:rsidRDefault="00486408" w:rsidP="00486408">
      <w:pPr>
        <w:spacing w:before="40" w:after="40"/>
        <w:jc w:val="both"/>
        <w:rPr>
          <w:bCs/>
          <w:sz w:val="20"/>
          <w:szCs w:val="20"/>
        </w:rPr>
      </w:pPr>
      <w:r w:rsidRPr="00FF6009">
        <w:rPr>
          <w:bCs/>
          <w:sz w:val="20"/>
          <w:szCs w:val="20"/>
        </w:rPr>
        <w:t>Gli impegni sono applicabili ad “appezzamenti fissi” e ad “appezzamenti variabili”, così come precisato nei singoli interventi SRA.</w:t>
      </w:r>
    </w:p>
    <w:p w14:paraId="2A84BD52" w14:textId="77777777" w:rsidR="00486408" w:rsidRPr="00E8153E" w:rsidRDefault="00486408" w:rsidP="00486408">
      <w:pPr>
        <w:spacing w:before="40" w:after="40"/>
        <w:jc w:val="both"/>
        <w:rPr>
          <w:bCs/>
          <w:sz w:val="20"/>
          <w:szCs w:val="20"/>
          <w:highlight w:val="green"/>
        </w:rPr>
      </w:pPr>
      <w:r w:rsidRPr="00E8153E">
        <w:rPr>
          <w:bCs/>
          <w:sz w:val="20"/>
          <w:szCs w:val="20"/>
          <w:highlight w:val="green"/>
        </w:rPr>
        <w:t>Nel primo caso, gli appezzamenti sottoposti a impegno dovranno restare gli stessi in tutti gli anni di impegno.</w:t>
      </w:r>
    </w:p>
    <w:p w14:paraId="415FB567" w14:textId="77777777" w:rsidR="00486408" w:rsidRPr="00FF6009" w:rsidRDefault="00486408" w:rsidP="00486408">
      <w:pPr>
        <w:spacing w:before="40" w:after="40"/>
        <w:jc w:val="both"/>
        <w:rPr>
          <w:bCs/>
          <w:sz w:val="20"/>
          <w:szCs w:val="20"/>
        </w:rPr>
      </w:pPr>
      <w:r w:rsidRPr="00E8153E">
        <w:rPr>
          <w:bCs/>
          <w:sz w:val="20"/>
          <w:szCs w:val="20"/>
          <w:highlight w:val="green"/>
        </w:rPr>
        <w:t>Nel secondo caso, durante il periodo d’impegno la superficie richiesta a premio potrà interessare appezzamenti diversi da quelli della domanda iniziale.</w:t>
      </w:r>
    </w:p>
    <w:p w14:paraId="0FBF01C2" w14:textId="77777777" w:rsidR="00486408" w:rsidRDefault="00486408" w:rsidP="00486408">
      <w:pPr>
        <w:spacing w:before="40" w:after="0"/>
        <w:jc w:val="both"/>
        <w:rPr>
          <w:bCs/>
        </w:rPr>
      </w:pPr>
    </w:p>
    <w:p w14:paraId="2DB3164A" w14:textId="77777777" w:rsidR="00486408" w:rsidRPr="00030EF1" w:rsidRDefault="00486408" w:rsidP="00486408">
      <w:pPr>
        <w:pStyle w:val="Titolo3"/>
        <w:rPr>
          <w:i/>
          <w:iCs/>
          <w:color w:val="365F91" w:themeColor="accent1" w:themeShade="BF"/>
          <w:sz w:val="22"/>
          <w:szCs w:val="22"/>
        </w:rPr>
      </w:pPr>
      <w:r w:rsidRPr="00030EF1">
        <w:rPr>
          <w:i/>
          <w:iCs/>
          <w:color w:val="365F91" w:themeColor="accent1" w:themeShade="BF"/>
          <w:sz w:val="22"/>
          <w:szCs w:val="22"/>
        </w:rPr>
        <w:t>Periodo di impegno</w:t>
      </w:r>
    </w:p>
    <w:p w14:paraId="4A6AF22B" w14:textId="77777777" w:rsidR="00486408" w:rsidRPr="00675783" w:rsidRDefault="00486408" w:rsidP="00486408">
      <w:pPr>
        <w:spacing w:before="40" w:after="40"/>
        <w:jc w:val="both"/>
        <w:rPr>
          <w:bCs/>
          <w:strike/>
          <w:sz w:val="20"/>
          <w:szCs w:val="20"/>
        </w:rPr>
      </w:pPr>
      <w:r w:rsidRPr="005E06D8">
        <w:rPr>
          <w:bCs/>
          <w:sz w:val="20"/>
          <w:szCs w:val="20"/>
        </w:rPr>
        <w:t>Il periodo di impegno per il sostegno degli interventi a superficie o a UBA è riferito agli anni solari (1° gennaio – 31 dicembre)</w:t>
      </w:r>
      <w:r>
        <w:rPr>
          <w:bCs/>
          <w:sz w:val="20"/>
          <w:szCs w:val="20"/>
        </w:rPr>
        <w:t>.</w:t>
      </w:r>
      <w:r w:rsidRPr="005E06D8">
        <w:rPr>
          <w:bCs/>
          <w:sz w:val="20"/>
          <w:szCs w:val="20"/>
        </w:rPr>
        <w:t xml:space="preserve"> </w:t>
      </w:r>
      <w:r w:rsidRPr="00E05F16">
        <w:rPr>
          <w:bCs/>
          <w:strike/>
          <w:color w:val="FF0000"/>
          <w:sz w:val="20"/>
          <w:szCs w:val="20"/>
        </w:rPr>
        <w:t>fatte salve eventuali eccezioni specificate nei singoli interventi.</w:t>
      </w:r>
    </w:p>
    <w:p w14:paraId="03D93AEF" w14:textId="77777777" w:rsidR="00486408" w:rsidRPr="00030EF1" w:rsidRDefault="00486408" w:rsidP="00486408">
      <w:pPr>
        <w:spacing w:after="0"/>
        <w:jc w:val="both"/>
        <w:rPr>
          <w:bCs/>
        </w:rPr>
      </w:pPr>
    </w:p>
    <w:p w14:paraId="3FB69819" w14:textId="77777777" w:rsidR="00486408" w:rsidRPr="00030EF1" w:rsidRDefault="00486408" w:rsidP="00486408">
      <w:pPr>
        <w:pStyle w:val="Titolo3"/>
        <w:rPr>
          <w:bCs/>
        </w:rPr>
      </w:pPr>
      <w:bookmarkStart w:id="5" w:name="_Hlk118370331"/>
      <w:r w:rsidRPr="00030EF1">
        <w:rPr>
          <w:i/>
          <w:iCs/>
          <w:color w:val="365F91" w:themeColor="accent1" w:themeShade="BF"/>
          <w:sz w:val="22"/>
          <w:szCs w:val="22"/>
        </w:rPr>
        <w:t xml:space="preserve">Durata del titolo di possesso </w:t>
      </w:r>
      <w:r w:rsidRPr="00AE61A2">
        <w:rPr>
          <w:i/>
          <w:iCs/>
          <w:color w:val="365F91" w:themeColor="accent1" w:themeShade="BF"/>
          <w:sz w:val="22"/>
          <w:szCs w:val="22"/>
          <w:highlight w:val="yellow"/>
        </w:rPr>
        <w:t>e di detenzione dei capi animali</w:t>
      </w:r>
      <w:r>
        <w:rPr>
          <w:bCs/>
          <w:color w:val="auto"/>
        </w:rPr>
        <w:t xml:space="preserve"> </w:t>
      </w:r>
      <w:r w:rsidRPr="00030EF1">
        <w:rPr>
          <w:i/>
          <w:iCs/>
          <w:color w:val="365F91" w:themeColor="accent1" w:themeShade="BF"/>
          <w:sz w:val="22"/>
          <w:szCs w:val="22"/>
        </w:rPr>
        <w:t>rispetto al periodo di impegno</w:t>
      </w:r>
    </w:p>
    <w:bookmarkEnd w:id="5"/>
    <w:p w14:paraId="5AF5D68A" w14:textId="77777777" w:rsidR="00486408" w:rsidRDefault="00486408" w:rsidP="00486408">
      <w:pPr>
        <w:spacing w:before="40" w:after="40"/>
        <w:jc w:val="both"/>
        <w:rPr>
          <w:bCs/>
          <w:sz w:val="20"/>
          <w:szCs w:val="20"/>
        </w:rPr>
      </w:pPr>
      <w:r w:rsidRPr="005E06D8">
        <w:rPr>
          <w:bCs/>
          <w:sz w:val="20"/>
          <w:szCs w:val="20"/>
        </w:rPr>
        <w:t xml:space="preserve">Per gli interventi </w:t>
      </w:r>
      <w:r w:rsidRPr="00B00EED">
        <w:rPr>
          <w:bCs/>
          <w:sz w:val="20"/>
          <w:szCs w:val="20"/>
        </w:rPr>
        <w:t xml:space="preserve">SRA </w:t>
      </w:r>
      <w:r w:rsidRPr="00B00EED">
        <w:rPr>
          <w:bCs/>
          <w:sz w:val="20"/>
          <w:szCs w:val="20"/>
          <w:highlight w:val="green"/>
        </w:rPr>
        <w:t>e SRB</w:t>
      </w:r>
      <w:r w:rsidRPr="00B00EED">
        <w:rPr>
          <w:bCs/>
          <w:sz w:val="20"/>
          <w:szCs w:val="20"/>
        </w:rPr>
        <w:t xml:space="preserve"> </w:t>
      </w:r>
      <w:r w:rsidRPr="005E06D8">
        <w:rPr>
          <w:bCs/>
          <w:sz w:val="20"/>
          <w:szCs w:val="20"/>
        </w:rPr>
        <w:t>le superfici devono essere disponibili per l’intera durata dell’impegno</w:t>
      </w:r>
      <w:r w:rsidRPr="00C7154A">
        <w:rPr>
          <w:bCs/>
          <w:sz w:val="20"/>
          <w:szCs w:val="20"/>
          <w:highlight w:val="green"/>
        </w:rPr>
        <w:t>: devono quindi essere condotte dal richiedente a partire dal 1° gennaio dell’anno di inizio impegno e la conduzione deve essere assicurata fino alla fine del periodo di impegno</w:t>
      </w:r>
      <w:r w:rsidRPr="00D939ED">
        <w:rPr>
          <w:bCs/>
          <w:sz w:val="20"/>
          <w:szCs w:val="20"/>
          <w:highlight w:val="green"/>
        </w:rPr>
        <w:t>, fatta eccezione per quanto previsto per la tipologia colturale “Pascolo” dell’intervento SRB01.</w:t>
      </w:r>
    </w:p>
    <w:p w14:paraId="243455B5" w14:textId="77777777" w:rsidR="00486408" w:rsidRDefault="00486408" w:rsidP="00486408">
      <w:pPr>
        <w:spacing w:before="40" w:after="40"/>
        <w:jc w:val="both"/>
        <w:rPr>
          <w:bCs/>
          <w:sz w:val="20"/>
          <w:szCs w:val="20"/>
        </w:rPr>
      </w:pPr>
      <w:r>
        <w:rPr>
          <w:bCs/>
          <w:sz w:val="20"/>
          <w:szCs w:val="20"/>
        </w:rPr>
        <w:lastRenderedPageBreak/>
        <w:t xml:space="preserve">È </w:t>
      </w:r>
      <w:r w:rsidRPr="005E06D8">
        <w:rPr>
          <w:bCs/>
          <w:sz w:val="20"/>
          <w:szCs w:val="20"/>
        </w:rPr>
        <w:t xml:space="preserve">consentito il rinnovo dei titoli di conduzione nel corso della durata dell’impegno. Le superfici non disponibili per mancato rinnovo dei titoli di conduzione sono considerate </w:t>
      </w:r>
      <w:r w:rsidRPr="00DB30D9">
        <w:rPr>
          <w:bCs/>
          <w:sz w:val="20"/>
          <w:szCs w:val="20"/>
        </w:rPr>
        <w:t xml:space="preserve">superfici </w:t>
      </w:r>
      <w:r w:rsidRPr="005E06D8">
        <w:rPr>
          <w:bCs/>
          <w:sz w:val="20"/>
          <w:szCs w:val="20"/>
        </w:rPr>
        <w:t>non ammissibili.</w:t>
      </w:r>
    </w:p>
    <w:p w14:paraId="06C8D7F9" w14:textId="77777777" w:rsidR="00486408" w:rsidRDefault="00486408" w:rsidP="00486408">
      <w:pPr>
        <w:spacing w:before="40" w:after="40"/>
        <w:jc w:val="both"/>
        <w:rPr>
          <w:bCs/>
          <w:sz w:val="20"/>
          <w:szCs w:val="20"/>
        </w:rPr>
      </w:pPr>
      <w:r w:rsidRPr="00DB30D9">
        <w:rPr>
          <w:bCs/>
          <w:sz w:val="20"/>
          <w:szCs w:val="20"/>
          <w:highlight w:val="green"/>
        </w:rPr>
        <w:t>Per gli interventi SRA</w:t>
      </w:r>
      <w:r>
        <w:rPr>
          <w:bCs/>
          <w:sz w:val="20"/>
          <w:szCs w:val="20"/>
          <w:highlight w:val="green"/>
        </w:rPr>
        <w:t xml:space="preserve"> a superficie</w:t>
      </w:r>
      <w:r w:rsidRPr="00DB30D9">
        <w:rPr>
          <w:bCs/>
          <w:sz w:val="20"/>
          <w:szCs w:val="20"/>
          <w:highlight w:val="green"/>
        </w:rPr>
        <w:t>, i</w:t>
      </w:r>
      <w:r w:rsidRPr="005E06D8">
        <w:rPr>
          <w:bCs/>
          <w:sz w:val="20"/>
          <w:szCs w:val="20"/>
        </w:rPr>
        <w:t>n caso di mancato rinnovo dei titoli di conduzione dei terreni sottoposti ad impegno, si applica la possibilità di ridurre la SOI, come stabilito di seguito.</w:t>
      </w:r>
    </w:p>
    <w:p w14:paraId="62122F6A" w14:textId="77777777" w:rsidR="00486408" w:rsidRDefault="00486408" w:rsidP="00486408">
      <w:pPr>
        <w:spacing w:before="40" w:after="40"/>
        <w:jc w:val="both"/>
        <w:rPr>
          <w:bCs/>
          <w:sz w:val="20"/>
          <w:szCs w:val="20"/>
        </w:rPr>
      </w:pPr>
      <w:r w:rsidRPr="00AE61A2">
        <w:rPr>
          <w:bCs/>
          <w:sz w:val="20"/>
          <w:szCs w:val="20"/>
          <w:highlight w:val="yellow"/>
        </w:rPr>
        <w:t>I capi richiesti a premio devono essere detenuti dal richiedente dal 1° gennaio dell’anno di inizio impegno fino alla fine del periodo di impegno con le modalità indicate nei relativi bandi. I capi non più detenuti dal beneficiario sono considerati non ammissibili.</w:t>
      </w:r>
    </w:p>
    <w:p w14:paraId="6EB1EC0B" w14:textId="77777777" w:rsidR="00486408" w:rsidRDefault="00486408" w:rsidP="00486408">
      <w:pPr>
        <w:spacing w:before="40" w:after="40"/>
        <w:jc w:val="both"/>
        <w:rPr>
          <w:bCs/>
          <w:sz w:val="20"/>
          <w:szCs w:val="20"/>
        </w:rPr>
      </w:pPr>
      <w:r w:rsidRPr="00A42810">
        <w:rPr>
          <w:bCs/>
          <w:sz w:val="20"/>
          <w:szCs w:val="20"/>
          <w:highlight w:val="green"/>
        </w:rPr>
        <w:t xml:space="preserve">Per gli interventi SRA a capo, in caso di perdita dei capi/UBA sottoposti ad impegno, si applica la possibilità di ridurre </w:t>
      </w:r>
      <w:r>
        <w:rPr>
          <w:bCs/>
          <w:sz w:val="20"/>
          <w:szCs w:val="20"/>
          <w:highlight w:val="green"/>
        </w:rPr>
        <w:t>il numero di capi/UBA</w:t>
      </w:r>
      <w:r w:rsidRPr="00A42810">
        <w:rPr>
          <w:bCs/>
          <w:sz w:val="20"/>
          <w:szCs w:val="20"/>
          <w:highlight w:val="green"/>
        </w:rPr>
        <w:t>, come stabilito di seguito.</w:t>
      </w:r>
    </w:p>
    <w:p w14:paraId="3AB94979" w14:textId="77777777" w:rsidR="00486408" w:rsidRDefault="00486408" w:rsidP="00486408">
      <w:pPr>
        <w:spacing w:before="40" w:after="40"/>
        <w:jc w:val="both"/>
        <w:rPr>
          <w:bCs/>
          <w:sz w:val="20"/>
          <w:szCs w:val="20"/>
        </w:rPr>
      </w:pPr>
    </w:p>
    <w:p w14:paraId="71447AF3" w14:textId="77777777" w:rsidR="00486408" w:rsidRPr="00030EF1" w:rsidRDefault="00486408" w:rsidP="00486408">
      <w:pPr>
        <w:pStyle w:val="Titolo3"/>
        <w:rPr>
          <w:bCs/>
        </w:rPr>
      </w:pPr>
      <w:r w:rsidRPr="00030EF1">
        <w:rPr>
          <w:i/>
          <w:iCs/>
          <w:color w:val="365F91" w:themeColor="accent1" w:themeShade="BF"/>
          <w:sz w:val="22"/>
          <w:szCs w:val="22"/>
        </w:rPr>
        <w:t>Perdita dei criteri di ammissibilità</w:t>
      </w:r>
    </w:p>
    <w:p w14:paraId="6B2DADDE" w14:textId="77777777" w:rsidR="00486408" w:rsidRPr="005E06D8" w:rsidRDefault="00486408" w:rsidP="00486408">
      <w:pPr>
        <w:spacing w:before="40" w:after="40"/>
        <w:jc w:val="both"/>
        <w:rPr>
          <w:bCs/>
          <w:sz w:val="20"/>
          <w:szCs w:val="20"/>
        </w:rPr>
      </w:pPr>
      <w:r w:rsidRPr="005E06D8">
        <w:rPr>
          <w:bCs/>
          <w:sz w:val="20"/>
          <w:szCs w:val="20"/>
        </w:rPr>
        <w:t xml:space="preserve">La perdita dei </w:t>
      </w:r>
      <w:r w:rsidRPr="00F509EC">
        <w:rPr>
          <w:bCs/>
          <w:sz w:val="20"/>
          <w:szCs w:val="20"/>
        </w:rPr>
        <w:t>criteri di ammissibilità genera o la decadenza totale dell’impegno o l’esclusione annuale (quando l’impegno ha durata di 1 anno), con recupero dei premi erogati nell’anno di mancato rispetto delle condizioni di ammissibilità e nelle annualità</w:t>
      </w:r>
      <w:r w:rsidRPr="005E06D8">
        <w:rPr>
          <w:bCs/>
          <w:sz w:val="20"/>
          <w:szCs w:val="20"/>
        </w:rPr>
        <w:t xml:space="preserve"> precedenti per gli interventi con durata pluriennale.</w:t>
      </w:r>
    </w:p>
    <w:p w14:paraId="52740593" w14:textId="77777777" w:rsidR="00486408" w:rsidRPr="00030EF1" w:rsidRDefault="00486408" w:rsidP="00486408">
      <w:pPr>
        <w:spacing w:before="40" w:after="0"/>
        <w:rPr>
          <w:bCs/>
        </w:rPr>
      </w:pPr>
    </w:p>
    <w:p w14:paraId="4806AFD8" w14:textId="77777777" w:rsidR="00486408" w:rsidRPr="009B48A8" w:rsidRDefault="00486408" w:rsidP="00486408">
      <w:pPr>
        <w:pStyle w:val="Titolo3"/>
        <w:spacing w:after="40"/>
        <w:jc w:val="both"/>
        <w:rPr>
          <w:bCs/>
          <w:sz w:val="20"/>
          <w:szCs w:val="20"/>
        </w:rPr>
      </w:pPr>
      <w:r w:rsidRPr="009B48A8">
        <w:rPr>
          <w:i/>
          <w:iCs/>
          <w:color w:val="365F91" w:themeColor="accent1" w:themeShade="BF"/>
          <w:sz w:val="22"/>
          <w:szCs w:val="22"/>
        </w:rPr>
        <w:t xml:space="preserve">Possibilità di aumentare la superficie (o il numero di capi/UBA) richiesta a premio durante il periodo d’impegno </w:t>
      </w:r>
      <w:r w:rsidRPr="00D939ED">
        <w:rPr>
          <w:i/>
          <w:iCs/>
          <w:color w:val="365F91" w:themeColor="accent1" w:themeShade="BF"/>
          <w:sz w:val="22"/>
          <w:szCs w:val="22"/>
          <w:highlight w:val="green"/>
        </w:rPr>
        <w:t>per tutti gli interventi SRA tranne per SRA28 e SRA10</w:t>
      </w:r>
      <w:r>
        <w:rPr>
          <w:i/>
          <w:iCs/>
          <w:color w:val="365F91" w:themeColor="accent1" w:themeShade="BF"/>
          <w:sz w:val="22"/>
          <w:szCs w:val="22"/>
          <w:highlight w:val="green"/>
        </w:rPr>
        <w:t xml:space="preserve"> Azione </w:t>
      </w:r>
      <w:r w:rsidRPr="00D939ED">
        <w:rPr>
          <w:i/>
          <w:iCs/>
          <w:color w:val="365F91" w:themeColor="accent1" w:themeShade="BF"/>
          <w:sz w:val="22"/>
          <w:szCs w:val="22"/>
          <w:highlight w:val="green"/>
        </w:rPr>
        <w:t xml:space="preserve">1 e </w:t>
      </w:r>
      <w:r>
        <w:rPr>
          <w:i/>
          <w:iCs/>
          <w:color w:val="365F91" w:themeColor="accent1" w:themeShade="BF"/>
          <w:sz w:val="22"/>
          <w:szCs w:val="22"/>
          <w:highlight w:val="green"/>
        </w:rPr>
        <w:t>SRA</w:t>
      </w:r>
      <w:r w:rsidRPr="00D939ED">
        <w:rPr>
          <w:i/>
          <w:iCs/>
          <w:color w:val="365F91" w:themeColor="accent1" w:themeShade="BF"/>
          <w:sz w:val="22"/>
          <w:szCs w:val="22"/>
          <w:highlight w:val="green"/>
        </w:rPr>
        <w:t>10</w:t>
      </w:r>
      <w:r>
        <w:rPr>
          <w:i/>
          <w:iCs/>
          <w:color w:val="365F91" w:themeColor="accent1" w:themeShade="BF"/>
          <w:sz w:val="22"/>
          <w:szCs w:val="22"/>
          <w:highlight w:val="green"/>
        </w:rPr>
        <w:t xml:space="preserve"> Azione </w:t>
      </w:r>
      <w:r w:rsidRPr="00D939ED">
        <w:rPr>
          <w:i/>
          <w:iCs/>
          <w:color w:val="365F91" w:themeColor="accent1" w:themeShade="BF"/>
          <w:sz w:val="22"/>
          <w:szCs w:val="22"/>
          <w:highlight w:val="green"/>
        </w:rPr>
        <w:t>4</w:t>
      </w:r>
    </w:p>
    <w:p w14:paraId="4394CA55" w14:textId="77777777" w:rsidR="00486408" w:rsidRPr="009B48A8" w:rsidRDefault="00486408" w:rsidP="00486408">
      <w:pPr>
        <w:pStyle w:val="Titolo3"/>
        <w:spacing w:after="40"/>
        <w:jc w:val="both"/>
        <w:rPr>
          <w:bCs/>
          <w:sz w:val="20"/>
          <w:szCs w:val="20"/>
        </w:rPr>
      </w:pPr>
      <w:r w:rsidRPr="009B48A8">
        <w:rPr>
          <w:rFonts w:asciiTheme="minorHAnsi" w:eastAsiaTheme="minorEastAsia" w:hAnsiTheme="minorHAnsi" w:cstheme="minorBidi"/>
          <w:bCs/>
          <w:color w:val="auto"/>
          <w:sz w:val="20"/>
          <w:szCs w:val="20"/>
        </w:rPr>
        <w:t>Durante il periodo d’impegno è consentito ampliare le superfici (o il numero di capi/UBA) richieste a premio rispetto a quelle già sotto impegno</w:t>
      </w:r>
      <w:r w:rsidRPr="009B48A8">
        <w:rPr>
          <w:bCs/>
          <w:sz w:val="20"/>
          <w:szCs w:val="20"/>
        </w:rPr>
        <w:t xml:space="preserve"> </w:t>
      </w:r>
      <w:r w:rsidRPr="009B48A8">
        <w:rPr>
          <w:rFonts w:asciiTheme="minorHAnsi" w:eastAsiaTheme="minorEastAsia" w:hAnsiTheme="minorHAnsi" w:cstheme="minorBidi"/>
          <w:bCs/>
          <w:color w:val="auto"/>
          <w:sz w:val="20"/>
          <w:szCs w:val="20"/>
        </w:rPr>
        <w:t>a condizione che la durata residua degli impegni sia pari ad almeno 3 anni.</w:t>
      </w:r>
    </w:p>
    <w:p w14:paraId="3E23090D" w14:textId="77777777" w:rsidR="00486408" w:rsidRPr="005E06D8" w:rsidRDefault="00486408" w:rsidP="00486408">
      <w:pPr>
        <w:spacing w:before="40" w:after="40"/>
        <w:jc w:val="both"/>
        <w:rPr>
          <w:bCs/>
          <w:sz w:val="20"/>
          <w:szCs w:val="20"/>
        </w:rPr>
      </w:pPr>
      <w:r w:rsidRPr="007C0BA8">
        <w:rPr>
          <w:bCs/>
          <w:sz w:val="20"/>
          <w:szCs w:val="20"/>
          <w:highlight w:val="green"/>
        </w:rPr>
        <w:t>Nel caso di risorse finanziarie insufficienti, la Regione può limitare la possibilità di ampliamento nel corso del periodo di programmazione.</w:t>
      </w:r>
    </w:p>
    <w:p w14:paraId="611F2052" w14:textId="77777777" w:rsidR="00486408" w:rsidRDefault="00486408" w:rsidP="00486408">
      <w:pPr>
        <w:spacing w:before="40" w:after="40"/>
        <w:jc w:val="both"/>
        <w:rPr>
          <w:bCs/>
          <w:sz w:val="20"/>
          <w:szCs w:val="20"/>
        </w:rPr>
      </w:pPr>
      <w:r w:rsidRPr="00F509EC">
        <w:rPr>
          <w:bCs/>
          <w:sz w:val="20"/>
          <w:szCs w:val="20"/>
        </w:rPr>
        <w:t>In caso di ampliamento della superficie (o il numero di capi/UBA)</w:t>
      </w:r>
      <w:r w:rsidRPr="00F509EC">
        <w:rPr>
          <w:i/>
          <w:iCs/>
          <w:color w:val="365F91" w:themeColor="accent1" w:themeShade="BF"/>
        </w:rPr>
        <w:t xml:space="preserve"> </w:t>
      </w:r>
      <w:r w:rsidRPr="00F509EC">
        <w:rPr>
          <w:bCs/>
          <w:sz w:val="20"/>
          <w:szCs w:val="20"/>
        </w:rPr>
        <w:t>richiesta a premio, la scadenza degli impegni rimane comunque fissata a partire dall’anno di prima adesione all’impegno, fatto salvo quanto specificato nei bandi degli interventi SRA. Non si considerano ampliamenti le superfici (o numero di capi/UBA)</w:t>
      </w:r>
      <w:r w:rsidRPr="00F509EC">
        <w:rPr>
          <w:i/>
          <w:iCs/>
          <w:color w:val="365F91" w:themeColor="accent1" w:themeShade="BF"/>
        </w:rPr>
        <w:t xml:space="preserve"> </w:t>
      </w:r>
      <w:r w:rsidRPr="00F509EC">
        <w:rPr>
          <w:bCs/>
          <w:sz w:val="20"/>
          <w:szCs w:val="20"/>
        </w:rPr>
        <w:t>acquisite</w:t>
      </w:r>
      <w:r w:rsidRPr="005E06D8">
        <w:rPr>
          <w:bCs/>
          <w:sz w:val="20"/>
          <w:szCs w:val="20"/>
        </w:rPr>
        <w:t xml:space="preserve"> tramite autorizzazione al cambio beneficiario.</w:t>
      </w:r>
    </w:p>
    <w:p w14:paraId="0227D983" w14:textId="77777777" w:rsidR="00486408" w:rsidRPr="00030EF1" w:rsidRDefault="00486408" w:rsidP="00486408">
      <w:pPr>
        <w:spacing w:before="40" w:after="0"/>
        <w:rPr>
          <w:bCs/>
        </w:rPr>
      </w:pPr>
    </w:p>
    <w:p w14:paraId="4DD02365" w14:textId="77777777" w:rsidR="00486408" w:rsidRPr="00BA1BB8" w:rsidRDefault="00486408" w:rsidP="00486408">
      <w:pPr>
        <w:pStyle w:val="Titolo3"/>
        <w:rPr>
          <w:bCs/>
          <w:strike/>
        </w:rPr>
      </w:pPr>
      <w:r w:rsidRPr="00030EF1">
        <w:rPr>
          <w:i/>
          <w:iCs/>
          <w:color w:val="365F91" w:themeColor="accent1" w:themeShade="BF"/>
          <w:sz w:val="22"/>
          <w:szCs w:val="22"/>
        </w:rPr>
        <w:t>Possibilità di ridurre la SOI (o numero di capi/UBA) durante il periodo d’impegno</w:t>
      </w:r>
      <w:r w:rsidRPr="00030EF1">
        <w:rPr>
          <w:bCs/>
          <w:color w:val="auto"/>
        </w:rPr>
        <w:t xml:space="preserve"> </w:t>
      </w:r>
    </w:p>
    <w:p w14:paraId="44EACB5C" w14:textId="77777777" w:rsidR="00486408" w:rsidRPr="000060AC" w:rsidRDefault="00486408" w:rsidP="00486408">
      <w:pPr>
        <w:pStyle w:val="Default"/>
        <w:jc w:val="both"/>
        <w:rPr>
          <w:rFonts w:ascii="Calibri" w:hAnsi="Calibri" w:cs="Calibri"/>
          <w:bCs/>
          <w:sz w:val="20"/>
          <w:szCs w:val="20"/>
        </w:rPr>
      </w:pPr>
      <w:bookmarkStart w:id="6" w:name="_Hlk133577786"/>
      <w:r w:rsidRPr="000060AC">
        <w:rPr>
          <w:rFonts w:ascii="Calibri" w:hAnsi="Calibri" w:cs="Calibri"/>
          <w:bCs/>
          <w:sz w:val="20"/>
          <w:szCs w:val="20"/>
        </w:rPr>
        <w:t>Per gli interventi SRA la quantità</w:t>
      </w:r>
      <w:r w:rsidRPr="000060AC">
        <w:rPr>
          <w:rStyle w:val="Rimandonotaapidipagina"/>
          <w:rFonts w:ascii="Calibri" w:hAnsi="Calibri" w:cs="Calibri"/>
          <w:bCs/>
          <w:sz w:val="20"/>
          <w:szCs w:val="20"/>
        </w:rPr>
        <w:footnoteReference w:id="1"/>
      </w:r>
      <w:r w:rsidRPr="000060AC">
        <w:rPr>
          <w:rFonts w:ascii="Calibri" w:hAnsi="Calibri" w:cs="Calibri"/>
          <w:bCs/>
          <w:sz w:val="20"/>
          <w:szCs w:val="20"/>
        </w:rPr>
        <w:t xml:space="preserve"> di SOI </w:t>
      </w:r>
      <w:r w:rsidRPr="00A65997">
        <w:rPr>
          <w:rFonts w:ascii="Calibri" w:hAnsi="Calibri" w:cs="Calibri"/>
          <w:bCs/>
          <w:sz w:val="20"/>
          <w:szCs w:val="20"/>
          <w:highlight w:val="yellow"/>
        </w:rPr>
        <w:t>accertata</w:t>
      </w:r>
      <w:r w:rsidRPr="000060AC">
        <w:rPr>
          <w:rStyle w:val="Rimandonotaapidipagina"/>
          <w:rFonts w:ascii="Calibri" w:hAnsi="Calibri" w:cs="Calibri"/>
          <w:bCs/>
          <w:sz w:val="20"/>
          <w:szCs w:val="20"/>
        </w:rPr>
        <w:footnoteReference w:id="2"/>
      </w:r>
      <w:r w:rsidRPr="000060AC">
        <w:rPr>
          <w:rFonts w:ascii="Calibri" w:hAnsi="Calibri" w:cs="Calibri"/>
          <w:bCs/>
          <w:sz w:val="20"/>
          <w:szCs w:val="20"/>
        </w:rPr>
        <w:t xml:space="preserve">  (o numero di capi/UBA </w:t>
      </w:r>
      <w:r w:rsidRPr="00A65997">
        <w:rPr>
          <w:rFonts w:ascii="Calibri" w:hAnsi="Calibri" w:cs="Calibri"/>
          <w:bCs/>
          <w:sz w:val="20"/>
          <w:szCs w:val="20"/>
          <w:highlight w:val="yellow"/>
        </w:rPr>
        <w:t xml:space="preserve">accertati) </w:t>
      </w:r>
      <w:r w:rsidRPr="000060AC">
        <w:rPr>
          <w:rFonts w:ascii="Calibri" w:hAnsi="Calibri" w:cs="Calibri"/>
          <w:bCs/>
          <w:strike/>
          <w:color w:val="FF0000"/>
          <w:sz w:val="20"/>
          <w:szCs w:val="20"/>
        </w:rPr>
        <w:t>ammessa</w:t>
      </w:r>
      <w:r w:rsidRPr="000060AC">
        <w:rPr>
          <w:rFonts w:ascii="Calibri" w:hAnsi="Calibri" w:cs="Calibri"/>
          <w:bCs/>
          <w:color w:val="FF0000"/>
          <w:sz w:val="20"/>
          <w:szCs w:val="20"/>
        </w:rPr>
        <w:t xml:space="preserve"> </w:t>
      </w:r>
      <w:r w:rsidRPr="000060AC">
        <w:rPr>
          <w:rFonts w:ascii="Calibri" w:hAnsi="Calibri" w:cs="Calibri"/>
          <w:bCs/>
          <w:sz w:val="20"/>
          <w:szCs w:val="20"/>
        </w:rPr>
        <w:t xml:space="preserve">nella domanda di sostegno </w:t>
      </w:r>
      <w:r w:rsidRPr="00A65997">
        <w:rPr>
          <w:rFonts w:ascii="Calibri" w:hAnsi="Calibri" w:cs="Calibri"/>
          <w:bCs/>
          <w:sz w:val="20"/>
          <w:szCs w:val="20"/>
          <w:highlight w:val="yellow"/>
        </w:rPr>
        <w:t>(1° anno di impegno)</w:t>
      </w:r>
      <w:r w:rsidRPr="000060AC">
        <w:rPr>
          <w:rFonts w:ascii="Calibri" w:hAnsi="Calibri" w:cs="Calibri"/>
          <w:bCs/>
          <w:sz w:val="20"/>
          <w:szCs w:val="20"/>
        </w:rPr>
        <w:t xml:space="preserve"> deve essere </w:t>
      </w:r>
      <w:r w:rsidRPr="000060AC">
        <w:rPr>
          <w:rFonts w:ascii="Calibri" w:hAnsi="Calibri" w:cs="Calibri"/>
          <w:b/>
          <w:sz w:val="20"/>
          <w:szCs w:val="20"/>
        </w:rPr>
        <w:t>mantenuta per tutto il periodo di impegno</w:t>
      </w:r>
      <w:r w:rsidRPr="000060AC">
        <w:rPr>
          <w:rFonts w:ascii="Calibri" w:hAnsi="Calibri" w:cs="Calibri"/>
          <w:bCs/>
          <w:sz w:val="20"/>
          <w:szCs w:val="20"/>
        </w:rPr>
        <w:t>,</w:t>
      </w:r>
      <w:r w:rsidRPr="000060AC">
        <w:rPr>
          <w:rFonts w:ascii="Calibri" w:hAnsi="Calibri" w:cs="Calibri"/>
          <w:b/>
          <w:sz w:val="20"/>
          <w:szCs w:val="20"/>
        </w:rPr>
        <w:t xml:space="preserve"> </w:t>
      </w:r>
      <w:r w:rsidRPr="00A65997">
        <w:rPr>
          <w:rFonts w:ascii="Calibri" w:hAnsi="Calibri" w:cs="Calibri"/>
          <w:bCs/>
          <w:sz w:val="20"/>
          <w:szCs w:val="20"/>
          <w:highlight w:val="yellow"/>
        </w:rPr>
        <w:t>fatte salve eventuali eccezioni presenti in talune SRA e declinate nei relativi bandi</w:t>
      </w:r>
      <w:r w:rsidRPr="000060AC">
        <w:rPr>
          <w:rFonts w:ascii="Calibri" w:eastAsiaTheme="minorEastAsia" w:hAnsi="Calibri" w:cs="Calibri"/>
          <w:bCs/>
          <w:color w:val="auto"/>
          <w:sz w:val="20"/>
          <w:szCs w:val="20"/>
          <w:lang w:eastAsia="it-IT"/>
        </w:rPr>
        <w:t>.</w:t>
      </w:r>
    </w:p>
    <w:p w14:paraId="7E8867F4" w14:textId="77777777" w:rsidR="00486408" w:rsidRPr="000060AC" w:rsidRDefault="00486408" w:rsidP="00486408">
      <w:pPr>
        <w:spacing w:before="40" w:after="40"/>
        <w:jc w:val="both"/>
        <w:rPr>
          <w:rFonts w:ascii="Calibri" w:hAnsi="Calibri" w:cs="Calibri"/>
          <w:bCs/>
          <w:sz w:val="20"/>
          <w:szCs w:val="20"/>
        </w:rPr>
      </w:pPr>
    </w:p>
    <w:p w14:paraId="5208EC2F" w14:textId="77777777" w:rsidR="00486408" w:rsidRPr="005E06D8" w:rsidRDefault="00486408" w:rsidP="00486408">
      <w:pPr>
        <w:spacing w:before="40" w:after="40"/>
        <w:jc w:val="both"/>
        <w:rPr>
          <w:bCs/>
          <w:sz w:val="20"/>
          <w:szCs w:val="20"/>
        </w:rPr>
      </w:pPr>
      <w:r w:rsidRPr="000060AC">
        <w:rPr>
          <w:rFonts w:ascii="Calibri" w:hAnsi="Calibri" w:cs="Calibri"/>
          <w:bCs/>
          <w:sz w:val="20"/>
          <w:szCs w:val="20"/>
        </w:rPr>
        <w:t>Qualora nel corso del</w:t>
      </w:r>
      <w:r w:rsidRPr="005E06D8">
        <w:rPr>
          <w:bCs/>
          <w:sz w:val="20"/>
          <w:szCs w:val="20"/>
        </w:rPr>
        <w:t xml:space="preserve"> periodo di impegno si verificassero delle riduzioni, si applicano le seguenti regole:</w:t>
      </w:r>
    </w:p>
    <w:p w14:paraId="3B599A52" w14:textId="77777777" w:rsidR="00486408" w:rsidRPr="009E0818" w:rsidRDefault="00486408" w:rsidP="00486408">
      <w:pPr>
        <w:pStyle w:val="Paragrafoelenco"/>
        <w:numPr>
          <w:ilvl w:val="0"/>
          <w:numId w:val="60"/>
        </w:numPr>
        <w:spacing w:before="40" w:after="40"/>
        <w:jc w:val="both"/>
        <w:rPr>
          <w:bCs/>
          <w:sz w:val="20"/>
          <w:szCs w:val="20"/>
          <w:highlight w:val="green"/>
        </w:rPr>
      </w:pPr>
      <w:r w:rsidRPr="006E38C8">
        <w:rPr>
          <w:bCs/>
          <w:sz w:val="20"/>
          <w:szCs w:val="20"/>
        </w:rPr>
        <w:t xml:space="preserve">è tollerata una riduzione massima complessiva del 20% </w:t>
      </w:r>
      <w:r w:rsidRPr="00540D53">
        <w:rPr>
          <w:bCs/>
          <w:sz w:val="20"/>
          <w:szCs w:val="20"/>
        </w:rPr>
        <w:t>di SOI, o</w:t>
      </w:r>
      <w:r w:rsidRPr="006E38C8">
        <w:rPr>
          <w:bCs/>
          <w:sz w:val="20"/>
          <w:szCs w:val="20"/>
        </w:rPr>
        <w:t xml:space="preserve"> </w:t>
      </w:r>
      <w:r>
        <w:rPr>
          <w:bCs/>
          <w:sz w:val="20"/>
          <w:szCs w:val="20"/>
        </w:rPr>
        <w:t xml:space="preserve">del </w:t>
      </w:r>
      <w:r w:rsidRPr="006E38C8">
        <w:rPr>
          <w:bCs/>
          <w:sz w:val="20"/>
          <w:szCs w:val="20"/>
        </w:rPr>
        <w:t>numero di capi/UBA</w:t>
      </w:r>
      <w:r w:rsidRPr="00A65997">
        <w:rPr>
          <w:bCs/>
          <w:sz w:val="20"/>
          <w:szCs w:val="20"/>
          <w:highlight w:val="yellow"/>
        </w:rPr>
        <w:t>, rispetto alla domanda del primo anno di impegno;</w:t>
      </w:r>
      <w:r w:rsidRPr="009E0818">
        <w:rPr>
          <w:bCs/>
          <w:sz w:val="20"/>
          <w:szCs w:val="20"/>
          <w:highlight w:val="green"/>
        </w:rPr>
        <w:t xml:space="preserve"> </w:t>
      </w:r>
    </w:p>
    <w:p w14:paraId="77820E0F" w14:textId="77777777" w:rsidR="00486408" w:rsidRPr="009E0818" w:rsidRDefault="00486408" w:rsidP="00486408">
      <w:pPr>
        <w:pStyle w:val="Paragrafoelenco"/>
        <w:numPr>
          <w:ilvl w:val="0"/>
          <w:numId w:val="60"/>
        </w:numPr>
        <w:spacing w:before="40" w:after="40"/>
        <w:jc w:val="both"/>
        <w:rPr>
          <w:bCs/>
          <w:sz w:val="20"/>
          <w:szCs w:val="20"/>
          <w:highlight w:val="green"/>
        </w:rPr>
      </w:pPr>
      <w:r w:rsidRPr="009E0818">
        <w:rPr>
          <w:bCs/>
          <w:sz w:val="20"/>
          <w:szCs w:val="20"/>
        </w:rPr>
        <w:t xml:space="preserve">nell’anno in cui si verifica la riduzione si prende in considerazione la differenza di </w:t>
      </w:r>
      <w:r w:rsidRPr="00A65997">
        <w:rPr>
          <w:bCs/>
          <w:sz w:val="20"/>
          <w:szCs w:val="20"/>
          <w:highlight w:val="yellow"/>
        </w:rPr>
        <w:t>SOI</w:t>
      </w:r>
      <w:r w:rsidRPr="009E0818">
        <w:rPr>
          <w:bCs/>
          <w:sz w:val="20"/>
          <w:szCs w:val="20"/>
        </w:rPr>
        <w:t xml:space="preserve"> </w:t>
      </w:r>
      <w:r w:rsidRPr="009E0818">
        <w:rPr>
          <w:bCs/>
          <w:strike/>
          <w:color w:val="FF0000"/>
          <w:sz w:val="20"/>
          <w:szCs w:val="20"/>
        </w:rPr>
        <w:t>superficie</w:t>
      </w:r>
      <w:r w:rsidRPr="009E0818">
        <w:rPr>
          <w:bCs/>
          <w:color w:val="FF0000"/>
          <w:sz w:val="20"/>
          <w:szCs w:val="20"/>
        </w:rPr>
        <w:t xml:space="preserve"> </w:t>
      </w:r>
      <w:r w:rsidRPr="009E0818">
        <w:rPr>
          <w:bCs/>
          <w:sz w:val="20"/>
          <w:szCs w:val="20"/>
        </w:rPr>
        <w:t xml:space="preserve">(o numero di capi/UBA) tra quella </w:t>
      </w:r>
      <w:r w:rsidRPr="009E0818">
        <w:rPr>
          <w:bCs/>
          <w:strike/>
          <w:color w:val="FF0000"/>
          <w:sz w:val="20"/>
          <w:szCs w:val="20"/>
        </w:rPr>
        <w:t>concessa nella domanda di sostegno</w:t>
      </w:r>
      <w:r w:rsidRPr="009E0818">
        <w:rPr>
          <w:bCs/>
          <w:color w:val="FF0000"/>
          <w:sz w:val="20"/>
          <w:szCs w:val="20"/>
        </w:rPr>
        <w:t xml:space="preserve"> </w:t>
      </w:r>
      <w:r w:rsidRPr="00A65997">
        <w:rPr>
          <w:bCs/>
          <w:sz w:val="20"/>
          <w:szCs w:val="20"/>
          <w:highlight w:val="yellow"/>
        </w:rPr>
        <w:t xml:space="preserve">accertata nel primo anno di impegno e quella accertata nelle domande degli anni successivi </w:t>
      </w:r>
      <w:r w:rsidRPr="009E0818">
        <w:rPr>
          <w:bCs/>
          <w:strike/>
          <w:color w:val="FF0000"/>
          <w:sz w:val="20"/>
          <w:szCs w:val="20"/>
        </w:rPr>
        <w:t>e quella che soddisfa i criteri di ammissibilità della domanda di pagamento</w:t>
      </w:r>
      <w:r w:rsidRPr="009E0818">
        <w:rPr>
          <w:bCs/>
          <w:sz w:val="20"/>
          <w:szCs w:val="20"/>
        </w:rPr>
        <w:t xml:space="preserve">. </w:t>
      </w:r>
      <w:r w:rsidRPr="009E0818">
        <w:rPr>
          <w:bCs/>
          <w:sz w:val="20"/>
          <w:szCs w:val="20"/>
          <w:u w:val="single"/>
        </w:rPr>
        <w:t xml:space="preserve">Non si effettua alcun recupero degli importi erogati negli anni precedenti se la riduzione complessiva rimane contenuta nella soglia del 20%, </w:t>
      </w:r>
      <w:r w:rsidRPr="00A65997">
        <w:rPr>
          <w:bCs/>
          <w:sz w:val="20"/>
          <w:szCs w:val="20"/>
          <w:highlight w:val="yellow"/>
          <w:u w:val="single"/>
        </w:rPr>
        <w:t>ad eccezione degli interventi SRA28, SRA10 Azione 1 e SRA10 Azione 4 collegati a operazioni/interventi strutturali</w:t>
      </w:r>
      <w:r w:rsidRPr="00A65997">
        <w:rPr>
          <w:rStyle w:val="Rimandonotaapidipagina"/>
          <w:bCs/>
          <w:sz w:val="20"/>
          <w:szCs w:val="20"/>
          <w:highlight w:val="yellow"/>
          <w:u w:val="single"/>
        </w:rPr>
        <w:footnoteReference w:id="3"/>
      </w:r>
      <w:r w:rsidRPr="00A65997">
        <w:rPr>
          <w:bCs/>
          <w:sz w:val="20"/>
          <w:szCs w:val="20"/>
          <w:highlight w:val="yellow"/>
          <w:u w:val="single"/>
        </w:rPr>
        <w:t xml:space="preserve"> dello sviluppo rurale.</w:t>
      </w:r>
    </w:p>
    <w:p w14:paraId="53624039" w14:textId="77777777" w:rsidR="00486408" w:rsidRPr="006E38C8" w:rsidRDefault="00486408" w:rsidP="00486408">
      <w:pPr>
        <w:pStyle w:val="Paragrafoelenco"/>
        <w:numPr>
          <w:ilvl w:val="0"/>
          <w:numId w:val="60"/>
        </w:numPr>
        <w:spacing w:before="40" w:after="40"/>
        <w:jc w:val="both"/>
        <w:rPr>
          <w:bCs/>
          <w:sz w:val="20"/>
          <w:szCs w:val="20"/>
        </w:rPr>
      </w:pPr>
      <w:r w:rsidRPr="006E38C8">
        <w:rPr>
          <w:bCs/>
          <w:sz w:val="20"/>
          <w:szCs w:val="20"/>
        </w:rPr>
        <w:t xml:space="preserve">se la riduzione tra la quantità di </w:t>
      </w:r>
      <w:r w:rsidRPr="00A65997">
        <w:rPr>
          <w:bCs/>
          <w:sz w:val="20"/>
          <w:szCs w:val="20"/>
          <w:highlight w:val="yellow"/>
        </w:rPr>
        <w:t>SOI</w:t>
      </w:r>
      <w:r w:rsidRPr="006E38C8">
        <w:rPr>
          <w:bCs/>
          <w:sz w:val="20"/>
          <w:szCs w:val="20"/>
        </w:rPr>
        <w:t xml:space="preserve"> </w:t>
      </w:r>
      <w:r w:rsidRPr="00C70EA9">
        <w:rPr>
          <w:bCs/>
          <w:strike/>
          <w:color w:val="FF0000"/>
          <w:sz w:val="20"/>
          <w:szCs w:val="20"/>
        </w:rPr>
        <w:t>superficie</w:t>
      </w:r>
      <w:r w:rsidRPr="00C70EA9">
        <w:rPr>
          <w:bCs/>
          <w:color w:val="FF0000"/>
          <w:sz w:val="20"/>
          <w:szCs w:val="20"/>
        </w:rPr>
        <w:t xml:space="preserve"> </w:t>
      </w:r>
      <w:r w:rsidRPr="006E38C8">
        <w:rPr>
          <w:bCs/>
          <w:sz w:val="20"/>
          <w:szCs w:val="20"/>
        </w:rPr>
        <w:t xml:space="preserve">(o numero di capi/UBA) </w:t>
      </w:r>
      <w:r w:rsidRPr="00C70EA9">
        <w:rPr>
          <w:bCs/>
          <w:strike/>
          <w:color w:val="FF0000"/>
          <w:sz w:val="20"/>
          <w:szCs w:val="20"/>
        </w:rPr>
        <w:t>ammessa</w:t>
      </w:r>
      <w:r w:rsidRPr="00C70EA9">
        <w:rPr>
          <w:bCs/>
          <w:color w:val="FF0000"/>
          <w:sz w:val="20"/>
          <w:szCs w:val="20"/>
        </w:rPr>
        <w:t xml:space="preserve"> </w:t>
      </w:r>
      <w:r w:rsidRPr="00A65997">
        <w:rPr>
          <w:bCs/>
          <w:sz w:val="20"/>
          <w:szCs w:val="20"/>
          <w:highlight w:val="yellow"/>
        </w:rPr>
        <w:t xml:space="preserve">accertata </w:t>
      </w:r>
      <w:r w:rsidRPr="006E38C8">
        <w:rPr>
          <w:bCs/>
          <w:sz w:val="20"/>
          <w:szCs w:val="20"/>
        </w:rPr>
        <w:t>inizialmente e quella mantenuta durante il periodo d’impegno è superiore al 20%, l'impegno decade</w:t>
      </w:r>
      <w:r w:rsidRPr="00A65997">
        <w:rPr>
          <w:bCs/>
          <w:sz w:val="20"/>
          <w:szCs w:val="20"/>
          <w:highlight w:val="yellow"/>
        </w:rPr>
        <w:t>, fatta eccezione per alcune casistiche di taluni interventi SRA</w:t>
      </w:r>
      <w:r w:rsidRPr="006E38C8">
        <w:rPr>
          <w:bCs/>
          <w:sz w:val="20"/>
          <w:szCs w:val="20"/>
        </w:rPr>
        <w:t>.</w:t>
      </w:r>
      <w:r>
        <w:rPr>
          <w:bCs/>
          <w:sz w:val="20"/>
          <w:szCs w:val="20"/>
        </w:rPr>
        <w:t xml:space="preserve"> </w:t>
      </w:r>
      <w:r w:rsidRPr="006E38C8">
        <w:rPr>
          <w:bCs/>
          <w:sz w:val="20"/>
          <w:szCs w:val="20"/>
        </w:rPr>
        <w:t>In caso di appezzamenti fissi, non sono ammesse compensazioni delle superfici in aumento o in diminuzione durante il periodo considerato</w:t>
      </w:r>
      <w:r>
        <w:rPr>
          <w:bCs/>
          <w:sz w:val="20"/>
          <w:szCs w:val="20"/>
        </w:rPr>
        <w:t>;</w:t>
      </w:r>
    </w:p>
    <w:bookmarkEnd w:id="6"/>
    <w:p w14:paraId="7B469E66" w14:textId="77777777" w:rsidR="00486408" w:rsidRPr="006E38C8" w:rsidRDefault="00486408" w:rsidP="00486408">
      <w:pPr>
        <w:pStyle w:val="Paragrafoelenco"/>
        <w:numPr>
          <w:ilvl w:val="0"/>
          <w:numId w:val="60"/>
        </w:numPr>
        <w:spacing w:before="40" w:after="40"/>
        <w:jc w:val="both"/>
        <w:rPr>
          <w:bCs/>
          <w:sz w:val="20"/>
          <w:szCs w:val="20"/>
        </w:rPr>
      </w:pPr>
      <w:r w:rsidRPr="006E38C8">
        <w:rPr>
          <w:bCs/>
          <w:sz w:val="20"/>
          <w:szCs w:val="20"/>
        </w:rPr>
        <w:lastRenderedPageBreak/>
        <w:t>In caso di decadenza, si devono recuperare gli importi erogati nelle campagne precedenti. Ciò non avviene tuttavia se:</w:t>
      </w:r>
    </w:p>
    <w:p w14:paraId="5F37AB22" w14:textId="77777777" w:rsidR="00486408" w:rsidRPr="005E06D8" w:rsidRDefault="00486408" w:rsidP="00486408">
      <w:pPr>
        <w:spacing w:before="40" w:after="40"/>
        <w:ind w:firstLine="708"/>
        <w:jc w:val="both"/>
        <w:rPr>
          <w:bCs/>
          <w:sz w:val="20"/>
          <w:szCs w:val="20"/>
        </w:rPr>
      </w:pPr>
      <w:r w:rsidRPr="005E06D8">
        <w:rPr>
          <w:bCs/>
          <w:sz w:val="20"/>
          <w:szCs w:val="20"/>
        </w:rPr>
        <w:t>- le superfici (o i capi/UBA) ridotte sono oggetto di subentro dell’impegno da parte di altri soggetti</w:t>
      </w:r>
      <w:r>
        <w:rPr>
          <w:bCs/>
          <w:sz w:val="20"/>
          <w:szCs w:val="20"/>
        </w:rPr>
        <w:t>;</w:t>
      </w:r>
    </w:p>
    <w:p w14:paraId="75AD2FC2" w14:textId="77777777" w:rsidR="00486408" w:rsidRPr="005E06D8" w:rsidRDefault="00486408" w:rsidP="00486408">
      <w:pPr>
        <w:spacing w:before="40" w:after="40"/>
        <w:ind w:firstLine="708"/>
        <w:jc w:val="both"/>
        <w:rPr>
          <w:bCs/>
          <w:sz w:val="20"/>
          <w:szCs w:val="20"/>
        </w:rPr>
      </w:pPr>
      <w:r w:rsidRPr="005E06D8">
        <w:rPr>
          <w:bCs/>
          <w:sz w:val="20"/>
          <w:szCs w:val="20"/>
        </w:rPr>
        <w:t>- le superfici (o i capi/UBA) sono ridotte per cause di forza maggiore.</w:t>
      </w:r>
    </w:p>
    <w:p w14:paraId="100E21B6" w14:textId="77777777" w:rsidR="00486408" w:rsidRPr="005E06D8" w:rsidRDefault="00486408" w:rsidP="00486408">
      <w:pPr>
        <w:spacing w:before="40" w:after="40"/>
        <w:jc w:val="both"/>
        <w:rPr>
          <w:bCs/>
          <w:sz w:val="20"/>
          <w:szCs w:val="20"/>
        </w:rPr>
      </w:pPr>
    </w:p>
    <w:p w14:paraId="092FFCE4" w14:textId="77777777" w:rsidR="00486408" w:rsidRPr="005E06D8" w:rsidRDefault="00486408" w:rsidP="00486408">
      <w:pPr>
        <w:spacing w:before="40" w:after="40"/>
        <w:jc w:val="both"/>
        <w:rPr>
          <w:bCs/>
          <w:sz w:val="20"/>
          <w:szCs w:val="20"/>
        </w:rPr>
      </w:pPr>
      <w:r w:rsidRPr="005E06D8">
        <w:rPr>
          <w:bCs/>
          <w:sz w:val="20"/>
          <w:szCs w:val="20"/>
        </w:rPr>
        <w:t>Qualora il beneficiario non possa continuare a</w:t>
      </w:r>
      <w:r>
        <w:rPr>
          <w:bCs/>
          <w:sz w:val="20"/>
          <w:szCs w:val="20"/>
        </w:rPr>
        <w:t>d</w:t>
      </w:r>
      <w:r w:rsidRPr="005E06D8">
        <w:rPr>
          <w:bCs/>
          <w:sz w:val="20"/>
          <w:szCs w:val="20"/>
        </w:rPr>
        <w:t xml:space="preserve"> adempiere gli impegni assunti in quanto la sua azienda o parte di essa è oggetto di un'operazione di ricomposizione fondiaria o di interventi di riassetto fondiario pubblici o approvati dalla pubblica autorità, si adottano i provvedimenti necessari per adeguare gli impegni alla nuova situazione dell'azienda. Se tale adeguamento risulta impossibile, l'impegno cessa, e non è richiesto il rimborso per l'effettiva durata di validità dell'impegno stesso.</w:t>
      </w:r>
    </w:p>
    <w:p w14:paraId="11056C08" w14:textId="77777777" w:rsidR="00486408" w:rsidRDefault="00486408" w:rsidP="00486408">
      <w:pPr>
        <w:spacing w:before="40" w:after="40"/>
        <w:jc w:val="both"/>
      </w:pPr>
    </w:p>
    <w:p w14:paraId="180E2109" w14:textId="77777777" w:rsidR="00486408" w:rsidRPr="00030EF1" w:rsidRDefault="00486408" w:rsidP="00486408">
      <w:pPr>
        <w:pStyle w:val="Titolo3"/>
        <w:rPr>
          <w:i/>
          <w:iCs/>
          <w:color w:val="365F91" w:themeColor="accent1" w:themeShade="BF"/>
          <w:sz w:val="22"/>
          <w:szCs w:val="22"/>
        </w:rPr>
      </w:pPr>
      <w:r w:rsidRPr="00030EF1">
        <w:rPr>
          <w:i/>
          <w:iCs/>
          <w:color w:val="365F91" w:themeColor="accent1" w:themeShade="BF"/>
          <w:sz w:val="22"/>
          <w:szCs w:val="22"/>
        </w:rPr>
        <w:t xml:space="preserve">Cambio di beneficiario (totale o anche parziale) /disciplina della cessione di azienda </w:t>
      </w:r>
    </w:p>
    <w:p w14:paraId="71161D99" w14:textId="20D75525" w:rsidR="00486408" w:rsidRDefault="00486408" w:rsidP="00486408">
      <w:pPr>
        <w:spacing w:before="40" w:after="40"/>
        <w:jc w:val="both"/>
        <w:rPr>
          <w:bCs/>
          <w:sz w:val="20"/>
          <w:szCs w:val="20"/>
        </w:rPr>
      </w:pPr>
      <w:r w:rsidRPr="005E06D8">
        <w:rPr>
          <w:bCs/>
          <w:sz w:val="20"/>
          <w:szCs w:val="20"/>
        </w:rPr>
        <w:t>Se, durante il periodo di un impegno, il beneficiario cede totalmente o parzialmente la sua azienda a un altro soggetto, quest'ultimo può subentrare nell'impegno o nella parte di impegno che corrisponde al terreno</w:t>
      </w:r>
      <w:r w:rsidR="00E376D7" w:rsidRPr="00E376D7">
        <w:rPr>
          <w:bCs/>
          <w:sz w:val="20"/>
          <w:szCs w:val="20"/>
          <w:highlight w:val="yellow"/>
        </w:rPr>
        <w:t>/capo</w:t>
      </w:r>
      <w:r w:rsidRPr="005E06D8">
        <w:rPr>
          <w:bCs/>
          <w:sz w:val="20"/>
          <w:szCs w:val="20"/>
        </w:rPr>
        <w:t xml:space="preserve"> trasferito per il restante periodo. In caso di subentro nell’impegno, il subentrante rileva e continua con gli stessi impegni e, alla data del subentro, deve possedere gli stessi </w:t>
      </w:r>
      <w:r w:rsidRPr="00CD6EB8">
        <w:rPr>
          <w:bCs/>
          <w:strike/>
          <w:color w:val="FF0000"/>
          <w:sz w:val="20"/>
          <w:szCs w:val="20"/>
        </w:rPr>
        <w:t>criteri</w:t>
      </w:r>
      <w:r w:rsidRPr="00CD6EB8">
        <w:rPr>
          <w:bCs/>
          <w:color w:val="FF0000"/>
          <w:sz w:val="20"/>
          <w:szCs w:val="20"/>
        </w:rPr>
        <w:t xml:space="preserve"> </w:t>
      </w:r>
      <w:r w:rsidRPr="00E376D7">
        <w:rPr>
          <w:bCs/>
          <w:sz w:val="20"/>
          <w:szCs w:val="20"/>
          <w:highlight w:val="yellow"/>
        </w:rPr>
        <w:t>requisiti</w:t>
      </w:r>
      <w:r>
        <w:rPr>
          <w:bCs/>
          <w:sz w:val="20"/>
          <w:szCs w:val="20"/>
        </w:rPr>
        <w:t xml:space="preserve"> </w:t>
      </w:r>
      <w:r w:rsidRPr="005E06D8">
        <w:rPr>
          <w:bCs/>
          <w:sz w:val="20"/>
          <w:szCs w:val="20"/>
        </w:rPr>
        <w:t>di ammissibilità</w:t>
      </w:r>
      <w:r>
        <w:rPr>
          <w:bCs/>
          <w:sz w:val="20"/>
          <w:szCs w:val="20"/>
        </w:rPr>
        <w:t xml:space="preserve"> </w:t>
      </w:r>
      <w:r w:rsidRPr="00E376D7">
        <w:rPr>
          <w:bCs/>
          <w:sz w:val="20"/>
          <w:szCs w:val="20"/>
          <w:highlight w:val="yellow"/>
        </w:rPr>
        <w:t>del cedente</w:t>
      </w:r>
      <w:r>
        <w:rPr>
          <w:bCs/>
          <w:sz w:val="20"/>
          <w:szCs w:val="20"/>
        </w:rPr>
        <w:t>.</w:t>
      </w:r>
      <w:r w:rsidRPr="005E06D8">
        <w:rPr>
          <w:bCs/>
          <w:sz w:val="20"/>
          <w:szCs w:val="20"/>
        </w:rPr>
        <w:t xml:space="preserve"> </w:t>
      </w:r>
      <w:r w:rsidRPr="00CD6EB8">
        <w:rPr>
          <w:bCs/>
          <w:strike/>
          <w:color w:val="FF0000"/>
          <w:sz w:val="20"/>
          <w:szCs w:val="20"/>
        </w:rPr>
        <w:t>previsti dal bando.</w:t>
      </w:r>
      <w:r w:rsidRPr="005E06D8">
        <w:rPr>
          <w:bCs/>
          <w:sz w:val="20"/>
          <w:szCs w:val="20"/>
        </w:rPr>
        <w:t xml:space="preserve"> </w:t>
      </w:r>
    </w:p>
    <w:p w14:paraId="787A73C9" w14:textId="77777777" w:rsidR="00486408" w:rsidRDefault="00486408" w:rsidP="00486408">
      <w:pPr>
        <w:spacing w:before="40" w:after="40"/>
        <w:jc w:val="both"/>
        <w:rPr>
          <w:bCs/>
          <w:sz w:val="20"/>
          <w:szCs w:val="20"/>
        </w:rPr>
      </w:pPr>
      <w:r w:rsidRPr="00F509EC">
        <w:rPr>
          <w:bCs/>
          <w:sz w:val="20"/>
          <w:szCs w:val="20"/>
        </w:rPr>
        <w:t>Le modalità operative e le conseguenze in caso di mancato subentro verranno dettagliati nei bandi.</w:t>
      </w:r>
    </w:p>
    <w:p w14:paraId="0CB8D3F1" w14:textId="77777777" w:rsidR="00486408" w:rsidRPr="00030EF1" w:rsidRDefault="00486408" w:rsidP="00486408">
      <w:pPr>
        <w:spacing w:before="40" w:after="0"/>
        <w:rPr>
          <w:bCs/>
        </w:rPr>
      </w:pPr>
    </w:p>
    <w:p w14:paraId="29A78A03" w14:textId="77777777" w:rsidR="00486408" w:rsidRPr="00030EF1" w:rsidRDefault="00486408" w:rsidP="00486408">
      <w:pPr>
        <w:pStyle w:val="Titolo3"/>
        <w:rPr>
          <w:i/>
          <w:iCs/>
          <w:color w:val="365F91" w:themeColor="accent1" w:themeShade="BF"/>
          <w:sz w:val="22"/>
          <w:szCs w:val="22"/>
        </w:rPr>
      </w:pPr>
      <w:r w:rsidRPr="00E12A71">
        <w:rPr>
          <w:i/>
          <w:iCs/>
          <w:color w:val="365F91" w:themeColor="accent1" w:themeShade="BF"/>
          <w:sz w:val="22"/>
          <w:szCs w:val="22"/>
        </w:rPr>
        <w:t xml:space="preserve">Clausole di revisione </w:t>
      </w:r>
    </w:p>
    <w:p w14:paraId="1B66572E" w14:textId="77777777" w:rsidR="00486408" w:rsidRPr="005E06D8" w:rsidRDefault="00486408" w:rsidP="00486408">
      <w:pPr>
        <w:spacing w:before="40" w:after="40"/>
        <w:jc w:val="both"/>
        <w:rPr>
          <w:bCs/>
          <w:sz w:val="20"/>
          <w:szCs w:val="20"/>
        </w:rPr>
      </w:pPr>
      <w:r w:rsidRPr="005E06D8">
        <w:rPr>
          <w:bCs/>
          <w:sz w:val="20"/>
          <w:szCs w:val="20"/>
        </w:rPr>
        <w:t>In conformità con l’articolo 70,</w:t>
      </w:r>
      <w:r>
        <w:rPr>
          <w:bCs/>
          <w:sz w:val="20"/>
          <w:szCs w:val="20"/>
        </w:rPr>
        <w:t xml:space="preserve"> </w:t>
      </w:r>
      <w:r w:rsidRPr="0068565C">
        <w:rPr>
          <w:bCs/>
          <w:strike/>
          <w:color w:val="FF0000"/>
          <w:sz w:val="20"/>
          <w:szCs w:val="20"/>
        </w:rPr>
        <w:t>paragrafo</w:t>
      </w:r>
      <w:r w:rsidRPr="0068565C">
        <w:rPr>
          <w:bCs/>
          <w:color w:val="FF0000"/>
          <w:sz w:val="20"/>
          <w:szCs w:val="20"/>
        </w:rPr>
        <w:t xml:space="preserve"> </w:t>
      </w:r>
      <w:r w:rsidRPr="0068565C">
        <w:rPr>
          <w:bCs/>
          <w:sz w:val="20"/>
          <w:szCs w:val="20"/>
          <w:highlight w:val="green"/>
        </w:rPr>
        <w:t>par.</w:t>
      </w:r>
      <w:r w:rsidRPr="005E06D8">
        <w:rPr>
          <w:bCs/>
          <w:sz w:val="20"/>
          <w:szCs w:val="20"/>
        </w:rPr>
        <w:t xml:space="preserve"> 7 del Reg. (UE) 2021/2115 per gli interventi SRA è prevista una clausola di revisione al fine di garantirne l’adeguamento in caso di modifica delle pertinenti norme obbligatorie, e dei requisiti od obblighi di cui al </w:t>
      </w:r>
      <w:r w:rsidRPr="0068565C">
        <w:rPr>
          <w:bCs/>
          <w:strike/>
          <w:color w:val="FF0000"/>
          <w:sz w:val="20"/>
          <w:szCs w:val="20"/>
        </w:rPr>
        <w:t>paragrafo</w:t>
      </w:r>
      <w:r w:rsidRPr="0068565C">
        <w:rPr>
          <w:bCs/>
          <w:color w:val="FF0000"/>
          <w:sz w:val="20"/>
          <w:szCs w:val="20"/>
        </w:rPr>
        <w:t xml:space="preserve"> </w:t>
      </w:r>
      <w:r w:rsidRPr="0068565C">
        <w:rPr>
          <w:bCs/>
          <w:sz w:val="20"/>
          <w:szCs w:val="20"/>
          <w:highlight w:val="green"/>
        </w:rPr>
        <w:t>par.</w:t>
      </w:r>
      <w:r w:rsidRPr="005E06D8">
        <w:rPr>
          <w:bCs/>
          <w:sz w:val="20"/>
          <w:szCs w:val="20"/>
        </w:rPr>
        <w:t xml:space="preserve"> 3 del suddetto articolo, al di là dei quali devono andare gli impegni, o di garantire la conformità al primo comma, lettera d), di detto paragrafo. Se tale adeguamento non è accettato dal beneficiario, l’impegno cessa senza l’obbligo di rimborso dei pagamenti</w:t>
      </w:r>
      <w:r>
        <w:rPr>
          <w:bCs/>
          <w:sz w:val="20"/>
          <w:szCs w:val="20"/>
        </w:rPr>
        <w:t xml:space="preserve"> </w:t>
      </w:r>
      <w:r w:rsidRPr="005E06D8">
        <w:rPr>
          <w:bCs/>
          <w:sz w:val="20"/>
          <w:szCs w:val="20"/>
        </w:rPr>
        <w:t xml:space="preserve">ai sensi di questo articolo per l’effettiva durata di validità dell’impegno stesso. </w:t>
      </w:r>
    </w:p>
    <w:p w14:paraId="402B3B21" w14:textId="77777777" w:rsidR="00486408" w:rsidRPr="005E06D8" w:rsidRDefault="00486408" w:rsidP="00486408">
      <w:pPr>
        <w:spacing w:before="40" w:after="40"/>
        <w:jc w:val="both"/>
        <w:rPr>
          <w:bCs/>
          <w:sz w:val="20"/>
          <w:szCs w:val="20"/>
        </w:rPr>
      </w:pPr>
      <w:r w:rsidRPr="005E06D8">
        <w:rPr>
          <w:bCs/>
          <w:sz w:val="20"/>
          <w:szCs w:val="20"/>
        </w:rPr>
        <w:t>È inoltre prevista una clausola di revisione per gli interventi SRA che vanno al di là del periodo del piano strategico della PAC al fine di consentirne l’adeguamento al quadro giuridico applicabile nel periodo successivo.</w:t>
      </w:r>
    </w:p>
    <w:p w14:paraId="55883C66" w14:textId="77777777" w:rsidR="00486408" w:rsidRDefault="00486408" w:rsidP="00486408">
      <w:pPr>
        <w:spacing w:before="40" w:after="40"/>
        <w:jc w:val="both"/>
        <w:rPr>
          <w:bCs/>
        </w:rPr>
      </w:pPr>
    </w:p>
    <w:p w14:paraId="668205F8" w14:textId="77777777" w:rsidR="00486408" w:rsidRPr="00A02F36" w:rsidRDefault="00486408" w:rsidP="00486408">
      <w:pPr>
        <w:pStyle w:val="Titolo3"/>
        <w:jc w:val="both"/>
        <w:rPr>
          <w:i/>
          <w:iCs/>
          <w:color w:val="365F91" w:themeColor="accent1" w:themeShade="BF"/>
          <w:sz w:val="22"/>
          <w:szCs w:val="22"/>
          <w:highlight w:val="yellow"/>
        </w:rPr>
      </w:pPr>
      <w:bookmarkStart w:id="7" w:name="_Hlk132877810"/>
      <w:r w:rsidRPr="00A02F36">
        <w:rPr>
          <w:i/>
          <w:iCs/>
          <w:color w:val="365F91" w:themeColor="accent1" w:themeShade="BF"/>
          <w:sz w:val="22"/>
          <w:szCs w:val="22"/>
          <w:highlight w:val="yellow"/>
        </w:rPr>
        <w:t>Trasformazione impegni (tranne SRA28, SRA10 Azione 1 e SRA10 Azione 4)</w:t>
      </w:r>
    </w:p>
    <w:p w14:paraId="252BF108" w14:textId="77777777" w:rsidR="00486408" w:rsidRPr="00A02F36" w:rsidRDefault="00486408" w:rsidP="00486408">
      <w:pPr>
        <w:spacing w:before="40" w:after="40"/>
        <w:jc w:val="both"/>
        <w:rPr>
          <w:bCs/>
          <w:sz w:val="20"/>
          <w:szCs w:val="20"/>
          <w:highlight w:val="yellow"/>
        </w:rPr>
      </w:pPr>
      <w:r w:rsidRPr="00A02F36">
        <w:rPr>
          <w:bCs/>
          <w:sz w:val="20"/>
          <w:szCs w:val="20"/>
          <w:highlight w:val="yellow"/>
        </w:rPr>
        <w:t>Nel corso di esecuzione di un impegno pluriennale è possibile consentire la trasformazione di un impegno assunto ai sensi dell’art. 70 del Reg. (UE) 2021/2115 in un altro impegno, purché siano rispettate le seguenti condizioni:</w:t>
      </w:r>
    </w:p>
    <w:p w14:paraId="21CA9600" w14:textId="77777777" w:rsidR="00486408" w:rsidRPr="00A02F36" w:rsidRDefault="00486408" w:rsidP="00486408">
      <w:pPr>
        <w:pStyle w:val="Paragrafoelenco"/>
        <w:numPr>
          <w:ilvl w:val="0"/>
          <w:numId w:val="100"/>
        </w:numPr>
        <w:spacing w:before="40" w:after="0"/>
        <w:jc w:val="both"/>
        <w:rPr>
          <w:bCs/>
          <w:sz w:val="20"/>
          <w:szCs w:val="20"/>
          <w:highlight w:val="yellow"/>
        </w:rPr>
      </w:pPr>
      <w:r w:rsidRPr="00A02F36">
        <w:rPr>
          <w:bCs/>
          <w:sz w:val="20"/>
          <w:szCs w:val="20"/>
          <w:highlight w:val="yellow"/>
        </w:rPr>
        <w:t>la conversione ha effetti benefici significativi per l’ambiente;</w:t>
      </w:r>
    </w:p>
    <w:p w14:paraId="73E94C86" w14:textId="77777777" w:rsidR="00486408" w:rsidRPr="00A02F36" w:rsidRDefault="00486408" w:rsidP="00486408">
      <w:pPr>
        <w:pStyle w:val="Paragrafoelenco"/>
        <w:numPr>
          <w:ilvl w:val="0"/>
          <w:numId w:val="100"/>
        </w:numPr>
        <w:spacing w:before="40" w:after="0"/>
        <w:jc w:val="both"/>
        <w:rPr>
          <w:bCs/>
          <w:sz w:val="20"/>
          <w:szCs w:val="20"/>
          <w:highlight w:val="yellow"/>
        </w:rPr>
      </w:pPr>
      <w:r w:rsidRPr="00A02F36">
        <w:rPr>
          <w:bCs/>
          <w:sz w:val="20"/>
          <w:szCs w:val="20"/>
          <w:highlight w:val="yellow"/>
        </w:rPr>
        <w:t>l’impegno esistente è notevolmente rafforzato;</w:t>
      </w:r>
    </w:p>
    <w:p w14:paraId="5829984E" w14:textId="77777777" w:rsidR="00486408" w:rsidRPr="00A02F36" w:rsidRDefault="00486408" w:rsidP="00486408">
      <w:pPr>
        <w:pStyle w:val="Paragrafoelenco"/>
        <w:numPr>
          <w:ilvl w:val="0"/>
          <w:numId w:val="100"/>
        </w:numPr>
        <w:spacing w:before="40" w:after="0"/>
        <w:jc w:val="both"/>
        <w:rPr>
          <w:bCs/>
          <w:sz w:val="20"/>
          <w:szCs w:val="20"/>
          <w:highlight w:val="yellow"/>
        </w:rPr>
      </w:pPr>
      <w:r w:rsidRPr="00A02F36">
        <w:rPr>
          <w:bCs/>
          <w:sz w:val="20"/>
          <w:szCs w:val="20"/>
          <w:highlight w:val="yellow"/>
        </w:rPr>
        <w:t>il nuovo impegno sia incluso in quelli del presente documento.</w:t>
      </w:r>
    </w:p>
    <w:p w14:paraId="4EC4CA44" w14:textId="77777777" w:rsidR="00486408" w:rsidRPr="00A02F36" w:rsidRDefault="00486408" w:rsidP="00486408">
      <w:pPr>
        <w:spacing w:before="40" w:after="40"/>
        <w:jc w:val="both"/>
        <w:rPr>
          <w:bCs/>
          <w:sz w:val="20"/>
          <w:szCs w:val="20"/>
          <w:highlight w:val="yellow"/>
        </w:rPr>
      </w:pPr>
      <w:r w:rsidRPr="00A02F36">
        <w:rPr>
          <w:bCs/>
          <w:sz w:val="20"/>
          <w:szCs w:val="20"/>
          <w:highlight w:val="yellow"/>
        </w:rPr>
        <w:t>Il nuovo impegno SRA deve essere assunto per l’intero periodo specificato nella relativa scheda intervento, a partire dall’anno di trasformazione.</w:t>
      </w:r>
    </w:p>
    <w:p w14:paraId="6E907C0D" w14:textId="77777777" w:rsidR="00486408" w:rsidRPr="00A02F36" w:rsidRDefault="00486408" w:rsidP="00486408">
      <w:pPr>
        <w:spacing w:before="40" w:after="40"/>
        <w:jc w:val="both"/>
        <w:rPr>
          <w:bCs/>
          <w:sz w:val="20"/>
          <w:szCs w:val="20"/>
          <w:highlight w:val="yellow"/>
        </w:rPr>
      </w:pPr>
      <w:r w:rsidRPr="00A02F36">
        <w:rPr>
          <w:bCs/>
          <w:sz w:val="20"/>
          <w:szCs w:val="20"/>
          <w:highlight w:val="yellow"/>
        </w:rPr>
        <w:t>Il beneficiario che intende recedere da un dato intervento SRA NON ancora concluso per trasformarlo in un altro di livello superiore, non è soggetto al recupero dei premi già erogati. La trasformazione dovrà essere autorizzata dall’AdG competente, non solo verificando le condizioni di ammissibilità al nuovo intervento ma anche in funzione delle risorse finanziare disponibili. La trasformazione può consistere ad es. nel passaggio da SRA01 (Produzione integrata) a SRA29 (Agricoltura biologica).</w:t>
      </w:r>
    </w:p>
    <w:p w14:paraId="37F3E766" w14:textId="77777777" w:rsidR="00486408" w:rsidRPr="00E12A71" w:rsidRDefault="00486408" w:rsidP="00486408">
      <w:pPr>
        <w:spacing w:before="40" w:after="40"/>
        <w:jc w:val="both"/>
        <w:rPr>
          <w:bCs/>
          <w:sz w:val="20"/>
          <w:szCs w:val="20"/>
          <w:highlight w:val="green"/>
        </w:rPr>
      </w:pPr>
    </w:p>
    <w:p w14:paraId="23010474" w14:textId="77777777" w:rsidR="00486408" w:rsidRDefault="00486408" w:rsidP="00486408">
      <w:pPr>
        <w:pStyle w:val="Titolo3"/>
        <w:jc w:val="both"/>
        <w:rPr>
          <w:i/>
          <w:iCs/>
          <w:color w:val="365F91" w:themeColor="accent1" w:themeShade="BF"/>
          <w:sz w:val="22"/>
          <w:szCs w:val="22"/>
          <w:highlight w:val="green"/>
        </w:rPr>
      </w:pPr>
      <w:r w:rsidRPr="00374272">
        <w:rPr>
          <w:i/>
          <w:iCs/>
          <w:color w:val="365F91" w:themeColor="accent1" w:themeShade="BF"/>
          <w:sz w:val="22"/>
          <w:szCs w:val="22"/>
          <w:highlight w:val="green"/>
        </w:rPr>
        <w:t xml:space="preserve">Cumulabilità </w:t>
      </w:r>
      <w:r>
        <w:rPr>
          <w:i/>
          <w:iCs/>
          <w:color w:val="365F91" w:themeColor="accent1" w:themeShade="BF"/>
          <w:sz w:val="22"/>
          <w:szCs w:val="22"/>
          <w:highlight w:val="green"/>
        </w:rPr>
        <w:t xml:space="preserve">di un intervento SRA </w:t>
      </w:r>
      <w:r w:rsidRPr="00374272">
        <w:rPr>
          <w:i/>
          <w:iCs/>
          <w:color w:val="365F91" w:themeColor="accent1" w:themeShade="BF"/>
          <w:sz w:val="22"/>
          <w:szCs w:val="22"/>
          <w:highlight w:val="green"/>
        </w:rPr>
        <w:t xml:space="preserve">con altri interventi </w:t>
      </w:r>
      <w:r>
        <w:rPr>
          <w:i/>
          <w:iCs/>
          <w:color w:val="365F91" w:themeColor="accent1" w:themeShade="BF"/>
          <w:sz w:val="22"/>
          <w:szCs w:val="22"/>
          <w:highlight w:val="green"/>
        </w:rPr>
        <w:t xml:space="preserve">dello sviluppo rurale </w:t>
      </w:r>
      <w:r w:rsidRPr="00374272">
        <w:rPr>
          <w:i/>
          <w:iCs/>
          <w:color w:val="365F91" w:themeColor="accent1" w:themeShade="BF"/>
          <w:sz w:val="22"/>
          <w:szCs w:val="22"/>
          <w:highlight w:val="green"/>
        </w:rPr>
        <w:t>previsti dal PSP e</w:t>
      </w:r>
      <w:r>
        <w:rPr>
          <w:i/>
          <w:iCs/>
          <w:color w:val="365F91" w:themeColor="accent1" w:themeShade="BF"/>
          <w:sz w:val="22"/>
          <w:szCs w:val="22"/>
          <w:highlight w:val="green"/>
        </w:rPr>
        <w:t>/o</w:t>
      </w:r>
      <w:r w:rsidRPr="00374272">
        <w:rPr>
          <w:i/>
          <w:iCs/>
          <w:color w:val="365F91" w:themeColor="accent1" w:themeShade="BF"/>
          <w:sz w:val="22"/>
          <w:szCs w:val="22"/>
          <w:highlight w:val="green"/>
        </w:rPr>
        <w:t xml:space="preserve"> con le operazioni del PSR 2014-2022 </w:t>
      </w:r>
      <w:r>
        <w:rPr>
          <w:i/>
          <w:iCs/>
          <w:color w:val="365F91" w:themeColor="accent1" w:themeShade="BF"/>
          <w:sz w:val="22"/>
          <w:szCs w:val="22"/>
          <w:highlight w:val="green"/>
        </w:rPr>
        <w:t>(interventi TRLOM) sulla medesima superficie</w:t>
      </w:r>
    </w:p>
    <w:p w14:paraId="7914AC28" w14:textId="77777777" w:rsidR="00486408" w:rsidRPr="00196C31" w:rsidRDefault="00486408" w:rsidP="00486408">
      <w:pPr>
        <w:rPr>
          <w:highlight w:val="green"/>
        </w:rPr>
      </w:pPr>
    </w:p>
    <w:p w14:paraId="291D6874" w14:textId="226C26A6" w:rsidR="00486408" w:rsidRPr="00374272" w:rsidRDefault="00486408" w:rsidP="00486408">
      <w:pPr>
        <w:spacing w:after="0"/>
        <w:jc w:val="both"/>
        <w:rPr>
          <w:rFonts w:cstheme="minorHAnsi"/>
          <w:sz w:val="20"/>
          <w:szCs w:val="20"/>
          <w:highlight w:val="green"/>
        </w:rPr>
      </w:pPr>
      <w:r w:rsidRPr="00374272">
        <w:rPr>
          <w:rFonts w:cstheme="minorHAnsi"/>
          <w:sz w:val="20"/>
          <w:szCs w:val="20"/>
          <w:highlight w:val="green"/>
        </w:rPr>
        <w:t xml:space="preserve">L’agricoltore potrà scegliere di </w:t>
      </w:r>
      <w:r>
        <w:rPr>
          <w:rFonts w:cstheme="minorHAnsi"/>
          <w:sz w:val="20"/>
          <w:szCs w:val="20"/>
          <w:highlight w:val="green"/>
        </w:rPr>
        <w:t>attivare</w:t>
      </w:r>
      <w:r w:rsidRPr="00374272">
        <w:rPr>
          <w:rFonts w:cstheme="minorHAnsi"/>
          <w:sz w:val="20"/>
          <w:szCs w:val="20"/>
          <w:highlight w:val="green"/>
        </w:rPr>
        <w:t xml:space="preserve"> sulla medesima superficie/capo </w:t>
      </w:r>
      <w:r w:rsidRPr="00374272">
        <w:rPr>
          <w:rFonts w:cstheme="minorHAnsi"/>
          <w:b/>
          <w:bCs/>
          <w:sz w:val="20"/>
          <w:szCs w:val="20"/>
          <w:highlight w:val="green"/>
        </w:rPr>
        <w:t>solo due interventi</w:t>
      </w:r>
      <w:r w:rsidRPr="00374272">
        <w:rPr>
          <w:rFonts w:cstheme="minorHAnsi"/>
          <w:sz w:val="20"/>
          <w:szCs w:val="20"/>
          <w:highlight w:val="green"/>
        </w:rPr>
        <w:t xml:space="preserve"> tra</w:t>
      </w:r>
      <w:r>
        <w:rPr>
          <w:rFonts w:cstheme="minorHAnsi"/>
          <w:sz w:val="20"/>
          <w:szCs w:val="20"/>
          <w:highlight w:val="green"/>
        </w:rPr>
        <w:t xml:space="preserve"> </w:t>
      </w:r>
      <w:r w:rsidRPr="00374272">
        <w:rPr>
          <w:rFonts w:cstheme="minorHAnsi"/>
          <w:sz w:val="20"/>
          <w:szCs w:val="20"/>
          <w:highlight w:val="green"/>
        </w:rPr>
        <w:t>le</w:t>
      </w:r>
      <w:r>
        <w:rPr>
          <w:rFonts w:cstheme="minorHAnsi"/>
          <w:sz w:val="20"/>
          <w:szCs w:val="20"/>
          <w:highlight w:val="green"/>
        </w:rPr>
        <w:t xml:space="preserve"> </w:t>
      </w:r>
      <w:r w:rsidRPr="00374272">
        <w:rPr>
          <w:rFonts w:cstheme="minorHAnsi"/>
          <w:sz w:val="20"/>
          <w:szCs w:val="20"/>
          <w:highlight w:val="green"/>
        </w:rPr>
        <w:t>combinazioni previste in ciascuna scheda intervento</w:t>
      </w:r>
      <w:r w:rsidRPr="00374272">
        <w:rPr>
          <w:sz w:val="20"/>
          <w:szCs w:val="20"/>
          <w:highlight w:val="green"/>
        </w:rPr>
        <w:t xml:space="preserve"> alla sezione “Collegamenti con </w:t>
      </w:r>
      <w:r w:rsidRPr="00EE1842">
        <w:rPr>
          <w:sz w:val="20"/>
          <w:szCs w:val="20"/>
          <w:highlight w:val="green"/>
        </w:rPr>
        <w:t xml:space="preserve">altri interventi </w:t>
      </w:r>
      <w:r w:rsidR="00EE1842" w:rsidRPr="00EE1842">
        <w:rPr>
          <w:sz w:val="20"/>
          <w:szCs w:val="20"/>
          <w:highlight w:val="green"/>
        </w:rPr>
        <w:t>SRA e TRLOM dello Sviluppo Rurale</w:t>
      </w:r>
      <w:r w:rsidRPr="00374272">
        <w:rPr>
          <w:sz w:val="20"/>
          <w:szCs w:val="20"/>
          <w:highlight w:val="green"/>
        </w:rPr>
        <w:t>”</w:t>
      </w:r>
      <w:r w:rsidRPr="00374272">
        <w:rPr>
          <w:rFonts w:cstheme="minorHAnsi"/>
          <w:sz w:val="20"/>
          <w:szCs w:val="20"/>
          <w:highlight w:val="green"/>
        </w:rPr>
        <w:t>.</w:t>
      </w:r>
    </w:p>
    <w:p w14:paraId="683CEF99" w14:textId="77777777" w:rsidR="00486408" w:rsidRDefault="00486408" w:rsidP="00486408">
      <w:pPr>
        <w:spacing w:after="0"/>
        <w:jc w:val="both"/>
        <w:rPr>
          <w:rFonts w:cstheme="minorHAnsi"/>
          <w:sz w:val="20"/>
          <w:szCs w:val="20"/>
          <w:highlight w:val="green"/>
        </w:rPr>
      </w:pPr>
    </w:p>
    <w:p w14:paraId="04C0A909" w14:textId="77777777" w:rsidR="00486408" w:rsidRDefault="00486408" w:rsidP="00486408">
      <w:pPr>
        <w:spacing w:after="0"/>
        <w:jc w:val="both"/>
        <w:rPr>
          <w:bCs/>
          <w:sz w:val="20"/>
          <w:szCs w:val="20"/>
          <w:highlight w:val="green"/>
        </w:rPr>
      </w:pPr>
      <w:r>
        <w:rPr>
          <w:bCs/>
          <w:sz w:val="20"/>
          <w:szCs w:val="20"/>
          <w:highlight w:val="green"/>
        </w:rPr>
        <w:t>U</w:t>
      </w:r>
      <w:r w:rsidRPr="00237537">
        <w:rPr>
          <w:bCs/>
          <w:sz w:val="20"/>
          <w:szCs w:val="20"/>
          <w:highlight w:val="green"/>
        </w:rPr>
        <w:t>lteriori cumulabilità su una stessa superficie/capo tra SRA e ECOSCHEMI</w:t>
      </w:r>
      <w:r>
        <w:rPr>
          <w:bCs/>
          <w:sz w:val="20"/>
          <w:szCs w:val="20"/>
          <w:highlight w:val="green"/>
        </w:rPr>
        <w:t xml:space="preserve"> e tra operazioni del PSR 2014-2022 (interventi TRLOM) e ECOSCHEMI</w:t>
      </w:r>
      <w:r w:rsidRPr="00237537">
        <w:rPr>
          <w:bCs/>
          <w:sz w:val="20"/>
          <w:szCs w:val="20"/>
          <w:highlight w:val="green"/>
        </w:rPr>
        <w:t xml:space="preserve"> </w:t>
      </w:r>
      <w:r>
        <w:rPr>
          <w:bCs/>
          <w:sz w:val="20"/>
          <w:szCs w:val="20"/>
          <w:highlight w:val="green"/>
        </w:rPr>
        <w:t>sono</w:t>
      </w:r>
      <w:r w:rsidRPr="00237537">
        <w:rPr>
          <w:bCs/>
          <w:sz w:val="20"/>
          <w:szCs w:val="20"/>
          <w:highlight w:val="green"/>
        </w:rPr>
        <w:t xml:space="preserve"> definite </w:t>
      </w:r>
      <w:r>
        <w:rPr>
          <w:bCs/>
          <w:sz w:val="20"/>
          <w:szCs w:val="20"/>
          <w:highlight w:val="green"/>
        </w:rPr>
        <w:t>a livello di bando.</w:t>
      </w:r>
    </w:p>
    <w:p w14:paraId="6E2179AF" w14:textId="77777777" w:rsidR="00486408" w:rsidRPr="00237537" w:rsidRDefault="00486408" w:rsidP="00486408">
      <w:pPr>
        <w:spacing w:after="0"/>
        <w:jc w:val="both"/>
        <w:rPr>
          <w:rFonts w:cstheme="minorHAnsi"/>
          <w:sz w:val="20"/>
          <w:szCs w:val="20"/>
          <w:highlight w:val="green"/>
        </w:rPr>
      </w:pPr>
    </w:p>
    <w:p w14:paraId="1546305A" w14:textId="77777777" w:rsidR="00486408" w:rsidRDefault="00486408" w:rsidP="00486408">
      <w:pPr>
        <w:spacing w:after="0"/>
        <w:jc w:val="both"/>
        <w:rPr>
          <w:rFonts w:cstheme="minorHAnsi"/>
          <w:sz w:val="20"/>
          <w:szCs w:val="20"/>
          <w:highlight w:val="green"/>
        </w:rPr>
      </w:pPr>
      <w:r w:rsidRPr="008909CD">
        <w:rPr>
          <w:rFonts w:cstheme="minorHAnsi"/>
          <w:sz w:val="20"/>
          <w:szCs w:val="20"/>
          <w:highlight w:val="green"/>
        </w:rPr>
        <w:t xml:space="preserve">In caso di </w:t>
      </w:r>
      <w:r>
        <w:rPr>
          <w:rFonts w:cstheme="minorHAnsi"/>
          <w:sz w:val="20"/>
          <w:szCs w:val="20"/>
          <w:highlight w:val="green"/>
        </w:rPr>
        <w:t>attivazione di più interventi sulla medesima superficie,</w:t>
      </w:r>
      <w:r w:rsidRPr="008909CD">
        <w:rPr>
          <w:rFonts w:cstheme="minorHAnsi"/>
          <w:sz w:val="20"/>
          <w:szCs w:val="20"/>
          <w:highlight w:val="green"/>
        </w:rPr>
        <w:t xml:space="preserve"> il premio </w:t>
      </w:r>
      <w:r>
        <w:rPr>
          <w:rFonts w:cstheme="minorHAnsi"/>
          <w:sz w:val="20"/>
          <w:szCs w:val="20"/>
          <w:highlight w:val="green"/>
        </w:rPr>
        <w:t xml:space="preserve">complessivo </w:t>
      </w:r>
      <w:r w:rsidRPr="008909CD">
        <w:rPr>
          <w:rFonts w:cstheme="minorHAnsi"/>
          <w:sz w:val="20"/>
          <w:szCs w:val="20"/>
          <w:highlight w:val="green"/>
        </w:rPr>
        <w:t xml:space="preserve">sarà </w:t>
      </w:r>
      <w:r>
        <w:rPr>
          <w:rFonts w:cstheme="minorHAnsi"/>
          <w:sz w:val="20"/>
          <w:szCs w:val="20"/>
          <w:highlight w:val="green"/>
        </w:rPr>
        <w:t>rideterminato in riduzione</w:t>
      </w:r>
      <w:r w:rsidRPr="00237537">
        <w:rPr>
          <w:rFonts w:cstheme="minorHAnsi"/>
          <w:sz w:val="20"/>
          <w:szCs w:val="20"/>
          <w:highlight w:val="green"/>
        </w:rPr>
        <w:t xml:space="preserve"> </w:t>
      </w:r>
      <w:r w:rsidRPr="008909CD">
        <w:rPr>
          <w:rFonts w:cstheme="minorHAnsi"/>
          <w:sz w:val="20"/>
          <w:szCs w:val="20"/>
          <w:highlight w:val="green"/>
        </w:rPr>
        <w:t xml:space="preserve">al fine di evitare </w:t>
      </w:r>
      <w:r>
        <w:rPr>
          <w:rFonts w:cstheme="minorHAnsi"/>
          <w:sz w:val="20"/>
          <w:szCs w:val="20"/>
          <w:highlight w:val="green"/>
        </w:rPr>
        <w:t>il doppio finanziamento</w:t>
      </w:r>
      <w:r w:rsidRPr="008909CD">
        <w:rPr>
          <w:rFonts w:cstheme="minorHAnsi"/>
          <w:sz w:val="20"/>
          <w:szCs w:val="20"/>
          <w:highlight w:val="green"/>
        </w:rPr>
        <w:t>.</w:t>
      </w:r>
      <w:r>
        <w:rPr>
          <w:rFonts w:cstheme="minorHAnsi"/>
          <w:sz w:val="20"/>
          <w:szCs w:val="20"/>
          <w:highlight w:val="green"/>
        </w:rPr>
        <w:t xml:space="preserve"> I premi ricalcolati sono riportati nei relativi bandi.</w:t>
      </w:r>
    </w:p>
    <w:p w14:paraId="40B9B740" w14:textId="5DA1CD4D" w:rsidR="00565FE3" w:rsidRDefault="00565FE3">
      <w:pPr>
        <w:spacing w:after="200" w:line="276" w:lineRule="auto"/>
        <w:rPr>
          <w:rFonts w:cstheme="minorHAnsi"/>
          <w:sz w:val="20"/>
          <w:szCs w:val="20"/>
          <w:highlight w:val="green"/>
        </w:rPr>
      </w:pPr>
      <w:r>
        <w:rPr>
          <w:rFonts w:cstheme="minorHAnsi"/>
          <w:sz w:val="20"/>
          <w:szCs w:val="20"/>
          <w:highlight w:val="green"/>
        </w:rPr>
        <w:br w:type="page"/>
      </w:r>
    </w:p>
    <w:p w14:paraId="64FD10AC" w14:textId="77777777" w:rsidR="00565FE3" w:rsidRDefault="00565FE3" w:rsidP="00565FE3">
      <w:pPr>
        <w:pStyle w:val="Stile1"/>
      </w:pPr>
      <w:bookmarkStart w:id="8" w:name="_Hlk133413300"/>
    </w:p>
    <w:p w14:paraId="47C9BF21" w14:textId="77777777" w:rsidR="00565FE3" w:rsidRDefault="00565FE3" w:rsidP="00565FE3">
      <w:pPr>
        <w:pStyle w:val="Titolo2"/>
        <w:rPr>
          <w:rFonts w:asciiTheme="minorHAnsi" w:hAnsiTheme="minorHAnsi" w:cstheme="minorHAnsi"/>
          <w:b/>
          <w:bCs/>
        </w:rPr>
      </w:pPr>
      <w:bookmarkStart w:id="9" w:name="_Toc133425196"/>
      <w:bookmarkEnd w:id="8"/>
      <w:r w:rsidRPr="00F6220C">
        <w:rPr>
          <w:rFonts w:asciiTheme="minorHAnsi" w:hAnsiTheme="minorHAnsi" w:cstheme="minorHAnsi"/>
          <w:b/>
          <w:bCs/>
        </w:rPr>
        <w:t>SRA01 – Produzione integrata</w:t>
      </w:r>
      <w:bookmarkEnd w:id="9"/>
    </w:p>
    <w:p w14:paraId="21B62A2F" w14:textId="77777777" w:rsidR="00565FE3" w:rsidRPr="0082716A" w:rsidRDefault="00565FE3" w:rsidP="00565FE3">
      <w:pPr>
        <w:pStyle w:val="Titolo3"/>
        <w:rPr>
          <w:i/>
          <w:iCs/>
          <w:color w:val="365F91" w:themeColor="accent1" w:themeShade="BF"/>
          <w:sz w:val="22"/>
          <w:szCs w:val="22"/>
        </w:rPr>
      </w:pPr>
      <w:r>
        <w:rPr>
          <w:i/>
          <w:iCs/>
          <w:color w:val="365F91" w:themeColor="accent1" w:themeShade="BF"/>
          <w:sz w:val="22"/>
          <w:szCs w:val="22"/>
        </w:rPr>
        <w:t xml:space="preserve">Descrizione </w:t>
      </w:r>
    </w:p>
    <w:p w14:paraId="647D14B4" w14:textId="77777777" w:rsidR="00565FE3" w:rsidRPr="00B65EBA" w:rsidRDefault="00565FE3" w:rsidP="00565FE3">
      <w:pPr>
        <w:spacing w:after="0"/>
        <w:jc w:val="both"/>
        <w:rPr>
          <w:rFonts w:eastAsiaTheme="majorEastAsia"/>
          <w:sz w:val="20"/>
          <w:szCs w:val="20"/>
        </w:rPr>
      </w:pPr>
      <w:r w:rsidRPr="00B65EBA">
        <w:rPr>
          <w:rFonts w:eastAsiaTheme="majorEastAsia"/>
          <w:sz w:val="20"/>
          <w:szCs w:val="20"/>
        </w:rPr>
        <w:t xml:space="preserve">L’intervento prevede un </w:t>
      </w:r>
      <w:r w:rsidRPr="00B65EBA">
        <w:rPr>
          <w:rFonts w:eastAsiaTheme="majorEastAsia"/>
          <w:b/>
          <w:bCs/>
          <w:sz w:val="20"/>
          <w:szCs w:val="20"/>
        </w:rPr>
        <w:t>sostegno per ettaro di SAU</w:t>
      </w:r>
      <w:r w:rsidRPr="00B65EBA">
        <w:rPr>
          <w:rFonts w:eastAsiaTheme="majorEastAsia"/>
          <w:sz w:val="20"/>
          <w:szCs w:val="20"/>
        </w:rPr>
        <w:t xml:space="preserve"> a favore dei beneficiari che si impegnano ad adottare le disposizioni tecniche indicate nei Disciplinari di Produzione Integrata (DPI) stabiliti per la fase di coltivazione, aderendo al Sistema di Qualità Nazionale Produzione integrata (SQNPI).</w:t>
      </w:r>
    </w:p>
    <w:p w14:paraId="2D90301B" w14:textId="77777777" w:rsidR="00565FE3" w:rsidRPr="00B65EBA" w:rsidRDefault="00565FE3" w:rsidP="00565FE3">
      <w:pPr>
        <w:spacing w:after="0"/>
        <w:jc w:val="both"/>
        <w:rPr>
          <w:rFonts w:eastAsiaTheme="majorEastAsia"/>
          <w:sz w:val="20"/>
          <w:szCs w:val="20"/>
        </w:rPr>
      </w:pPr>
      <w:r w:rsidRPr="00B65EBA">
        <w:rPr>
          <w:rFonts w:eastAsiaTheme="majorEastAsia"/>
          <w:sz w:val="20"/>
          <w:szCs w:val="20"/>
        </w:rPr>
        <w:t xml:space="preserve">Tale sistema, introducendo pratiche agronomiche e strategie di difesa delle colture dalle avversità migliorative rispetto alle pratiche ordinarie, contribuisce ad una più efficiente gestione delle risorse naturali come l’acqua e il suolo, al sequestro del carbonio nel suolo, concorrendo così anche all’adattamento ai cambiamenti climatici. </w:t>
      </w:r>
    </w:p>
    <w:p w14:paraId="0F92592C" w14:textId="77777777" w:rsidR="00565FE3" w:rsidRPr="00B65EBA" w:rsidRDefault="00565FE3" w:rsidP="00565FE3">
      <w:pPr>
        <w:spacing w:after="0"/>
        <w:jc w:val="both"/>
        <w:rPr>
          <w:rFonts w:eastAsiaTheme="majorEastAsia"/>
          <w:sz w:val="20"/>
          <w:szCs w:val="20"/>
        </w:rPr>
      </w:pPr>
      <w:r w:rsidRPr="00B65EBA">
        <w:rPr>
          <w:rFonts w:eastAsiaTheme="majorEastAsia"/>
          <w:sz w:val="20"/>
          <w:szCs w:val="20"/>
        </w:rPr>
        <w:t xml:space="preserve">L’intervento prevede un periodo di impegno di durata pari a </w:t>
      </w:r>
      <w:r w:rsidRPr="00B65EBA">
        <w:rPr>
          <w:rFonts w:eastAsiaTheme="majorEastAsia"/>
          <w:b/>
          <w:bCs/>
          <w:sz w:val="20"/>
          <w:szCs w:val="20"/>
        </w:rPr>
        <w:t>5 anni</w:t>
      </w:r>
      <w:r w:rsidRPr="00B65EBA">
        <w:rPr>
          <w:rFonts w:eastAsiaTheme="majorEastAsia"/>
          <w:sz w:val="20"/>
          <w:szCs w:val="20"/>
        </w:rPr>
        <w:t>.</w:t>
      </w:r>
    </w:p>
    <w:p w14:paraId="7C73ACE5" w14:textId="77777777" w:rsidR="00565FE3" w:rsidRPr="00B65EBA" w:rsidRDefault="00565FE3" w:rsidP="00565FE3">
      <w:pPr>
        <w:spacing w:after="0"/>
        <w:jc w:val="both"/>
        <w:rPr>
          <w:rFonts w:eastAsiaTheme="majorEastAsia"/>
          <w:sz w:val="20"/>
          <w:szCs w:val="20"/>
        </w:rPr>
      </w:pPr>
      <w:r w:rsidRPr="00B65EBA">
        <w:rPr>
          <w:rFonts w:eastAsiaTheme="majorEastAsia"/>
          <w:sz w:val="20"/>
          <w:szCs w:val="20"/>
        </w:rPr>
        <w:t>La singola annualità dell’impegno è riferita all’</w:t>
      </w:r>
      <w:r w:rsidRPr="00B65EBA">
        <w:rPr>
          <w:rFonts w:eastAsiaTheme="majorEastAsia"/>
          <w:b/>
          <w:bCs/>
          <w:sz w:val="20"/>
          <w:szCs w:val="20"/>
        </w:rPr>
        <w:t>anno solare</w:t>
      </w:r>
      <w:r w:rsidRPr="00B65EBA">
        <w:rPr>
          <w:rFonts w:eastAsiaTheme="majorEastAsia"/>
          <w:sz w:val="20"/>
          <w:szCs w:val="20"/>
        </w:rPr>
        <w:t xml:space="preserve"> (01/01-31/12).</w:t>
      </w:r>
    </w:p>
    <w:p w14:paraId="7CBCCB11" w14:textId="77777777" w:rsidR="00565FE3" w:rsidRDefault="00565FE3" w:rsidP="00565FE3">
      <w:pPr>
        <w:spacing w:after="0"/>
        <w:jc w:val="both"/>
        <w:rPr>
          <w:rFonts w:eastAsiaTheme="majorEastAsia"/>
          <w:sz w:val="20"/>
          <w:szCs w:val="20"/>
        </w:rPr>
      </w:pPr>
      <w:r w:rsidRPr="00B65EBA">
        <w:rPr>
          <w:rFonts w:eastAsiaTheme="majorEastAsia"/>
          <w:sz w:val="20"/>
          <w:szCs w:val="20"/>
        </w:rPr>
        <w:t xml:space="preserve">L’intervento si applica su </w:t>
      </w:r>
      <w:r w:rsidRPr="00B65EBA">
        <w:rPr>
          <w:rFonts w:eastAsiaTheme="majorEastAsia"/>
          <w:b/>
          <w:bCs/>
          <w:sz w:val="20"/>
          <w:szCs w:val="20"/>
        </w:rPr>
        <w:t>appezzamenti fissi</w:t>
      </w:r>
      <w:r w:rsidRPr="00B65EBA">
        <w:rPr>
          <w:rFonts w:eastAsiaTheme="majorEastAsia"/>
          <w:sz w:val="20"/>
          <w:szCs w:val="20"/>
        </w:rPr>
        <w:t>.</w:t>
      </w:r>
    </w:p>
    <w:p w14:paraId="71C7515F" w14:textId="4B15683E" w:rsidR="00565FE3" w:rsidRPr="008A22C0" w:rsidRDefault="008A22C0" w:rsidP="00565FE3">
      <w:pPr>
        <w:spacing w:after="0"/>
        <w:jc w:val="both"/>
        <w:rPr>
          <w:rFonts w:eastAsiaTheme="majorEastAsia"/>
          <w:sz w:val="24"/>
          <w:szCs w:val="24"/>
        </w:rPr>
      </w:pPr>
      <w:r w:rsidRPr="008A22C0">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p w14:paraId="06898FA5" w14:textId="77777777" w:rsidR="00565FE3" w:rsidRPr="0082716A" w:rsidRDefault="00565FE3" w:rsidP="00565FE3">
      <w:pPr>
        <w:pStyle w:val="Titolo3"/>
        <w:rPr>
          <w:i/>
          <w:iCs/>
          <w:color w:val="365F91" w:themeColor="accent1" w:themeShade="BF"/>
          <w:sz w:val="22"/>
          <w:szCs w:val="22"/>
        </w:rPr>
      </w:pPr>
      <w:r w:rsidRPr="0082716A">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7"/>
        <w:gridCol w:w="722"/>
        <w:gridCol w:w="1227"/>
        <w:gridCol w:w="1105"/>
        <w:gridCol w:w="2563"/>
        <w:gridCol w:w="1324"/>
        <w:gridCol w:w="793"/>
        <w:gridCol w:w="799"/>
      </w:tblGrid>
      <w:tr w:rsidR="00565FE3" w:rsidRPr="00580518" w14:paraId="083CF38A" w14:textId="77777777" w:rsidTr="00C73FF8">
        <w:trPr>
          <w:trHeight w:val="405"/>
        </w:trPr>
        <w:tc>
          <w:tcPr>
            <w:tcW w:w="792" w:type="pct"/>
            <w:vMerge w:val="restart"/>
            <w:shd w:val="clear" w:color="auto" w:fill="008E40"/>
            <w:vAlign w:val="center"/>
          </w:tcPr>
          <w:p w14:paraId="6658503B" w14:textId="77777777" w:rsidR="00565FE3" w:rsidRPr="007B772F" w:rsidRDefault="00565FE3" w:rsidP="00C73FF8">
            <w:pPr>
              <w:spacing w:after="0"/>
              <w:jc w:val="center"/>
              <w:rPr>
                <w:rFonts w:cstheme="minorHAnsi"/>
                <w:b/>
                <w:bCs/>
                <w:color w:val="002060"/>
                <w:sz w:val="18"/>
                <w:szCs w:val="18"/>
              </w:rPr>
            </w:pPr>
            <w:r w:rsidRPr="007B772F">
              <w:rPr>
                <w:rFonts w:cstheme="minorHAnsi"/>
                <w:b/>
                <w:bCs/>
                <w:color w:val="FFFFFF" w:themeColor="background1"/>
                <w:sz w:val="18"/>
                <w:szCs w:val="18"/>
              </w:rPr>
              <w:t>Codice intervento</w:t>
            </w:r>
          </w:p>
        </w:tc>
        <w:tc>
          <w:tcPr>
            <w:tcW w:w="356" w:type="pct"/>
            <w:vMerge w:val="restart"/>
            <w:vAlign w:val="center"/>
          </w:tcPr>
          <w:p w14:paraId="650AD67A" w14:textId="77777777" w:rsidR="00565FE3" w:rsidRPr="007B772F" w:rsidRDefault="00565FE3" w:rsidP="00C73FF8">
            <w:pPr>
              <w:spacing w:after="0"/>
              <w:jc w:val="center"/>
              <w:rPr>
                <w:rFonts w:cstheme="minorHAnsi"/>
                <w:b/>
                <w:bCs/>
                <w:sz w:val="18"/>
                <w:szCs w:val="18"/>
              </w:rPr>
            </w:pPr>
            <w:r w:rsidRPr="007B772F">
              <w:rPr>
                <w:rFonts w:cstheme="minorHAnsi"/>
                <w:b/>
                <w:bCs/>
                <w:sz w:val="18"/>
                <w:szCs w:val="18"/>
              </w:rPr>
              <w:t>SRA01</w:t>
            </w:r>
          </w:p>
        </w:tc>
        <w:tc>
          <w:tcPr>
            <w:tcW w:w="605" w:type="pct"/>
            <w:vMerge w:val="restart"/>
            <w:shd w:val="clear" w:color="auto" w:fill="008E40"/>
            <w:vAlign w:val="center"/>
          </w:tcPr>
          <w:p w14:paraId="6BD2E780" w14:textId="77777777" w:rsidR="00565FE3" w:rsidRPr="007B772F" w:rsidRDefault="00565FE3" w:rsidP="00C73FF8">
            <w:pPr>
              <w:spacing w:after="0"/>
              <w:jc w:val="center"/>
              <w:rPr>
                <w:rFonts w:cstheme="minorHAnsi"/>
                <w:b/>
                <w:bCs/>
                <w:color w:val="002060"/>
                <w:sz w:val="18"/>
                <w:szCs w:val="18"/>
              </w:rPr>
            </w:pPr>
            <w:r w:rsidRPr="007B772F">
              <w:rPr>
                <w:rFonts w:cstheme="minorHAnsi"/>
                <w:b/>
                <w:bCs/>
                <w:color w:val="FFFFFF" w:themeColor="background1"/>
                <w:sz w:val="18"/>
                <w:szCs w:val="18"/>
              </w:rPr>
              <w:t>Titolo intervento</w:t>
            </w:r>
          </w:p>
        </w:tc>
        <w:tc>
          <w:tcPr>
            <w:tcW w:w="1809" w:type="pct"/>
            <w:gridSpan w:val="2"/>
            <w:vMerge w:val="restart"/>
            <w:vAlign w:val="center"/>
          </w:tcPr>
          <w:p w14:paraId="150809E5" w14:textId="77777777" w:rsidR="00565FE3" w:rsidRPr="007B772F" w:rsidRDefault="00565FE3" w:rsidP="00C73FF8">
            <w:pPr>
              <w:spacing w:after="0"/>
              <w:jc w:val="center"/>
              <w:rPr>
                <w:rFonts w:cstheme="minorHAnsi"/>
                <w:b/>
                <w:bCs/>
                <w:sz w:val="18"/>
                <w:szCs w:val="18"/>
              </w:rPr>
            </w:pPr>
            <w:r w:rsidRPr="007B772F">
              <w:rPr>
                <w:rFonts w:cstheme="minorHAnsi"/>
                <w:b/>
                <w:bCs/>
                <w:sz w:val="18"/>
                <w:szCs w:val="18"/>
              </w:rPr>
              <w:t>ACA 1 - produzione integrata</w:t>
            </w:r>
          </w:p>
        </w:tc>
        <w:tc>
          <w:tcPr>
            <w:tcW w:w="653" w:type="pct"/>
            <w:vMerge w:val="restart"/>
            <w:shd w:val="clear" w:color="auto" w:fill="008E40"/>
            <w:vAlign w:val="center"/>
          </w:tcPr>
          <w:p w14:paraId="70705B59" w14:textId="77777777" w:rsidR="00565FE3" w:rsidRPr="007B772F" w:rsidRDefault="00565FE3" w:rsidP="00C73FF8">
            <w:pPr>
              <w:spacing w:after="0"/>
              <w:jc w:val="center"/>
              <w:rPr>
                <w:rFonts w:cstheme="minorHAnsi"/>
                <w:b/>
                <w:bCs/>
                <w:color w:val="FFFFFF" w:themeColor="background1"/>
                <w:sz w:val="18"/>
                <w:szCs w:val="18"/>
              </w:rPr>
            </w:pPr>
            <w:r w:rsidRPr="007B772F">
              <w:rPr>
                <w:rFonts w:cstheme="minorHAnsi"/>
                <w:b/>
                <w:bCs/>
                <w:color w:val="FFFFFF" w:themeColor="background1"/>
                <w:sz w:val="18"/>
                <w:szCs w:val="18"/>
              </w:rPr>
              <w:t>Attivato da Regione Lombardia</w:t>
            </w:r>
          </w:p>
        </w:tc>
        <w:tc>
          <w:tcPr>
            <w:tcW w:w="391" w:type="pct"/>
            <w:shd w:val="clear" w:color="auto" w:fill="92D050"/>
            <w:vAlign w:val="center"/>
          </w:tcPr>
          <w:p w14:paraId="216D5846" w14:textId="77777777" w:rsidR="00565FE3" w:rsidRPr="00580518" w:rsidRDefault="00565FE3" w:rsidP="00C73FF8">
            <w:pPr>
              <w:spacing w:after="0"/>
              <w:jc w:val="center"/>
              <w:rPr>
                <w:rFonts w:cstheme="minorHAnsi"/>
                <w:b/>
                <w:bCs/>
                <w:color w:val="FFFFFF" w:themeColor="background1"/>
                <w:sz w:val="18"/>
                <w:szCs w:val="18"/>
              </w:rPr>
            </w:pPr>
            <w:r w:rsidRPr="00580518">
              <w:rPr>
                <w:rFonts w:cstheme="minorHAnsi"/>
                <w:b/>
                <w:bCs/>
                <w:color w:val="FFFFFF" w:themeColor="background1"/>
                <w:sz w:val="18"/>
                <w:szCs w:val="18"/>
              </w:rPr>
              <w:t>Sì</w:t>
            </w:r>
          </w:p>
        </w:tc>
        <w:sdt>
          <w:sdtPr>
            <w:rPr>
              <w:rFonts w:cstheme="minorHAnsi"/>
            </w:rPr>
            <w:id w:val="-1206480659"/>
            <w14:checkbox>
              <w14:checked w14:val="1"/>
              <w14:checkedState w14:val="2612" w14:font="MS Gothic"/>
              <w14:uncheckedState w14:val="2610" w14:font="MS Gothic"/>
            </w14:checkbox>
          </w:sdtPr>
          <w:sdtEndPr/>
          <w:sdtContent>
            <w:tc>
              <w:tcPr>
                <w:tcW w:w="394" w:type="pct"/>
                <w:vAlign w:val="center"/>
              </w:tcPr>
              <w:p w14:paraId="7AE0417B" w14:textId="77777777" w:rsidR="00565FE3" w:rsidRPr="00580518" w:rsidRDefault="00565FE3" w:rsidP="00C73FF8">
                <w:pPr>
                  <w:spacing w:after="0"/>
                  <w:jc w:val="center"/>
                  <w:rPr>
                    <w:rFonts w:cstheme="minorHAnsi"/>
                    <w:sz w:val="18"/>
                    <w:szCs w:val="18"/>
                  </w:rPr>
                </w:pPr>
                <w:r>
                  <w:rPr>
                    <w:rFonts w:ascii="MS Gothic" w:eastAsia="MS Gothic" w:hAnsi="MS Gothic" w:cstheme="minorHAnsi" w:hint="eastAsia"/>
                  </w:rPr>
                  <w:t>☒</w:t>
                </w:r>
              </w:p>
            </w:tc>
          </w:sdtContent>
        </w:sdt>
      </w:tr>
      <w:tr w:rsidR="00565FE3" w:rsidRPr="00580518" w14:paraId="659163D0" w14:textId="77777777" w:rsidTr="00C73FF8">
        <w:trPr>
          <w:trHeight w:val="405"/>
        </w:trPr>
        <w:tc>
          <w:tcPr>
            <w:tcW w:w="792" w:type="pct"/>
            <w:vMerge/>
            <w:shd w:val="clear" w:color="auto" w:fill="008E40"/>
            <w:vAlign w:val="center"/>
          </w:tcPr>
          <w:p w14:paraId="25579F52" w14:textId="77777777" w:rsidR="00565FE3" w:rsidRPr="007B772F" w:rsidRDefault="00565FE3" w:rsidP="00C73FF8">
            <w:pPr>
              <w:spacing w:after="0"/>
              <w:rPr>
                <w:rFonts w:cstheme="minorHAnsi"/>
                <w:sz w:val="18"/>
                <w:szCs w:val="18"/>
              </w:rPr>
            </w:pPr>
          </w:p>
        </w:tc>
        <w:tc>
          <w:tcPr>
            <w:tcW w:w="356" w:type="pct"/>
            <w:vMerge/>
            <w:vAlign w:val="center"/>
          </w:tcPr>
          <w:p w14:paraId="2D87CA62" w14:textId="77777777" w:rsidR="00565FE3" w:rsidRPr="007B772F" w:rsidRDefault="00565FE3" w:rsidP="00C73FF8">
            <w:pPr>
              <w:spacing w:after="0"/>
              <w:rPr>
                <w:rFonts w:cstheme="minorHAnsi"/>
                <w:sz w:val="18"/>
                <w:szCs w:val="18"/>
              </w:rPr>
            </w:pPr>
          </w:p>
        </w:tc>
        <w:tc>
          <w:tcPr>
            <w:tcW w:w="605" w:type="pct"/>
            <w:vMerge/>
            <w:shd w:val="clear" w:color="auto" w:fill="008E40"/>
            <w:vAlign w:val="center"/>
          </w:tcPr>
          <w:p w14:paraId="4D6BD0EA" w14:textId="77777777" w:rsidR="00565FE3" w:rsidRPr="007B772F" w:rsidRDefault="00565FE3" w:rsidP="00C73FF8">
            <w:pPr>
              <w:spacing w:after="0"/>
              <w:rPr>
                <w:rFonts w:cstheme="minorHAnsi"/>
                <w:sz w:val="18"/>
                <w:szCs w:val="18"/>
              </w:rPr>
            </w:pPr>
          </w:p>
        </w:tc>
        <w:tc>
          <w:tcPr>
            <w:tcW w:w="1809" w:type="pct"/>
            <w:gridSpan w:val="2"/>
            <w:vMerge/>
            <w:vAlign w:val="center"/>
          </w:tcPr>
          <w:p w14:paraId="3C3A8D81" w14:textId="77777777" w:rsidR="00565FE3" w:rsidRPr="007B772F" w:rsidRDefault="00565FE3" w:rsidP="00C73FF8">
            <w:pPr>
              <w:spacing w:after="0"/>
              <w:rPr>
                <w:rFonts w:cstheme="minorHAnsi"/>
                <w:sz w:val="18"/>
                <w:szCs w:val="18"/>
              </w:rPr>
            </w:pPr>
          </w:p>
        </w:tc>
        <w:tc>
          <w:tcPr>
            <w:tcW w:w="653" w:type="pct"/>
            <w:vMerge/>
            <w:shd w:val="clear" w:color="auto" w:fill="008E40"/>
            <w:vAlign w:val="center"/>
          </w:tcPr>
          <w:p w14:paraId="2D53684E" w14:textId="77777777" w:rsidR="00565FE3" w:rsidRPr="007B772F" w:rsidRDefault="00565FE3" w:rsidP="00C73FF8">
            <w:pPr>
              <w:spacing w:after="0"/>
              <w:jc w:val="center"/>
              <w:rPr>
                <w:rFonts w:cstheme="minorHAnsi"/>
                <w:b/>
                <w:bCs/>
                <w:color w:val="FFFFFF" w:themeColor="background1"/>
                <w:sz w:val="18"/>
                <w:szCs w:val="18"/>
              </w:rPr>
            </w:pPr>
          </w:p>
        </w:tc>
        <w:tc>
          <w:tcPr>
            <w:tcW w:w="391" w:type="pct"/>
            <w:shd w:val="clear" w:color="auto" w:fill="FF0000"/>
            <w:vAlign w:val="center"/>
          </w:tcPr>
          <w:p w14:paraId="73D53506" w14:textId="77777777" w:rsidR="00565FE3" w:rsidRPr="00580518" w:rsidRDefault="00565FE3" w:rsidP="00C73FF8">
            <w:pPr>
              <w:spacing w:after="0"/>
              <w:jc w:val="center"/>
              <w:rPr>
                <w:rFonts w:cstheme="minorHAnsi"/>
                <w:b/>
                <w:bCs/>
                <w:color w:val="FFFFFF" w:themeColor="background1"/>
                <w:sz w:val="18"/>
                <w:szCs w:val="18"/>
              </w:rPr>
            </w:pPr>
            <w:r w:rsidRPr="00580518">
              <w:rPr>
                <w:rFonts w:cstheme="minorHAnsi"/>
                <w:b/>
                <w:bCs/>
                <w:color w:val="FFFFFF" w:themeColor="background1"/>
                <w:sz w:val="18"/>
                <w:szCs w:val="18"/>
              </w:rPr>
              <w:t>No</w:t>
            </w:r>
          </w:p>
        </w:tc>
        <w:sdt>
          <w:sdtPr>
            <w:rPr>
              <w:rFonts w:cstheme="minorHAnsi"/>
            </w:rPr>
            <w:id w:val="669223486"/>
            <w14:checkbox>
              <w14:checked w14:val="0"/>
              <w14:checkedState w14:val="2612" w14:font="MS Gothic"/>
              <w14:uncheckedState w14:val="2610" w14:font="MS Gothic"/>
            </w14:checkbox>
          </w:sdtPr>
          <w:sdtEndPr/>
          <w:sdtContent>
            <w:tc>
              <w:tcPr>
                <w:tcW w:w="394" w:type="pct"/>
                <w:vAlign w:val="center"/>
              </w:tcPr>
              <w:p w14:paraId="55602C54" w14:textId="77777777" w:rsidR="00565FE3" w:rsidRPr="00580518" w:rsidRDefault="00565FE3" w:rsidP="00C73FF8">
                <w:pPr>
                  <w:spacing w:after="0"/>
                  <w:jc w:val="center"/>
                  <w:rPr>
                    <w:rFonts w:cstheme="minorHAnsi"/>
                    <w:sz w:val="18"/>
                    <w:szCs w:val="18"/>
                  </w:rPr>
                </w:pPr>
                <w:r>
                  <w:rPr>
                    <w:rFonts w:ascii="MS Gothic" w:eastAsia="MS Gothic" w:hAnsi="MS Gothic" w:cstheme="minorHAnsi" w:hint="eastAsia"/>
                  </w:rPr>
                  <w:t>☐</w:t>
                </w:r>
              </w:p>
            </w:tc>
          </w:sdtContent>
        </w:sdt>
      </w:tr>
      <w:tr w:rsidR="00565FE3" w:rsidRPr="007B772F" w14:paraId="33E60DA9" w14:textId="77777777" w:rsidTr="00C73FF8">
        <w:trPr>
          <w:trHeight w:val="270"/>
        </w:trPr>
        <w:tc>
          <w:tcPr>
            <w:tcW w:w="1148" w:type="pct"/>
            <w:gridSpan w:val="2"/>
            <w:shd w:val="clear" w:color="auto" w:fill="008E40"/>
            <w:vAlign w:val="center"/>
          </w:tcPr>
          <w:p w14:paraId="15AEFF7A" w14:textId="77777777" w:rsidR="00565FE3" w:rsidRPr="003B36D5" w:rsidRDefault="00565FE3" w:rsidP="00C73FF8">
            <w:pPr>
              <w:spacing w:after="0"/>
              <w:jc w:val="center"/>
              <w:rPr>
                <w:rFonts w:cstheme="minorHAnsi"/>
                <w:b/>
                <w:bCs/>
                <w:sz w:val="18"/>
                <w:szCs w:val="18"/>
                <w:lang w:val="en-GB"/>
              </w:rPr>
            </w:pPr>
            <w:r w:rsidRPr="003B36D5">
              <w:rPr>
                <w:rFonts w:cstheme="minorHAnsi"/>
                <w:b/>
                <w:bCs/>
                <w:color w:val="FFFFFF" w:themeColor="background1"/>
                <w:sz w:val="18"/>
                <w:szCs w:val="18"/>
                <w:lang w:val="en-GB"/>
              </w:rPr>
              <w:t>Spesa Pubblica</w:t>
            </w:r>
          </w:p>
        </w:tc>
        <w:tc>
          <w:tcPr>
            <w:tcW w:w="1150" w:type="pct"/>
            <w:gridSpan w:val="2"/>
            <w:vAlign w:val="center"/>
          </w:tcPr>
          <w:p w14:paraId="758BA7C9" w14:textId="77777777" w:rsidR="00565FE3" w:rsidRPr="007B772F" w:rsidRDefault="00565FE3" w:rsidP="00C73FF8">
            <w:pPr>
              <w:spacing w:after="0"/>
              <w:jc w:val="center"/>
              <w:rPr>
                <w:rFonts w:cstheme="minorHAnsi"/>
                <w:sz w:val="18"/>
                <w:szCs w:val="18"/>
                <w:lang w:val="it"/>
              </w:rPr>
            </w:pPr>
            <w:r w:rsidRPr="007B772F">
              <w:rPr>
                <w:rFonts w:cstheme="minorHAnsi"/>
                <w:sz w:val="18"/>
                <w:szCs w:val="18"/>
                <w:lang w:val="it"/>
              </w:rPr>
              <w:t>7.000.000,00 €</w:t>
            </w:r>
          </w:p>
        </w:tc>
        <w:tc>
          <w:tcPr>
            <w:tcW w:w="1917" w:type="pct"/>
            <w:gridSpan w:val="2"/>
            <w:shd w:val="clear" w:color="auto" w:fill="008E40"/>
            <w:vAlign w:val="center"/>
          </w:tcPr>
          <w:p w14:paraId="09B0BA44" w14:textId="77777777" w:rsidR="00565FE3" w:rsidRPr="003B36D5" w:rsidRDefault="00565FE3" w:rsidP="00C73FF8">
            <w:pPr>
              <w:spacing w:after="0"/>
              <w:jc w:val="center"/>
              <w:rPr>
                <w:rFonts w:cstheme="minorHAnsi"/>
                <w:b/>
                <w:bCs/>
                <w:color w:val="FFFFFF" w:themeColor="background1"/>
                <w:sz w:val="18"/>
                <w:szCs w:val="18"/>
                <w:lang w:val="it"/>
              </w:rPr>
            </w:pPr>
            <w:r w:rsidRPr="003B36D5">
              <w:rPr>
                <w:rFonts w:cstheme="minorHAnsi"/>
                <w:b/>
                <w:bCs/>
                <w:color w:val="FFFFFF" w:themeColor="background1"/>
                <w:sz w:val="18"/>
                <w:szCs w:val="18"/>
                <w:lang w:val="en-GB"/>
              </w:rPr>
              <w:t>Contributo del FEASR</w:t>
            </w:r>
          </w:p>
        </w:tc>
        <w:tc>
          <w:tcPr>
            <w:tcW w:w="785" w:type="pct"/>
            <w:gridSpan w:val="2"/>
            <w:vAlign w:val="center"/>
          </w:tcPr>
          <w:p w14:paraId="5BE67A13" w14:textId="77777777" w:rsidR="00565FE3" w:rsidRPr="007B772F" w:rsidRDefault="00565FE3" w:rsidP="00C73FF8">
            <w:pPr>
              <w:spacing w:after="0"/>
              <w:jc w:val="center"/>
              <w:rPr>
                <w:rFonts w:cstheme="minorHAnsi"/>
                <w:sz w:val="18"/>
                <w:szCs w:val="18"/>
                <w:lang w:val="it"/>
              </w:rPr>
            </w:pPr>
            <w:r w:rsidRPr="007B772F">
              <w:rPr>
                <w:rFonts w:cstheme="minorHAnsi"/>
                <w:sz w:val="18"/>
                <w:szCs w:val="18"/>
                <w:lang w:val="it"/>
              </w:rPr>
              <w:t>2.849.000,00</w:t>
            </w:r>
            <w:r>
              <w:rPr>
                <w:rFonts w:cstheme="minorHAnsi"/>
                <w:sz w:val="18"/>
                <w:szCs w:val="18"/>
                <w:lang w:val="it"/>
              </w:rPr>
              <w:t xml:space="preserve"> </w:t>
            </w:r>
            <w:r w:rsidRPr="007B772F">
              <w:rPr>
                <w:rFonts w:cstheme="minorHAnsi"/>
                <w:sz w:val="18"/>
                <w:szCs w:val="18"/>
                <w:lang w:val="it"/>
              </w:rPr>
              <w:t>€</w:t>
            </w:r>
          </w:p>
        </w:tc>
      </w:tr>
      <w:tr w:rsidR="00565FE3" w:rsidRPr="007B772F" w14:paraId="5829F67F" w14:textId="77777777" w:rsidTr="00C73FF8">
        <w:trPr>
          <w:trHeight w:val="270"/>
        </w:trPr>
        <w:tc>
          <w:tcPr>
            <w:tcW w:w="1148" w:type="pct"/>
            <w:gridSpan w:val="2"/>
            <w:shd w:val="clear" w:color="auto" w:fill="008E40"/>
            <w:vAlign w:val="center"/>
          </w:tcPr>
          <w:p w14:paraId="1BA6CF4F"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50" w:type="pct"/>
            <w:gridSpan w:val="2"/>
            <w:vAlign w:val="center"/>
          </w:tcPr>
          <w:p w14:paraId="696BC50A"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R.12</w:t>
            </w:r>
          </w:p>
          <w:p w14:paraId="66730B70"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R.14</w:t>
            </w:r>
          </w:p>
          <w:p w14:paraId="668ABCB9"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R.19</w:t>
            </w:r>
          </w:p>
          <w:p w14:paraId="7376FAC4"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R.21</w:t>
            </w:r>
          </w:p>
          <w:p w14:paraId="367F312E"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R.22</w:t>
            </w:r>
          </w:p>
          <w:p w14:paraId="488E94D7"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R.24</w:t>
            </w:r>
          </w:p>
        </w:tc>
        <w:tc>
          <w:tcPr>
            <w:tcW w:w="1917" w:type="pct"/>
            <w:gridSpan w:val="2"/>
            <w:shd w:val="clear" w:color="auto" w:fill="008E40"/>
            <w:vAlign w:val="center"/>
          </w:tcPr>
          <w:p w14:paraId="20F0E1DC"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85" w:type="pct"/>
            <w:gridSpan w:val="2"/>
            <w:vAlign w:val="center"/>
          </w:tcPr>
          <w:p w14:paraId="54158206"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5CE24991" w14:textId="77777777" w:rsidR="00565FE3" w:rsidRDefault="00565FE3" w:rsidP="00565FE3">
      <w:pPr>
        <w:spacing w:after="0"/>
      </w:pPr>
    </w:p>
    <w:p w14:paraId="702D1AF0" w14:textId="7BBBA7CC"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bookmarkStart w:id="10" w:name="_Hlk133413694"/>
      <w:r w:rsidR="008A22C0" w:rsidRPr="00E9607C">
        <w:rPr>
          <w:i/>
          <w:iCs/>
          <w:color w:val="365F91" w:themeColor="accent1" w:themeShade="BF"/>
          <w:sz w:val="22"/>
          <w:szCs w:val="22"/>
          <w:highlight w:val="green"/>
        </w:rPr>
        <w:t>SRA</w:t>
      </w:r>
      <w:r w:rsidR="008A22C0">
        <w:rPr>
          <w:i/>
          <w:iCs/>
          <w:color w:val="365F91" w:themeColor="accent1" w:themeShade="BF"/>
          <w:sz w:val="22"/>
          <w:szCs w:val="22"/>
          <w:highlight w:val="green"/>
        </w:rPr>
        <w:t xml:space="preserve"> e </w:t>
      </w:r>
      <w:r w:rsidR="008A22C0" w:rsidRPr="00E9607C">
        <w:rPr>
          <w:i/>
          <w:iCs/>
          <w:color w:val="365F91" w:themeColor="accent1" w:themeShade="BF"/>
          <w:sz w:val="22"/>
          <w:szCs w:val="22"/>
          <w:highlight w:val="green"/>
        </w:rPr>
        <w:t xml:space="preserve">TRLOM dello </w:t>
      </w:r>
      <w:r w:rsidR="008A22C0" w:rsidRPr="0068565C">
        <w:rPr>
          <w:i/>
          <w:iCs/>
          <w:color w:val="365F91" w:themeColor="accent1" w:themeShade="BF"/>
          <w:sz w:val="22"/>
          <w:szCs w:val="22"/>
          <w:highlight w:val="green"/>
        </w:rPr>
        <w:t>Sviluppo Rurale</w:t>
      </w:r>
      <w:bookmarkEnd w:id="10"/>
    </w:p>
    <w:tbl>
      <w:tblPr>
        <w:tblStyle w:val="Grigliatabella"/>
        <w:tblW w:w="5000" w:type="pct"/>
        <w:tblLook w:val="04A0" w:firstRow="1" w:lastRow="0" w:firstColumn="1" w:lastColumn="0" w:noHBand="0" w:noVBand="1"/>
      </w:tblPr>
      <w:tblGrid>
        <w:gridCol w:w="10140"/>
      </w:tblGrid>
      <w:tr w:rsidR="00565FE3" w:rsidRPr="00700099" w14:paraId="01C9E584" w14:textId="77777777" w:rsidTr="00123A27">
        <w:tc>
          <w:tcPr>
            <w:tcW w:w="5000" w:type="pct"/>
            <w:tcBorders>
              <w:bottom w:val="single" w:sz="4" w:space="0" w:color="auto"/>
            </w:tcBorders>
            <w:shd w:val="clear" w:color="auto" w:fill="008E40"/>
            <w:vAlign w:val="center"/>
          </w:tcPr>
          <w:p w14:paraId="0D6F4C2C" w14:textId="0F4CF0DD" w:rsidR="00565FE3" w:rsidRPr="008A22C0" w:rsidRDefault="00123A27" w:rsidP="00C73FF8">
            <w:pPr>
              <w:spacing w:after="0"/>
              <w:jc w:val="center"/>
              <w:rPr>
                <w:rFonts w:cstheme="minorHAnsi"/>
                <w:b/>
                <w:bCs/>
                <w:color w:val="FFFFFF" w:themeColor="background1"/>
                <w:sz w:val="18"/>
                <w:szCs w:val="18"/>
                <w:highlight w:val="yellow"/>
              </w:rPr>
            </w:pPr>
            <w:r w:rsidRPr="008A22C0">
              <w:rPr>
                <w:rFonts w:cstheme="minorHAnsi"/>
                <w:b/>
                <w:bCs/>
                <w:color w:val="FFFFFF" w:themeColor="background1"/>
                <w:sz w:val="18"/>
                <w:szCs w:val="18"/>
              </w:rPr>
              <w:t xml:space="preserve">Cumulabilità sulla stessa superficie </w:t>
            </w:r>
          </w:p>
        </w:tc>
      </w:tr>
      <w:tr w:rsidR="00565FE3" w:rsidRPr="00B65FD8" w14:paraId="1920A55F" w14:textId="77777777" w:rsidTr="00123A27">
        <w:tc>
          <w:tcPr>
            <w:tcW w:w="5000" w:type="pct"/>
            <w:tcBorders>
              <w:top w:val="single" w:sz="4" w:space="0" w:color="auto"/>
              <w:left w:val="single" w:sz="4" w:space="0" w:color="auto"/>
              <w:bottom w:val="nil"/>
              <w:right w:val="single" w:sz="4" w:space="0" w:color="auto"/>
            </w:tcBorders>
            <w:vAlign w:val="center"/>
          </w:tcPr>
          <w:p w14:paraId="3976AEE7" w14:textId="0B7820B7" w:rsidR="00565FE3" w:rsidRPr="00B65FD8" w:rsidRDefault="00565FE3" w:rsidP="00C73FF8">
            <w:pPr>
              <w:spacing w:after="0"/>
              <w:rPr>
                <w:rFonts w:cstheme="minorHAnsi"/>
                <w:sz w:val="18"/>
                <w:szCs w:val="18"/>
              </w:rPr>
            </w:pPr>
            <w:r>
              <w:rPr>
                <w:rFonts w:cstheme="minorHAnsi"/>
                <w:sz w:val="18"/>
                <w:szCs w:val="18"/>
              </w:rPr>
              <w:t>SRA06/</w:t>
            </w:r>
            <w:r w:rsidRPr="00700099">
              <w:rPr>
                <w:rFonts w:cstheme="minorHAnsi"/>
                <w:sz w:val="18"/>
                <w:szCs w:val="18"/>
              </w:rPr>
              <w:t>ACA06</w:t>
            </w:r>
          </w:p>
        </w:tc>
      </w:tr>
      <w:tr w:rsidR="00565FE3" w:rsidRPr="00B65FD8" w14:paraId="632758BC" w14:textId="77777777" w:rsidTr="00123A27">
        <w:tc>
          <w:tcPr>
            <w:tcW w:w="5000" w:type="pct"/>
            <w:tcBorders>
              <w:top w:val="nil"/>
              <w:left w:val="single" w:sz="4" w:space="0" w:color="auto"/>
              <w:bottom w:val="nil"/>
              <w:right w:val="single" w:sz="4" w:space="0" w:color="auto"/>
            </w:tcBorders>
            <w:vAlign w:val="center"/>
          </w:tcPr>
          <w:p w14:paraId="1474E2A4" w14:textId="77777777" w:rsidR="00565FE3" w:rsidRPr="00B65FD8" w:rsidRDefault="00565FE3" w:rsidP="00C73FF8">
            <w:pPr>
              <w:spacing w:after="0"/>
              <w:rPr>
                <w:rFonts w:cstheme="minorHAnsi"/>
                <w:sz w:val="18"/>
                <w:szCs w:val="18"/>
                <w:highlight w:val="yellow"/>
              </w:rPr>
            </w:pPr>
            <w:r>
              <w:rPr>
                <w:rFonts w:cstheme="minorHAnsi"/>
                <w:sz w:val="18"/>
                <w:szCs w:val="18"/>
              </w:rPr>
              <w:t>SRA22/</w:t>
            </w:r>
            <w:r w:rsidRPr="00700099">
              <w:rPr>
                <w:rFonts w:cstheme="minorHAnsi"/>
                <w:sz w:val="18"/>
                <w:szCs w:val="18"/>
              </w:rPr>
              <w:t>ACA22</w:t>
            </w:r>
          </w:p>
        </w:tc>
      </w:tr>
      <w:tr w:rsidR="00565FE3" w:rsidRPr="00B65FD8" w14:paraId="21512D01" w14:textId="77777777" w:rsidTr="00123A27">
        <w:tc>
          <w:tcPr>
            <w:tcW w:w="5000" w:type="pct"/>
            <w:tcBorders>
              <w:top w:val="nil"/>
              <w:left w:val="single" w:sz="4" w:space="0" w:color="auto"/>
              <w:bottom w:val="nil"/>
              <w:right w:val="single" w:sz="4" w:space="0" w:color="auto"/>
            </w:tcBorders>
            <w:vAlign w:val="center"/>
          </w:tcPr>
          <w:p w14:paraId="7784161C" w14:textId="77777777" w:rsidR="00565FE3" w:rsidRPr="00B65FD8" w:rsidRDefault="00565FE3" w:rsidP="00C73FF8">
            <w:pPr>
              <w:spacing w:after="0"/>
              <w:jc w:val="both"/>
              <w:rPr>
                <w:rFonts w:cstheme="minorHAnsi"/>
                <w:sz w:val="18"/>
                <w:szCs w:val="18"/>
                <w:highlight w:val="yellow"/>
              </w:rPr>
            </w:pPr>
            <w:r>
              <w:rPr>
                <w:rFonts w:cstheme="minorHAnsi"/>
                <w:sz w:val="18"/>
                <w:szCs w:val="18"/>
              </w:rPr>
              <w:t>SRA19/</w:t>
            </w:r>
            <w:r w:rsidRPr="00700099">
              <w:rPr>
                <w:rFonts w:cstheme="minorHAnsi"/>
                <w:sz w:val="18"/>
                <w:szCs w:val="18"/>
              </w:rPr>
              <w:t xml:space="preserve">ACA19 (solo az. 1 e 3) </w:t>
            </w:r>
          </w:p>
        </w:tc>
      </w:tr>
      <w:tr w:rsidR="00565FE3" w:rsidRPr="00B65FD8" w14:paraId="048F8AEA" w14:textId="77777777" w:rsidTr="00123A27">
        <w:tc>
          <w:tcPr>
            <w:tcW w:w="5000" w:type="pct"/>
            <w:tcBorders>
              <w:top w:val="nil"/>
              <w:left w:val="single" w:sz="4" w:space="0" w:color="auto"/>
              <w:bottom w:val="nil"/>
              <w:right w:val="single" w:sz="4" w:space="0" w:color="auto"/>
            </w:tcBorders>
            <w:vAlign w:val="center"/>
          </w:tcPr>
          <w:p w14:paraId="42384A84" w14:textId="77777777" w:rsidR="00565FE3" w:rsidRPr="002D3069" w:rsidRDefault="00565FE3" w:rsidP="00C73FF8">
            <w:pPr>
              <w:spacing w:after="0"/>
              <w:rPr>
                <w:rFonts w:cstheme="minorHAnsi"/>
                <w:strike/>
                <w:sz w:val="18"/>
                <w:szCs w:val="18"/>
              </w:rPr>
            </w:pPr>
            <w:r w:rsidRPr="0036046B">
              <w:rPr>
                <w:rFonts w:cstheme="minorHAnsi"/>
                <w:strike/>
                <w:color w:val="FF0000"/>
                <w:sz w:val="18"/>
                <w:szCs w:val="18"/>
                <w:highlight w:val="green"/>
              </w:rPr>
              <w:t>SRB01</w:t>
            </w:r>
          </w:p>
        </w:tc>
      </w:tr>
      <w:tr w:rsidR="00565FE3" w:rsidRPr="00B65FD8" w14:paraId="166631E0" w14:textId="77777777" w:rsidTr="00123A27">
        <w:tc>
          <w:tcPr>
            <w:tcW w:w="5000" w:type="pct"/>
            <w:tcBorders>
              <w:top w:val="nil"/>
              <w:left w:val="single" w:sz="4" w:space="0" w:color="auto"/>
              <w:bottom w:val="nil"/>
              <w:right w:val="single" w:sz="4" w:space="0" w:color="auto"/>
            </w:tcBorders>
            <w:vAlign w:val="center"/>
          </w:tcPr>
          <w:p w14:paraId="11D0E823" w14:textId="77777777" w:rsidR="00565FE3" w:rsidRPr="000604B6" w:rsidRDefault="00565FE3" w:rsidP="00C73FF8">
            <w:pPr>
              <w:spacing w:after="0"/>
              <w:rPr>
                <w:rFonts w:cstheme="minorHAnsi"/>
                <w:sz w:val="18"/>
                <w:szCs w:val="18"/>
                <w:highlight w:val="green"/>
              </w:rPr>
            </w:pPr>
            <w:r w:rsidRPr="000604B6">
              <w:rPr>
                <w:rFonts w:cstheme="minorHAnsi"/>
                <w:sz w:val="18"/>
                <w:szCs w:val="18"/>
                <w:highlight w:val="green"/>
              </w:rPr>
              <w:t>TRLOM-10.1.03</w:t>
            </w:r>
          </w:p>
        </w:tc>
      </w:tr>
      <w:tr w:rsidR="00565FE3" w:rsidRPr="00B65FD8" w14:paraId="7415807B" w14:textId="77777777" w:rsidTr="00123A27">
        <w:tc>
          <w:tcPr>
            <w:tcW w:w="5000" w:type="pct"/>
            <w:tcBorders>
              <w:top w:val="nil"/>
              <w:left w:val="single" w:sz="4" w:space="0" w:color="auto"/>
              <w:bottom w:val="single" w:sz="4" w:space="0" w:color="auto"/>
              <w:right w:val="single" w:sz="4" w:space="0" w:color="auto"/>
            </w:tcBorders>
            <w:vAlign w:val="center"/>
          </w:tcPr>
          <w:p w14:paraId="699429D3" w14:textId="086AB2F7" w:rsidR="00123A27" w:rsidRPr="000604B6" w:rsidRDefault="00565FE3" w:rsidP="00C73FF8">
            <w:pPr>
              <w:spacing w:after="0"/>
              <w:jc w:val="both"/>
              <w:rPr>
                <w:rFonts w:cstheme="minorHAnsi"/>
                <w:sz w:val="18"/>
                <w:szCs w:val="18"/>
                <w:highlight w:val="green"/>
              </w:rPr>
            </w:pPr>
            <w:r w:rsidRPr="000604B6">
              <w:rPr>
                <w:rFonts w:cstheme="minorHAnsi"/>
                <w:sz w:val="18"/>
                <w:szCs w:val="18"/>
                <w:highlight w:val="green"/>
              </w:rPr>
              <w:t>TRLOM-10.1.10</w:t>
            </w:r>
          </w:p>
        </w:tc>
      </w:tr>
    </w:tbl>
    <w:p w14:paraId="77EEE00C" w14:textId="77777777" w:rsidR="00565FE3" w:rsidRPr="000604B6" w:rsidRDefault="00565FE3" w:rsidP="00565FE3">
      <w:pPr>
        <w:spacing w:after="0"/>
        <w:jc w:val="both"/>
        <w:rPr>
          <w:rFonts w:cstheme="minorHAnsi"/>
          <w:strike/>
          <w:color w:val="FF0000"/>
          <w:sz w:val="20"/>
          <w:szCs w:val="20"/>
        </w:rPr>
      </w:pPr>
      <w:bookmarkStart w:id="11" w:name="_Hlk130824529"/>
      <w:r w:rsidRPr="000604B6">
        <w:rPr>
          <w:rFonts w:cstheme="minorHAnsi"/>
          <w:b/>
          <w:bCs/>
          <w:strike/>
          <w:color w:val="FF0000"/>
          <w:sz w:val="20"/>
          <w:szCs w:val="20"/>
        </w:rPr>
        <w:t>NB</w:t>
      </w:r>
      <w:r w:rsidRPr="000604B6">
        <w:rPr>
          <w:rFonts w:cstheme="minorHAnsi"/>
          <w:strike/>
          <w:color w:val="FF0000"/>
          <w:sz w:val="20"/>
          <w:szCs w:val="20"/>
        </w:rPr>
        <w:t xml:space="preserve"> - Sono possibili combinazioni tra due o più SRA tra quelle sopra citate, che verranno dettagliate a livello di bando</w:t>
      </w:r>
      <w:bookmarkEnd w:id="11"/>
      <w:r w:rsidRPr="000604B6">
        <w:rPr>
          <w:rFonts w:cstheme="minorHAnsi"/>
          <w:strike/>
          <w:color w:val="FF0000"/>
          <w:sz w:val="20"/>
          <w:szCs w:val="20"/>
        </w:rPr>
        <w:t xml:space="preserve">. </w:t>
      </w:r>
    </w:p>
    <w:p w14:paraId="221625D2" w14:textId="77777777" w:rsidR="00565FE3" w:rsidRPr="000604B6" w:rsidRDefault="00565FE3" w:rsidP="00565FE3">
      <w:pPr>
        <w:spacing w:after="0"/>
        <w:jc w:val="both"/>
        <w:rPr>
          <w:rFonts w:cstheme="minorHAnsi"/>
          <w:strike/>
          <w:color w:val="FF0000"/>
          <w:sz w:val="20"/>
          <w:szCs w:val="20"/>
        </w:rPr>
      </w:pPr>
      <w:r w:rsidRPr="000604B6">
        <w:rPr>
          <w:rFonts w:cstheme="minorHAnsi"/>
          <w:strike/>
          <w:color w:val="FF0000"/>
          <w:sz w:val="20"/>
          <w:szCs w:val="20"/>
        </w:rPr>
        <w:t>ACA1 può essere inoltre cumulabile con l’operazione 10.1.03 – Conservazione della biodiversità nelle risaie e con l’operazione 10.1.10 – Tecniche di distribuzione degli effluenti di allevamento del PSR 2014-2022 di Regione Lombardia.</w:t>
      </w:r>
    </w:p>
    <w:p w14:paraId="46B5ADB3" w14:textId="77777777" w:rsidR="00565FE3" w:rsidRDefault="00565FE3" w:rsidP="00565FE3">
      <w:pPr>
        <w:spacing w:after="0"/>
        <w:jc w:val="both"/>
        <w:rPr>
          <w:rFonts w:cstheme="minorHAnsi"/>
          <w:strike/>
          <w:color w:val="FF0000"/>
          <w:sz w:val="20"/>
          <w:szCs w:val="20"/>
        </w:rPr>
      </w:pPr>
      <w:bookmarkStart w:id="12" w:name="_Hlk118275493"/>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bookmarkEnd w:id="12"/>
    <w:p w14:paraId="42D57FA6" w14:textId="77777777" w:rsidR="00565FE3" w:rsidRPr="004F1266" w:rsidRDefault="00565FE3" w:rsidP="00565FE3">
      <w:pPr>
        <w:spacing w:after="0"/>
        <w:rPr>
          <w:rFonts w:cstheme="minorHAnsi"/>
        </w:rPr>
      </w:pPr>
    </w:p>
    <w:p w14:paraId="138ED20F"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0" w:type="auto"/>
        <w:tblLook w:val="04A0" w:firstRow="1" w:lastRow="0" w:firstColumn="1" w:lastColumn="0" w:noHBand="0" w:noVBand="1"/>
      </w:tblPr>
      <w:tblGrid>
        <w:gridCol w:w="1506"/>
        <w:gridCol w:w="8634"/>
      </w:tblGrid>
      <w:tr w:rsidR="00565FE3" w:rsidRPr="00700099" w14:paraId="212A481C" w14:textId="77777777" w:rsidTr="00C73FF8">
        <w:tc>
          <w:tcPr>
            <w:tcW w:w="0" w:type="auto"/>
            <w:gridSpan w:val="2"/>
            <w:shd w:val="clear" w:color="auto" w:fill="008E40"/>
            <w:vAlign w:val="center"/>
          </w:tcPr>
          <w:p w14:paraId="691D394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Principi di selezione</w:t>
            </w:r>
          </w:p>
        </w:tc>
      </w:tr>
      <w:tr w:rsidR="00565FE3" w:rsidRPr="00700099" w14:paraId="3C0D2E2E" w14:textId="77777777" w:rsidTr="00C73FF8">
        <w:tc>
          <w:tcPr>
            <w:tcW w:w="0" w:type="auto"/>
            <w:shd w:val="clear" w:color="auto" w:fill="A7D9A3"/>
            <w:vAlign w:val="center"/>
          </w:tcPr>
          <w:p w14:paraId="6E1D1750" w14:textId="77777777" w:rsidR="00565FE3" w:rsidRPr="00700099" w:rsidRDefault="00565FE3" w:rsidP="00C73FF8">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6D143A4B"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Descrizione</w:t>
            </w:r>
          </w:p>
        </w:tc>
      </w:tr>
      <w:tr w:rsidR="00565FE3" w:rsidRPr="00700099" w14:paraId="766038F3" w14:textId="77777777" w:rsidTr="00C73FF8">
        <w:tc>
          <w:tcPr>
            <w:tcW w:w="0" w:type="auto"/>
            <w:vAlign w:val="center"/>
          </w:tcPr>
          <w:p w14:paraId="60B179F1" w14:textId="77777777" w:rsidR="00565FE3" w:rsidRPr="00700099" w:rsidRDefault="00565FE3" w:rsidP="00C73FF8">
            <w:pPr>
              <w:spacing w:after="0"/>
              <w:jc w:val="center"/>
              <w:rPr>
                <w:rFonts w:cstheme="minorHAnsi"/>
                <w:sz w:val="18"/>
                <w:szCs w:val="18"/>
              </w:rPr>
            </w:pPr>
            <w:r w:rsidRPr="00700099">
              <w:rPr>
                <w:rFonts w:cstheme="minorHAnsi"/>
                <w:b/>
                <w:bCs/>
                <w:sz w:val="18"/>
                <w:szCs w:val="18"/>
              </w:rPr>
              <w:t>P01</w:t>
            </w:r>
          </w:p>
        </w:tc>
        <w:tc>
          <w:tcPr>
            <w:tcW w:w="0" w:type="auto"/>
            <w:vAlign w:val="center"/>
          </w:tcPr>
          <w:p w14:paraId="13A00D96" w14:textId="77777777" w:rsidR="00565FE3" w:rsidRDefault="00565FE3" w:rsidP="00C73FF8">
            <w:pPr>
              <w:spacing w:after="0"/>
              <w:rPr>
                <w:rFonts w:cstheme="minorHAnsi"/>
                <w:sz w:val="18"/>
                <w:szCs w:val="18"/>
              </w:rPr>
            </w:pPr>
            <w:r w:rsidRPr="00700099">
              <w:rPr>
                <w:rFonts w:cstheme="minorHAnsi"/>
                <w:sz w:val="18"/>
                <w:szCs w:val="18"/>
              </w:rPr>
              <w:t>Aree caratterizzate da particolari pregi ambientali</w:t>
            </w:r>
            <w:r>
              <w:rPr>
                <w:rFonts w:cstheme="minorHAnsi"/>
                <w:sz w:val="18"/>
                <w:szCs w:val="18"/>
              </w:rPr>
              <w:t xml:space="preserve">: </w:t>
            </w:r>
          </w:p>
          <w:p w14:paraId="7E35F0B5" w14:textId="77777777" w:rsidR="00565FE3" w:rsidRPr="00F21164" w:rsidRDefault="00565FE3" w:rsidP="00565FE3">
            <w:pPr>
              <w:pStyle w:val="Paragrafoelenco"/>
              <w:numPr>
                <w:ilvl w:val="0"/>
                <w:numId w:val="38"/>
              </w:numPr>
              <w:spacing w:after="0"/>
              <w:rPr>
                <w:rFonts w:cstheme="minorHAnsi"/>
                <w:sz w:val="18"/>
                <w:szCs w:val="18"/>
              </w:rPr>
            </w:pPr>
            <w:r w:rsidRPr="0077381C">
              <w:rPr>
                <w:rFonts w:cstheme="minorHAnsi"/>
                <w:b/>
                <w:bCs/>
                <w:sz w:val="18"/>
                <w:szCs w:val="18"/>
              </w:rPr>
              <w:t>Regione Lombardia</w:t>
            </w:r>
            <w:r>
              <w:rPr>
                <w:rFonts w:cstheme="minorHAnsi"/>
                <w:sz w:val="18"/>
                <w:szCs w:val="18"/>
              </w:rPr>
              <w:t xml:space="preserve">: </w:t>
            </w:r>
            <w:r w:rsidRPr="00F21164">
              <w:rPr>
                <w:rFonts w:cstheme="minorHAnsi"/>
                <w:sz w:val="18"/>
                <w:szCs w:val="18"/>
              </w:rPr>
              <w:t>Rete Natura 2000 e Aree protette</w:t>
            </w:r>
          </w:p>
        </w:tc>
      </w:tr>
      <w:tr w:rsidR="00565FE3" w:rsidRPr="00700099" w14:paraId="71A54C53" w14:textId="77777777" w:rsidTr="00C73FF8">
        <w:tc>
          <w:tcPr>
            <w:tcW w:w="0" w:type="auto"/>
            <w:vAlign w:val="center"/>
          </w:tcPr>
          <w:p w14:paraId="6475C360" w14:textId="77777777" w:rsidR="00565FE3" w:rsidRPr="00700099" w:rsidRDefault="00565FE3" w:rsidP="00C73FF8">
            <w:pPr>
              <w:spacing w:after="0"/>
              <w:jc w:val="center"/>
              <w:rPr>
                <w:rFonts w:cstheme="minorHAnsi"/>
                <w:sz w:val="18"/>
                <w:szCs w:val="18"/>
              </w:rPr>
            </w:pPr>
            <w:r w:rsidRPr="00700099">
              <w:rPr>
                <w:rFonts w:cstheme="minorHAnsi"/>
                <w:b/>
                <w:bCs/>
                <w:sz w:val="18"/>
                <w:szCs w:val="18"/>
              </w:rPr>
              <w:t>P02</w:t>
            </w:r>
          </w:p>
        </w:tc>
        <w:tc>
          <w:tcPr>
            <w:tcW w:w="0" w:type="auto"/>
            <w:vAlign w:val="center"/>
          </w:tcPr>
          <w:p w14:paraId="14D538E2" w14:textId="77777777" w:rsidR="00565FE3" w:rsidRDefault="00565FE3" w:rsidP="00C73FF8">
            <w:pPr>
              <w:spacing w:after="0"/>
              <w:rPr>
                <w:rFonts w:cstheme="minorHAnsi"/>
                <w:sz w:val="18"/>
                <w:szCs w:val="18"/>
              </w:rPr>
            </w:pPr>
            <w:r w:rsidRPr="00700099">
              <w:rPr>
                <w:rFonts w:cstheme="minorHAnsi"/>
                <w:sz w:val="18"/>
                <w:szCs w:val="18"/>
              </w:rPr>
              <w:t>Aree caratterizzate da criticità ambientali</w:t>
            </w:r>
            <w:r>
              <w:rPr>
                <w:rFonts w:cstheme="minorHAnsi"/>
                <w:sz w:val="18"/>
                <w:szCs w:val="18"/>
              </w:rPr>
              <w:t xml:space="preserve">: </w:t>
            </w:r>
          </w:p>
          <w:p w14:paraId="52F3E501" w14:textId="77777777" w:rsidR="00565FE3" w:rsidRPr="00F21164" w:rsidRDefault="00565FE3" w:rsidP="00565FE3">
            <w:pPr>
              <w:pStyle w:val="Paragrafoelenco"/>
              <w:numPr>
                <w:ilvl w:val="0"/>
                <w:numId w:val="38"/>
              </w:numPr>
              <w:spacing w:after="0"/>
              <w:rPr>
                <w:rFonts w:cstheme="minorHAnsi"/>
                <w:sz w:val="18"/>
                <w:szCs w:val="18"/>
              </w:rPr>
            </w:pPr>
            <w:r w:rsidRPr="0077381C">
              <w:rPr>
                <w:rFonts w:cstheme="minorHAnsi"/>
                <w:b/>
                <w:bCs/>
                <w:sz w:val="18"/>
                <w:szCs w:val="18"/>
              </w:rPr>
              <w:t>Regione Lombardia</w:t>
            </w:r>
            <w:r>
              <w:rPr>
                <w:rFonts w:cstheme="minorHAnsi"/>
                <w:sz w:val="18"/>
                <w:szCs w:val="18"/>
              </w:rPr>
              <w:t xml:space="preserve">: </w:t>
            </w:r>
            <w:r w:rsidRPr="00F21164">
              <w:rPr>
                <w:rFonts w:cstheme="minorHAnsi"/>
                <w:sz w:val="18"/>
                <w:szCs w:val="18"/>
              </w:rPr>
              <w:t>Zone Vulnerabili dai Nitrati (ZVN)</w:t>
            </w:r>
            <w:r w:rsidRPr="00C650F1">
              <w:rPr>
                <w:rFonts w:cstheme="minorHAnsi"/>
                <w:sz w:val="18"/>
                <w:szCs w:val="18"/>
                <w:highlight w:val="green"/>
              </w:rPr>
              <w:t xml:space="preserve"> </w:t>
            </w:r>
          </w:p>
        </w:tc>
      </w:tr>
      <w:tr w:rsidR="00565FE3" w:rsidRPr="00700099" w14:paraId="449D3B18" w14:textId="77777777" w:rsidTr="00C73FF8">
        <w:tc>
          <w:tcPr>
            <w:tcW w:w="0" w:type="auto"/>
            <w:vAlign w:val="center"/>
          </w:tcPr>
          <w:p w14:paraId="6D6DFABE" w14:textId="77777777" w:rsidR="00565FE3" w:rsidRPr="00700099" w:rsidRDefault="00565FE3" w:rsidP="00C73FF8">
            <w:pPr>
              <w:spacing w:after="0"/>
              <w:jc w:val="center"/>
              <w:rPr>
                <w:rFonts w:cstheme="minorHAnsi"/>
                <w:sz w:val="18"/>
                <w:szCs w:val="18"/>
              </w:rPr>
            </w:pPr>
            <w:r w:rsidRPr="00700099">
              <w:rPr>
                <w:rFonts w:cstheme="minorHAnsi"/>
                <w:b/>
                <w:bCs/>
                <w:sz w:val="18"/>
                <w:szCs w:val="18"/>
              </w:rPr>
              <w:t>P03</w:t>
            </w:r>
          </w:p>
        </w:tc>
        <w:tc>
          <w:tcPr>
            <w:tcW w:w="0" w:type="auto"/>
            <w:vAlign w:val="center"/>
          </w:tcPr>
          <w:p w14:paraId="2F394F20" w14:textId="77777777" w:rsidR="00565FE3" w:rsidRPr="00700099" w:rsidRDefault="00565FE3" w:rsidP="00C73FF8">
            <w:pPr>
              <w:spacing w:after="0"/>
              <w:jc w:val="both"/>
              <w:rPr>
                <w:rFonts w:cstheme="minorHAnsi"/>
                <w:sz w:val="18"/>
                <w:szCs w:val="18"/>
              </w:rPr>
            </w:pPr>
            <w:r w:rsidRPr="00700099">
              <w:rPr>
                <w:rFonts w:cstheme="minorHAnsi"/>
                <w:sz w:val="18"/>
                <w:szCs w:val="18"/>
              </w:rPr>
              <w:t>Entità della superficie soggetta a impegno (SOI)</w:t>
            </w:r>
          </w:p>
        </w:tc>
      </w:tr>
      <w:tr w:rsidR="00565FE3" w:rsidRPr="00700099" w14:paraId="57A5B82B" w14:textId="77777777" w:rsidTr="00C73FF8">
        <w:tc>
          <w:tcPr>
            <w:tcW w:w="0" w:type="auto"/>
            <w:gridSpan w:val="2"/>
            <w:shd w:val="clear" w:color="auto" w:fill="008E40"/>
            <w:vAlign w:val="center"/>
          </w:tcPr>
          <w:p w14:paraId="5EF0D199"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700099" w14:paraId="6B49CBD8" w14:textId="77777777" w:rsidTr="00C73FF8">
        <w:tc>
          <w:tcPr>
            <w:tcW w:w="0" w:type="auto"/>
            <w:shd w:val="clear" w:color="auto" w:fill="A7D9A3"/>
            <w:vAlign w:val="center"/>
          </w:tcPr>
          <w:p w14:paraId="0B971E72" w14:textId="77777777" w:rsidR="00565FE3" w:rsidRPr="00700099" w:rsidRDefault="00565FE3" w:rsidP="00C73FF8">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3F77A034"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Descrizione</w:t>
            </w:r>
          </w:p>
        </w:tc>
      </w:tr>
      <w:tr w:rsidR="00565FE3" w:rsidRPr="00700099" w14:paraId="33C5CE63" w14:textId="77777777" w:rsidTr="00C73FF8">
        <w:tc>
          <w:tcPr>
            <w:tcW w:w="0" w:type="auto"/>
            <w:vAlign w:val="center"/>
          </w:tcPr>
          <w:p w14:paraId="091E1F53" w14:textId="77777777" w:rsidR="00565FE3" w:rsidRPr="00194C55" w:rsidRDefault="00565FE3" w:rsidP="00C73FF8">
            <w:pPr>
              <w:spacing w:after="0"/>
              <w:jc w:val="center"/>
              <w:rPr>
                <w:rFonts w:cstheme="minorHAnsi"/>
                <w:b/>
                <w:bCs/>
                <w:sz w:val="18"/>
                <w:szCs w:val="18"/>
              </w:rPr>
            </w:pPr>
            <w:r>
              <w:rPr>
                <w:rFonts w:cstheme="minorHAnsi"/>
                <w:b/>
                <w:bCs/>
                <w:sz w:val="18"/>
                <w:szCs w:val="18"/>
              </w:rPr>
              <w:t>SRA01_P_LOM_1</w:t>
            </w:r>
          </w:p>
        </w:tc>
        <w:tc>
          <w:tcPr>
            <w:tcW w:w="0" w:type="auto"/>
            <w:vAlign w:val="center"/>
          </w:tcPr>
          <w:p w14:paraId="63A45E62" w14:textId="77777777" w:rsidR="00565FE3" w:rsidRPr="00700099" w:rsidRDefault="00565FE3" w:rsidP="00C73FF8">
            <w:pPr>
              <w:spacing w:after="0"/>
              <w:jc w:val="both"/>
              <w:rPr>
                <w:rFonts w:cstheme="minorHAnsi"/>
                <w:sz w:val="18"/>
                <w:szCs w:val="18"/>
              </w:rPr>
            </w:pPr>
            <w:r w:rsidRPr="00700099">
              <w:rPr>
                <w:rFonts w:cstheme="minorHAnsi"/>
                <w:sz w:val="18"/>
                <w:szCs w:val="18"/>
              </w:rPr>
              <w:t xml:space="preserve">Essere in possesso di un attestato di frequenza di un corso di formazione, attinente alle tematiche trattate nel presente intervento, erogato da un ente di formazione accreditato nell’ambito dell’Operazione 1.1.01 </w:t>
            </w:r>
            <w:r>
              <w:rPr>
                <w:rFonts w:cstheme="minorHAnsi"/>
                <w:sz w:val="18"/>
                <w:szCs w:val="18"/>
              </w:rPr>
              <w:t xml:space="preserve">del </w:t>
            </w:r>
            <w:r w:rsidRPr="00700099">
              <w:rPr>
                <w:rFonts w:cstheme="minorHAnsi"/>
                <w:sz w:val="18"/>
                <w:szCs w:val="18"/>
              </w:rPr>
              <w:t>PSR 2014-22 o intervento SRH03 del PSP 2023-27 o di altre fonti di finanziamento (es. FSE). In alternativa, aver usufruito di un servizio di consulenza, attinente alle tematiche trattate nel presente intervento, nell’ambito dell’Operazione 2.1.01 del PSR 2014-22 o intervento SRH01 del PSP 2023-27</w:t>
            </w:r>
          </w:p>
        </w:tc>
      </w:tr>
    </w:tbl>
    <w:p w14:paraId="468B7E50" w14:textId="77777777" w:rsidR="00565FE3" w:rsidRDefault="00565FE3" w:rsidP="00565FE3">
      <w:pPr>
        <w:spacing w:after="0"/>
        <w:rPr>
          <w:rFonts w:cstheme="minorHAnsi"/>
          <w:sz w:val="18"/>
          <w:szCs w:val="18"/>
        </w:rPr>
      </w:pPr>
    </w:p>
    <w:p w14:paraId="70798E70" w14:textId="77777777" w:rsidR="00565FE3" w:rsidRDefault="00565FE3" w:rsidP="00565FE3">
      <w:pPr>
        <w:spacing w:after="0"/>
        <w:rPr>
          <w:rFonts w:cstheme="minorHAnsi"/>
          <w:sz w:val="18"/>
          <w:szCs w:val="18"/>
        </w:rPr>
      </w:pPr>
    </w:p>
    <w:p w14:paraId="025A548E"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70"/>
        <w:gridCol w:w="8570"/>
      </w:tblGrid>
      <w:tr w:rsidR="00565FE3" w:rsidRPr="00700099" w14:paraId="35012CDA" w14:textId="77777777" w:rsidTr="00C73FF8">
        <w:tc>
          <w:tcPr>
            <w:tcW w:w="5000" w:type="pct"/>
            <w:gridSpan w:val="2"/>
            <w:shd w:val="clear" w:color="auto" w:fill="008E40"/>
          </w:tcPr>
          <w:p w14:paraId="5E6A746C" w14:textId="77777777" w:rsidR="00565FE3" w:rsidRPr="00700099" w:rsidRDefault="00565FE3" w:rsidP="00C73FF8">
            <w:pPr>
              <w:spacing w:after="0"/>
              <w:jc w:val="center"/>
              <w:rPr>
                <w:rFonts w:cstheme="minorHAnsi"/>
                <w:b/>
                <w:bCs/>
                <w:sz w:val="18"/>
                <w:szCs w:val="18"/>
              </w:rPr>
            </w:pPr>
            <w:r>
              <w:rPr>
                <w:rFonts w:cstheme="minorHAnsi"/>
                <w:b/>
                <w:bCs/>
                <w:color w:val="FFFFFF" w:themeColor="background1"/>
                <w:sz w:val="18"/>
                <w:szCs w:val="18"/>
              </w:rPr>
              <w:t>Beneficiari</w:t>
            </w:r>
          </w:p>
        </w:tc>
      </w:tr>
      <w:tr w:rsidR="00565FE3" w:rsidRPr="00700099" w14:paraId="099F00CD" w14:textId="77777777" w:rsidTr="00C73FF8">
        <w:tc>
          <w:tcPr>
            <w:tcW w:w="774" w:type="pct"/>
            <w:shd w:val="clear" w:color="auto" w:fill="A7D9A3"/>
          </w:tcPr>
          <w:p w14:paraId="09227AF8"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26" w:type="pct"/>
            <w:shd w:val="clear" w:color="auto" w:fill="A7D9A3"/>
          </w:tcPr>
          <w:p w14:paraId="0AD4326C"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580518" w14:paraId="3DD2DAEA" w14:textId="77777777" w:rsidTr="00C73FF8">
        <w:tc>
          <w:tcPr>
            <w:tcW w:w="774" w:type="pct"/>
            <w:vAlign w:val="center"/>
          </w:tcPr>
          <w:p w14:paraId="33EE685A"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C01</w:t>
            </w:r>
          </w:p>
        </w:tc>
        <w:tc>
          <w:tcPr>
            <w:tcW w:w="4226" w:type="pct"/>
            <w:vAlign w:val="center"/>
          </w:tcPr>
          <w:p w14:paraId="5C262128" w14:textId="77777777" w:rsidR="00565FE3" w:rsidRPr="00580518" w:rsidRDefault="00565FE3" w:rsidP="00C73FF8">
            <w:pPr>
              <w:spacing w:after="0"/>
              <w:rPr>
                <w:rFonts w:cstheme="minorHAnsi"/>
                <w:sz w:val="18"/>
                <w:szCs w:val="18"/>
              </w:rPr>
            </w:pPr>
            <w:r w:rsidRPr="00700099">
              <w:rPr>
                <w:rFonts w:cstheme="minorHAnsi"/>
                <w:sz w:val="18"/>
                <w:szCs w:val="18"/>
              </w:rPr>
              <w:t>Agricoltori singoli o associati</w:t>
            </w:r>
          </w:p>
        </w:tc>
      </w:tr>
      <w:tr w:rsidR="00565FE3" w:rsidRPr="00580518" w14:paraId="0759CD77" w14:textId="77777777" w:rsidTr="00C73FF8">
        <w:tc>
          <w:tcPr>
            <w:tcW w:w="774" w:type="pct"/>
            <w:vAlign w:val="center"/>
          </w:tcPr>
          <w:p w14:paraId="5D25259D"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C02</w:t>
            </w:r>
          </w:p>
        </w:tc>
        <w:tc>
          <w:tcPr>
            <w:tcW w:w="4226" w:type="pct"/>
            <w:vAlign w:val="center"/>
          </w:tcPr>
          <w:p w14:paraId="7520D35F" w14:textId="77777777" w:rsidR="00565FE3" w:rsidRPr="00580518"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580518" w14:paraId="01AE6DBD" w14:textId="77777777" w:rsidTr="00C73FF8">
        <w:tc>
          <w:tcPr>
            <w:tcW w:w="774" w:type="pct"/>
            <w:vAlign w:val="center"/>
          </w:tcPr>
          <w:p w14:paraId="1B2BFBB7"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C03</w:t>
            </w:r>
          </w:p>
        </w:tc>
        <w:tc>
          <w:tcPr>
            <w:tcW w:w="4226" w:type="pct"/>
            <w:vAlign w:val="center"/>
          </w:tcPr>
          <w:p w14:paraId="016458C7" w14:textId="77777777" w:rsidR="00565FE3" w:rsidRPr="00580518" w:rsidRDefault="00565FE3" w:rsidP="00C73FF8">
            <w:pPr>
              <w:spacing w:after="0"/>
              <w:rPr>
                <w:rFonts w:cstheme="minorHAnsi"/>
                <w:sz w:val="18"/>
                <w:szCs w:val="18"/>
              </w:rPr>
            </w:pPr>
            <w:r w:rsidRPr="00700099">
              <w:rPr>
                <w:rFonts w:cstheme="minorHAnsi"/>
                <w:sz w:val="18"/>
                <w:szCs w:val="18"/>
              </w:rPr>
              <w:t>Altri gestori del territorio</w:t>
            </w:r>
          </w:p>
        </w:tc>
      </w:tr>
      <w:tr w:rsidR="00565FE3" w:rsidRPr="00700099" w14:paraId="7ACE4472" w14:textId="77777777" w:rsidTr="00C73FF8">
        <w:tc>
          <w:tcPr>
            <w:tcW w:w="5000" w:type="pct"/>
            <w:gridSpan w:val="2"/>
            <w:shd w:val="clear" w:color="auto" w:fill="008E40"/>
          </w:tcPr>
          <w:p w14:paraId="1BB49BEB" w14:textId="77777777" w:rsidR="00565FE3" w:rsidRPr="00700099" w:rsidRDefault="00565FE3" w:rsidP="00C73FF8">
            <w:pPr>
              <w:spacing w:after="0"/>
              <w:jc w:val="center"/>
              <w:rPr>
                <w:rFonts w:cstheme="minorHAnsi"/>
                <w:b/>
                <w:bCs/>
                <w:sz w:val="18"/>
                <w:szCs w:val="18"/>
              </w:rPr>
            </w:pPr>
            <w:r w:rsidRPr="00700099">
              <w:rPr>
                <w:rFonts w:cstheme="minorHAnsi"/>
                <w:b/>
                <w:bCs/>
                <w:color w:val="FFFFFF" w:themeColor="background1"/>
                <w:sz w:val="18"/>
                <w:szCs w:val="18"/>
              </w:rPr>
              <w:t>Criteri di ammissibilità</w:t>
            </w:r>
          </w:p>
        </w:tc>
      </w:tr>
      <w:tr w:rsidR="00565FE3" w:rsidRPr="00C937C8" w14:paraId="07828CE8" w14:textId="77777777" w:rsidTr="00C73FF8">
        <w:tc>
          <w:tcPr>
            <w:tcW w:w="774" w:type="pct"/>
            <w:shd w:val="clear" w:color="auto" w:fill="A7D9A3"/>
          </w:tcPr>
          <w:p w14:paraId="5624B233"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26" w:type="pct"/>
            <w:shd w:val="clear" w:color="auto" w:fill="A7D9A3"/>
          </w:tcPr>
          <w:p w14:paraId="58D53C99"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700099" w14:paraId="71FB3B11" w14:textId="77777777" w:rsidTr="00C73FF8">
        <w:tc>
          <w:tcPr>
            <w:tcW w:w="774" w:type="pct"/>
            <w:vAlign w:val="center"/>
          </w:tcPr>
          <w:p w14:paraId="36645329" w14:textId="77777777" w:rsidR="00565FE3" w:rsidRPr="00BB1142" w:rsidRDefault="00565FE3" w:rsidP="00C73FF8">
            <w:pPr>
              <w:spacing w:after="0"/>
              <w:jc w:val="center"/>
              <w:rPr>
                <w:rFonts w:cstheme="minorHAnsi"/>
                <w:b/>
                <w:bCs/>
                <w:sz w:val="18"/>
                <w:szCs w:val="18"/>
              </w:rPr>
            </w:pPr>
            <w:r w:rsidRPr="00BB1142">
              <w:rPr>
                <w:rFonts w:cstheme="minorHAnsi"/>
                <w:b/>
                <w:bCs/>
                <w:sz w:val="18"/>
                <w:szCs w:val="18"/>
              </w:rPr>
              <w:t>C04</w:t>
            </w:r>
          </w:p>
        </w:tc>
        <w:tc>
          <w:tcPr>
            <w:tcW w:w="4226" w:type="pct"/>
            <w:vAlign w:val="center"/>
          </w:tcPr>
          <w:p w14:paraId="41D70C2F" w14:textId="77777777" w:rsidR="00565FE3" w:rsidRPr="00BB1142" w:rsidRDefault="00565FE3" w:rsidP="00C73FF8">
            <w:pPr>
              <w:spacing w:after="0"/>
              <w:rPr>
                <w:rFonts w:cstheme="minorHAnsi"/>
                <w:sz w:val="18"/>
                <w:szCs w:val="18"/>
              </w:rPr>
            </w:pPr>
            <w:r w:rsidRPr="00BB1142">
              <w:rPr>
                <w:rFonts w:cstheme="minorHAnsi"/>
                <w:sz w:val="18"/>
                <w:szCs w:val="18"/>
              </w:rPr>
              <w:t xml:space="preserve">Adesione del beneficiario al Sistema di </w:t>
            </w:r>
            <w:r>
              <w:rPr>
                <w:rFonts w:cstheme="minorHAnsi"/>
                <w:sz w:val="18"/>
                <w:szCs w:val="18"/>
              </w:rPr>
              <w:t>Q</w:t>
            </w:r>
            <w:r w:rsidRPr="00BB1142">
              <w:rPr>
                <w:rFonts w:cstheme="minorHAnsi"/>
                <w:sz w:val="18"/>
                <w:szCs w:val="18"/>
              </w:rPr>
              <w:t xml:space="preserve">ualità </w:t>
            </w:r>
            <w:r>
              <w:rPr>
                <w:rFonts w:cstheme="minorHAnsi"/>
                <w:sz w:val="18"/>
                <w:szCs w:val="18"/>
              </w:rPr>
              <w:t>N</w:t>
            </w:r>
            <w:r w:rsidRPr="00BB1142">
              <w:rPr>
                <w:rFonts w:cstheme="minorHAnsi"/>
                <w:sz w:val="18"/>
                <w:szCs w:val="18"/>
              </w:rPr>
              <w:t xml:space="preserve">azionale di </w:t>
            </w:r>
            <w:r>
              <w:rPr>
                <w:rFonts w:cstheme="minorHAnsi"/>
                <w:sz w:val="18"/>
                <w:szCs w:val="18"/>
              </w:rPr>
              <w:t>P</w:t>
            </w:r>
            <w:r w:rsidRPr="00BB1142">
              <w:rPr>
                <w:rFonts w:cstheme="minorHAnsi"/>
                <w:sz w:val="18"/>
                <w:szCs w:val="18"/>
              </w:rPr>
              <w:t xml:space="preserve">roduzione </w:t>
            </w:r>
            <w:r>
              <w:rPr>
                <w:rFonts w:cstheme="minorHAnsi"/>
                <w:sz w:val="18"/>
                <w:szCs w:val="18"/>
              </w:rPr>
              <w:t>I</w:t>
            </w:r>
            <w:r w:rsidRPr="00BB1142">
              <w:rPr>
                <w:rFonts w:cstheme="minorHAnsi"/>
                <w:sz w:val="18"/>
                <w:szCs w:val="18"/>
              </w:rPr>
              <w:t>ntegrata (SQNPI) per la fase di coltivazione (“Conformità ACA” o “Conformità ACA più marchio” o “Marchio”), in forma singola o associata</w:t>
            </w:r>
          </w:p>
        </w:tc>
      </w:tr>
      <w:tr w:rsidR="00565FE3" w:rsidRPr="00700099" w14:paraId="3D469AA7" w14:textId="77777777" w:rsidTr="00C73FF8">
        <w:trPr>
          <w:trHeight w:val="1975"/>
        </w:trPr>
        <w:tc>
          <w:tcPr>
            <w:tcW w:w="774" w:type="pct"/>
            <w:vAlign w:val="center"/>
          </w:tcPr>
          <w:p w14:paraId="4E15ECC4" w14:textId="77777777" w:rsidR="00565FE3" w:rsidRPr="00700099" w:rsidRDefault="00565FE3" w:rsidP="00C73FF8">
            <w:pPr>
              <w:jc w:val="center"/>
              <w:rPr>
                <w:rFonts w:cstheme="minorHAnsi"/>
                <w:b/>
                <w:bCs/>
                <w:sz w:val="18"/>
                <w:szCs w:val="18"/>
              </w:rPr>
            </w:pPr>
            <w:r w:rsidRPr="00700099">
              <w:rPr>
                <w:rFonts w:cstheme="minorHAnsi"/>
                <w:b/>
                <w:bCs/>
                <w:sz w:val="18"/>
                <w:szCs w:val="18"/>
              </w:rPr>
              <w:t>C05</w:t>
            </w:r>
          </w:p>
        </w:tc>
        <w:tc>
          <w:tcPr>
            <w:tcW w:w="4226" w:type="pct"/>
            <w:vAlign w:val="center"/>
          </w:tcPr>
          <w:p w14:paraId="3A290321" w14:textId="77777777" w:rsidR="00565FE3" w:rsidRDefault="00565FE3" w:rsidP="00C73FF8">
            <w:pPr>
              <w:spacing w:after="0"/>
              <w:rPr>
                <w:rFonts w:cstheme="minorHAnsi"/>
                <w:sz w:val="18"/>
                <w:szCs w:val="18"/>
              </w:rPr>
            </w:pPr>
            <w:r w:rsidRPr="00700099">
              <w:rPr>
                <w:rFonts w:cstheme="minorHAnsi"/>
                <w:sz w:val="18"/>
                <w:szCs w:val="18"/>
              </w:rPr>
              <w:t>Le superfici eleggibili secondo le specificità delle Regioni/PPAA devono essere individuate in SQNPI</w:t>
            </w:r>
            <w:r>
              <w:rPr>
                <w:rFonts w:cstheme="minorHAnsi"/>
                <w:sz w:val="18"/>
                <w:szCs w:val="18"/>
              </w:rPr>
              <w:t>.</w:t>
            </w:r>
          </w:p>
          <w:p w14:paraId="5269E05B" w14:textId="77777777" w:rsidR="00565FE3" w:rsidRPr="00BB1142" w:rsidRDefault="00565FE3" w:rsidP="00565FE3">
            <w:pPr>
              <w:pStyle w:val="Paragrafoelenco"/>
              <w:numPr>
                <w:ilvl w:val="0"/>
                <w:numId w:val="38"/>
              </w:numPr>
              <w:spacing w:after="0"/>
              <w:rPr>
                <w:rFonts w:cstheme="minorHAnsi"/>
                <w:b/>
                <w:bCs/>
                <w:sz w:val="18"/>
                <w:szCs w:val="18"/>
              </w:rPr>
            </w:pPr>
            <w:r w:rsidRPr="00BB1142">
              <w:rPr>
                <w:rFonts w:cstheme="minorHAnsi"/>
                <w:b/>
                <w:bCs/>
                <w:sz w:val="18"/>
                <w:szCs w:val="18"/>
              </w:rPr>
              <w:t>Regione Lombardia - Colture ammissibili:</w:t>
            </w:r>
          </w:p>
          <w:p w14:paraId="42D0D4F5" w14:textId="77777777" w:rsidR="00565FE3" w:rsidRPr="00580518" w:rsidRDefault="00565FE3" w:rsidP="00C73FF8">
            <w:pPr>
              <w:pStyle w:val="Paragrafoelenco"/>
              <w:numPr>
                <w:ilvl w:val="0"/>
                <w:numId w:val="2"/>
              </w:numPr>
              <w:spacing w:after="0" w:line="257" w:lineRule="auto"/>
              <w:ind w:left="1068"/>
              <w:jc w:val="both"/>
              <w:rPr>
                <w:rFonts w:cstheme="minorHAnsi"/>
                <w:sz w:val="18"/>
                <w:szCs w:val="18"/>
              </w:rPr>
            </w:pPr>
            <w:r>
              <w:rPr>
                <w:rFonts w:cstheme="minorHAnsi"/>
                <w:sz w:val="18"/>
                <w:szCs w:val="18"/>
              </w:rPr>
              <w:t>M</w:t>
            </w:r>
            <w:r w:rsidRPr="00580518">
              <w:rPr>
                <w:rFonts w:cstheme="minorHAnsi"/>
                <w:sz w:val="18"/>
                <w:szCs w:val="18"/>
              </w:rPr>
              <w:t>acrogruppo colture erbacee</w:t>
            </w:r>
            <w:r>
              <w:rPr>
                <w:rFonts w:cstheme="minorHAnsi"/>
                <w:sz w:val="18"/>
                <w:szCs w:val="18"/>
              </w:rPr>
              <w:t>:</w:t>
            </w:r>
          </w:p>
          <w:p w14:paraId="608682EF" w14:textId="77777777" w:rsidR="00565FE3" w:rsidRPr="00580518" w:rsidRDefault="00565FE3" w:rsidP="00C73FF8">
            <w:pPr>
              <w:pStyle w:val="Paragrafoelenco"/>
              <w:numPr>
                <w:ilvl w:val="0"/>
                <w:numId w:val="3"/>
              </w:numPr>
              <w:spacing w:after="0" w:line="257" w:lineRule="auto"/>
              <w:ind w:left="1416"/>
              <w:jc w:val="both"/>
              <w:rPr>
                <w:rFonts w:cstheme="minorHAnsi"/>
                <w:sz w:val="18"/>
                <w:szCs w:val="18"/>
              </w:rPr>
            </w:pPr>
            <w:r w:rsidRPr="00580518">
              <w:rPr>
                <w:rFonts w:cstheme="minorHAnsi"/>
                <w:sz w:val="18"/>
                <w:szCs w:val="18"/>
              </w:rPr>
              <w:t>gruppo coltura seminativi;</w:t>
            </w:r>
          </w:p>
          <w:p w14:paraId="2359F30D" w14:textId="77777777" w:rsidR="00565FE3" w:rsidRPr="00580518" w:rsidRDefault="00565FE3" w:rsidP="00C73FF8">
            <w:pPr>
              <w:pStyle w:val="Paragrafoelenco"/>
              <w:numPr>
                <w:ilvl w:val="0"/>
                <w:numId w:val="3"/>
              </w:numPr>
              <w:spacing w:after="0" w:line="257" w:lineRule="auto"/>
              <w:ind w:left="1416"/>
              <w:jc w:val="both"/>
              <w:rPr>
                <w:rFonts w:cstheme="minorHAnsi"/>
                <w:sz w:val="18"/>
                <w:szCs w:val="18"/>
              </w:rPr>
            </w:pPr>
            <w:r w:rsidRPr="00580518">
              <w:rPr>
                <w:rFonts w:cstheme="minorHAnsi"/>
                <w:sz w:val="18"/>
                <w:szCs w:val="18"/>
              </w:rPr>
              <w:t>gruppo coltura colture foraggere (esclusi prato permanente e pascolo);</w:t>
            </w:r>
          </w:p>
          <w:p w14:paraId="4CCE0699" w14:textId="77777777" w:rsidR="00565FE3" w:rsidRPr="00580518" w:rsidRDefault="00565FE3" w:rsidP="00C73FF8">
            <w:pPr>
              <w:pStyle w:val="Paragrafoelenco"/>
              <w:numPr>
                <w:ilvl w:val="0"/>
                <w:numId w:val="3"/>
              </w:numPr>
              <w:spacing w:after="0" w:line="257" w:lineRule="auto"/>
              <w:ind w:left="1416"/>
              <w:jc w:val="both"/>
              <w:rPr>
                <w:rFonts w:cstheme="minorHAnsi"/>
                <w:sz w:val="18"/>
                <w:szCs w:val="18"/>
              </w:rPr>
            </w:pPr>
            <w:r w:rsidRPr="00580518">
              <w:rPr>
                <w:rFonts w:cstheme="minorHAnsi"/>
                <w:sz w:val="18"/>
                <w:szCs w:val="18"/>
              </w:rPr>
              <w:t>gruppo coltura colture orticole.</w:t>
            </w:r>
          </w:p>
          <w:p w14:paraId="16E0035C" w14:textId="77777777" w:rsidR="00565FE3" w:rsidRPr="00580518" w:rsidRDefault="00565FE3" w:rsidP="00C73FF8">
            <w:pPr>
              <w:pStyle w:val="Paragrafoelenco"/>
              <w:numPr>
                <w:ilvl w:val="0"/>
                <w:numId w:val="2"/>
              </w:numPr>
              <w:spacing w:after="0" w:line="257" w:lineRule="auto"/>
              <w:ind w:left="1068"/>
              <w:jc w:val="both"/>
              <w:rPr>
                <w:rFonts w:cstheme="minorHAnsi"/>
                <w:sz w:val="18"/>
                <w:szCs w:val="18"/>
              </w:rPr>
            </w:pPr>
            <w:r>
              <w:rPr>
                <w:rFonts w:cstheme="minorHAnsi"/>
                <w:sz w:val="18"/>
                <w:szCs w:val="18"/>
              </w:rPr>
              <w:t>M</w:t>
            </w:r>
            <w:r w:rsidRPr="00580518">
              <w:rPr>
                <w:rFonts w:cstheme="minorHAnsi"/>
                <w:sz w:val="18"/>
                <w:szCs w:val="18"/>
              </w:rPr>
              <w:t>acrogruppo colture arboree</w:t>
            </w:r>
            <w:r>
              <w:rPr>
                <w:rFonts w:cstheme="minorHAnsi"/>
                <w:sz w:val="18"/>
                <w:szCs w:val="18"/>
              </w:rPr>
              <w:t>:</w:t>
            </w:r>
          </w:p>
          <w:p w14:paraId="2AEDA9DA" w14:textId="77777777" w:rsidR="00565FE3" w:rsidRPr="00580518" w:rsidRDefault="00565FE3" w:rsidP="00C73FF8">
            <w:pPr>
              <w:pStyle w:val="Paragrafoelenco"/>
              <w:numPr>
                <w:ilvl w:val="0"/>
                <w:numId w:val="4"/>
              </w:numPr>
              <w:spacing w:after="0" w:line="257" w:lineRule="auto"/>
              <w:ind w:left="1416"/>
              <w:jc w:val="both"/>
              <w:rPr>
                <w:rFonts w:cstheme="minorHAnsi"/>
                <w:sz w:val="18"/>
                <w:szCs w:val="18"/>
              </w:rPr>
            </w:pPr>
            <w:r w:rsidRPr="00580518">
              <w:rPr>
                <w:rFonts w:cstheme="minorHAnsi"/>
                <w:sz w:val="18"/>
                <w:szCs w:val="18"/>
              </w:rPr>
              <w:t>gruppo coltura vite;</w:t>
            </w:r>
          </w:p>
          <w:p w14:paraId="7A99EA55" w14:textId="77777777" w:rsidR="00565FE3" w:rsidRPr="00580518" w:rsidRDefault="00565FE3" w:rsidP="00C73FF8">
            <w:pPr>
              <w:pStyle w:val="Paragrafoelenco"/>
              <w:numPr>
                <w:ilvl w:val="0"/>
                <w:numId w:val="4"/>
              </w:numPr>
              <w:spacing w:after="0" w:line="257" w:lineRule="auto"/>
              <w:ind w:left="1416"/>
              <w:jc w:val="both"/>
              <w:rPr>
                <w:rFonts w:cstheme="minorHAnsi"/>
                <w:sz w:val="18"/>
                <w:szCs w:val="18"/>
              </w:rPr>
            </w:pPr>
            <w:r w:rsidRPr="00580518">
              <w:rPr>
                <w:rFonts w:cstheme="minorHAnsi"/>
                <w:sz w:val="18"/>
                <w:szCs w:val="18"/>
              </w:rPr>
              <w:t>gruppo coltura fruttiferi;</w:t>
            </w:r>
          </w:p>
          <w:p w14:paraId="7DBFAC6C" w14:textId="77777777" w:rsidR="00565FE3" w:rsidRPr="00C937C8" w:rsidRDefault="00565FE3" w:rsidP="00C73FF8">
            <w:pPr>
              <w:pStyle w:val="Paragrafoelenco"/>
              <w:numPr>
                <w:ilvl w:val="0"/>
                <w:numId w:val="4"/>
              </w:numPr>
              <w:spacing w:after="0" w:line="257" w:lineRule="auto"/>
              <w:ind w:left="1416"/>
              <w:jc w:val="both"/>
              <w:rPr>
                <w:rFonts w:cstheme="minorHAnsi"/>
                <w:sz w:val="18"/>
                <w:szCs w:val="18"/>
              </w:rPr>
            </w:pPr>
            <w:r w:rsidRPr="00580518">
              <w:rPr>
                <w:rFonts w:cstheme="minorHAnsi"/>
                <w:sz w:val="18"/>
                <w:szCs w:val="18"/>
              </w:rPr>
              <w:t xml:space="preserve">gruppo coltura olivo.  </w:t>
            </w:r>
          </w:p>
        </w:tc>
      </w:tr>
      <w:tr w:rsidR="00565FE3" w:rsidRPr="00700099" w14:paraId="39D9102D" w14:textId="77777777" w:rsidTr="00C73FF8">
        <w:tc>
          <w:tcPr>
            <w:tcW w:w="5000" w:type="pct"/>
            <w:gridSpan w:val="2"/>
            <w:shd w:val="clear" w:color="auto" w:fill="008E40"/>
            <w:vAlign w:val="center"/>
          </w:tcPr>
          <w:p w14:paraId="58A7D66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Altri criteri di ammissibilità</w:t>
            </w:r>
            <w:r>
              <w:rPr>
                <w:rFonts w:cstheme="minorHAnsi"/>
                <w:b/>
                <w:bCs/>
                <w:color w:val="FFFFFF" w:themeColor="background1"/>
                <w:sz w:val="18"/>
                <w:szCs w:val="18"/>
              </w:rPr>
              <w:t xml:space="preserve"> specifici regionali</w:t>
            </w:r>
          </w:p>
        </w:tc>
      </w:tr>
      <w:tr w:rsidR="00565FE3" w:rsidRPr="00700099" w14:paraId="20F53805" w14:textId="77777777" w:rsidTr="00C73FF8">
        <w:tc>
          <w:tcPr>
            <w:tcW w:w="774" w:type="pct"/>
            <w:shd w:val="clear" w:color="auto" w:fill="A7D9A3"/>
            <w:vAlign w:val="center"/>
          </w:tcPr>
          <w:p w14:paraId="574E5142" w14:textId="77777777" w:rsidR="00565FE3" w:rsidRPr="00700099" w:rsidRDefault="00565FE3" w:rsidP="00C73FF8">
            <w:pPr>
              <w:spacing w:after="0"/>
              <w:jc w:val="center"/>
              <w:rPr>
                <w:rFonts w:cstheme="minorHAnsi"/>
                <w:b/>
                <w:bCs/>
                <w:sz w:val="18"/>
                <w:szCs w:val="18"/>
              </w:rPr>
            </w:pPr>
            <w:r>
              <w:rPr>
                <w:rFonts w:cstheme="minorHAnsi"/>
                <w:b/>
                <w:bCs/>
                <w:sz w:val="18"/>
                <w:szCs w:val="18"/>
              </w:rPr>
              <w:t>Codice</w:t>
            </w:r>
          </w:p>
        </w:tc>
        <w:tc>
          <w:tcPr>
            <w:tcW w:w="4226" w:type="pct"/>
            <w:shd w:val="clear" w:color="auto" w:fill="A7D9A3"/>
            <w:vAlign w:val="center"/>
          </w:tcPr>
          <w:p w14:paraId="729032AE"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Descrizione</w:t>
            </w:r>
          </w:p>
        </w:tc>
      </w:tr>
      <w:tr w:rsidR="00565FE3" w:rsidRPr="0037335A" w14:paraId="27F68207" w14:textId="77777777" w:rsidTr="00C73FF8">
        <w:tc>
          <w:tcPr>
            <w:tcW w:w="774" w:type="pct"/>
            <w:vAlign w:val="center"/>
          </w:tcPr>
          <w:p w14:paraId="7A72E690" w14:textId="77777777" w:rsidR="00565FE3" w:rsidRPr="00194C55" w:rsidRDefault="00565FE3" w:rsidP="00C73FF8">
            <w:pPr>
              <w:spacing w:after="0"/>
              <w:jc w:val="center"/>
              <w:rPr>
                <w:rFonts w:cstheme="minorHAnsi"/>
                <w:b/>
                <w:bCs/>
                <w:sz w:val="18"/>
                <w:szCs w:val="18"/>
              </w:rPr>
            </w:pPr>
            <w:r w:rsidRPr="00194C55">
              <w:rPr>
                <w:rFonts w:cstheme="minorHAnsi"/>
                <w:b/>
                <w:bCs/>
                <w:sz w:val="18"/>
                <w:szCs w:val="18"/>
              </w:rPr>
              <w:t>SRA01_C_LOM_1</w:t>
            </w:r>
          </w:p>
        </w:tc>
        <w:tc>
          <w:tcPr>
            <w:tcW w:w="4226" w:type="pct"/>
            <w:vAlign w:val="center"/>
          </w:tcPr>
          <w:p w14:paraId="25041ED8" w14:textId="77777777" w:rsidR="00565FE3" w:rsidRDefault="00565FE3" w:rsidP="00C73FF8">
            <w:pPr>
              <w:spacing w:after="0"/>
              <w:rPr>
                <w:rFonts w:cstheme="minorHAnsi"/>
                <w:sz w:val="18"/>
                <w:szCs w:val="18"/>
              </w:rPr>
            </w:pPr>
            <w:r w:rsidRPr="00700099">
              <w:rPr>
                <w:rFonts w:cstheme="minorHAnsi"/>
                <w:sz w:val="18"/>
                <w:szCs w:val="18"/>
              </w:rPr>
              <w:t>Superficie minima oggetto d’impegno</w:t>
            </w:r>
            <w:r>
              <w:rPr>
                <w:rFonts w:cstheme="minorHAnsi"/>
                <w:sz w:val="18"/>
                <w:szCs w:val="18"/>
              </w:rPr>
              <w:t>:</w:t>
            </w:r>
            <w:r w:rsidRPr="00700099">
              <w:rPr>
                <w:rFonts w:cstheme="minorHAnsi"/>
                <w:sz w:val="18"/>
                <w:szCs w:val="18"/>
              </w:rPr>
              <w:t xml:space="preserve">  </w:t>
            </w:r>
          </w:p>
          <w:p w14:paraId="2A201A1D" w14:textId="77777777" w:rsidR="00565FE3" w:rsidRPr="000928F1" w:rsidRDefault="00565FE3" w:rsidP="00565FE3">
            <w:pPr>
              <w:pStyle w:val="Paragrafoelenco"/>
              <w:numPr>
                <w:ilvl w:val="0"/>
                <w:numId w:val="39"/>
              </w:numPr>
              <w:spacing w:after="0"/>
              <w:jc w:val="both"/>
              <w:rPr>
                <w:rFonts w:cstheme="minorHAnsi"/>
                <w:sz w:val="18"/>
                <w:szCs w:val="18"/>
              </w:rPr>
            </w:pPr>
            <w:r w:rsidRPr="000928F1">
              <w:rPr>
                <w:rFonts w:cstheme="minorHAnsi"/>
                <w:sz w:val="18"/>
                <w:szCs w:val="18"/>
              </w:rPr>
              <w:t>1 ettaro per tutte le colture su tutto il territorio regionale</w:t>
            </w:r>
          </w:p>
          <w:p w14:paraId="2C96959D" w14:textId="77777777" w:rsidR="00565FE3" w:rsidRPr="000928F1" w:rsidRDefault="00565FE3" w:rsidP="00565FE3">
            <w:pPr>
              <w:pStyle w:val="Paragrafoelenco"/>
              <w:numPr>
                <w:ilvl w:val="0"/>
                <w:numId w:val="39"/>
              </w:numPr>
              <w:spacing w:after="0"/>
              <w:jc w:val="both"/>
              <w:rPr>
                <w:rFonts w:cstheme="minorHAnsi"/>
                <w:sz w:val="18"/>
                <w:szCs w:val="18"/>
              </w:rPr>
            </w:pPr>
            <w:r w:rsidRPr="000928F1">
              <w:rPr>
                <w:rFonts w:cstheme="minorHAnsi"/>
                <w:sz w:val="18"/>
                <w:szCs w:val="18"/>
              </w:rPr>
              <w:t xml:space="preserve">0,5 ettari in collina e montagna </w:t>
            </w:r>
            <w:r w:rsidRPr="0068565C">
              <w:rPr>
                <w:rFonts w:cstheme="minorHAnsi"/>
                <w:strike/>
                <w:color w:val="FF0000"/>
                <w:sz w:val="18"/>
                <w:szCs w:val="18"/>
              </w:rPr>
              <w:t>Istat</w:t>
            </w:r>
            <w:r w:rsidRPr="0068565C">
              <w:rPr>
                <w:rFonts w:cstheme="minorHAnsi"/>
                <w:color w:val="FF0000"/>
                <w:sz w:val="18"/>
                <w:szCs w:val="18"/>
              </w:rPr>
              <w:t xml:space="preserve"> </w:t>
            </w:r>
            <w:r w:rsidRPr="0068565C">
              <w:rPr>
                <w:rFonts w:cstheme="minorHAnsi"/>
                <w:sz w:val="18"/>
                <w:szCs w:val="18"/>
                <w:highlight w:val="green"/>
              </w:rPr>
              <w:t>ISTAT</w:t>
            </w:r>
            <w:r w:rsidRPr="000928F1">
              <w:rPr>
                <w:rFonts w:cstheme="minorHAnsi"/>
                <w:sz w:val="18"/>
                <w:szCs w:val="18"/>
              </w:rPr>
              <w:t xml:space="preserve"> per colture orticole e arboree</w:t>
            </w:r>
          </w:p>
        </w:tc>
      </w:tr>
      <w:tr w:rsidR="00565FE3" w:rsidRPr="004E0636" w14:paraId="45AD6561" w14:textId="77777777" w:rsidTr="00C73FF8">
        <w:trPr>
          <w:trHeight w:val="450"/>
        </w:trPr>
        <w:tc>
          <w:tcPr>
            <w:tcW w:w="774" w:type="pct"/>
            <w:vAlign w:val="center"/>
          </w:tcPr>
          <w:p w14:paraId="36E6FFCA" w14:textId="77777777" w:rsidR="00565FE3" w:rsidRPr="00BB1142" w:rsidRDefault="00565FE3" w:rsidP="00C73FF8">
            <w:pPr>
              <w:spacing w:after="0"/>
              <w:jc w:val="center"/>
              <w:rPr>
                <w:rFonts w:cstheme="minorHAnsi"/>
                <w:b/>
                <w:bCs/>
                <w:sz w:val="18"/>
                <w:szCs w:val="18"/>
              </w:rPr>
            </w:pPr>
            <w:r w:rsidRPr="00BB1142">
              <w:rPr>
                <w:rFonts w:cstheme="minorHAnsi"/>
                <w:b/>
                <w:bCs/>
                <w:sz w:val="18"/>
                <w:szCs w:val="18"/>
              </w:rPr>
              <w:t>SRA01_C_LOM_2</w:t>
            </w:r>
          </w:p>
        </w:tc>
        <w:tc>
          <w:tcPr>
            <w:tcW w:w="4226" w:type="pct"/>
            <w:vAlign w:val="center"/>
          </w:tcPr>
          <w:p w14:paraId="56EFB987" w14:textId="77777777" w:rsidR="00565FE3" w:rsidRPr="00BB1142" w:rsidRDefault="00565FE3" w:rsidP="00C73FF8">
            <w:pPr>
              <w:spacing w:after="0"/>
              <w:jc w:val="both"/>
              <w:rPr>
                <w:rFonts w:cstheme="minorHAnsi"/>
                <w:sz w:val="18"/>
                <w:szCs w:val="18"/>
              </w:rPr>
            </w:pPr>
            <w:r w:rsidRPr="00BB1142">
              <w:rPr>
                <w:rFonts w:cstheme="minorHAnsi"/>
                <w:sz w:val="18"/>
                <w:szCs w:val="18"/>
              </w:rPr>
              <w:t>Obbligo di richiedere a premio tutta la SAU aziendale investita con le colture ammesse a premio afferenti allo stesso macrogruppo coltura (Macrogruppo colture erbacee e/o macrogruppo colture arboree).</w:t>
            </w:r>
          </w:p>
        </w:tc>
      </w:tr>
    </w:tbl>
    <w:p w14:paraId="28172550" w14:textId="77777777" w:rsidR="00565FE3" w:rsidRPr="00864103" w:rsidRDefault="00565FE3" w:rsidP="00565FE3">
      <w:pPr>
        <w:spacing w:after="0"/>
        <w:rPr>
          <w:rFonts w:eastAsiaTheme="majorEastAsia"/>
        </w:rPr>
      </w:pPr>
    </w:p>
    <w:p w14:paraId="1AFF3732"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36"/>
        <w:gridCol w:w="103"/>
        <w:gridCol w:w="8501"/>
      </w:tblGrid>
      <w:tr w:rsidR="00565FE3" w:rsidRPr="00700099" w14:paraId="195C4EA1" w14:textId="77777777" w:rsidTr="00C73FF8">
        <w:trPr>
          <w:trHeight w:val="275"/>
        </w:trPr>
        <w:tc>
          <w:tcPr>
            <w:tcW w:w="5000" w:type="pct"/>
            <w:gridSpan w:val="3"/>
            <w:shd w:val="clear" w:color="auto" w:fill="008E40"/>
            <w:vAlign w:val="center"/>
          </w:tcPr>
          <w:p w14:paraId="4BF5376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565FE3" w:rsidRPr="00700099" w14:paraId="496CE1B9" w14:textId="77777777" w:rsidTr="00C73FF8">
        <w:trPr>
          <w:trHeight w:val="275"/>
        </w:trPr>
        <w:tc>
          <w:tcPr>
            <w:tcW w:w="757" w:type="pct"/>
            <w:shd w:val="clear" w:color="auto" w:fill="A7D9A3"/>
            <w:vAlign w:val="center"/>
          </w:tcPr>
          <w:p w14:paraId="05413DE6"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gridSpan w:val="2"/>
            <w:shd w:val="clear" w:color="auto" w:fill="A7D9A3"/>
            <w:vAlign w:val="center"/>
          </w:tcPr>
          <w:p w14:paraId="32F0580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0CA4B7DD" w14:textId="77777777" w:rsidTr="00C73FF8">
        <w:trPr>
          <w:trHeight w:val="1238"/>
        </w:trPr>
        <w:tc>
          <w:tcPr>
            <w:tcW w:w="757" w:type="pct"/>
            <w:vAlign w:val="center"/>
          </w:tcPr>
          <w:p w14:paraId="711C5B5C" w14:textId="77777777" w:rsidR="00565FE3" w:rsidRPr="001F1222" w:rsidRDefault="00565FE3" w:rsidP="00C73FF8">
            <w:pPr>
              <w:spacing w:after="0"/>
              <w:jc w:val="center"/>
              <w:rPr>
                <w:rFonts w:cstheme="minorHAnsi"/>
                <w:b/>
                <w:bCs/>
                <w:sz w:val="18"/>
                <w:szCs w:val="18"/>
              </w:rPr>
            </w:pPr>
            <w:r w:rsidRPr="001F1222">
              <w:rPr>
                <w:rFonts w:cstheme="minorHAnsi"/>
                <w:b/>
                <w:bCs/>
                <w:sz w:val="18"/>
                <w:szCs w:val="18"/>
              </w:rPr>
              <w:t>I01</w:t>
            </w:r>
          </w:p>
        </w:tc>
        <w:tc>
          <w:tcPr>
            <w:tcW w:w="4243" w:type="pct"/>
            <w:gridSpan w:val="2"/>
            <w:vAlign w:val="center"/>
          </w:tcPr>
          <w:p w14:paraId="67E9BA80" w14:textId="77777777" w:rsidR="00565FE3" w:rsidRPr="001F1222" w:rsidRDefault="00565FE3" w:rsidP="00C73FF8">
            <w:pPr>
              <w:spacing w:after="0"/>
              <w:jc w:val="both"/>
              <w:rPr>
                <w:rFonts w:cstheme="minorHAnsi"/>
                <w:sz w:val="18"/>
                <w:szCs w:val="18"/>
              </w:rPr>
            </w:pPr>
            <w:r w:rsidRPr="001F1222">
              <w:rPr>
                <w:rFonts w:cstheme="minorHAnsi"/>
                <w:sz w:val="18"/>
                <w:szCs w:val="18"/>
              </w:rPr>
              <w:t xml:space="preserve">Applicazione conforme, in regime SQNPI, dei disciplinari di produzione integrata (DPI) approvati a livello regionale </w:t>
            </w:r>
            <w:r w:rsidRPr="000C4112">
              <w:rPr>
                <w:rFonts w:cstheme="minorHAnsi"/>
                <w:sz w:val="18"/>
                <w:szCs w:val="18"/>
              </w:rPr>
              <w:t xml:space="preserve">(o nelle regioni limitrofe nel caso non siano disponibili a livello regionale se previsto dalle Regioni/PPAA), </w:t>
            </w:r>
            <w:r w:rsidRPr="001F1222">
              <w:rPr>
                <w:rFonts w:cstheme="minorHAnsi"/>
                <w:sz w:val="18"/>
                <w:szCs w:val="18"/>
              </w:rPr>
              <w:t>articolati in “norme generali” e “norme per coltura” e relativi ai seguenti aspetti agronomici: lavorazioni del terreno, avvicendamento colturale, irrigazione, fertilizzazione, difesa fitosanitaria e controllo delle infestanti, regolazione delle macchine distributrici dei prodotti fitosanitari e scelta del materiale di moltiplicazione.</w:t>
            </w:r>
          </w:p>
        </w:tc>
      </w:tr>
      <w:tr w:rsidR="00565FE3" w:rsidRPr="00700099" w14:paraId="0B20A731" w14:textId="77777777" w:rsidTr="00C73FF8">
        <w:trPr>
          <w:trHeight w:val="533"/>
        </w:trPr>
        <w:tc>
          <w:tcPr>
            <w:tcW w:w="757" w:type="pct"/>
            <w:vAlign w:val="center"/>
          </w:tcPr>
          <w:p w14:paraId="262E5A53" w14:textId="77777777" w:rsidR="00565FE3" w:rsidRPr="001F1222" w:rsidRDefault="00565FE3" w:rsidP="00C73FF8">
            <w:pPr>
              <w:spacing w:after="0"/>
              <w:jc w:val="center"/>
              <w:rPr>
                <w:rFonts w:cstheme="minorHAnsi"/>
                <w:b/>
                <w:bCs/>
                <w:sz w:val="18"/>
                <w:szCs w:val="18"/>
              </w:rPr>
            </w:pPr>
            <w:r w:rsidRPr="001F1222">
              <w:rPr>
                <w:rFonts w:cstheme="minorHAnsi"/>
                <w:b/>
                <w:bCs/>
                <w:sz w:val="18"/>
                <w:szCs w:val="18"/>
              </w:rPr>
              <w:t>I02</w:t>
            </w:r>
          </w:p>
        </w:tc>
        <w:tc>
          <w:tcPr>
            <w:tcW w:w="4243" w:type="pct"/>
            <w:gridSpan w:val="2"/>
            <w:vAlign w:val="center"/>
          </w:tcPr>
          <w:p w14:paraId="5B4BEF1A" w14:textId="77777777" w:rsidR="00565FE3" w:rsidRPr="001F1222" w:rsidRDefault="00565FE3" w:rsidP="00C73FF8">
            <w:pPr>
              <w:spacing w:after="0"/>
              <w:rPr>
                <w:rFonts w:cstheme="minorHAnsi"/>
                <w:sz w:val="18"/>
                <w:szCs w:val="18"/>
              </w:rPr>
            </w:pPr>
            <w:r w:rsidRPr="001F1222">
              <w:rPr>
                <w:rFonts w:cstheme="minorHAnsi"/>
                <w:sz w:val="18"/>
                <w:szCs w:val="18"/>
              </w:rPr>
              <w:t>Tenuta del registro delle operazioni colturali (inclusi i trattamenti fitosanitari e le fertilizzazioni) e di magazzino previste dai disciplinari di produzione integrata e dalle norme di adesione a SQNPI</w:t>
            </w:r>
            <w:r>
              <w:rPr>
                <w:rFonts w:cstheme="minorHAnsi"/>
                <w:sz w:val="18"/>
                <w:szCs w:val="18"/>
              </w:rPr>
              <w:t>.</w:t>
            </w:r>
          </w:p>
        </w:tc>
      </w:tr>
      <w:tr w:rsidR="00565FE3" w:rsidRPr="005B6738" w14:paraId="5E9BB4AF" w14:textId="77777777" w:rsidTr="00C73FF8">
        <w:trPr>
          <w:trHeight w:val="293"/>
        </w:trPr>
        <w:tc>
          <w:tcPr>
            <w:tcW w:w="5000" w:type="pct"/>
            <w:gridSpan w:val="3"/>
            <w:shd w:val="clear" w:color="auto" w:fill="008E40"/>
            <w:vAlign w:val="center"/>
          </w:tcPr>
          <w:p w14:paraId="7EBAC81B" w14:textId="77777777" w:rsidR="00565FE3" w:rsidRPr="000C4112" w:rsidRDefault="00565FE3" w:rsidP="00C73FF8">
            <w:pPr>
              <w:spacing w:after="0"/>
              <w:jc w:val="center"/>
              <w:rPr>
                <w:rFonts w:cstheme="minorHAnsi"/>
                <w:sz w:val="18"/>
                <w:szCs w:val="18"/>
                <w:highlight w:val="yellow"/>
              </w:rPr>
            </w:pPr>
            <w:r w:rsidRPr="000C4112">
              <w:rPr>
                <w:rFonts w:cstheme="minorHAnsi"/>
                <w:b/>
                <w:bCs/>
                <w:sz w:val="18"/>
                <w:szCs w:val="18"/>
                <w:highlight w:val="yellow"/>
              </w:rPr>
              <w:t>Impegni trasversali (IT) a tutti gli interventi SRA</w:t>
            </w:r>
          </w:p>
        </w:tc>
      </w:tr>
      <w:tr w:rsidR="00565FE3" w:rsidRPr="005B6738" w14:paraId="7401E97B" w14:textId="77777777" w:rsidTr="00C73FF8">
        <w:trPr>
          <w:trHeight w:val="270"/>
        </w:trPr>
        <w:tc>
          <w:tcPr>
            <w:tcW w:w="808" w:type="pct"/>
            <w:gridSpan w:val="2"/>
            <w:shd w:val="clear" w:color="auto" w:fill="A7D9A3"/>
            <w:vAlign w:val="center"/>
          </w:tcPr>
          <w:p w14:paraId="166F879A" w14:textId="77777777" w:rsidR="00565FE3" w:rsidRPr="000C4112" w:rsidRDefault="00565FE3" w:rsidP="00C73FF8">
            <w:pPr>
              <w:spacing w:after="0"/>
              <w:jc w:val="center"/>
              <w:rPr>
                <w:rFonts w:cstheme="minorHAnsi"/>
                <w:b/>
                <w:bCs/>
                <w:sz w:val="18"/>
                <w:szCs w:val="18"/>
                <w:highlight w:val="yellow"/>
              </w:rPr>
            </w:pPr>
            <w:r w:rsidRPr="000C4112">
              <w:rPr>
                <w:rFonts w:cstheme="minorHAnsi"/>
                <w:b/>
                <w:bCs/>
                <w:sz w:val="18"/>
                <w:szCs w:val="18"/>
                <w:highlight w:val="yellow"/>
              </w:rPr>
              <w:t>Codice</w:t>
            </w:r>
          </w:p>
        </w:tc>
        <w:tc>
          <w:tcPr>
            <w:tcW w:w="4192" w:type="pct"/>
            <w:shd w:val="clear" w:color="auto" w:fill="A7D9A3"/>
            <w:vAlign w:val="center"/>
          </w:tcPr>
          <w:p w14:paraId="4FB1D33F" w14:textId="77777777" w:rsidR="00565FE3" w:rsidRPr="000C4112" w:rsidRDefault="00565FE3" w:rsidP="00C73FF8">
            <w:pPr>
              <w:spacing w:after="0"/>
              <w:jc w:val="center"/>
              <w:rPr>
                <w:rFonts w:cstheme="minorHAnsi"/>
                <w:sz w:val="18"/>
                <w:szCs w:val="18"/>
                <w:highlight w:val="yellow"/>
              </w:rPr>
            </w:pPr>
            <w:r w:rsidRPr="000C4112">
              <w:rPr>
                <w:rFonts w:cstheme="minorHAnsi"/>
                <w:b/>
                <w:bCs/>
                <w:sz w:val="18"/>
                <w:szCs w:val="18"/>
                <w:highlight w:val="yellow"/>
              </w:rPr>
              <w:t>Descrizione</w:t>
            </w:r>
          </w:p>
        </w:tc>
      </w:tr>
      <w:tr w:rsidR="00565FE3" w:rsidRPr="005B6738" w14:paraId="2893CDEE" w14:textId="77777777" w:rsidTr="00C73FF8">
        <w:trPr>
          <w:trHeight w:val="486"/>
        </w:trPr>
        <w:tc>
          <w:tcPr>
            <w:tcW w:w="808" w:type="pct"/>
            <w:gridSpan w:val="2"/>
            <w:vAlign w:val="center"/>
          </w:tcPr>
          <w:p w14:paraId="08670C79" w14:textId="77777777" w:rsidR="00565FE3" w:rsidRPr="000C4112" w:rsidRDefault="00565FE3" w:rsidP="00C73FF8">
            <w:pPr>
              <w:spacing w:after="0"/>
              <w:jc w:val="center"/>
              <w:rPr>
                <w:rFonts w:cstheme="minorHAnsi"/>
                <w:b/>
                <w:bCs/>
                <w:sz w:val="18"/>
                <w:szCs w:val="18"/>
                <w:highlight w:val="yellow"/>
              </w:rPr>
            </w:pPr>
            <w:r w:rsidRPr="000C4112">
              <w:rPr>
                <w:rFonts w:cstheme="minorHAnsi"/>
                <w:b/>
                <w:bCs/>
                <w:sz w:val="18"/>
                <w:szCs w:val="18"/>
                <w:highlight w:val="yellow"/>
              </w:rPr>
              <w:t>SRA01_IT_01</w:t>
            </w:r>
          </w:p>
        </w:tc>
        <w:tc>
          <w:tcPr>
            <w:tcW w:w="4192" w:type="pct"/>
            <w:vAlign w:val="center"/>
          </w:tcPr>
          <w:p w14:paraId="745629F0" w14:textId="77777777" w:rsidR="00565FE3" w:rsidRPr="000C4112" w:rsidRDefault="00565FE3" w:rsidP="00C73FF8">
            <w:pPr>
              <w:spacing w:after="0"/>
              <w:jc w:val="both"/>
              <w:rPr>
                <w:rFonts w:cstheme="minorHAnsi"/>
                <w:sz w:val="18"/>
                <w:szCs w:val="18"/>
                <w:highlight w:val="yellow"/>
              </w:rPr>
            </w:pPr>
            <w:r w:rsidRPr="000C4112">
              <w:rPr>
                <w:rFonts w:cstheme="minorHAnsi"/>
                <w:sz w:val="18"/>
                <w:szCs w:val="18"/>
                <w:highlight w:val="yellow"/>
              </w:rPr>
              <w:t>Le superfici oggetto di impegno accertate con la domanda di sostegno devono essere mantenute per tutta la durata del periodo di impegno</w:t>
            </w:r>
          </w:p>
        </w:tc>
      </w:tr>
    </w:tbl>
    <w:p w14:paraId="494FF31C" w14:textId="77777777" w:rsidR="00565FE3" w:rsidRPr="00CC42E1" w:rsidRDefault="00565FE3" w:rsidP="00565FE3">
      <w:pPr>
        <w:rPr>
          <w:rFonts w:cstheme="minorHAnsi"/>
          <w:sz w:val="18"/>
          <w:szCs w:val="18"/>
        </w:rPr>
      </w:pPr>
      <w:r w:rsidRPr="00CC42E1">
        <w:rPr>
          <w:rFonts w:cstheme="minorHAnsi"/>
          <w:b/>
          <w:bCs/>
          <w:sz w:val="18"/>
          <w:szCs w:val="18"/>
        </w:rPr>
        <w:t xml:space="preserve">N.B.: </w:t>
      </w:r>
      <w:r w:rsidRPr="00CC42E1">
        <w:rPr>
          <w:rFonts w:cstheme="minorHAnsi"/>
          <w:sz w:val="18"/>
          <w:szCs w:val="18"/>
        </w:rPr>
        <w:t>È prevista la possibilità di trasformazione degli impegni del presente intervento in impegni di SRA29 “Produzione biologica</w:t>
      </w:r>
      <w:r>
        <w:rPr>
          <w:rFonts w:cstheme="minorHAnsi"/>
          <w:sz w:val="18"/>
          <w:szCs w:val="18"/>
        </w:rPr>
        <w:t>”</w:t>
      </w:r>
      <w:r w:rsidRPr="00CC42E1">
        <w:rPr>
          <w:rFonts w:cstheme="minorHAnsi"/>
          <w:sz w:val="18"/>
          <w:szCs w:val="18"/>
        </w:rPr>
        <w:t>.</w:t>
      </w:r>
    </w:p>
    <w:tbl>
      <w:tblPr>
        <w:tblStyle w:val="Grigliatabella"/>
        <w:tblW w:w="5000" w:type="pct"/>
        <w:tblLook w:val="04A0" w:firstRow="1" w:lastRow="0" w:firstColumn="1" w:lastColumn="0" w:noHBand="0" w:noVBand="1"/>
      </w:tblPr>
      <w:tblGrid>
        <w:gridCol w:w="1489"/>
        <w:gridCol w:w="8651"/>
      </w:tblGrid>
      <w:tr w:rsidR="00565FE3" w:rsidRPr="00700099" w14:paraId="5BAF0633" w14:textId="77777777" w:rsidTr="00C73FF8">
        <w:tc>
          <w:tcPr>
            <w:tcW w:w="5000" w:type="pct"/>
            <w:gridSpan w:val="2"/>
            <w:shd w:val="clear" w:color="auto" w:fill="008E40"/>
            <w:vAlign w:val="center"/>
          </w:tcPr>
          <w:p w14:paraId="1B2E563C"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3B707604" w14:textId="77777777" w:rsidTr="00C73FF8">
        <w:tc>
          <w:tcPr>
            <w:tcW w:w="734" w:type="pct"/>
            <w:shd w:val="clear" w:color="auto" w:fill="A7D9A3"/>
            <w:vAlign w:val="center"/>
          </w:tcPr>
          <w:p w14:paraId="648DBA87"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66" w:type="pct"/>
            <w:shd w:val="clear" w:color="auto" w:fill="A7D9A3"/>
            <w:vAlign w:val="center"/>
          </w:tcPr>
          <w:p w14:paraId="2C39AB6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87CF558" w14:textId="77777777" w:rsidTr="00C73FF8">
        <w:tc>
          <w:tcPr>
            <w:tcW w:w="734" w:type="pct"/>
            <w:vAlign w:val="center"/>
          </w:tcPr>
          <w:p w14:paraId="646C3FC2"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66" w:type="pct"/>
            <w:vAlign w:val="center"/>
          </w:tcPr>
          <w:p w14:paraId="27D6DA2F" w14:textId="77777777" w:rsidR="00565FE3" w:rsidRPr="00700099" w:rsidRDefault="00565FE3" w:rsidP="00C73FF8">
            <w:pPr>
              <w:spacing w:after="0"/>
              <w:rPr>
                <w:rFonts w:cstheme="minorHAnsi"/>
                <w:sz w:val="18"/>
                <w:szCs w:val="18"/>
              </w:rPr>
            </w:pPr>
            <w:r w:rsidRPr="00700099">
              <w:rPr>
                <w:rFonts w:cstheme="minorHAnsi"/>
                <w:sz w:val="18"/>
                <w:szCs w:val="18"/>
              </w:rPr>
              <w:t>Rispetto delle norme di Condizionalità (art. 12,</w:t>
            </w:r>
            <w:r>
              <w:rPr>
                <w:rFonts w:cstheme="minorHAnsi"/>
                <w:sz w:val="18"/>
                <w:szCs w:val="18"/>
              </w:rPr>
              <w:t xml:space="preserve">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7FDCE325" w14:textId="77777777" w:rsidTr="00C73FF8">
        <w:tc>
          <w:tcPr>
            <w:tcW w:w="734" w:type="pct"/>
            <w:vAlign w:val="center"/>
          </w:tcPr>
          <w:p w14:paraId="6CDD1A9E"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66" w:type="pct"/>
            <w:vAlign w:val="center"/>
          </w:tcPr>
          <w:p w14:paraId="7952FDBB"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5802F827" w14:textId="77777777" w:rsidR="00565FE3" w:rsidRPr="004F1266" w:rsidRDefault="00565FE3" w:rsidP="00565FE3">
      <w:pPr>
        <w:spacing w:after="0"/>
        <w:rPr>
          <w:rFonts w:cstheme="minorHAnsi"/>
        </w:rPr>
      </w:pPr>
    </w:p>
    <w:p w14:paraId="04F6D7CC"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 (€/ha/anno)</w:t>
      </w:r>
    </w:p>
    <w:tbl>
      <w:tblPr>
        <w:tblStyle w:val="Grigliatabella"/>
        <w:tblW w:w="0" w:type="auto"/>
        <w:tblLook w:val="04A0" w:firstRow="1" w:lastRow="0" w:firstColumn="1" w:lastColumn="0" w:noHBand="0" w:noVBand="1"/>
      </w:tblPr>
      <w:tblGrid>
        <w:gridCol w:w="1148"/>
        <w:gridCol w:w="1118"/>
        <w:gridCol w:w="975"/>
        <w:gridCol w:w="949"/>
        <w:gridCol w:w="1012"/>
        <w:gridCol w:w="957"/>
      </w:tblGrid>
      <w:tr w:rsidR="00565FE3" w14:paraId="30C9A76C" w14:textId="77777777" w:rsidTr="00C73FF8">
        <w:tc>
          <w:tcPr>
            <w:tcW w:w="1148" w:type="dxa"/>
            <w:shd w:val="clear" w:color="auto" w:fill="008E40"/>
            <w:vAlign w:val="center"/>
          </w:tcPr>
          <w:p w14:paraId="0CC1689B" w14:textId="77777777" w:rsidR="00565FE3" w:rsidRPr="00C547C1" w:rsidRDefault="00565FE3" w:rsidP="00C73FF8">
            <w:pPr>
              <w:spacing w:after="0"/>
              <w:jc w:val="center"/>
              <w:rPr>
                <w:rFonts w:cstheme="minorHAnsi"/>
                <w:b/>
                <w:bCs/>
                <w:color w:val="FFFFFF" w:themeColor="background1"/>
                <w:sz w:val="18"/>
                <w:szCs w:val="18"/>
              </w:rPr>
            </w:pPr>
            <w:r w:rsidRPr="00C547C1">
              <w:rPr>
                <w:rFonts w:cstheme="minorHAnsi"/>
                <w:b/>
                <w:bCs/>
                <w:color w:val="FFFFFF" w:themeColor="background1"/>
                <w:sz w:val="18"/>
                <w:szCs w:val="18"/>
              </w:rPr>
              <w:t>Seminativi</w:t>
            </w:r>
          </w:p>
        </w:tc>
        <w:tc>
          <w:tcPr>
            <w:tcW w:w="1118" w:type="dxa"/>
            <w:shd w:val="clear" w:color="auto" w:fill="008E40"/>
            <w:vAlign w:val="center"/>
          </w:tcPr>
          <w:p w14:paraId="72D6BE53" w14:textId="77777777" w:rsidR="00565FE3" w:rsidRPr="00C547C1" w:rsidRDefault="00565FE3" w:rsidP="00C73FF8">
            <w:pPr>
              <w:spacing w:after="0"/>
              <w:jc w:val="center"/>
              <w:rPr>
                <w:rFonts w:cstheme="minorHAnsi"/>
                <w:b/>
                <w:bCs/>
                <w:color w:val="FFFFFF" w:themeColor="background1"/>
                <w:sz w:val="18"/>
                <w:szCs w:val="18"/>
              </w:rPr>
            </w:pPr>
            <w:r w:rsidRPr="00C547C1">
              <w:rPr>
                <w:rFonts w:cstheme="minorHAnsi"/>
                <w:b/>
                <w:bCs/>
                <w:color w:val="FFFFFF" w:themeColor="background1"/>
                <w:sz w:val="18"/>
                <w:szCs w:val="18"/>
              </w:rPr>
              <w:t>Foraggere</w:t>
            </w:r>
          </w:p>
        </w:tc>
        <w:tc>
          <w:tcPr>
            <w:tcW w:w="975" w:type="dxa"/>
            <w:shd w:val="clear" w:color="auto" w:fill="008E40"/>
            <w:vAlign w:val="center"/>
          </w:tcPr>
          <w:p w14:paraId="335062F3" w14:textId="77777777" w:rsidR="00565FE3" w:rsidRPr="00C547C1" w:rsidRDefault="00565FE3" w:rsidP="00C73FF8">
            <w:pPr>
              <w:spacing w:after="0"/>
              <w:jc w:val="center"/>
              <w:rPr>
                <w:rFonts w:cstheme="minorHAnsi"/>
                <w:b/>
                <w:bCs/>
                <w:color w:val="FFFFFF" w:themeColor="background1"/>
                <w:sz w:val="18"/>
                <w:szCs w:val="18"/>
              </w:rPr>
            </w:pPr>
            <w:r w:rsidRPr="00C547C1">
              <w:rPr>
                <w:rFonts w:cstheme="minorHAnsi"/>
                <w:b/>
                <w:bCs/>
                <w:color w:val="FFFFFF" w:themeColor="background1"/>
                <w:sz w:val="18"/>
                <w:szCs w:val="18"/>
              </w:rPr>
              <w:t>Orticole</w:t>
            </w:r>
          </w:p>
        </w:tc>
        <w:tc>
          <w:tcPr>
            <w:tcW w:w="949" w:type="dxa"/>
            <w:shd w:val="clear" w:color="auto" w:fill="008E40"/>
            <w:vAlign w:val="center"/>
          </w:tcPr>
          <w:p w14:paraId="2DF0D43A" w14:textId="77777777" w:rsidR="00565FE3" w:rsidRPr="00C547C1" w:rsidRDefault="00565FE3" w:rsidP="00C73FF8">
            <w:pPr>
              <w:spacing w:after="0"/>
              <w:jc w:val="center"/>
              <w:rPr>
                <w:rFonts w:cstheme="minorHAnsi"/>
                <w:b/>
                <w:bCs/>
                <w:color w:val="FFFFFF" w:themeColor="background1"/>
                <w:sz w:val="18"/>
                <w:szCs w:val="18"/>
              </w:rPr>
            </w:pPr>
            <w:r w:rsidRPr="00C547C1">
              <w:rPr>
                <w:rFonts w:cstheme="minorHAnsi"/>
                <w:b/>
                <w:bCs/>
                <w:color w:val="FFFFFF" w:themeColor="background1"/>
                <w:sz w:val="18"/>
                <w:szCs w:val="18"/>
              </w:rPr>
              <w:t>Vite</w:t>
            </w:r>
          </w:p>
        </w:tc>
        <w:tc>
          <w:tcPr>
            <w:tcW w:w="1012" w:type="dxa"/>
            <w:shd w:val="clear" w:color="auto" w:fill="008E40"/>
            <w:vAlign w:val="center"/>
          </w:tcPr>
          <w:p w14:paraId="0B0A87A5" w14:textId="77777777" w:rsidR="00565FE3" w:rsidRPr="00C547C1" w:rsidRDefault="00565FE3" w:rsidP="00C73FF8">
            <w:pPr>
              <w:spacing w:after="0"/>
              <w:jc w:val="center"/>
              <w:rPr>
                <w:rFonts w:cstheme="minorHAnsi"/>
                <w:b/>
                <w:bCs/>
                <w:color w:val="FFFFFF" w:themeColor="background1"/>
                <w:sz w:val="18"/>
                <w:szCs w:val="18"/>
              </w:rPr>
            </w:pPr>
            <w:r w:rsidRPr="00C547C1">
              <w:rPr>
                <w:rFonts w:cstheme="minorHAnsi"/>
                <w:b/>
                <w:bCs/>
                <w:color w:val="FFFFFF" w:themeColor="background1"/>
                <w:sz w:val="18"/>
                <w:szCs w:val="18"/>
              </w:rPr>
              <w:t>Fruttiferi</w:t>
            </w:r>
          </w:p>
        </w:tc>
        <w:tc>
          <w:tcPr>
            <w:tcW w:w="957" w:type="dxa"/>
            <w:shd w:val="clear" w:color="auto" w:fill="008E40"/>
            <w:vAlign w:val="center"/>
          </w:tcPr>
          <w:p w14:paraId="2E027EDD" w14:textId="77777777" w:rsidR="00565FE3" w:rsidRPr="00C547C1" w:rsidRDefault="00565FE3" w:rsidP="00C73FF8">
            <w:pPr>
              <w:spacing w:after="0"/>
              <w:jc w:val="center"/>
              <w:rPr>
                <w:rFonts w:cstheme="minorHAnsi"/>
                <w:b/>
                <w:bCs/>
                <w:color w:val="FFFFFF" w:themeColor="background1"/>
                <w:sz w:val="18"/>
                <w:szCs w:val="18"/>
              </w:rPr>
            </w:pPr>
            <w:r w:rsidRPr="00C547C1">
              <w:rPr>
                <w:rFonts w:cstheme="minorHAnsi"/>
                <w:b/>
                <w:bCs/>
                <w:color w:val="FFFFFF" w:themeColor="background1"/>
                <w:sz w:val="18"/>
                <w:szCs w:val="18"/>
              </w:rPr>
              <w:t>Olivo</w:t>
            </w:r>
          </w:p>
        </w:tc>
      </w:tr>
      <w:tr w:rsidR="00565FE3" w14:paraId="3BBF0633" w14:textId="77777777" w:rsidTr="00C73FF8">
        <w:tc>
          <w:tcPr>
            <w:tcW w:w="1148" w:type="dxa"/>
            <w:vAlign w:val="center"/>
          </w:tcPr>
          <w:p w14:paraId="4328AA7C" w14:textId="77777777" w:rsidR="00565FE3" w:rsidRPr="002243C6" w:rsidRDefault="00565FE3" w:rsidP="00C73FF8">
            <w:pPr>
              <w:spacing w:after="0"/>
              <w:jc w:val="center"/>
              <w:rPr>
                <w:rFonts w:cstheme="minorHAnsi"/>
                <w:sz w:val="18"/>
                <w:szCs w:val="18"/>
                <w:lang w:val="it"/>
              </w:rPr>
            </w:pPr>
            <w:r w:rsidRPr="002243C6">
              <w:rPr>
                <w:rFonts w:cstheme="minorHAnsi"/>
                <w:sz w:val="18"/>
                <w:szCs w:val="18"/>
                <w:lang w:val="it"/>
              </w:rPr>
              <w:t>100</w:t>
            </w:r>
          </w:p>
        </w:tc>
        <w:tc>
          <w:tcPr>
            <w:tcW w:w="1118" w:type="dxa"/>
            <w:vAlign w:val="center"/>
          </w:tcPr>
          <w:p w14:paraId="0A211F22" w14:textId="77777777" w:rsidR="00565FE3" w:rsidRPr="002243C6" w:rsidRDefault="00565FE3" w:rsidP="00C73FF8">
            <w:pPr>
              <w:spacing w:after="0"/>
              <w:jc w:val="center"/>
              <w:rPr>
                <w:rFonts w:cstheme="minorHAnsi"/>
                <w:sz w:val="18"/>
                <w:szCs w:val="18"/>
                <w:lang w:val="it"/>
              </w:rPr>
            </w:pPr>
            <w:r w:rsidRPr="002243C6">
              <w:rPr>
                <w:rFonts w:cstheme="minorHAnsi"/>
                <w:sz w:val="18"/>
                <w:szCs w:val="18"/>
                <w:lang w:val="it"/>
              </w:rPr>
              <w:t>70</w:t>
            </w:r>
          </w:p>
        </w:tc>
        <w:tc>
          <w:tcPr>
            <w:tcW w:w="975" w:type="dxa"/>
            <w:vAlign w:val="center"/>
          </w:tcPr>
          <w:p w14:paraId="33B404CA" w14:textId="77777777" w:rsidR="00565FE3" w:rsidRPr="002243C6" w:rsidRDefault="00565FE3" w:rsidP="00C73FF8">
            <w:pPr>
              <w:spacing w:after="0"/>
              <w:jc w:val="center"/>
              <w:rPr>
                <w:rFonts w:cstheme="minorHAnsi"/>
                <w:sz w:val="18"/>
                <w:szCs w:val="18"/>
                <w:lang w:val="it"/>
              </w:rPr>
            </w:pPr>
            <w:r w:rsidRPr="002243C6">
              <w:rPr>
                <w:rFonts w:cstheme="minorHAnsi"/>
                <w:sz w:val="18"/>
                <w:szCs w:val="18"/>
                <w:lang w:val="it"/>
              </w:rPr>
              <w:t>485</w:t>
            </w:r>
          </w:p>
        </w:tc>
        <w:tc>
          <w:tcPr>
            <w:tcW w:w="949" w:type="dxa"/>
            <w:vAlign w:val="center"/>
          </w:tcPr>
          <w:p w14:paraId="1C287E05" w14:textId="77777777" w:rsidR="00565FE3" w:rsidRPr="002243C6" w:rsidRDefault="00565FE3" w:rsidP="00C73FF8">
            <w:pPr>
              <w:spacing w:after="0"/>
              <w:jc w:val="center"/>
              <w:rPr>
                <w:rFonts w:cstheme="minorHAnsi"/>
                <w:sz w:val="18"/>
                <w:szCs w:val="18"/>
                <w:lang w:val="it"/>
              </w:rPr>
            </w:pPr>
            <w:r w:rsidRPr="002243C6">
              <w:rPr>
                <w:rFonts w:cstheme="minorHAnsi"/>
                <w:sz w:val="18"/>
                <w:szCs w:val="18"/>
                <w:lang w:val="it"/>
              </w:rPr>
              <w:t>600</w:t>
            </w:r>
          </w:p>
        </w:tc>
        <w:tc>
          <w:tcPr>
            <w:tcW w:w="1012" w:type="dxa"/>
            <w:vAlign w:val="center"/>
          </w:tcPr>
          <w:p w14:paraId="587747FA" w14:textId="77777777" w:rsidR="00565FE3" w:rsidRPr="000604B6" w:rsidRDefault="00565FE3" w:rsidP="00C73FF8">
            <w:pPr>
              <w:spacing w:after="0"/>
              <w:jc w:val="center"/>
              <w:rPr>
                <w:rFonts w:cstheme="minorHAnsi"/>
                <w:strike/>
                <w:color w:val="FF0000"/>
                <w:sz w:val="18"/>
                <w:szCs w:val="18"/>
                <w:lang w:val="it"/>
              </w:rPr>
            </w:pPr>
            <w:r w:rsidRPr="000604B6">
              <w:rPr>
                <w:rFonts w:cstheme="minorHAnsi"/>
                <w:strike/>
                <w:color w:val="FF0000"/>
                <w:sz w:val="18"/>
                <w:szCs w:val="18"/>
                <w:lang w:val="it"/>
              </w:rPr>
              <w:t>502</w:t>
            </w:r>
          </w:p>
          <w:p w14:paraId="73112A91" w14:textId="77777777" w:rsidR="00565FE3" w:rsidRPr="000604B6" w:rsidRDefault="00565FE3" w:rsidP="00C73FF8">
            <w:pPr>
              <w:spacing w:after="0"/>
              <w:jc w:val="center"/>
              <w:rPr>
                <w:rFonts w:cstheme="minorHAnsi"/>
                <w:sz w:val="18"/>
                <w:szCs w:val="18"/>
                <w:lang w:val="it"/>
              </w:rPr>
            </w:pPr>
            <w:r w:rsidRPr="00B13014">
              <w:rPr>
                <w:rFonts w:cstheme="minorHAnsi"/>
                <w:sz w:val="18"/>
                <w:szCs w:val="18"/>
                <w:highlight w:val="yellow"/>
                <w:lang w:val="it"/>
              </w:rPr>
              <w:t>465</w:t>
            </w:r>
          </w:p>
        </w:tc>
        <w:tc>
          <w:tcPr>
            <w:tcW w:w="957" w:type="dxa"/>
            <w:vAlign w:val="center"/>
          </w:tcPr>
          <w:p w14:paraId="749AFA54" w14:textId="77777777" w:rsidR="00565FE3" w:rsidRPr="000604B6" w:rsidRDefault="00565FE3" w:rsidP="00C73FF8">
            <w:pPr>
              <w:spacing w:after="0"/>
              <w:jc w:val="center"/>
              <w:rPr>
                <w:rFonts w:cstheme="minorHAnsi"/>
                <w:strike/>
                <w:color w:val="FF0000"/>
                <w:sz w:val="18"/>
                <w:szCs w:val="18"/>
                <w:lang w:val="it"/>
              </w:rPr>
            </w:pPr>
            <w:r w:rsidRPr="000604B6">
              <w:rPr>
                <w:rFonts w:cstheme="minorHAnsi"/>
                <w:strike/>
                <w:color w:val="FF0000"/>
                <w:sz w:val="18"/>
                <w:szCs w:val="18"/>
                <w:lang w:val="it"/>
              </w:rPr>
              <w:t>417</w:t>
            </w:r>
          </w:p>
          <w:p w14:paraId="788259E1" w14:textId="77777777" w:rsidR="00565FE3" w:rsidRPr="000604B6" w:rsidRDefault="00565FE3" w:rsidP="00C73FF8">
            <w:pPr>
              <w:spacing w:after="0"/>
              <w:jc w:val="center"/>
              <w:rPr>
                <w:rFonts w:cstheme="minorHAnsi"/>
                <w:sz w:val="18"/>
                <w:szCs w:val="18"/>
                <w:lang w:val="it"/>
              </w:rPr>
            </w:pPr>
            <w:r w:rsidRPr="00B13014">
              <w:rPr>
                <w:rFonts w:cstheme="minorHAnsi"/>
                <w:sz w:val="18"/>
                <w:szCs w:val="18"/>
                <w:highlight w:val="yellow"/>
                <w:lang w:val="it"/>
              </w:rPr>
              <w:t>385</w:t>
            </w:r>
          </w:p>
        </w:tc>
      </w:tr>
    </w:tbl>
    <w:p w14:paraId="2A5D96F0" w14:textId="77777777" w:rsidR="00565FE3" w:rsidRPr="00864103" w:rsidRDefault="00565FE3" w:rsidP="00565FE3">
      <w:pPr>
        <w:spacing w:after="0"/>
      </w:pPr>
    </w:p>
    <w:p w14:paraId="637448CE"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04549088" w14:textId="77777777" w:rsidTr="00C73FF8">
        <w:trPr>
          <w:trHeight w:val="163"/>
        </w:trPr>
        <w:tc>
          <w:tcPr>
            <w:tcW w:w="4673" w:type="dxa"/>
            <w:vMerge w:val="restart"/>
            <w:shd w:val="clear" w:color="auto" w:fill="008E40"/>
            <w:vAlign w:val="center"/>
          </w:tcPr>
          <w:p w14:paraId="7F19FBF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22E36F7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0A373E10"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19FB646C" w14:textId="77777777" w:rsidTr="00C73FF8">
        <w:trPr>
          <w:trHeight w:val="139"/>
        </w:trPr>
        <w:tc>
          <w:tcPr>
            <w:tcW w:w="4673" w:type="dxa"/>
            <w:vMerge/>
            <w:shd w:val="clear" w:color="auto" w:fill="008E40"/>
            <w:vAlign w:val="center"/>
          </w:tcPr>
          <w:p w14:paraId="3B396508"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23E5C384"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408A701A"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5C4847F1" w14:textId="77777777" w:rsidR="00565FE3" w:rsidRPr="004F1266" w:rsidRDefault="00565FE3" w:rsidP="00565FE3">
      <w:pPr>
        <w:spacing w:after="0"/>
        <w:rPr>
          <w:rFonts w:cstheme="minorHAnsi"/>
          <w:b/>
          <w:bCs/>
        </w:rPr>
      </w:pPr>
    </w:p>
    <w:p w14:paraId="5BFCD80B"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tbl>
      <w:tblPr>
        <w:tblStyle w:val="Grigliatabella"/>
        <w:tblW w:w="5000" w:type="pct"/>
        <w:tblLook w:val="04A0" w:firstRow="1" w:lastRow="0" w:firstColumn="1" w:lastColumn="0" w:noHBand="0" w:noVBand="1"/>
      </w:tblPr>
      <w:tblGrid>
        <w:gridCol w:w="1010"/>
        <w:gridCol w:w="9130"/>
      </w:tblGrid>
      <w:tr w:rsidR="00565FE3" w:rsidRPr="00700099" w14:paraId="24E68BCB" w14:textId="77777777" w:rsidTr="00C73FF8">
        <w:trPr>
          <w:trHeight w:val="176"/>
        </w:trPr>
        <w:tc>
          <w:tcPr>
            <w:tcW w:w="5000" w:type="pct"/>
            <w:gridSpan w:val="2"/>
            <w:shd w:val="clear" w:color="auto" w:fill="008E40"/>
          </w:tcPr>
          <w:p w14:paraId="0DF902A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Demarcazione</w:t>
            </w:r>
          </w:p>
        </w:tc>
      </w:tr>
      <w:tr w:rsidR="00565FE3" w:rsidRPr="00700099" w14:paraId="6486E38B" w14:textId="77777777" w:rsidTr="00C73FF8">
        <w:tc>
          <w:tcPr>
            <w:tcW w:w="498" w:type="pct"/>
            <w:shd w:val="clear" w:color="auto" w:fill="A7D9A3"/>
          </w:tcPr>
          <w:p w14:paraId="3B8DB227"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Intervento</w:t>
            </w:r>
          </w:p>
        </w:tc>
        <w:tc>
          <w:tcPr>
            <w:tcW w:w="4502" w:type="pct"/>
            <w:shd w:val="clear" w:color="auto" w:fill="A7D9A3"/>
            <w:vAlign w:val="center"/>
          </w:tcPr>
          <w:p w14:paraId="45F85FFA" w14:textId="77777777" w:rsidR="00565FE3" w:rsidRPr="00700099"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231BC6DA" w14:textId="77777777" w:rsidTr="00C73FF8">
        <w:tc>
          <w:tcPr>
            <w:tcW w:w="498" w:type="pct"/>
            <w:vAlign w:val="center"/>
          </w:tcPr>
          <w:p w14:paraId="25D430A7" w14:textId="77777777" w:rsidR="00565FE3" w:rsidRPr="000604B6" w:rsidRDefault="00565FE3" w:rsidP="00C73FF8">
            <w:pPr>
              <w:jc w:val="center"/>
              <w:rPr>
                <w:rFonts w:cstheme="minorHAnsi"/>
                <w:b/>
                <w:bCs/>
                <w:sz w:val="18"/>
                <w:szCs w:val="18"/>
                <w:highlight w:val="green"/>
              </w:rPr>
            </w:pPr>
            <w:r w:rsidRPr="006E7C33">
              <w:rPr>
                <w:rFonts w:cstheme="minorHAnsi"/>
                <w:b/>
                <w:bCs/>
                <w:sz w:val="18"/>
                <w:szCs w:val="18"/>
                <w:highlight w:val="green"/>
              </w:rPr>
              <w:t>OCM</w:t>
            </w:r>
          </w:p>
        </w:tc>
        <w:tc>
          <w:tcPr>
            <w:tcW w:w="4502" w:type="pct"/>
            <w:vAlign w:val="center"/>
          </w:tcPr>
          <w:p w14:paraId="585B3262" w14:textId="77777777" w:rsidR="00565FE3" w:rsidRPr="006E7C33" w:rsidRDefault="00565FE3" w:rsidP="00C73FF8">
            <w:pPr>
              <w:spacing w:after="0"/>
              <w:jc w:val="both"/>
              <w:rPr>
                <w:rFonts w:cstheme="minorHAnsi"/>
                <w:sz w:val="18"/>
                <w:szCs w:val="18"/>
              </w:rPr>
            </w:pPr>
            <w:r w:rsidRPr="006E7C33">
              <w:rPr>
                <w:rFonts w:cstheme="minorHAnsi"/>
                <w:sz w:val="18"/>
                <w:szCs w:val="18"/>
                <w:highlight w:val="green"/>
              </w:rPr>
              <w:t>Nel caso di Produzione integrata finanziata con intervento settoriale nei Programmi operativi delle Organizzazioni di Produttori e Associazioni delle Organizzazioni di produttori, il beneficiario può scegliere la fonte di finanziamento per il pagamento dell’intervento di Produzione integrata a titolo di intervento settoriale o, in alternativa, con l’intervento SRA01 dello sviluppo rurale, qualora consentito dalla Regione/PA, a condizione che la Regione/PA e l’Organismo pagatore competenti siano in grado di garantire, ciascuno per gli aspetti di propria competenza, attraverso l’uso di un sistema informatico, la coerenza, la complementarietà e la loro non sovrapposizione, scongiurando il rischio di doppio finanziamento, nelle fasi di istruttoria, di pagamento e di controllo ex-post.</w:t>
            </w:r>
          </w:p>
          <w:p w14:paraId="3DA8D0E3" w14:textId="77777777" w:rsidR="00565FE3" w:rsidRPr="006E7C33" w:rsidRDefault="00565FE3" w:rsidP="00C73FF8">
            <w:pPr>
              <w:spacing w:after="0"/>
              <w:jc w:val="both"/>
              <w:rPr>
                <w:rFonts w:cstheme="minorHAnsi"/>
                <w:strike/>
                <w:color w:val="FF0000"/>
                <w:sz w:val="18"/>
                <w:szCs w:val="18"/>
                <w:highlight w:val="yellow"/>
              </w:rPr>
            </w:pPr>
          </w:p>
          <w:p w14:paraId="106274E7" w14:textId="77777777" w:rsidR="00565FE3" w:rsidRPr="006E7C33" w:rsidRDefault="00565FE3" w:rsidP="00C73FF8">
            <w:pPr>
              <w:spacing w:after="0"/>
              <w:rPr>
                <w:rFonts w:cstheme="minorHAnsi"/>
                <w:strike/>
                <w:color w:val="FF0000"/>
                <w:sz w:val="18"/>
                <w:szCs w:val="18"/>
                <w:highlight w:val="yellow"/>
              </w:rPr>
            </w:pPr>
            <w:r w:rsidRPr="006E7C33">
              <w:rPr>
                <w:rFonts w:cstheme="minorHAnsi"/>
                <w:strike/>
                <w:color w:val="FF0000"/>
                <w:sz w:val="18"/>
                <w:szCs w:val="18"/>
                <w:highlight w:val="yellow"/>
              </w:rPr>
              <w:t>La produzione integrata è finanziata con ACA 1 per le imprese che:</w:t>
            </w:r>
          </w:p>
          <w:p w14:paraId="2C2B6CA1" w14:textId="77777777" w:rsidR="00565FE3" w:rsidRPr="006E7C33" w:rsidRDefault="00565FE3" w:rsidP="00565FE3">
            <w:pPr>
              <w:pStyle w:val="Paragrafoelenco"/>
              <w:numPr>
                <w:ilvl w:val="0"/>
                <w:numId w:val="99"/>
              </w:numPr>
              <w:spacing w:after="0"/>
              <w:rPr>
                <w:rFonts w:cstheme="minorHAnsi"/>
                <w:strike/>
                <w:color w:val="FF0000"/>
                <w:sz w:val="18"/>
                <w:szCs w:val="18"/>
                <w:highlight w:val="yellow"/>
              </w:rPr>
            </w:pPr>
            <w:r w:rsidRPr="006E7C33">
              <w:rPr>
                <w:rFonts w:cstheme="minorHAnsi"/>
                <w:strike/>
                <w:color w:val="FF0000"/>
                <w:sz w:val="18"/>
                <w:szCs w:val="18"/>
                <w:highlight w:val="yellow"/>
              </w:rPr>
              <w:t>NON aderiscono ad Organizzazione di Produttori (OP);</w:t>
            </w:r>
          </w:p>
          <w:p w14:paraId="18F3247F" w14:textId="77777777" w:rsidR="00565FE3" w:rsidRPr="006E7C33" w:rsidRDefault="00565FE3" w:rsidP="00565FE3">
            <w:pPr>
              <w:pStyle w:val="Paragrafoelenco"/>
              <w:numPr>
                <w:ilvl w:val="0"/>
                <w:numId w:val="99"/>
              </w:numPr>
              <w:spacing w:after="0"/>
              <w:rPr>
                <w:rFonts w:cstheme="minorHAnsi"/>
                <w:strike/>
                <w:color w:val="FF0000"/>
                <w:sz w:val="18"/>
                <w:szCs w:val="18"/>
                <w:highlight w:val="yellow"/>
              </w:rPr>
            </w:pPr>
            <w:r w:rsidRPr="006E7C33">
              <w:rPr>
                <w:rFonts w:cstheme="minorHAnsi"/>
                <w:strike/>
                <w:color w:val="FF0000"/>
                <w:sz w:val="18"/>
                <w:szCs w:val="18"/>
                <w:highlight w:val="yellow"/>
              </w:rPr>
              <w:t>aderiscono ad una OP che NON ha attivato nel proprio programma operativo il corrispondente intervento di ACA 1 sul territorio lombardo.</w:t>
            </w:r>
          </w:p>
          <w:p w14:paraId="42CBE4F8" w14:textId="77777777" w:rsidR="00565FE3" w:rsidRPr="000604B6" w:rsidRDefault="00565FE3" w:rsidP="00C73FF8">
            <w:pPr>
              <w:spacing w:after="0"/>
              <w:rPr>
                <w:rFonts w:cstheme="minorHAnsi"/>
                <w:strike/>
                <w:color w:val="FF0000"/>
                <w:sz w:val="18"/>
                <w:szCs w:val="18"/>
                <w:highlight w:val="green"/>
              </w:rPr>
            </w:pPr>
            <w:r w:rsidRPr="006E7C33">
              <w:rPr>
                <w:rFonts w:cstheme="minorHAnsi"/>
                <w:strike/>
                <w:color w:val="FF0000"/>
                <w:sz w:val="18"/>
                <w:szCs w:val="18"/>
                <w:highlight w:val="yellow"/>
              </w:rPr>
              <w:t>Viceversa, la produzione integrata è finanziata sull'OCM per le imprese che aderiscono ad una OP che ha attivato nel proprio programma operativo il corrispondente intervento di ACA 1.</w:t>
            </w:r>
          </w:p>
        </w:tc>
      </w:tr>
    </w:tbl>
    <w:p w14:paraId="7BA85AFB" w14:textId="77777777" w:rsidR="00565FE3" w:rsidRDefault="00565FE3" w:rsidP="00565FE3"/>
    <w:p w14:paraId="04B73B75"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0470BD1E" w14:textId="77777777" w:rsidR="00565FE3" w:rsidRPr="00F6220C" w:rsidRDefault="00565FE3" w:rsidP="00565FE3">
      <w:pPr>
        <w:pStyle w:val="Titolo2"/>
        <w:rPr>
          <w:rFonts w:asciiTheme="minorHAnsi" w:hAnsiTheme="minorHAnsi" w:cstheme="minorHAnsi"/>
          <w:b/>
          <w:bCs/>
        </w:rPr>
      </w:pPr>
      <w:bookmarkStart w:id="13" w:name="_Toc133425197"/>
      <w:r w:rsidRPr="00F6220C">
        <w:rPr>
          <w:rFonts w:asciiTheme="minorHAnsi" w:hAnsiTheme="minorHAnsi" w:cstheme="minorHAnsi"/>
          <w:b/>
          <w:bCs/>
        </w:rPr>
        <w:t>SRA03</w:t>
      </w:r>
      <w:r>
        <w:rPr>
          <w:rFonts w:asciiTheme="minorHAnsi" w:hAnsiTheme="minorHAnsi" w:cstheme="minorHAnsi"/>
          <w:b/>
          <w:bCs/>
        </w:rPr>
        <w:t xml:space="preserve"> – Tecniche lavorazione ridotta dei suoli</w:t>
      </w:r>
      <w:bookmarkEnd w:id="13"/>
    </w:p>
    <w:p w14:paraId="7413D18E" w14:textId="77777777" w:rsidR="00565FE3" w:rsidRPr="0082716A" w:rsidRDefault="00565FE3" w:rsidP="00565FE3">
      <w:pPr>
        <w:pStyle w:val="Titolo3"/>
        <w:rPr>
          <w:i/>
          <w:iCs/>
          <w:color w:val="365F91" w:themeColor="accent1" w:themeShade="BF"/>
          <w:sz w:val="22"/>
          <w:szCs w:val="22"/>
        </w:rPr>
      </w:pPr>
      <w:r>
        <w:rPr>
          <w:i/>
          <w:iCs/>
          <w:color w:val="365F91" w:themeColor="accent1" w:themeShade="BF"/>
          <w:sz w:val="22"/>
          <w:szCs w:val="22"/>
        </w:rPr>
        <w:t>Descrizione</w:t>
      </w:r>
    </w:p>
    <w:p w14:paraId="375B347D" w14:textId="77777777" w:rsidR="00565FE3" w:rsidRPr="00B65EBA" w:rsidRDefault="00565FE3" w:rsidP="00565FE3">
      <w:pPr>
        <w:jc w:val="both"/>
        <w:rPr>
          <w:rFonts w:eastAsiaTheme="majorEastAsia"/>
          <w:sz w:val="20"/>
          <w:szCs w:val="20"/>
        </w:rPr>
      </w:pPr>
      <w:r w:rsidRPr="00B65EBA">
        <w:rPr>
          <w:rFonts w:eastAsiaTheme="majorEastAsia"/>
          <w:sz w:val="20"/>
          <w:szCs w:val="20"/>
        </w:rPr>
        <w:t xml:space="preserve">L’intervento prevede un </w:t>
      </w:r>
      <w:r w:rsidRPr="00B65EBA">
        <w:rPr>
          <w:rFonts w:eastAsiaTheme="majorEastAsia"/>
          <w:b/>
          <w:bCs/>
          <w:sz w:val="20"/>
          <w:szCs w:val="20"/>
        </w:rPr>
        <w:t>sostegno per ettaro di SAU</w:t>
      </w:r>
      <w:r w:rsidRPr="00B65EBA">
        <w:rPr>
          <w:rFonts w:eastAsiaTheme="majorEastAsia"/>
          <w:sz w:val="20"/>
          <w:szCs w:val="20"/>
        </w:rPr>
        <w:t xml:space="preserve"> a favore dei beneficiari che si impegnano a</w:t>
      </w:r>
      <w:r>
        <w:rPr>
          <w:rFonts w:eastAsiaTheme="majorEastAsia"/>
          <w:sz w:val="20"/>
          <w:szCs w:val="20"/>
        </w:rPr>
        <w:t>d</w:t>
      </w:r>
      <w:r w:rsidRPr="00B65EBA">
        <w:rPr>
          <w:rFonts w:eastAsiaTheme="majorEastAsia"/>
          <w:sz w:val="20"/>
          <w:szCs w:val="20"/>
        </w:rPr>
        <w:t xml:space="preserve"> adottare sulle superfici a seminativo una delle seguenti azioni:</w:t>
      </w:r>
    </w:p>
    <w:p w14:paraId="40F97BA6" w14:textId="77777777" w:rsidR="00565FE3" w:rsidRPr="00B65EBA" w:rsidRDefault="00565FE3" w:rsidP="00565FE3">
      <w:pPr>
        <w:pStyle w:val="Paragrafoelenco"/>
        <w:numPr>
          <w:ilvl w:val="0"/>
          <w:numId w:val="17"/>
        </w:numPr>
        <w:jc w:val="both"/>
        <w:rPr>
          <w:rFonts w:eastAsiaTheme="majorEastAsia"/>
          <w:sz w:val="20"/>
          <w:szCs w:val="20"/>
        </w:rPr>
      </w:pPr>
      <w:r w:rsidRPr="00B65EBA">
        <w:rPr>
          <w:rFonts w:eastAsiaTheme="majorEastAsia"/>
          <w:b/>
          <w:bCs/>
          <w:sz w:val="20"/>
          <w:szCs w:val="20"/>
        </w:rPr>
        <w:t xml:space="preserve">Azione 3.1 </w:t>
      </w:r>
      <w:r w:rsidRPr="00B65EBA">
        <w:rPr>
          <w:rFonts w:eastAsiaTheme="majorEastAsia"/>
          <w:sz w:val="20"/>
          <w:szCs w:val="20"/>
        </w:rPr>
        <w:t>-</w:t>
      </w:r>
      <w:r w:rsidRPr="00B65EBA">
        <w:rPr>
          <w:rFonts w:eastAsiaTheme="majorEastAsia"/>
          <w:b/>
          <w:bCs/>
          <w:sz w:val="20"/>
          <w:szCs w:val="20"/>
        </w:rPr>
        <w:t xml:space="preserve"> </w:t>
      </w:r>
      <w:r w:rsidRPr="00B65EBA">
        <w:rPr>
          <w:rFonts w:eastAsiaTheme="majorEastAsia"/>
          <w:sz w:val="20"/>
          <w:szCs w:val="20"/>
        </w:rPr>
        <w:t>Adozione di tecniche di Semina su sodo / No tillage (NT);</w:t>
      </w:r>
    </w:p>
    <w:p w14:paraId="3E0959C9" w14:textId="77777777" w:rsidR="00565FE3" w:rsidRPr="00B65EBA" w:rsidRDefault="00565FE3" w:rsidP="00565FE3">
      <w:pPr>
        <w:pStyle w:val="Paragrafoelenco"/>
        <w:numPr>
          <w:ilvl w:val="0"/>
          <w:numId w:val="17"/>
        </w:numPr>
        <w:jc w:val="both"/>
        <w:rPr>
          <w:rFonts w:eastAsiaTheme="majorEastAsia"/>
          <w:sz w:val="20"/>
          <w:szCs w:val="20"/>
        </w:rPr>
      </w:pPr>
      <w:r w:rsidRPr="00B65EBA">
        <w:rPr>
          <w:rFonts w:eastAsiaTheme="majorEastAsia"/>
          <w:b/>
          <w:bCs/>
          <w:sz w:val="20"/>
          <w:szCs w:val="20"/>
        </w:rPr>
        <w:t xml:space="preserve">Azione 3.2 </w:t>
      </w:r>
      <w:r w:rsidRPr="00B65EBA">
        <w:rPr>
          <w:rFonts w:eastAsiaTheme="majorEastAsia"/>
          <w:sz w:val="20"/>
          <w:szCs w:val="20"/>
        </w:rPr>
        <w:t>-</w:t>
      </w:r>
      <w:r w:rsidRPr="00B65EBA">
        <w:rPr>
          <w:rFonts w:eastAsiaTheme="majorEastAsia"/>
          <w:b/>
          <w:bCs/>
          <w:sz w:val="20"/>
          <w:szCs w:val="20"/>
        </w:rPr>
        <w:t xml:space="preserve"> </w:t>
      </w:r>
      <w:r w:rsidRPr="00B65EBA">
        <w:rPr>
          <w:rFonts w:eastAsiaTheme="majorEastAsia"/>
          <w:sz w:val="20"/>
          <w:szCs w:val="20"/>
        </w:rPr>
        <w:t>Adozione di tecniche di Minima Lavorazione / Minimum tillage (MT) e/o di tecniche di Lavorazione a bande / strip tillage.</w:t>
      </w:r>
    </w:p>
    <w:p w14:paraId="07C63CA1" w14:textId="77777777" w:rsidR="00565FE3" w:rsidRPr="00B65EBA" w:rsidRDefault="00565FE3" w:rsidP="00565FE3">
      <w:pPr>
        <w:jc w:val="both"/>
        <w:rPr>
          <w:rFonts w:eastAsiaTheme="majorEastAsia"/>
          <w:sz w:val="20"/>
          <w:szCs w:val="20"/>
        </w:rPr>
      </w:pPr>
      <w:r w:rsidRPr="00B65EBA">
        <w:rPr>
          <w:rFonts w:eastAsiaTheme="majorEastAsia"/>
          <w:sz w:val="20"/>
          <w:szCs w:val="20"/>
        </w:rPr>
        <w:t>L’intervento risponde in via prioritaria all’esigenza di favorire la conservazione del suolo attraverso la diffusione di tecniche di coltivazione che ne minimizzano il disturbo e favoriscono il miglioramento della sua fertilità. Al contempo, l’intervento concorre sia all’adattamento, in quanto consente di aumentare la capacità del terreno di assorbire e di tratten</w:t>
      </w:r>
      <w:r w:rsidRPr="00F509EC">
        <w:rPr>
          <w:rFonts w:eastAsiaTheme="majorEastAsia"/>
          <w:sz w:val="20"/>
          <w:szCs w:val="20"/>
        </w:rPr>
        <w:t>ere l’acqua nonché di stoccare carbonio, sia alla</w:t>
      </w:r>
      <w:r w:rsidRPr="00B65EBA">
        <w:rPr>
          <w:rFonts w:eastAsiaTheme="majorEastAsia"/>
          <w:sz w:val="20"/>
          <w:szCs w:val="20"/>
        </w:rPr>
        <w:t xml:space="preserve"> mitigazione dei cambiamenti climatici, riducendo l’emissione di CO</w:t>
      </w:r>
      <w:r w:rsidRPr="00B65EBA">
        <w:rPr>
          <w:rFonts w:eastAsiaTheme="majorEastAsia"/>
          <w:sz w:val="20"/>
          <w:szCs w:val="20"/>
          <w:vertAlign w:val="subscript"/>
        </w:rPr>
        <w:t>2</w:t>
      </w:r>
      <w:r w:rsidRPr="00B65EBA">
        <w:rPr>
          <w:rFonts w:eastAsiaTheme="majorEastAsia"/>
          <w:sz w:val="20"/>
          <w:szCs w:val="20"/>
        </w:rPr>
        <w:t>.</w:t>
      </w:r>
    </w:p>
    <w:p w14:paraId="5B10A056" w14:textId="77777777" w:rsidR="00565FE3" w:rsidRPr="00B65EBA" w:rsidRDefault="00565FE3" w:rsidP="00565FE3">
      <w:pPr>
        <w:spacing w:before="40" w:after="40"/>
        <w:jc w:val="both"/>
        <w:rPr>
          <w:sz w:val="20"/>
          <w:szCs w:val="20"/>
        </w:rPr>
      </w:pPr>
      <w:r w:rsidRPr="00B65EBA">
        <w:rPr>
          <w:noProof/>
          <w:sz w:val="20"/>
          <w:szCs w:val="20"/>
        </w:rPr>
        <w:t>L’intervento prevede un periodo di impegno di durata pari a</w:t>
      </w:r>
      <w:r w:rsidRPr="00B65EBA">
        <w:rPr>
          <w:b/>
          <w:bCs/>
          <w:noProof/>
          <w:sz w:val="20"/>
          <w:szCs w:val="20"/>
        </w:rPr>
        <w:t xml:space="preserve"> 5 anni</w:t>
      </w:r>
      <w:r w:rsidRPr="00B65EBA">
        <w:rPr>
          <w:noProof/>
          <w:sz w:val="20"/>
          <w:szCs w:val="20"/>
        </w:rPr>
        <w:t>.</w:t>
      </w:r>
    </w:p>
    <w:p w14:paraId="27E3F7C2" w14:textId="77777777" w:rsidR="00565FE3" w:rsidRPr="00B65EBA" w:rsidRDefault="00565FE3" w:rsidP="00565FE3">
      <w:pPr>
        <w:spacing w:before="40" w:after="40"/>
        <w:jc w:val="both"/>
        <w:rPr>
          <w:sz w:val="20"/>
          <w:szCs w:val="20"/>
        </w:rPr>
      </w:pPr>
      <w:r w:rsidRPr="00B65EBA">
        <w:rPr>
          <w:noProof/>
          <w:sz w:val="20"/>
          <w:szCs w:val="20"/>
        </w:rPr>
        <w:t>La singola annualità dell’impegno è riferita all’</w:t>
      </w:r>
      <w:r w:rsidRPr="00B65EBA">
        <w:rPr>
          <w:b/>
          <w:bCs/>
          <w:noProof/>
          <w:sz w:val="20"/>
          <w:szCs w:val="20"/>
        </w:rPr>
        <w:t>anno solare</w:t>
      </w:r>
      <w:r w:rsidRPr="00B65EBA">
        <w:rPr>
          <w:noProof/>
          <w:sz w:val="20"/>
          <w:szCs w:val="20"/>
        </w:rPr>
        <w:t xml:space="preserve"> (01/01-31/12).</w:t>
      </w:r>
    </w:p>
    <w:p w14:paraId="6FA49242" w14:textId="77777777" w:rsidR="00565FE3" w:rsidRPr="00B65EBA" w:rsidRDefault="00565FE3" w:rsidP="00565FE3">
      <w:pPr>
        <w:spacing w:after="0"/>
        <w:jc w:val="both"/>
        <w:rPr>
          <w:rFonts w:eastAsiaTheme="majorEastAsia"/>
          <w:sz w:val="20"/>
          <w:szCs w:val="20"/>
        </w:rPr>
      </w:pPr>
      <w:r w:rsidRPr="00B65EBA">
        <w:rPr>
          <w:rFonts w:eastAsiaTheme="majorEastAsia"/>
          <w:sz w:val="20"/>
          <w:szCs w:val="20"/>
        </w:rPr>
        <w:t xml:space="preserve">L’intervento si applica su </w:t>
      </w:r>
      <w:r w:rsidRPr="00B65EBA">
        <w:rPr>
          <w:rFonts w:eastAsiaTheme="majorEastAsia"/>
          <w:b/>
          <w:bCs/>
          <w:sz w:val="20"/>
          <w:szCs w:val="20"/>
        </w:rPr>
        <w:t>appezzamenti fissi</w:t>
      </w:r>
      <w:r w:rsidRPr="00B65EBA">
        <w:rPr>
          <w:rFonts w:eastAsiaTheme="majorEastAsia"/>
          <w:sz w:val="20"/>
          <w:szCs w:val="20"/>
        </w:rPr>
        <w:t xml:space="preserve">. </w:t>
      </w:r>
    </w:p>
    <w:p w14:paraId="178BE471" w14:textId="77777777" w:rsidR="00565FE3" w:rsidRDefault="00565FE3" w:rsidP="00565FE3">
      <w:pPr>
        <w:spacing w:after="0"/>
      </w:pPr>
    </w:p>
    <w:p w14:paraId="6CC77D45" w14:textId="77777777" w:rsidR="00565FE3" w:rsidRPr="00A25795" w:rsidRDefault="00565FE3" w:rsidP="00565FE3">
      <w:pPr>
        <w:pStyle w:val="Titolo3"/>
        <w:rPr>
          <w:i/>
          <w:iCs/>
          <w:color w:val="365F91" w:themeColor="accent1" w:themeShade="BF"/>
          <w:sz w:val="22"/>
          <w:szCs w:val="22"/>
        </w:rPr>
      </w:pPr>
      <w:r w:rsidRPr="00A25795">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15"/>
        <w:gridCol w:w="726"/>
        <w:gridCol w:w="1235"/>
        <w:gridCol w:w="1109"/>
        <w:gridCol w:w="2580"/>
        <w:gridCol w:w="1330"/>
        <w:gridCol w:w="831"/>
        <w:gridCol w:w="714"/>
      </w:tblGrid>
      <w:tr w:rsidR="00565FE3" w:rsidRPr="00D62EB2" w14:paraId="45625155" w14:textId="77777777" w:rsidTr="00C73FF8">
        <w:trPr>
          <w:trHeight w:val="405"/>
        </w:trPr>
        <w:tc>
          <w:tcPr>
            <w:tcW w:w="796" w:type="pct"/>
            <w:vMerge w:val="restart"/>
            <w:shd w:val="clear" w:color="auto" w:fill="008E40"/>
            <w:vAlign w:val="center"/>
          </w:tcPr>
          <w:p w14:paraId="3C1D9F13" w14:textId="77777777" w:rsidR="00565FE3" w:rsidRPr="00D62EB2" w:rsidRDefault="00565FE3" w:rsidP="00C73FF8">
            <w:pPr>
              <w:spacing w:after="0"/>
              <w:jc w:val="center"/>
              <w:rPr>
                <w:rFonts w:cstheme="minorHAnsi"/>
                <w:b/>
                <w:bCs/>
                <w:color w:val="002060"/>
                <w:sz w:val="18"/>
                <w:szCs w:val="18"/>
              </w:rPr>
            </w:pPr>
            <w:r w:rsidRPr="00D62EB2">
              <w:rPr>
                <w:rFonts w:cstheme="minorHAnsi"/>
                <w:b/>
                <w:bCs/>
                <w:color w:val="FFFFFF" w:themeColor="background1"/>
                <w:sz w:val="18"/>
                <w:szCs w:val="18"/>
              </w:rPr>
              <w:t>Codice intervento</w:t>
            </w:r>
          </w:p>
        </w:tc>
        <w:tc>
          <w:tcPr>
            <w:tcW w:w="358" w:type="pct"/>
            <w:vMerge w:val="restart"/>
            <w:vAlign w:val="center"/>
          </w:tcPr>
          <w:p w14:paraId="576C8207" w14:textId="77777777" w:rsidR="00565FE3" w:rsidRPr="00D62EB2" w:rsidRDefault="00565FE3" w:rsidP="00C73FF8">
            <w:pPr>
              <w:spacing w:after="0"/>
              <w:jc w:val="center"/>
              <w:rPr>
                <w:rFonts w:cstheme="minorHAnsi"/>
                <w:b/>
                <w:bCs/>
                <w:sz w:val="18"/>
                <w:szCs w:val="18"/>
              </w:rPr>
            </w:pPr>
            <w:r w:rsidRPr="00D62EB2">
              <w:rPr>
                <w:rFonts w:cstheme="minorHAnsi"/>
                <w:b/>
                <w:bCs/>
                <w:sz w:val="18"/>
                <w:szCs w:val="18"/>
              </w:rPr>
              <w:t>SRA03</w:t>
            </w:r>
          </w:p>
        </w:tc>
        <w:tc>
          <w:tcPr>
            <w:tcW w:w="609" w:type="pct"/>
            <w:vMerge w:val="restart"/>
            <w:shd w:val="clear" w:color="auto" w:fill="008E40"/>
            <w:vAlign w:val="center"/>
          </w:tcPr>
          <w:p w14:paraId="78C5367C" w14:textId="77777777" w:rsidR="00565FE3" w:rsidRPr="00D62EB2" w:rsidRDefault="00565FE3" w:rsidP="00C73FF8">
            <w:pPr>
              <w:spacing w:after="0"/>
              <w:jc w:val="center"/>
              <w:rPr>
                <w:rFonts w:cstheme="minorHAnsi"/>
                <w:b/>
                <w:bCs/>
                <w:color w:val="002060"/>
                <w:sz w:val="18"/>
                <w:szCs w:val="18"/>
              </w:rPr>
            </w:pPr>
            <w:r w:rsidRPr="00D62EB2">
              <w:rPr>
                <w:rFonts w:cstheme="minorHAnsi"/>
                <w:b/>
                <w:bCs/>
                <w:color w:val="FFFFFF" w:themeColor="background1"/>
                <w:sz w:val="18"/>
                <w:szCs w:val="18"/>
              </w:rPr>
              <w:t>Titolo intervento</w:t>
            </w:r>
          </w:p>
        </w:tc>
        <w:tc>
          <w:tcPr>
            <w:tcW w:w="1819" w:type="pct"/>
            <w:gridSpan w:val="2"/>
            <w:vMerge w:val="restart"/>
            <w:vAlign w:val="center"/>
          </w:tcPr>
          <w:p w14:paraId="40C81B1F" w14:textId="77777777" w:rsidR="00565FE3" w:rsidRPr="00D62EB2" w:rsidRDefault="00565FE3" w:rsidP="00C73FF8">
            <w:pPr>
              <w:spacing w:after="0"/>
              <w:jc w:val="center"/>
              <w:rPr>
                <w:rFonts w:cstheme="minorHAnsi"/>
                <w:b/>
                <w:bCs/>
                <w:sz w:val="18"/>
                <w:szCs w:val="18"/>
              </w:rPr>
            </w:pPr>
            <w:r w:rsidRPr="00D62EB2">
              <w:rPr>
                <w:rFonts w:cstheme="minorHAnsi"/>
                <w:b/>
                <w:bCs/>
                <w:sz w:val="18"/>
                <w:szCs w:val="18"/>
              </w:rPr>
              <w:t>ACA3 - tecniche lavorazione ridotta dei suoli</w:t>
            </w:r>
          </w:p>
        </w:tc>
        <w:tc>
          <w:tcPr>
            <w:tcW w:w="656" w:type="pct"/>
            <w:vMerge w:val="restart"/>
            <w:shd w:val="clear" w:color="auto" w:fill="008E40"/>
            <w:vAlign w:val="center"/>
          </w:tcPr>
          <w:p w14:paraId="57C559A3" w14:textId="77777777" w:rsidR="00565FE3" w:rsidRPr="00D62EB2" w:rsidRDefault="00565FE3" w:rsidP="00C73FF8">
            <w:pPr>
              <w:spacing w:after="0"/>
              <w:jc w:val="center"/>
              <w:rPr>
                <w:rFonts w:cstheme="minorHAnsi"/>
                <w:b/>
                <w:bCs/>
                <w:color w:val="FFFFFF" w:themeColor="background1"/>
                <w:sz w:val="18"/>
                <w:szCs w:val="18"/>
              </w:rPr>
            </w:pPr>
            <w:r w:rsidRPr="00D62EB2">
              <w:rPr>
                <w:rFonts w:cstheme="minorHAnsi"/>
                <w:b/>
                <w:bCs/>
                <w:color w:val="FFFFFF" w:themeColor="background1"/>
                <w:sz w:val="18"/>
                <w:szCs w:val="18"/>
              </w:rPr>
              <w:t>Attivato da Regione Lombardia</w:t>
            </w:r>
          </w:p>
        </w:tc>
        <w:tc>
          <w:tcPr>
            <w:tcW w:w="410" w:type="pct"/>
            <w:shd w:val="clear" w:color="auto" w:fill="92D050"/>
            <w:vAlign w:val="center"/>
          </w:tcPr>
          <w:p w14:paraId="490CB933" w14:textId="77777777" w:rsidR="00565FE3" w:rsidRPr="00D62EB2" w:rsidRDefault="00565FE3" w:rsidP="00C73FF8">
            <w:pPr>
              <w:spacing w:after="0"/>
              <w:jc w:val="center"/>
              <w:rPr>
                <w:rFonts w:cstheme="minorHAnsi"/>
                <w:b/>
                <w:bCs/>
                <w:color w:val="FFFFFF" w:themeColor="background1"/>
                <w:sz w:val="18"/>
                <w:szCs w:val="18"/>
              </w:rPr>
            </w:pPr>
            <w:r w:rsidRPr="00D62EB2">
              <w:rPr>
                <w:rFonts w:cstheme="minorHAnsi"/>
                <w:b/>
                <w:bCs/>
                <w:color w:val="FFFFFF" w:themeColor="background1"/>
                <w:sz w:val="18"/>
                <w:szCs w:val="18"/>
              </w:rPr>
              <w:t>Sì</w:t>
            </w:r>
          </w:p>
        </w:tc>
        <w:sdt>
          <w:sdtPr>
            <w:rPr>
              <w:rFonts w:cstheme="minorHAnsi"/>
            </w:rPr>
            <w:id w:val="2034458154"/>
            <w14:checkbox>
              <w14:checked w14:val="1"/>
              <w14:checkedState w14:val="2612" w14:font="MS Gothic"/>
              <w14:uncheckedState w14:val="2610" w14:font="MS Gothic"/>
            </w14:checkbox>
          </w:sdtPr>
          <w:sdtEndPr/>
          <w:sdtContent>
            <w:tc>
              <w:tcPr>
                <w:tcW w:w="352" w:type="pct"/>
                <w:vAlign w:val="center"/>
              </w:tcPr>
              <w:p w14:paraId="0829C474" w14:textId="77777777" w:rsidR="00565FE3" w:rsidRPr="00580518" w:rsidRDefault="00565FE3" w:rsidP="00C73FF8">
                <w:pPr>
                  <w:spacing w:after="0"/>
                  <w:jc w:val="center"/>
                  <w:rPr>
                    <w:rFonts w:cstheme="minorHAnsi"/>
                    <w:sz w:val="18"/>
                    <w:szCs w:val="18"/>
                  </w:rPr>
                </w:pPr>
                <w:r>
                  <w:rPr>
                    <w:rFonts w:ascii="MS Gothic" w:eastAsia="MS Gothic" w:hAnsi="MS Gothic" w:cstheme="minorHAnsi" w:hint="eastAsia"/>
                  </w:rPr>
                  <w:t>☒</w:t>
                </w:r>
              </w:p>
            </w:tc>
          </w:sdtContent>
        </w:sdt>
      </w:tr>
      <w:tr w:rsidR="00565FE3" w:rsidRPr="00D62EB2" w14:paraId="0646D60C" w14:textId="77777777" w:rsidTr="00C73FF8">
        <w:trPr>
          <w:trHeight w:val="405"/>
        </w:trPr>
        <w:tc>
          <w:tcPr>
            <w:tcW w:w="796" w:type="pct"/>
            <w:vMerge/>
            <w:shd w:val="clear" w:color="auto" w:fill="008E40"/>
            <w:vAlign w:val="center"/>
          </w:tcPr>
          <w:p w14:paraId="67D716BF" w14:textId="77777777" w:rsidR="00565FE3" w:rsidRPr="00D62EB2" w:rsidRDefault="00565FE3" w:rsidP="00C73FF8">
            <w:pPr>
              <w:spacing w:after="0"/>
              <w:rPr>
                <w:rFonts w:cstheme="minorHAnsi"/>
                <w:sz w:val="18"/>
                <w:szCs w:val="18"/>
              </w:rPr>
            </w:pPr>
          </w:p>
        </w:tc>
        <w:tc>
          <w:tcPr>
            <w:tcW w:w="358" w:type="pct"/>
            <w:vMerge/>
            <w:vAlign w:val="center"/>
          </w:tcPr>
          <w:p w14:paraId="41909AAB" w14:textId="77777777" w:rsidR="00565FE3" w:rsidRPr="00D62EB2" w:rsidRDefault="00565FE3" w:rsidP="00C73FF8">
            <w:pPr>
              <w:spacing w:after="0"/>
              <w:rPr>
                <w:rFonts w:cstheme="minorHAnsi"/>
                <w:sz w:val="18"/>
                <w:szCs w:val="18"/>
              </w:rPr>
            </w:pPr>
          </w:p>
        </w:tc>
        <w:tc>
          <w:tcPr>
            <w:tcW w:w="609" w:type="pct"/>
            <w:vMerge/>
            <w:shd w:val="clear" w:color="auto" w:fill="008E40"/>
            <w:vAlign w:val="center"/>
          </w:tcPr>
          <w:p w14:paraId="638A6092" w14:textId="77777777" w:rsidR="00565FE3" w:rsidRPr="00D62EB2" w:rsidRDefault="00565FE3" w:rsidP="00C73FF8">
            <w:pPr>
              <w:spacing w:after="0"/>
              <w:rPr>
                <w:rFonts w:cstheme="minorHAnsi"/>
                <w:sz w:val="18"/>
                <w:szCs w:val="18"/>
              </w:rPr>
            </w:pPr>
          </w:p>
        </w:tc>
        <w:tc>
          <w:tcPr>
            <w:tcW w:w="1819" w:type="pct"/>
            <w:gridSpan w:val="2"/>
            <w:vMerge/>
            <w:vAlign w:val="center"/>
          </w:tcPr>
          <w:p w14:paraId="4EA7A1B2" w14:textId="77777777" w:rsidR="00565FE3" w:rsidRPr="00D62EB2" w:rsidRDefault="00565FE3" w:rsidP="00C73FF8">
            <w:pPr>
              <w:spacing w:after="0"/>
              <w:rPr>
                <w:rFonts w:cstheme="minorHAnsi"/>
                <w:sz w:val="18"/>
                <w:szCs w:val="18"/>
              </w:rPr>
            </w:pPr>
          </w:p>
        </w:tc>
        <w:tc>
          <w:tcPr>
            <w:tcW w:w="656" w:type="pct"/>
            <w:vMerge/>
            <w:shd w:val="clear" w:color="auto" w:fill="008E40"/>
            <w:vAlign w:val="center"/>
          </w:tcPr>
          <w:p w14:paraId="0FF30FA5" w14:textId="77777777" w:rsidR="00565FE3" w:rsidRPr="00D62EB2" w:rsidRDefault="00565FE3" w:rsidP="00C73FF8">
            <w:pPr>
              <w:spacing w:after="0"/>
              <w:jc w:val="center"/>
              <w:rPr>
                <w:rFonts w:cstheme="minorHAnsi"/>
                <w:b/>
                <w:bCs/>
                <w:color w:val="FFFFFF" w:themeColor="background1"/>
                <w:sz w:val="18"/>
                <w:szCs w:val="18"/>
              </w:rPr>
            </w:pPr>
          </w:p>
        </w:tc>
        <w:tc>
          <w:tcPr>
            <w:tcW w:w="410" w:type="pct"/>
            <w:shd w:val="clear" w:color="auto" w:fill="FF0000"/>
            <w:vAlign w:val="center"/>
          </w:tcPr>
          <w:p w14:paraId="7AABE895" w14:textId="77777777" w:rsidR="00565FE3" w:rsidRPr="00D62EB2" w:rsidRDefault="00565FE3" w:rsidP="00C73FF8">
            <w:pPr>
              <w:spacing w:after="0"/>
              <w:jc w:val="center"/>
              <w:rPr>
                <w:rFonts w:cstheme="minorHAnsi"/>
                <w:b/>
                <w:bCs/>
                <w:color w:val="FFFFFF" w:themeColor="background1"/>
                <w:sz w:val="18"/>
                <w:szCs w:val="18"/>
              </w:rPr>
            </w:pPr>
            <w:r w:rsidRPr="00D62EB2">
              <w:rPr>
                <w:rFonts w:cstheme="minorHAnsi"/>
                <w:b/>
                <w:bCs/>
                <w:color w:val="FFFFFF" w:themeColor="background1"/>
                <w:sz w:val="18"/>
                <w:szCs w:val="18"/>
              </w:rPr>
              <w:t>No</w:t>
            </w:r>
          </w:p>
        </w:tc>
        <w:sdt>
          <w:sdtPr>
            <w:rPr>
              <w:rFonts w:cstheme="minorHAnsi"/>
            </w:rPr>
            <w:id w:val="-1058316216"/>
            <w14:checkbox>
              <w14:checked w14:val="0"/>
              <w14:checkedState w14:val="2612" w14:font="MS Gothic"/>
              <w14:uncheckedState w14:val="2610" w14:font="MS Gothic"/>
            </w14:checkbox>
          </w:sdtPr>
          <w:sdtEndPr/>
          <w:sdtContent>
            <w:tc>
              <w:tcPr>
                <w:tcW w:w="352" w:type="pct"/>
                <w:vAlign w:val="center"/>
              </w:tcPr>
              <w:p w14:paraId="30068C73" w14:textId="77777777" w:rsidR="00565FE3" w:rsidRPr="00580518" w:rsidRDefault="00565FE3" w:rsidP="00C73FF8">
                <w:pPr>
                  <w:spacing w:after="0"/>
                  <w:jc w:val="center"/>
                  <w:rPr>
                    <w:rFonts w:cstheme="minorHAnsi"/>
                    <w:sz w:val="18"/>
                    <w:szCs w:val="18"/>
                  </w:rPr>
                </w:pPr>
                <w:r>
                  <w:rPr>
                    <w:rFonts w:ascii="MS Gothic" w:eastAsia="MS Gothic" w:hAnsi="MS Gothic" w:cstheme="minorHAnsi" w:hint="eastAsia"/>
                  </w:rPr>
                  <w:t>☐</w:t>
                </w:r>
              </w:p>
            </w:tc>
          </w:sdtContent>
        </w:sdt>
      </w:tr>
      <w:tr w:rsidR="00565FE3" w:rsidRPr="00D62EB2" w14:paraId="0ADD7EB6" w14:textId="77777777" w:rsidTr="00C73FF8">
        <w:trPr>
          <w:trHeight w:val="270"/>
        </w:trPr>
        <w:tc>
          <w:tcPr>
            <w:tcW w:w="1154" w:type="pct"/>
            <w:gridSpan w:val="2"/>
            <w:shd w:val="clear" w:color="auto" w:fill="008E40"/>
            <w:vAlign w:val="center"/>
          </w:tcPr>
          <w:p w14:paraId="668E3BA9" w14:textId="77777777" w:rsidR="00565FE3" w:rsidRPr="003B36D5" w:rsidRDefault="00565FE3" w:rsidP="00C73FF8">
            <w:pPr>
              <w:spacing w:after="0"/>
              <w:jc w:val="center"/>
              <w:rPr>
                <w:rFonts w:cstheme="minorHAnsi"/>
                <w:b/>
                <w:bCs/>
                <w:sz w:val="18"/>
                <w:szCs w:val="18"/>
                <w:lang w:val="en-GB"/>
              </w:rPr>
            </w:pPr>
            <w:r w:rsidRPr="003B36D5">
              <w:rPr>
                <w:rFonts w:cstheme="minorHAnsi"/>
                <w:b/>
                <w:bCs/>
                <w:color w:val="FFFFFF" w:themeColor="background1"/>
                <w:sz w:val="18"/>
                <w:szCs w:val="18"/>
                <w:lang w:val="en-GB"/>
              </w:rPr>
              <w:t>Spesa Pubblica</w:t>
            </w:r>
          </w:p>
        </w:tc>
        <w:tc>
          <w:tcPr>
            <w:tcW w:w="1156" w:type="pct"/>
            <w:gridSpan w:val="2"/>
            <w:vAlign w:val="center"/>
          </w:tcPr>
          <w:p w14:paraId="7993B029" w14:textId="77777777" w:rsidR="00565FE3" w:rsidRPr="00D62EB2" w:rsidRDefault="00565FE3" w:rsidP="00C73FF8">
            <w:pPr>
              <w:spacing w:after="0"/>
              <w:jc w:val="center"/>
              <w:rPr>
                <w:rFonts w:cstheme="minorHAnsi"/>
                <w:sz w:val="18"/>
                <w:szCs w:val="18"/>
                <w:lang w:val="it"/>
              </w:rPr>
            </w:pPr>
            <w:r w:rsidRPr="00D62EB2">
              <w:rPr>
                <w:rFonts w:cstheme="minorHAnsi"/>
                <w:sz w:val="18"/>
                <w:szCs w:val="18"/>
                <w:lang w:val="it"/>
              </w:rPr>
              <w:t>20.000.000,00 €</w:t>
            </w:r>
          </w:p>
        </w:tc>
        <w:tc>
          <w:tcPr>
            <w:tcW w:w="1928" w:type="pct"/>
            <w:gridSpan w:val="2"/>
            <w:shd w:val="clear" w:color="auto" w:fill="008E40"/>
            <w:vAlign w:val="center"/>
          </w:tcPr>
          <w:p w14:paraId="31DA1912" w14:textId="77777777" w:rsidR="00565FE3" w:rsidRPr="003B36D5" w:rsidRDefault="00565FE3" w:rsidP="00C73FF8">
            <w:pPr>
              <w:spacing w:after="0"/>
              <w:jc w:val="center"/>
              <w:rPr>
                <w:rFonts w:cstheme="minorHAnsi"/>
                <w:b/>
                <w:bCs/>
                <w:color w:val="FFFFFF" w:themeColor="background1"/>
                <w:sz w:val="18"/>
                <w:szCs w:val="18"/>
                <w:lang w:val="it"/>
              </w:rPr>
            </w:pPr>
            <w:r w:rsidRPr="003B36D5">
              <w:rPr>
                <w:rFonts w:cstheme="minorHAnsi"/>
                <w:b/>
                <w:bCs/>
                <w:color w:val="FFFFFF" w:themeColor="background1"/>
                <w:sz w:val="18"/>
                <w:szCs w:val="18"/>
                <w:lang w:val="en-GB"/>
              </w:rPr>
              <w:t>Contributo del FEASR</w:t>
            </w:r>
          </w:p>
        </w:tc>
        <w:tc>
          <w:tcPr>
            <w:tcW w:w="762" w:type="pct"/>
            <w:gridSpan w:val="2"/>
            <w:vAlign w:val="center"/>
          </w:tcPr>
          <w:p w14:paraId="17008AE7" w14:textId="77777777" w:rsidR="00565FE3" w:rsidRPr="00D62EB2" w:rsidRDefault="00565FE3" w:rsidP="00C73FF8">
            <w:pPr>
              <w:spacing w:after="0"/>
              <w:jc w:val="center"/>
              <w:rPr>
                <w:rFonts w:cstheme="minorHAnsi"/>
                <w:sz w:val="18"/>
                <w:szCs w:val="18"/>
                <w:lang w:val="it"/>
              </w:rPr>
            </w:pPr>
            <w:r w:rsidRPr="00D62EB2">
              <w:rPr>
                <w:rFonts w:cstheme="minorHAnsi"/>
                <w:sz w:val="18"/>
                <w:szCs w:val="18"/>
                <w:lang w:val="it"/>
              </w:rPr>
              <w:t>8.140.000,00 €</w:t>
            </w:r>
          </w:p>
        </w:tc>
      </w:tr>
      <w:tr w:rsidR="00565FE3" w:rsidRPr="00D62EB2" w14:paraId="5756BE58" w14:textId="77777777" w:rsidTr="00C73FF8">
        <w:trPr>
          <w:trHeight w:val="1087"/>
        </w:trPr>
        <w:tc>
          <w:tcPr>
            <w:tcW w:w="1154" w:type="pct"/>
            <w:gridSpan w:val="2"/>
            <w:shd w:val="clear" w:color="auto" w:fill="008E40"/>
            <w:vAlign w:val="center"/>
          </w:tcPr>
          <w:p w14:paraId="6E52C7D5" w14:textId="77777777" w:rsidR="00565FE3" w:rsidRPr="00B51165" w:rsidRDefault="00565FE3" w:rsidP="00C73FF8">
            <w:pPr>
              <w:spacing w:after="0"/>
              <w:jc w:val="center"/>
              <w:rPr>
                <w:rFonts w:cstheme="minorHAnsi"/>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56" w:type="pct"/>
            <w:gridSpan w:val="2"/>
            <w:vAlign w:val="center"/>
          </w:tcPr>
          <w:p w14:paraId="78C92DA9" w14:textId="77777777" w:rsidR="00565FE3" w:rsidRPr="00462481" w:rsidRDefault="00565FE3" w:rsidP="00C73FF8">
            <w:pPr>
              <w:spacing w:after="0"/>
              <w:jc w:val="center"/>
              <w:rPr>
                <w:rFonts w:cstheme="minorHAnsi"/>
                <w:sz w:val="18"/>
                <w:szCs w:val="18"/>
                <w:highlight w:val="green"/>
                <w:lang w:val="it"/>
              </w:rPr>
            </w:pPr>
            <w:r w:rsidRPr="00462481">
              <w:rPr>
                <w:rFonts w:cstheme="minorHAnsi"/>
                <w:sz w:val="18"/>
                <w:szCs w:val="18"/>
                <w:highlight w:val="green"/>
                <w:lang w:val="it"/>
              </w:rPr>
              <w:t>R.12</w:t>
            </w:r>
          </w:p>
          <w:p w14:paraId="58E9B330" w14:textId="77777777" w:rsidR="00565FE3" w:rsidRPr="00462481" w:rsidRDefault="00565FE3" w:rsidP="00C73FF8">
            <w:pPr>
              <w:spacing w:after="0"/>
              <w:jc w:val="center"/>
              <w:rPr>
                <w:rFonts w:cstheme="minorHAnsi"/>
                <w:sz w:val="18"/>
                <w:szCs w:val="18"/>
                <w:highlight w:val="green"/>
                <w:lang w:val="it"/>
              </w:rPr>
            </w:pPr>
            <w:r w:rsidRPr="00462481">
              <w:rPr>
                <w:rFonts w:cstheme="minorHAnsi"/>
                <w:sz w:val="18"/>
                <w:szCs w:val="18"/>
                <w:highlight w:val="green"/>
                <w:lang w:val="it"/>
              </w:rPr>
              <w:t>R.14</w:t>
            </w:r>
          </w:p>
          <w:p w14:paraId="188C2FF3" w14:textId="77777777" w:rsidR="00565FE3" w:rsidRPr="00B51165" w:rsidRDefault="00565FE3" w:rsidP="00C73FF8">
            <w:pPr>
              <w:spacing w:after="0"/>
              <w:jc w:val="center"/>
              <w:rPr>
                <w:rFonts w:cstheme="minorHAnsi"/>
                <w:sz w:val="18"/>
                <w:szCs w:val="18"/>
                <w:lang w:val="it"/>
              </w:rPr>
            </w:pPr>
            <w:r w:rsidRPr="00462481">
              <w:rPr>
                <w:rFonts w:cstheme="minorHAnsi"/>
                <w:sz w:val="18"/>
                <w:szCs w:val="18"/>
                <w:highlight w:val="green"/>
                <w:lang w:val="it"/>
              </w:rPr>
              <w:t>R.19</w:t>
            </w:r>
          </w:p>
          <w:p w14:paraId="55184C40" w14:textId="77777777" w:rsidR="00565FE3" w:rsidRPr="00462481" w:rsidRDefault="00565FE3" w:rsidP="00C73FF8">
            <w:pPr>
              <w:spacing w:after="0"/>
              <w:jc w:val="center"/>
              <w:rPr>
                <w:rFonts w:cstheme="minorHAnsi"/>
                <w:strike/>
                <w:color w:val="FF0000"/>
                <w:sz w:val="18"/>
                <w:szCs w:val="18"/>
                <w:highlight w:val="yellow"/>
                <w:lang w:val="it"/>
              </w:rPr>
            </w:pPr>
            <w:r w:rsidRPr="00462481">
              <w:rPr>
                <w:rFonts w:cstheme="minorHAnsi"/>
                <w:strike/>
                <w:color w:val="FF0000"/>
                <w:sz w:val="18"/>
                <w:szCs w:val="18"/>
                <w:highlight w:val="yellow"/>
                <w:lang w:val="it"/>
              </w:rPr>
              <w:t>R.20</w:t>
            </w:r>
          </w:p>
          <w:p w14:paraId="20321E53" w14:textId="77777777" w:rsidR="00565FE3" w:rsidRPr="00462481" w:rsidRDefault="00565FE3" w:rsidP="00C73FF8">
            <w:pPr>
              <w:spacing w:after="0"/>
              <w:jc w:val="center"/>
              <w:rPr>
                <w:rFonts w:cstheme="minorHAnsi"/>
                <w:strike/>
                <w:color w:val="FF0000"/>
                <w:sz w:val="18"/>
                <w:szCs w:val="18"/>
                <w:highlight w:val="yellow"/>
                <w:lang w:val="it"/>
              </w:rPr>
            </w:pPr>
            <w:r w:rsidRPr="00462481">
              <w:rPr>
                <w:rFonts w:cstheme="minorHAnsi"/>
                <w:strike/>
                <w:color w:val="FF0000"/>
                <w:sz w:val="18"/>
                <w:szCs w:val="18"/>
                <w:highlight w:val="yellow"/>
                <w:lang w:val="it"/>
              </w:rPr>
              <w:t>R.21</w:t>
            </w:r>
          </w:p>
          <w:p w14:paraId="3DC21F48" w14:textId="77777777" w:rsidR="00565FE3" w:rsidRPr="00B51165" w:rsidRDefault="00565FE3" w:rsidP="00C73FF8">
            <w:pPr>
              <w:spacing w:after="0"/>
              <w:jc w:val="center"/>
              <w:rPr>
                <w:rFonts w:cstheme="minorHAnsi"/>
                <w:sz w:val="18"/>
                <w:szCs w:val="18"/>
                <w:highlight w:val="green"/>
                <w:lang w:val="it"/>
              </w:rPr>
            </w:pPr>
            <w:r w:rsidRPr="00462481">
              <w:rPr>
                <w:rFonts w:cstheme="minorHAnsi"/>
                <w:strike/>
                <w:color w:val="FF0000"/>
                <w:sz w:val="18"/>
                <w:szCs w:val="18"/>
                <w:highlight w:val="yellow"/>
                <w:lang w:val="it"/>
              </w:rPr>
              <w:t>R.23</w:t>
            </w:r>
          </w:p>
        </w:tc>
        <w:tc>
          <w:tcPr>
            <w:tcW w:w="1928" w:type="pct"/>
            <w:gridSpan w:val="2"/>
            <w:shd w:val="clear" w:color="auto" w:fill="008E40"/>
            <w:vAlign w:val="center"/>
          </w:tcPr>
          <w:p w14:paraId="5B36F1C9" w14:textId="77777777" w:rsidR="00565FE3" w:rsidRPr="00B51165" w:rsidRDefault="00565FE3" w:rsidP="00C73FF8">
            <w:pPr>
              <w:spacing w:after="0"/>
              <w:jc w:val="center"/>
              <w:rPr>
                <w:rFonts w:cstheme="minorHAnsi"/>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62" w:type="pct"/>
            <w:gridSpan w:val="2"/>
            <w:vAlign w:val="center"/>
          </w:tcPr>
          <w:p w14:paraId="65E683AF"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35D113C8" w14:textId="77777777" w:rsidR="00565FE3" w:rsidRPr="00FE3B46" w:rsidRDefault="00565FE3" w:rsidP="00565FE3">
      <w:pPr>
        <w:spacing w:after="0"/>
        <w:rPr>
          <w:rStyle w:val="Titolo3Carattere"/>
          <w:color w:val="000000" w:themeColor="text1"/>
          <w:sz w:val="22"/>
          <w:szCs w:val="22"/>
        </w:rPr>
      </w:pPr>
    </w:p>
    <w:p w14:paraId="30F0A305"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2205DD64" w14:textId="77777777" w:rsidTr="00051580">
        <w:tc>
          <w:tcPr>
            <w:tcW w:w="5000" w:type="pct"/>
            <w:tcBorders>
              <w:bottom w:val="single" w:sz="4" w:space="0" w:color="auto"/>
            </w:tcBorders>
            <w:shd w:val="clear" w:color="auto" w:fill="008E40"/>
            <w:vAlign w:val="center"/>
          </w:tcPr>
          <w:p w14:paraId="1AAAB59C"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026175B0" w14:textId="77777777" w:rsidTr="00051580">
        <w:tc>
          <w:tcPr>
            <w:tcW w:w="5000" w:type="pct"/>
            <w:tcBorders>
              <w:top w:val="single" w:sz="4" w:space="0" w:color="auto"/>
              <w:left w:val="single" w:sz="4" w:space="0" w:color="auto"/>
              <w:bottom w:val="nil"/>
              <w:right w:val="single" w:sz="4" w:space="0" w:color="auto"/>
            </w:tcBorders>
            <w:vAlign w:val="center"/>
          </w:tcPr>
          <w:p w14:paraId="560B1640" w14:textId="77777777" w:rsidR="00565FE3" w:rsidRPr="00B65FD8" w:rsidRDefault="00565FE3" w:rsidP="00C73FF8">
            <w:pPr>
              <w:spacing w:after="0"/>
              <w:rPr>
                <w:rFonts w:cstheme="minorHAnsi"/>
                <w:sz w:val="18"/>
                <w:szCs w:val="18"/>
              </w:rPr>
            </w:pPr>
            <w:r>
              <w:rPr>
                <w:rFonts w:cstheme="minorHAnsi"/>
                <w:sz w:val="18"/>
                <w:szCs w:val="18"/>
              </w:rPr>
              <w:t>SRA06/</w:t>
            </w:r>
            <w:r w:rsidRPr="00700099">
              <w:rPr>
                <w:rFonts w:cstheme="minorHAnsi"/>
                <w:sz w:val="18"/>
                <w:szCs w:val="18"/>
              </w:rPr>
              <w:t>ACA06</w:t>
            </w:r>
          </w:p>
        </w:tc>
      </w:tr>
      <w:tr w:rsidR="00565FE3" w:rsidRPr="00B65FD8" w14:paraId="60B62750" w14:textId="77777777" w:rsidTr="00051580">
        <w:tc>
          <w:tcPr>
            <w:tcW w:w="5000" w:type="pct"/>
            <w:tcBorders>
              <w:top w:val="nil"/>
              <w:left w:val="single" w:sz="4" w:space="0" w:color="auto"/>
              <w:bottom w:val="nil"/>
              <w:right w:val="single" w:sz="4" w:space="0" w:color="auto"/>
            </w:tcBorders>
            <w:vAlign w:val="center"/>
          </w:tcPr>
          <w:p w14:paraId="6FEC8BA5" w14:textId="77777777" w:rsidR="00565FE3" w:rsidRPr="00B65FD8" w:rsidRDefault="00565FE3" w:rsidP="00C73FF8">
            <w:pPr>
              <w:spacing w:after="0"/>
              <w:jc w:val="both"/>
              <w:rPr>
                <w:rFonts w:cstheme="minorHAnsi"/>
                <w:sz w:val="18"/>
                <w:szCs w:val="18"/>
                <w:highlight w:val="yellow"/>
              </w:rPr>
            </w:pPr>
            <w:r>
              <w:rPr>
                <w:rFonts w:cstheme="minorHAnsi"/>
                <w:sz w:val="18"/>
                <w:szCs w:val="18"/>
              </w:rPr>
              <w:t>SRA19/</w:t>
            </w:r>
            <w:r w:rsidRPr="00700099">
              <w:rPr>
                <w:rFonts w:cstheme="minorHAnsi"/>
                <w:sz w:val="18"/>
                <w:szCs w:val="18"/>
              </w:rPr>
              <w:t>ACA19</w:t>
            </w:r>
          </w:p>
        </w:tc>
      </w:tr>
      <w:tr w:rsidR="00565FE3" w:rsidRPr="00B65FD8" w14:paraId="26AEC23F" w14:textId="77777777" w:rsidTr="00051580">
        <w:tc>
          <w:tcPr>
            <w:tcW w:w="5000" w:type="pct"/>
            <w:tcBorders>
              <w:top w:val="nil"/>
              <w:left w:val="single" w:sz="4" w:space="0" w:color="auto"/>
              <w:bottom w:val="nil"/>
              <w:right w:val="single" w:sz="4" w:space="0" w:color="auto"/>
            </w:tcBorders>
            <w:vAlign w:val="center"/>
          </w:tcPr>
          <w:p w14:paraId="470F07E5" w14:textId="77777777" w:rsidR="00565FE3" w:rsidRDefault="00565FE3" w:rsidP="00C73FF8">
            <w:pPr>
              <w:spacing w:after="0"/>
              <w:jc w:val="both"/>
              <w:rPr>
                <w:rFonts w:cstheme="minorHAnsi"/>
                <w:sz w:val="18"/>
                <w:szCs w:val="18"/>
              </w:rPr>
            </w:pPr>
            <w:r>
              <w:rPr>
                <w:rFonts w:cstheme="minorHAnsi"/>
                <w:sz w:val="18"/>
                <w:szCs w:val="18"/>
              </w:rPr>
              <w:t>SRA20/ACA20</w:t>
            </w:r>
          </w:p>
        </w:tc>
      </w:tr>
      <w:tr w:rsidR="00565FE3" w:rsidRPr="00B65FD8" w14:paraId="6032CD55" w14:textId="77777777" w:rsidTr="00051580">
        <w:tc>
          <w:tcPr>
            <w:tcW w:w="5000" w:type="pct"/>
            <w:tcBorders>
              <w:top w:val="nil"/>
              <w:left w:val="single" w:sz="4" w:space="0" w:color="auto"/>
              <w:bottom w:val="nil"/>
              <w:right w:val="single" w:sz="4" w:space="0" w:color="auto"/>
            </w:tcBorders>
            <w:vAlign w:val="center"/>
          </w:tcPr>
          <w:p w14:paraId="195EAD80" w14:textId="77777777" w:rsidR="00565FE3" w:rsidRPr="00B65FD8" w:rsidRDefault="00565FE3" w:rsidP="00C73FF8">
            <w:pPr>
              <w:spacing w:after="0"/>
              <w:rPr>
                <w:rFonts w:cstheme="minorHAnsi"/>
                <w:strike/>
                <w:sz w:val="18"/>
                <w:szCs w:val="18"/>
              </w:rPr>
            </w:pPr>
            <w:r>
              <w:rPr>
                <w:rFonts w:cstheme="minorHAnsi"/>
                <w:sz w:val="18"/>
                <w:szCs w:val="18"/>
              </w:rPr>
              <w:t>SRA22/ACA22</w:t>
            </w:r>
          </w:p>
        </w:tc>
      </w:tr>
      <w:tr w:rsidR="00565FE3" w:rsidRPr="00B65FD8" w14:paraId="3D9D4460" w14:textId="77777777" w:rsidTr="00051580">
        <w:tc>
          <w:tcPr>
            <w:tcW w:w="5000" w:type="pct"/>
            <w:tcBorders>
              <w:top w:val="nil"/>
              <w:left w:val="single" w:sz="4" w:space="0" w:color="auto"/>
              <w:bottom w:val="nil"/>
              <w:right w:val="single" w:sz="4" w:space="0" w:color="auto"/>
            </w:tcBorders>
            <w:vAlign w:val="center"/>
          </w:tcPr>
          <w:p w14:paraId="17FC1ACF" w14:textId="77777777" w:rsidR="00565FE3" w:rsidRPr="000604B6" w:rsidRDefault="00565FE3" w:rsidP="00C73FF8">
            <w:pPr>
              <w:spacing w:after="0"/>
              <w:rPr>
                <w:rFonts w:cstheme="minorHAnsi"/>
                <w:sz w:val="18"/>
                <w:szCs w:val="18"/>
                <w:highlight w:val="green"/>
              </w:rPr>
            </w:pPr>
            <w:r w:rsidRPr="000604B6">
              <w:rPr>
                <w:rFonts w:cstheme="minorHAnsi"/>
                <w:sz w:val="18"/>
                <w:szCs w:val="18"/>
                <w:highlight w:val="green"/>
              </w:rPr>
              <w:t>TRLOM-10.1.03</w:t>
            </w:r>
          </w:p>
        </w:tc>
      </w:tr>
      <w:tr w:rsidR="00565FE3" w:rsidRPr="00B65FD8" w14:paraId="3727A834" w14:textId="77777777" w:rsidTr="00051580">
        <w:tc>
          <w:tcPr>
            <w:tcW w:w="5000" w:type="pct"/>
            <w:tcBorders>
              <w:top w:val="nil"/>
              <w:left w:val="single" w:sz="4" w:space="0" w:color="auto"/>
              <w:bottom w:val="single" w:sz="4" w:space="0" w:color="auto"/>
              <w:right w:val="single" w:sz="4" w:space="0" w:color="auto"/>
            </w:tcBorders>
            <w:vAlign w:val="center"/>
          </w:tcPr>
          <w:p w14:paraId="5554F429" w14:textId="77777777" w:rsidR="00565FE3" w:rsidRPr="000604B6" w:rsidRDefault="00565FE3" w:rsidP="00C73FF8">
            <w:pPr>
              <w:spacing w:after="0"/>
              <w:rPr>
                <w:rFonts w:cstheme="minorHAnsi"/>
                <w:sz w:val="18"/>
                <w:szCs w:val="18"/>
                <w:highlight w:val="green"/>
              </w:rPr>
            </w:pPr>
            <w:r w:rsidRPr="000604B6">
              <w:rPr>
                <w:rFonts w:cstheme="minorHAnsi"/>
                <w:sz w:val="18"/>
                <w:szCs w:val="18"/>
                <w:highlight w:val="green"/>
              </w:rPr>
              <w:t>TRLOM-10.1.10</w:t>
            </w:r>
          </w:p>
        </w:tc>
      </w:tr>
    </w:tbl>
    <w:p w14:paraId="076CAE88" w14:textId="77777777" w:rsidR="00565FE3" w:rsidRPr="000604B6" w:rsidRDefault="00565FE3" w:rsidP="00565FE3">
      <w:pPr>
        <w:spacing w:after="0"/>
        <w:jc w:val="both"/>
        <w:rPr>
          <w:rFonts w:cstheme="minorHAnsi"/>
          <w:strike/>
          <w:color w:val="FF0000"/>
          <w:sz w:val="20"/>
          <w:szCs w:val="20"/>
        </w:rPr>
      </w:pPr>
      <w:r w:rsidRPr="000604B6">
        <w:rPr>
          <w:rFonts w:cstheme="minorHAnsi"/>
          <w:b/>
          <w:bCs/>
          <w:strike/>
          <w:color w:val="FF0000"/>
          <w:sz w:val="20"/>
          <w:szCs w:val="20"/>
        </w:rPr>
        <w:t>NB</w:t>
      </w:r>
      <w:r w:rsidRPr="000604B6">
        <w:rPr>
          <w:rFonts w:cstheme="minorHAnsi"/>
          <w:strike/>
          <w:color w:val="FF0000"/>
          <w:sz w:val="20"/>
          <w:szCs w:val="20"/>
        </w:rPr>
        <w:t xml:space="preserve"> - Sono possibili combinazioni tra due o più SRA tra quelle sopra citate, che verranno dettagliate a livello di bando. </w:t>
      </w:r>
    </w:p>
    <w:p w14:paraId="6F705080" w14:textId="77777777" w:rsidR="00565FE3" w:rsidRPr="000604B6" w:rsidRDefault="00565FE3" w:rsidP="00565FE3">
      <w:pPr>
        <w:spacing w:after="0"/>
        <w:jc w:val="both"/>
        <w:rPr>
          <w:rFonts w:cstheme="minorHAnsi"/>
          <w:strike/>
          <w:color w:val="FF0000"/>
          <w:sz w:val="20"/>
          <w:szCs w:val="20"/>
        </w:rPr>
      </w:pPr>
      <w:r w:rsidRPr="000604B6">
        <w:rPr>
          <w:rFonts w:cstheme="minorHAnsi"/>
          <w:strike/>
          <w:color w:val="FF0000"/>
          <w:sz w:val="20"/>
          <w:szCs w:val="20"/>
        </w:rPr>
        <w:t>ACA3 può essere inoltre cumulabile con l’operazione 10.1.03 – Conservazione della biodiversità nelle risaie e con l’operazione 10.1.10 – Tecniche di distribuzione degli effluenti di allevamento del PSR 2014-2022 di Regione Lombardia.</w:t>
      </w:r>
    </w:p>
    <w:p w14:paraId="42CD2813" w14:textId="77777777" w:rsidR="00565FE3" w:rsidRDefault="00565FE3" w:rsidP="00565FE3">
      <w:pPr>
        <w:spacing w:after="0"/>
        <w:jc w:val="both"/>
        <w:rPr>
          <w:rFonts w:cstheme="minorHAnsi"/>
          <w:strike/>
          <w:color w:val="FF0000"/>
          <w:sz w:val="20"/>
          <w:szCs w:val="20"/>
        </w:rPr>
      </w:pPr>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p w14:paraId="53873831" w14:textId="77777777" w:rsidR="00565FE3" w:rsidRPr="003C38E3" w:rsidRDefault="00565FE3" w:rsidP="00565FE3">
      <w:pPr>
        <w:spacing w:after="0"/>
        <w:jc w:val="both"/>
        <w:rPr>
          <w:rFonts w:cstheme="minorHAnsi"/>
          <w:strike/>
          <w:color w:val="FF0000"/>
          <w:sz w:val="20"/>
          <w:szCs w:val="20"/>
        </w:rPr>
      </w:pPr>
    </w:p>
    <w:p w14:paraId="0583A119" w14:textId="77777777" w:rsidR="00565FE3" w:rsidRPr="00FE3B46" w:rsidRDefault="00565FE3" w:rsidP="00565FE3">
      <w:pPr>
        <w:spacing w:after="0"/>
        <w:rPr>
          <w:rStyle w:val="Titolo3Carattere"/>
          <w:rFonts w:asciiTheme="minorHAnsi" w:eastAsiaTheme="minorEastAsia" w:hAnsiTheme="minorHAnsi" w:cstheme="minorHAnsi"/>
          <w:color w:val="auto"/>
          <w:sz w:val="22"/>
          <w:szCs w:val="22"/>
        </w:rPr>
      </w:pPr>
    </w:p>
    <w:p w14:paraId="25C7E1C6"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49"/>
        <w:gridCol w:w="8591"/>
      </w:tblGrid>
      <w:tr w:rsidR="00565FE3" w:rsidRPr="00700099" w14:paraId="5FC11B44" w14:textId="77777777" w:rsidTr="00C73FF8">
        <w:tc>
          <w:tcPr>
            <w:tcW w:w="5000" w:type="pct"/>
            <w:gridSpan w:val="2"/>
            <w:shd w:val="clear" w:color="auto" w:fill="008E40"/>
            <w:vAlign w:val="center"/>
          </w:tcPr>
          <w:p w14:paraId="002D2A6C"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700099" w14:paraId="463B90C7" w14:textId="77777777" w:rsidTr="00C73FF8">
        <w:tc>
          <w:tcPr>
            <w:tcW w:w="764" w:type="pct"/>
            <w:shd w:val="clear" w:color="auto" w:fill="A7D9A3"/>
            <w:vAlign w:val="center"/>
          </w:tcPr>
          <w:p w14:paraId="0E3FFC17"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36" w:type="pct"/>
            <w:shd w:val="clear" w:color="auto" w:fill="A7D9A3"/>
            <w:vAlign w:val="center"/>
          </w:tcPr>
          <w:p w14:paraId="47B6ADEF"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727C7167" w14:textId="77777777" w:rsidTr="00C73FF8">
        <w:tc>
          <w:tcPr>
            <w:tcW w:w="764" w:type="pct"/>
            <w:vAlign w:val="center"/>
          </w:tcPr>
          <w:p w14:paraId="762DEBCB" w14:textId="77777777" w:rsidR="00565FE3" w:rsidRPr="00194C55" w:rsidRDefault="00565FE3" w:rsidP="00C73FF8">
            <w:pPr>
              <w:spacing w:after="0"/>
              <w:jc w:val="center"/>
              <w:rPr>
                <w:rFonts w:cstheme="minorHAnsi"/>
                <w:b/>
                <w:bCs/>
                <w:sz w:val="18"/>
                <w:szCs w:val="18"/>
              </w:rPr>
            </w:pPr>
            <w:r>
              <w:rPr>
                <w:rFonts w:cstheme="minorHAnsi"/>
                <w:b/>
                <w:bCs/>
                <w:sz w:val="18"/>
                <w:szCs w:val="18"/>
              </w:rPr>
              <w:t>SRA03_P_LOM_1</w:t>
            </w:r>
          </w:p>
        </w:tc>
        <w:tc>
          <w:tcPr>
            <w:tcW w:w="4236" w:type="pct"/>
            <w:vAlign w:val="center"/>
          </w:tcPr>
          <w:p w14:paraId="5ABBD237" w14:textId="77777777" w:rsidR="00565FE3" w:rsidRPr="00B3710B" w:rsidRDefault="00565FE3" w:rsidP="00C73FF8">
            <w:pPr>
              <w:spacing w:after="0"/>
              <w:jc w:val="both"/>
              <w:rPr>
                <w:rFonts w:cstheme="minorHAnsi"/>
                <w:sz w:val="18"/>
                <w:szCs w:val="18"/>
                <w:highlight w:val="yellow"/>
              </w:rPr>
            </w:pPr>
            <w:r w:rsidRPr="00B47D0E">
              <w:rPr>
                <w:rFonts w:cstheme="minorHAnsi"/>
                <w:sz w:val="18"/>
                <w:szCs w:val="18"/>
              </w:rPr>
              <w:t>Richiedenti con la maggiore quantità di SAU richiesta a premio</w:t>
            </w:r>
          </w:p>
        </w:tc>
      </w:tr>
      <w:tr w:rsidR="00565FE3" w:rsidRPr="00700099" w14:paraId="65241E9E" w14:textId="77777777" w:rsidTr="00C73FF8">
        <w:tc>
          <w:tcPr>
            <w:tcW w:w="764" w:type="pct"/>
            <w:vAlign w:val="center"/>
          </w:tcPr>
          <w:p w14:paraId="2B176C10" w14:textId="77777777" w:rsidR="00565FE3" w:rsidRDefault="00565FE3" w:rsidP="00C73FF8">
            <w:pPr>
              <w:spacing w:after="0"/>
              <w:jc w:val="center"/>
              <w:rPr>
                <w:rFonts w:cstheme="minorHAnsi"/>
                <w:b/>
                <w:bCs/>
                <w:sz w:val="18"/>
                <w:szCs w:val="18"/>
              </w:rPr>
            </w:pPr>
            <w:r>
              <w:rPr>
                <w:rFonts w:cstheme="minorHAnsi"/>
                <w:b/>
                <w:bCs/>
                <w:sz w:val="18"/>
                <w:szCs w:val="18"/>
              </w:rPr>
              <w:t>SRA03_P_LOM_2</w:t>
            </w:r>
          </w:p>
        </w:tc>
        <w:tc>
          <w:tcPr>
            <w:tcW w:w="4236" w:type="pct"/>
            <w:vAlign w:val="center"/>
          </w:tcPr>
          <w:p w14:paraId="3C996E2A" w14:textId="77777777" w:rsidR="00565FE3" w:rsidRPr="00B3710B" w:rsidRDefault="00565FE3" w:rsidP="00C73FF8">
            <w:pPr>
              <w:spacing w:after="0"/>
              <w:jc w:val="both"/>
              <w:rPr>
                <w:rFonts w:cstheme="minorHAnsi"/>
                <w:sz w:val="18"/>
                <w:szCs w:val="18"/>
                <w:highlight w:val="yellow"/>
              </w:rPr>
            </w:pPr>
            <w:r w:rsidRPr="00891A0A">
              <w:rPr>
                <w:rFonts w:cstheme="minorHAnsi"/>
                <w:sz w:val="18"/>
                <w:szCs w:val="18"/>
              </w:rPr>
              <w:t>Superficie richiesta a premio ricadente in Zone Vulnerabili ai Nitrati</w:t>
            </w:r>
          </w:p>
        </w:tc>
      </w:tr>
      <w:tr w:rsidR="00565FE3" w:rsidRPr="00700099" w14:paraId="21AB049F" w14:textId="77777777" w:rsidTr="00C73FF8">
        <w:tc>
          <w:tcPr>
            <w:tcW w:w="764" w:type="pct"/>
            <w:vAlign w:val="center"/>
          </w:tcPr>
          <w:p w14:paraId="35B779AD" w14:textId="77777777" w:rsidR="00565FE3" w:rsidRDefault="00565FE3" w:rsidP="00C73FF8">
            <w:pPr>
              <w:spacing w:after="0"/>
              <w:jc w:val="center"/>
              <w:rPr>
                <w:rFonts w:cstheme="minorHAnsi"/>
                <w:b/>
                <w:bCs/>
                <w:sz w:val="18"/>
                <w:szCs w:val="18"/>
              </w:rPr>
            </w:pPr>
            <w:r>
              <w:rPr>
                <w:rFonts w:cstheme="minorHAnsi"/>
                <w:b/>
                <w:bCs/>
                <w:sz w:val="18"/>
                <w:szCs w:val="18"/>
              </w:rPr>
              <w:t>SRA03_P_LOM_3</w:t>
            </w:r>
          </w:p>
        </w:tc>
        <w:tc>
          <w:tcPr>
            <w:tcW w:w="4236" w:type="pct"/>
            <w:vAlign w:val="center"/>
          </w:tcPr>
          <w:p w14:paraId="5AC3B95D" w14:textId="77777777" w:rsidR="00565FE3" w:rsidRPr="00B3710B" w:rsidRDefault="00565FE3" w:rsidP="00C73FF8">
            <w:pPr>
              <w:spacing w:after="0"/>
              <w:jc w:val="both"/>
              <w:rPr>
                <w:rFonts w:cstheme="minorHAnsi"/>
                <w:sz w:val="18"/>
                <w:szCs w:val="18"/>
                <w:highlight w:val="yellow"/>
              </w:rPr>
            </w:pPr>
            <w:r w:rsidRPr="00891A0A">
              <w:rPr>
                <w:rFonts w:cstheme="minorHAnsi"/>
                <w:sz w:val="18"/>
                <w:szCs w:val="18"/>
              </w:rPr>
              <w:t>Essere in possesso di un attestato di frequenza di un corso di formazione, attinente alle tematiche trattate nel presente intervento, erogato da un ente di formazione accreditato nell’ambito dell’Operazione 1.1.01 del PSR del 2014-22 o intervento SRH03 del Piano strategico 2023-2027 o di altre fonti di finanziamento (es. FSE). In alternativa, aver usufruito di un servizio di consulenza, attinente alle tematiche trattate nel presente intervento, nell’ambito dell’Operazione 2.1.01 del PSR 2014-22 o intervento SRH01 del Piano strategico 2023-2027. Oppure essere in possesso di un attestato di partecipazione ad attività di dimostrazione in campo, attinenti alle tematiche trattate nel presente intervento, nell’ambito di progetti finanziati con le operazioni 1.2.01 e 16.1.01 del PSR 2014-2022 o interventi SRH05 e SRG01 del PSP 2023-2027 o di progetti LIFE</w:t>
            </w:r>
          </w:p>
        </w:tc>
      </w:tr>
    </w:tbl>
    <w:p w14:paraId="38DD0774" w14:textId="77777777" w:rsidR="00565FE3" w:rsidRPr="00FE3B46" w:rsidRDefault="00565FE3" w:rsidP="00565FE3">
      <w:pPr>
        <w:spacing w:after="0"/>
        <w:rPr>
          <w:rStyle w:val="Titolo3Carattere"/>
          <w:color w:val="000000" w:themeColor="text1"/>
          <w:sz w:val="22"/>
          <w:szCs w:val="22"/>
        </w:rPr>
      </w:pPr>
    </w:p>
    <w:p w14:paraId="1273AFC1"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06"/>
        <w:gridCol w:w="8534"/>
      </w:tblGrid>
      <w:tr w:rsidR="00565FE3" w:rsidRPr="00700099" w14:paraId="1FA3DCD8" w14:textId="77777777" w:rsidTr="00C73FF8">
        <w:tc>
          <w:tcPr>
            <w:tcW w:w="5000" w:type="pct"/>
            <w:gridSpan w:val="2"/>
            <w:shd w:val="clear" w:color="auto" w:fill="008E40"/>
          </w:tcPr>
          <w:p w14:paraId="7B2A44F1" w14:textId="77777777" w:rsidR="00565FE3" w:rsidRPr="00700099" w:rsidRDefault="00565FE3" w:rsidP="00C73FF8">
            <w:pPr>
              <w:spacing w:after="0"/>
              <w:jc w:val="center"/>
              <w:rPr>
                <w:rFonts w:cstheme="minorHAnsi"/>
                <w:b/>
                <w:bCs/>
                <w:sz w:val="18"/>
                <w:szCs w:val="18"/>
              </w:rPr>
            </w:pPr>
            <w:r w:rsidRPr="009A3F0E">
              <w:rPr>
                <w:rFonts w:cstheme="minorHAnsi"/>
                <w:b/>
                <w:bCs/>
                <w:color w:val="FFFFFF" w:themeColor="background1"/>
                <w:sz w:val="18"/>
                <w:szCs w:val="18"/>
              </w:rPr>
              <w:t>Beneficiari</w:t>
            </w:r>
          </w:p>
        </w:tc>
      </w:tr>
      <w:tr w:rsidR="00565FE3" w:rsidRPr="00700099" w14:paraId="34B6E46C" w14:textId="77777777" w:rsidTr="00C73FF8">
        <w:tc>
          <w:tcPr>
            <w:tcW w:w="792" w:type="pct"/>
            <w:shd w:val="clear" w:color="auto" w:fill="A7D9A3"/>
          </w:tcPr>
          <w:p w14:paraId="6C5C17B8"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08" w:type="pct"/>
            <w:shd w:val="clear" w:color="auto" w:fill="A7D9A3"/>
          </w:tcPr>
          <w:p w14:paraId="2406D21A"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580518" w14:paraId="19824E44" w14:textId="77777777" w:rsidTr="00C73FF8">
        <w:tc>
          <w:tcPr>
            <w:tcW w:w="792" w:type="pct"/>
            <w:vAlign w:val="center"/>
          </w:tcPr>
          <w:p w14:paraId="6765C6D1"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C01</w:t>
            </w:r>
          </w:p>
        </w:tc>
        <w:tc>
          <w:tcPr>
            <w:tcW w:w="4208" w:type="pct"/>
            <w:vAlign w:val="center"/>
          </w:tcPr>
          <w:p w14:paraId="468939FC" w14:textId="77777777" w:rsidR="00565FE3" w:rsidRPr="00580518" w:rsidRDefault="00565FE3" w:rsidP="00C73FF8">
            <w:pPr>
              <w:spacing w:after="0"/>
              <w:rPr>
                <w:rFonts w:cstheme="minorHAnsi"/>
                <w:sz w:val="18"/>
                <w:szCs w:val="18"/>
              </w:rPr>
            </w:pPr>
            <w:r w:rsidRPr="00700099">
              <w:rPr>
                <w:rFonts w:cstheme="minorHAnsi"/>
                <w:sz w:val="18"/>
                <w:szCs w:val="18"/>
              </w:rPr>
              <w:t>Agricoltori singoli o associati</w:t>
            </w:r>
          </w:p>
        </w:tc>
      </w:tr>
      <w:tr w:rsidR="00565FE3" w:rsidRPr="00580518" w14:paraId="7C49F461" w14:textId="77777777" w:rsidTr="00C73FF8">
        <w:tc>
          <w:tcPr>
            <w:tcW w:w="792" w:type="pct"/>
            <w:vAlign w:val="center"/>
          </w:tcPr>
          <w:p w14:paraId="370158C0"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C02</w:t>
            </w:r>
          </w:p>
        </w:tc>
        <w:tc>
          <w:tcPr>
            <w:tcW w:w="4208" w:type="pct"/>
            <w:vAlign w:val="center"/>
          </w:tcPr>
          <w:p w14:paraId="49B6939E" w14:textId="77777777" w:rsidR="00565FE3" w:rsidRPr="00580518" w:rsidRDefault="00565FE3" w:rsidP="00C73FF8">
            <w:pPr>
              <w:spacing w:after="0"/>
              <w:rPr>
                <w:rFonts w:cstheme="minorHAnsi"/>
                <w:sz w:val="18"/>
                <w:szCs w:val="18"/>
              </w:rPr>
            </w:pPr>
            <w:r>
              <w:rPr>
                <w:rFonts w:cstheme="minorHAnsi"/>
                <w:sz w:val="18"/>
                <w:szCs w:val="18"/>
              </w:rPr>
              <w:t xml:space="preserve">Enti </w:t>
            </w:r>
            <w:r w:rsidRPr="00700099">
              <w:rPr>
                <w:rFonts w:cstheme="minorHAnsi"/>
                <w:sz w:val="18"/>
                <w:szCs w:val="18"/>
              </w:rPr>
              <w:t>pubblici gestori di aziende agricole</w:t>
            </w:r>
          </w:p>
        </w:tc>
      </w:tr>
      <w:tr w:rsidR="00565FE3" w:rsidRPr="00700099" w14:paraId="43D48ECE" w14:textId="77777777" w:rsidTr="00C73FF8">
        <w:tc>
          <w:tcPr>
            <w:tcW w:w="5000" w:type="pct"/>
            <w:gridSpan w:val="2"/>
            <w:shd w:val="clear" w:color="auto" w:fill="008E40"/>
          </w:tcPr>
          <w:p w14:paraId="3C31213A" w14:textId="77777777" w:rsidR="00565FE3" w:rsidRPr="00700099" w:rsidRDefault="00565FE3" w:rsidP="00C73FF8">
            <w:pPr>
              <w:spacing w:after="0"/>
              <w:jc w:val="center"/>
              <w:rPr>
                <w:rFonts w:cstheme="minorHAnsi"/>
                <w:b/>
                <w:bCs/>
                <w:sz w:val="18"/>
                <w:szCs w:val="18"/>
              </w:rPr>
            </w:pPr>
            <w:r w:rsidRPr="00700099">
              <w:rPr>
                <w:rFonts w:cstheme="minorHAnsi"/>
                <w:b/>
                <w:bCs/>
                <w:color w:val="FFFFFF" w:themeColor="background1"/>
                <w:sz w:val="18"/>
                <w:szCs w:val="18"/>
              </w:rPr>
              <w:t>Criteri di ammissibilità</w:t>
            </w:r>
          </w:p>
        </w:tc>
      </w:tr>
      <w:tr w:rsidR="00565FE3" w:rsidRPr="00C937C8" w14:paraId="53F9BDCE" w14:textId="77777777" w:rsidTr="00C73FF8">
        <w:tc>
          <w:tcPr>
            <w:tcW w:w="792" w:type="pct"/>
            <w:shd w:val="clear" w:color="auto" w:fill="A7D9A3"/>
          </w:tcPr>
          <w:p w14:paraId="4C773B6B"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08" w:type="pct"/>
            <w:shd w:val="clear" w:color="auto" w:fill="A7D9A3"/>
          </w:tcPr>
          <w:p w14:paraId="152F55C2"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700099" w14:paraId="7D83AC35" w14:textId="77777777" w:rsidTr="00C73FF8">
        <w:tc>
          <w:tcPr>
            <w:tcW w:w="792" w:type="pct"/>
            <w:vAlign w:val="center"/>
          </w:tcPr>
          <w:p w14:paraId="2EF368DF"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C04</w:t>
            </w:r>
          </w:p>
        </w:tc>
        <w:tc>
          <w:tcPr>
            <w:tcW w:w="4208" w:type="pct"/>
            <w:vAlign w:val="center"/>
          </w:tcPr>
          <w:p w14:paraId="4B0AEF1B" w14:textId="77777777" w:rsidR="00565FE3" w:rsidRPr="00C937C8" w:rsidRDefault="00565FE3" w:rsidP="00C73FF8">
            <w:pPr>
              <w:spacing w:after="0"/>
              <w:rPr>
                <w:rFonts w:cstheme="minorHAnsi"/>
                <w:sz w:val="18"/>
                <w:szCs w:val="18"/>
              </w:rPr>
            </w:pPr>
            <w:r w:rsidRPr="00700099">
              <w:rPr>
                <w:rFonts w:cstheme="minorHAnsi"/>
                <w:sz w:val="18"/>
                <w:szCs w:val="18"/>
              </w:rPr>
              <w:t>L’intervento è applicabile sulle superfici a seminativo</w:t>
            </w:r>
          </w:p>
        </w:tc>
      </w:tr>
      <w:tr w:rsidR="00565FE3" w:rsidRPr="00700099" w14:paraId="439D30F8" w14:textId="77777777" w:rsidTr="00C73FF8">
        <w:trPr>
          <w:trHeight w:val="248"/>
        </w:trPr>
        <w:tc>
          <w:tcPr>
            <w:tcW w:w="792" w:type="pct"/>
            <w:vAlign w:val="center"/>
          </w:tcPr>
          <w:p w14:paraId="3F725F72"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C05</w:t>
            </w:r>
          </w:p>
        </w:tc>
        <w:tc>
          <w:tcPr>
            <w:tcW w:w="4208" w:type="pct"/>
            <w:vAlign w:val="center"/>
          </w:tcPr>
          <w:p w14:paraId="21C46B5D" w14:textId="77777777" w:rsidR="00565FE3" w:rsidRDefault="00565FE3" w:rsidP="00C73FF8">
            <w:pPr>
              <w:spacing w:after="0" w:line="257" w:lineRule="auto"/>
              <w:jc w:val="both"/>
              <w:rPr>
                <w:rFonts w:cstheme="minorHAnsi"/>
                <w:sz w:val="18"/>
                <w:szCs w:val="18"/>
              </w:rPr>
            </w:pPr>
            <w:r w:rsidRPr="000A25A2">
              <w:rPr>
                <w:rFonts w:cstheme="minorHAnsi"/>
                <w:sz w:val="18"/>
                <w:szCs w:val="18"/>
              </w:rPr>
              <w:t>I beneficiari aderiscono con una superficie minima definita dalle Regioni/PPAA secondo le specificità locali</w:t>
            </w:r>
          </w:p>
          <w:p w14:paraId="07578530" w14:textId="77777777" w:rsidR="00565FE3" w:rsidRPr="00FD65D2" w:rsidRDefault="00565FE3" w:rsidP="00565FE3">
            <w:pPr>
              <w:pStyle w:val="Paragrafoelenco"/>
              <w:numPr>
                <w:ilvl w:val="0"/>
                <w:numId w:val="18"/>
              </w:numPr>
              <w:spacing w:after="0" w:line="257" w:lineRule="auto"/>
              <w:jc w:val="both"/>
              <w:rPr>
                <w:rFonts w:cstheme="minorHAnsi"/>
                <w:sz w:val="18"/>
                <w:szCs w:val="18"/>
              </w:rPr>
            </w:pPr>
            <w:r w:rsidRPr="00AE2111">
              <w:rPr>
                <w:rFonts w:cstheme="minorHAnsi"/>
                <w:b/>
                <w:bCs/>
                <w:sz w:val="18"/>
                <w:szCs w:val="18"/>
              </w:rPr>
              <w:t>Regione Lombardia</w:t>
            </w:r>
            <w:r>
              <w:rPr>
                <w:rFonts w:cstheme="minorHAnsi"/>
                <w:sz w:val="18"/>
                <w:szCs w:val="18"/>
              </w:rPr>
              <w:t>: 5 ettari.</w:t>
            </w:r>
          </w:p>
        </w:tc>
      </w:tr>
      <w:tr w:rsidR="00565FE3" w:rsidRPr="00700099" w14:paraId="0126FDDA" w14:textId="77777777" w:rsidTr="00C73FF8">
        <w:trPr>
          <w:trHeight w:val="125"/>
        </w:trPr>
        <w:tc>
          <w:tcPr>
            <w:tcW w:w="792" w:type="pct"/>
            <w:vAlign w:val="center"/>
          </w:tcPr>
          <w:p w14:paraId="006C6C38" w14:textId="77777777" w:rsidR="00565FE3" w:rsidRPr="00700099" w:rsidRDefault="00565FE3" w:rsidP="00C73FF8">
            <w:pPr>
              <w:spacing w:after="0"/>
              <w:jc w:val="center"/>
              <w:rPr>
                <w:rFonts w:cstheme="minorHAnsi"/>
                <w:b/>
                <w:bCs/>
                <w:sz w:val="18"/>
                <w:szCs w:val="18"/>
              </w:rPr>
            </w:pPr>
            <w:r>
              <w:rPr>
                <w:rFonts w:cstheme="minorHAnsi"/>
                <w:b/>
                <w:bCs/>
                <w:sz w:val="18"/>
                <w:szCs w:val="18"/>
              </w:rPr>
              <w:t>C</w:t>
            </w:r>
            <w:r w:rsidRPr="00FD65D2">
              <w:rPr>
                <w:rFonts w:cstheme="minorHAnsi"/>
                <w:b/>
                <w:bCs/>
                <w:sz w:val="18"/>
                <w:szCs w:val="18"/>
              </w:rPr>
              <w:t>06</w:t>
            </w:r>
          </w:p>
        </w:tc>
        <w:tc>
          <w:tcPr>
            <w:tcW w:w="4208" w:type="pct"/>
            <w:vAlign w:val="center"/>
          </w:tcPr>
          <w:p w14:paraId="5A8056D1" w14:textId="77777777" w:rsidR="00565FE3" w:rsidRDefault="00565FE3" w:rsidP="00C73FF8">
            <w:pPr>
              <w:spacing w:after="0" w:line="257" w:lineRule="auto"/>
              <w:jc w:val="both"/>
              <w:rPr>
                <w:rFonts w:cstheme="minorHAnsi"/>
                <w:sz w:val="18"/>
                <w:szCs w:val="18"/>
              </w:rPr>
            </w:pPr>
            <w:r w:rsidRPr="00700099">
              <w:rPr>
                <w:rFonts w:cstheme="minorHAnsi"/>
                <w:sz w:val="18"/>
                <w:szCs w:val="18"/>
              </w:rPr>
              <w:t>Sono ammissibili le sole colture annuali, salvo diverse scelte delle Regioni/PPAA. Le Regioni/PPAA definiscono le colture ammissibili</w:t>
            </w:r>
          </w:p>
          <w:p w14:paraId="088F6BCB" w14:textId="77777777" w:rsidR="00565FE3" w:rsidRPr="00FD65D2" w:rsidRDefault="00565FE3" w:rsidP="00565FE3">
            <w:pPr>
              <w:pStyle w:val="Paragrafoelenco"/>
              <w:numPr>
                <w:ilvl w:val="0"/>
                <w:numId w:val="18"/>
              </w:numPr>
              <w:spacing w:after="0" w:line="257" w:lineRule="auto"/>
              <w:jc w:val="both"/>
              <w:rPr>
                <w:rFonts w:cstheme="minorHAnsi"/>
                <w:sz w:val="18"/>
                <w:szCs w:val="18"/>
              </w:rPr>
            </w:pPr>
            <w:r w:rsidRPr="00AE2111">
              <w:rPr>
                <w:rFonts w:cstheme="minorHAnsi"/>
                <w:b/>
                <w:bCs/>
                <w:sz w:val="18"/>
                <w:szCs w:val="18"/>
              </w:rPr>
              <w:t>Regione Lombardia</w:t>
            </w:r>
            <w:r>
              <w:rPr>
                <w:rFonts w:cstheme="minorHAnsi"/>
                <w:sz w:val="18"/>
                <w:szCs w:val="18"/>
              </w:rPr>
              <w:t>: t</w:t>
            </w:r>
            <w:r w:rsidRPr="00580518">
              <w:rPr>
                <w:rFonts w:cstheme="minorHAnsi"/>
                <w:sz w:val="18"/>
                <w:szCs w:val="18"/>
              </w:rPr>
              <w:t>utti i seminativi annuali ad eccezione dei terreni a riposo e dei prati mono e polifiti da vicenda.</w:t>
            </w:r>
          </w:p>
        </w:tc>
      </w:tr>
      <w:tr w:rsidR="00565FE3" w:rsidRPr="00700099" w14:paraId="29492B2D" w14:textId="77777777" w:rsidTr="00C73FF8">
        <w:tc>
          <w:tcPr>
            <w:tcW w:w="5000" w:type="pct"/>
            <w:gridSpan w:val="2"/>
            <w:shd w:val="clear" w:color="auto" w:fill="008E40"/>
            <w:vAlign w:val="center"/>
          </w:tcPr>
          <w:p w14:paraId="4FE5430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Altri criteri di ammissibilità</w:t>
            </w:r>
            <w:r>
              <w:rPr>
                <w:rFonts w:cstheme="minorHAnsi"/>
                <w:b/>
                <w:bCs/>
                <w:color w:val="FFFFFF" w:themeColor="background1"/>
                <w:sz w:val="18"/>
                <w:szCs w:val="18"/>
              </w:rPr>
              <w:t xml:space="preserve"> specifici regionali</w:t>
            </w:r>
          </w:p>
        </w:tc>
      </w:tr>
      <w:tr w:rsidR="00565FE3" w:rsidRPr="00700099" w14:paraId="52FB2696" w14:textId="77777777" w:rsidTr="00C73FF8">
        <w:tc>
          <w:tcPr>
            <w:tcW w:w="792" w:type="pct"/>
            <w:shd w:val="clear" w:color="auto" w:fill="A7D9A3"/>
            <w:vAlign w:val="center"/>
          </w:tcPr>
          <w:p w14:paraId="770A3529" w14:textId="77777777" w:rsidR="00565FE3" w:rsidRPr="00700099" w:rsidRDefault="00565FE3" w:rsidP="00C73FF8">
            <w:pPr>
              <w:spacing w:after="0"/>
              <w:jc w:val="center"/>
              <w:rPr>
                <w:rFonts w:cstheme="minorHAnsi"/>
                <w:b/>
                <w:bCs/>
                <w:sz w:val="18"/>
                <w:szCs w:val="18"/>
              </w:rPr>
            </w:pPr>
            <w:r>
              <w:rPr>
                <w:rFonts w:cstheme="minorHAnsi"/>
                <w:b/>
                <w:bCs/>
                <w:sz w:val="18"/>
                <w:szCs w:val="18"/>
              </w:rPr>
              <w:t>Codice</w:t>
            </w:r>
          </w:p>
        </w:tc>
        <w:tc>
          <w:tcPr>
            <w:tcW w:w="4208" w:type="pct"/>
            <w:shd w:val="clear" w:color="auto" w:fill="A7D9A3"/>
            <w:vAlign w:val="center"/>
          </w:tcPr>
          <w:p w14:paraId="5DA6619A"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Descrizione</w:t>
            </w:r>
          </w:p>
        </w:tc>
      </w:tr>
      <w:tr w:rsidR="00565FE3" w:rsidRPr="0037335A" w14:paraId="6A8D8A53" w14:textId="77777777" w:rsidTr="00C73FF8">
        <w:tc>
          <w:tcPr>
            <w:tcW w:w="792" w:type="pct"/>
            <w:vAlign w:val="center"/>
          </w:tcPr>
          <w:p w14:paraId="080439F0" w14:textId="77777777" w:rsidR="00565FE3" w:rsidRPr="00194C55" w:rsidRDefault="00565FE3" w:rsidP="00C73FF8">
            <w:pPr>
              <w:spacing w:after="0"/>
              <w:jc w:val="center"/>
              <w:rPr>
                <w:rFonts w:cstheme="minorHAnsi"/>
                <w:b/>
                <w:bCs/>
                <w:sz w:val="18"/>
                <w:szCs w:val="18"/>
              </w:rPr>
            </w:pPr>
            <w:r w:rsidRPr="00194C55">
              <w:rPr>
                <w:rFonts w:cstheme="minorHAnsi"/>
                <w:b/>
                <w:bCs/>
                <w:sz w:val="18"/>
                <w:szCs w:val="18"/>
              </w:rPr>
              <w:t>SRA0</w:t>
            </w:r>
            <w:r>
              <w:rPr>
                <w:rFonts w:cstheme="minorHAnsi"/>
                <w:b/>
                <w:bCs/>
                <w:sz w:val="18"/>
                <w:szCs w:val="18"/>
              </w:rPr>
              <w:t>3</w:t>
            </w:r>
            <w:r w:rsidRPr="00194C55">
              <w:rPr>
                <w:rFonts w:cstheme="minorHAnsi"/>
                <w:b/>
                <w:bCs/>
                <w:sz w:val="18"/>
                <w:szCs w:val="18"/>
              </w:rPr>
              <w:t>_C_LOM_1</w:t>
            </w:r>
          </w:p>
        </w:tc>
        <w:tc>
          <w:tcPr>
            <w:tcW w:w="4208" w:type="pct"/>
            <w:vAlign w:val="center"/>
          </w:tcPr>
          <w:p w14:paraId="252F5FD1" w14:textId="77777777" w:rsidR="00565FE3" w:rsidRPr="000A25A2" w:rsidRDefault="00565FE3" w:rsidP="00C73FF8">
            <w:pPr>
              <w:spacing w:after="0" w:line="257" w:lineRule="auto"/>
              <w:jc w:val="both"/>
              <w:rPr>
                <w:rFonts w:cstheme="minorHAnsi"/>
                <w:sz w:val="18"/>
                <w:szCs w:val="18"/>
              </w:rPr>
            </w:pPr>
            <w:r w:rsidRPr="000A25A2">
              <w:rPr>
                <w:rFonts w:cstheme="minorHAnsi"/>
                <w:sz w:val="18"/>
                <w:szCs w:val="18"/>
              </w:rPr>
              <w:t>Non possono essere richieste a premio superfici che hanno già beneficiato del contributo per lo stesso impegno nei precedenti periodi di programmazione dello sviluppo rurale, eccetto che per:</w:t>
            </w:r>
          </w:p>
          <w:p w14:paraId="257B8E2C" w14:textId="77777777" w:rsidR="00565FE3" w:rsidRPr="00FD65D2" w:rsidRDefault="00565FE3" w:rsidP="00565FE3">
            <w:pPr>
              <w:pStyle w:val="Paragrafoelenco"/>
              <w:numPr>
                <w:ilvl w:val="0"/>
                <w:numId w:val="18"/>
              </w:numPr>
              <w:spacing w:after="0" w:line="257" w:lineRule="auto"/>
              <w:jc w:val="both"/>
              <w:rPr>
                <w:rFonts w:cstheme="minorHAnsi"/>
                <w:sz w:val="18"/>
                <w:szCs w:val="18"/>
              </w:rPr>
            </w:pPr>
            <w:r>
              <w:rPr>
                <w:rFonts w:cstheme="minorHAnsi"/>
                <w:sz w:val="18"/>
                <w:szCs w:val="18"/>
              </w:rPr>
              <w:t>I</w:t>
            </w:r>
            <w:r w:rsidRPr="00FD65D2">
              <w:rPr>
                <w:rFonts w:cstheme="minorHAnsi"/>
                <w:sz w:val="18"/>
                <w:szCs w:val="18"/>
              </w:rPr>
              <w:t xml:space="preserve"> terreni richiesti a premio per la prima volta con la domanda iniziale anno 2022 - operazione 10.1.04 del PSR 2014-2022 (durata 3 anni) che, una volta terminato l’impegno, possono essere finanziati nuovamente con questo intervento;</w:t>
            </w:r>
          </w:p>
          <w:p w14:paraId="1009FF23" w14:textId="77777777" w:rsidR="00565FE3" w:rsidRPr="00FD65D2" w:rsidRDefault="00565FE3" w:rsidP="00565FE3">
            <w:pPr>
              <w:pStyle w:val="Paragrafoelenco"/>
              <w:numPr>
                <w:ilvl w:val="0"/>
                <w:numId w:val="18"/>
              </w:numPr>
              <w:spacing w:after="0"/>
              <w:jc w:val="both"/>
              <w:rPr>
                <w:rFonts w:cstheme="minorHAnsi"/>
                <w:sz w:val="18"/>
                <w:szCs w:val="18"/>
              </w:rPr>
            </w:pPr>
            <w:r>
              <w:rPr>
                <w:rFonts w:cstheme="minorHAnsi"/>
                <w:sz w:val="18"/>
                <w:szCs w:val="18"/>
              </w:rPr>
              <w:t>I</w:t>
            </w:r>
            <w:r w:rsidRPr="00FD65D2">
              <w:rPr>
                <w:rFonts w:cstheme="minorHAnsi"/>
                <w:sz w:val="18"/>
                <w:szCs w:val="18"/>
              </w:rPr>
              <w:t xml:space="preserve"> terreni che dopo aver concluso l’impegno per la minima lavorazione, vengano richiesti a premio per l</w:t>
            </w:r>
            <w:r>
              <w:rPr>
                <w:rFonts w:cstheme="minorHAnsi"/>
                <w:sz w:val="18"/>
                <w:szCs w:val="18"/>
              </w:rPr>
              <w:t>a</w:t>
            </w:r>
            <w:r w:rsidRPr="00FD65D2">
              <w:rPr>
                <w:rFonts w:cstheme="minorHAnsi"/>
                <w:sz w:val="18"/>
                <w:szCs w:val="18"/>
              </w:rPr>
              <w:t xml:space="preserve"> SRA</w:t>
            </w:r>
            <w:r>
              <w:rPr>
                <w:rFonts w:cstheme="minorHAnsi"/>
                <w:sz w:val="18"/>
                <w:szCs w:val="18"/>
              </w:rPr>
              <w:t>0</w:t>
            </w:r>
            <w:r w:rsidRPr="00FD65D2">
              <w:rPr>
                <w:rFonts w:cstheme="minorHAnsi"/>
                <w:sz w:val="18"/>
                <w:szCs w:val="18"/>
              </w:rPr>
              <w:t>3</w:t>
            </w:r>
            <w:r>
              <w:rPr>
                <w:rFonts w:cstheme="minorHAnsi"/>
                <w:sz w:val="18"/>
                <w:szCs w:val="18"/>
              </w:rPr>
              <w:t xml:space="preserve"> – Azione 3.</w:t>
            </w:r>
            <w:r w:rsidRPr="00FD65D2">
              <w:rPr>
                <w:rFonts w:cstheme="minorHAnsi"/>
                <w:sz w:val="18"/>
                <w:szCs w:val="18"/>
              </w:rPr>
              <w:t>1 Adozione di tecniche di Semina su sodo / No tillage (NT).</w:t>
            </w:r>
          </w:p>
        </w:tc>
      </w:tr>
    </w:tbl>
    <w:p w14:paraId="53007D39" w14:textId="77777777" w:rsidR="00565FE3" w:rsidRPr="00FE3B46" w:rsidRDefault="00565FE3" w:rsidP="00565FE3">
      <w:pPr>
        <w:spacing w:after="0"/>
        <w:rPr>
          <w:rStyle w:val="Titolo3Carattere"/>
          <w:color w:val="000000" w:themeColor="text1"/>
          <w:sz w:val="22"/>
          <w:szCs w:val="22"/>
        </w:rPr>
      </w:pPr>
    </w:p>
    <w:p w14:paraId="54D0E333"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565FE3" w:rsidRPr="00700099" w14:paraId="2A77D633" w14:textId="77777777" w:rsidTr="00C73FF8">
        <w:trPr>
          <w:trHeight w:val="275"/>
        </w:trPr>
        <w:tc>
          <w:tcPr>
            <w:tcW w:w="5000" w:type="pct"/>
            <w:gridSpan w:val="2"/>
            <w:shd w:val="clear" w:color="auto" w:fill="008E40"/>
            <w:vAlign w:val="center"/>
          </w:tcPr>
          <w:p w14:paraId="6CA9002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3.1 - </w:t>
            </w:r>
            <w:r w:rsidRPr="002760D2">
              <w:rPr>
                <w:rFonts w:cstheme="minorHAnsi"/>
                <w:b/>
                <w:bCs/>
                <w:color w:val="FFFFFF" w:themeColor="background1"/>
                <w:sz w:val="18"/>
                <w:szCs w:val="18"/>
              </w:rPr>
              <w:t>Adozione di tecniche di Semina su sodo / No tillage (NT)</w:t>
            </w:r>
          </w:p>
        </w:tc>
      </w:tr>
      <w:tr w:rsidR="00565FE3" w:rsidRPr="00700099" w14:paraId="12C36B5C" w14:textId="77777777" w:rsidTr="00C73FF8">
        <w:trPr>
          <w:trHeight w:val="275"/>
        </w:trPr>
        <w:tc>
          <w:tcPr>
            <w:tcW w:w="808" w:type="pct"/>
            <w:shd w:val="clear" w:color="auto" w:fill="A7D9A3"/>
            <w:vAlign w:val="center"/>
          </w:tcPr>
          <w:p w14:paraId="52612A15"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7498535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5C6884BF" w14:textId="77777777" w:rsidTr="00C73FF8">
        <w:trPr>
          <w:trHeight w:val="486"/>
        </w:trPr>
        <w:tc>
          <w:tcPr>
            <w:tcW w:w="808" w:type="pct"/>
            <w:vAlign w:val="center"/>
          </w:tcPr>
          <w:p w14:paraId="6DFA6809" w14:textId="77777777" w:rsidR="00565FE3" w:rsidRPr="00FD20C2" w:rsidRDefault="00565FE3" w:rsidP="00C73FF8">
            <w:pPr>
              <w:spacing w:after="0"/>
              <w:jc w:val="center"/>
              <w:rPr>
                <w:rFonts w:cstheme="minorHAnsi"/>
                <w:b/>
                <w:bCs/>
                <w:sz w:val="18"/>
                <w:szCs w:val="18"/>
              </w:rPr>
            </w:pPr>
            <w:r w:rsidRPr="00FD20C2">
              <w:rPr>
                <w:rFonts w:cstheme="minorHAnsi"/>
                <w:b/>
                <w:bCs/>
                <w:sz w:val="18"/>
                <w:szCs w:val="18"/>
              </w:rPr>
              <w:t>I3.1.1</w:t>
            </w:r>
          </w:p>
        </w:tc>
        <w:tc>
          <w:tcPr>
            <w:tcW w:w="4192" w:type="pct"/>
            <w:vAlign w:val="center"/>
          </w:tcPr>
          <w:p w14:paraId="3A760347" w14:textId="77777777" w:rsidR="00565FE3" w:rsidRPr="00FD20C2" w:rsidRDefault="00565FE3" w:rsidP="00C73FF8">
            <w:pPr>
              <w:spacing w:after="0"/>
              <w:jc w:val="both"/>
              <w:rPr>
                <w:rFonts w:cstheme="minorHAnsi"/>
                <w:sz w:val="18"/>
                <w:szCs w:val="18"/>
              </w:rPr>
            </w:pPr>
            <w:r w:rsidRPr="00FD20C2">
              <w:rPr>
                <w:rFonts w:cstheme="minorHAnsi"/>
                <w:sz w:val="18"/>
                <w:szCs w:val="18"/>
              </w:rPr>
              <w:t>Adozione della tecnica della semina diretta su sodo. Le semine devono essere effettuate senza alterarne la stratificazione del terreno agrario, eccetto che per una fascia ristretta in corrispondenza di ogni fila di semina</w:t>
            </w:r>
          </w:p>
        </w:tc>
      </w:tr>
      <w:tr w:rsidR="00565FE3" w:rsidRPr="00700099" w14:paraId="36AA47C7" w14:textId="77777777" w:rsidTr="00C73FF8">
        <w:trPr>
          <w:trHeight w:val="486"/>
        </w:trPr>
        <w:tc>
          <w:tcPr>
            <w:tcW w:w="808" w:type="pct"/>
            <w:vAlign w:val="center"/>
          </w:tcPr>
          <w:p w14:paraId="30B977F1" w14:textId="77777777" w:rsidR="00565FE3" w:rsidRPr="00FD20C2" w:rsidRDefault="00565FE3" w:rsidP="00C73FF8">
            <w:pPr>
              <w:spacing w:after="0"/>
              <w:jc w:val="center"/>
              <w:rPr>
                <w:rFonts w:cstheme="minorHAnsi"/>
                <w:b/>
                <w:bCs/>
                <w:sz w:val="18"/>
                <w:szCs w:val="18"/>
              </w:rPr>
            </w:pPr>
            <w:r w:rsidRPr="00FD20C2">
              <w:rPr>
                <w:rFonts w:cstheme="minorHAnsi"/>
                <w:b/>
                <w:bCs/>
                <w:sz w:val="18"/>
                <w:szCs w:val="18"/>
              </w:rPr>
              <w:t>I3.1.2</w:t>
            </w:r>
          </w:p>
        </w:tc>
        <w:tc>
          <w:tcPr>
            <w:tcW w:w="4192" w:type="pct"/>
            <w:vAlign w:val="center"/>
          </w:tcPr>
          <w:p w14:paraId="563B293F" w14:textId="77777777" w:rsidR="00565FE3" w:rsidRPr="00FD20C2" w:rsidRDefault="00565FE3" w:rsidP="00C73FF8">
            <w:pPr>
              <w:spacing w:after="0"/>
              <w:jc w:val="both"/>
              <w:rPr>
                <w:rFonts w:cstheme="minorHAnsi"/>
                <w:sz w:val="18"/>
                <w:szCs w:val="18"/>
              </w:rPr>
            </w:pPr>
            <w:r w:rsidRPr="00FD20C2">
              <w:rPr>
                <w:rFonts w:cstheme="minorHAnsi"/>
                <w:sz w:val="18"/>
                <w:szCs w:val="18"/>
              </w:rPr>
              <w:t>Divieto di effettuare arature, ripuntature e ogni altra lavorazione che inverta gli strati del suolo (ivi comprese le vangature), incluso divieto di impiego di attrezzature dotate di organi lavoranti attivi, ovvero mossi dalla presa di potenza o da altre fonti di forza motrice</w:t>
            </w:r>
          </w:p>
        </w:tc>
      </w:tr>
      <w:tr w:rsidR="00565FE3" w:rsidRPr="00700099" w14:paraId="669CA12A" w14:textId="77777777" w:rsidTr="00C73FF8">
        <w:trPr>
          <w:trHeight w:val="486"/>
        </w:trPr>
        <w:tc>
          <w:tcPr>
            <w:tcW w:w="808" w:type="pct"/>
            <w:vAlign w:val="center"/>
          </w:tcPr>
          <w:p w14:paraId="3D907ABB" w14:textId="77777777" w:rsidR="00565FE3" w:rsidRPr="00FD20C2" w:rsidRDefault="00565FE3" w:rsidP="00C73FF8">
            <w:pPr>
              <w:spacing w:after="0"/>
              <w:jc w:val="center"/>
              <w:rPr>
                <w:rFonts w:cstheme="minorHAnsi"/>
                <w:b/>
                <w:bCs/>
                <w:sz w:val="18"/>
                <w:szCs w:val="18"/>
                <w:highlight w:val="yellow"/>
              </w:rPr>
            </w:pPr>
            <w:r w:rsidRPr="00FD20C2">
              <w:rPr>
                <w:rFonts w:cstheme="minorHAnsi"/>
                <w:b/>
                <w:bCs/>
                <w:sz w:val="18"/>
                <w:szCs w:val="18"/>
              </w:rPr>
              <w:t>I3.1.3</w:t>
            </w:r>
          </w:p>
        </w:tc>
        <w:tc>
          <w:tcPr>
            <w:tcW w:w="4192" w:type="pct"/>
            <w:vAlign w:val="center"/>
          </w:tcPr>
          <w:p w14:paraId="6AC11ED0" w14:textId="77777777" w:rsidR="00565FE3" w:rsidRPr="00FD20C2" w:rsidRDefault="00565FE3" w:rsidP="00C73FF8">
            <w:pPr>
              <w:spacing w:after="0"/>
              <w:jc w:val="both"/>
              <w:rPr>
                <w:rFonts w:cstheme="minorHAnsi"/>
                <w:sz w:val="18"/>
                <w:szCs w:val="18"/>
              </w:rPr>
            </w:pPr>
            <w:r w:rsidRPr="00FD20C2">
              <w:rPr>
                <w:rFonts w:cstheme="minorHAnsi"/>
                <w:sz w:val="18"/>
                <w:szCs w:val="18"/>
              </w:rPr>
              <w:t xml:space="preserve">Garantire la copertura del suolo attraverso il mantenimento in loco di stoppie e residui colturali, eventualmente trinciati, in modo da formare uno strato protettivo pacciamante di materiale vegetale (mulching). Modalità specifiche di gestione dei residui ed eventuali deroghe al mantenimento in loco di tutte le stoppie e residui sono rimandati alla specificità regionale. </w:t>
            </w:r>
          </w:p>
          <w:p w14:paraId="0DC80B53" w14:textId="77777777" w:rsidR="00565FE3" w:rsidRPr="00FD20C2" w:rsidRDefault="00565FE3" w:rsidP="00C73FF8">
            <w:pPr>
              <w:spacing w:after="0"/>
              <w:jc w:val="both"/>
              <w:rPr>
                <w:rFonts w:cstheme="minorHAnsi"/>
                <w:b/>
                <w:bCs/>
                <w:sz w:val="18"/>
                <w:szCs w:val="18"/>
              </w:rPr>
            </w:pPr>
            <w:r w:rsidRPr="00FD20C2">
              <w:rPr>
                <w:rFonts w:cstheme="minorHAnsi"/>
                <w:b/>
                <w:bCs/>
                <w:sz w:val="18"/>
                <w:szCs w:val="18"/>
              </w:rPr>
              <w:t>Regione Lombardia:</w:t>
            </w:r>
          </w:p>
          <w:p w14:paraId="4E6728FF" w14:textId="77777777" w:rsidR="00565FE3" w:rsidRPr="00FD20C2" w:rsidRDefault="00565FE3" w:rsidP="00565FE3">
            <w:pPr>
              <w:pStyle w:val="Paragrafoelenco"/>
              <w:numPr>
                <w:ilvl w:val="0"/>
                <w:numId w:val="19"/>
              </w:numPr>
              <w:spacing w:after="0"/>
              <w:rPr>
                <w:rFonts w:cstheme="minorHAnsi"/>
                <w:sz w:val="18"/>
                <w:szCs w:val="18"/>
              </w:rPr>
            </w:pPr>
            <w:r w:rsidRPr="00FD20C2">
              <w:rPr>
                <w:rFonts w:cstheme="minorHAnsi"/>
                <w:sz w:val="18"/>
                <w:szCs w:val="18"/>
              </w:rPr>
              <w:t>È consentita la trinciatura dei residui colturali. È consentita l’asportazione parziale di paglie e stocchi purché ne resti un quantitativo sufficiente a garantire la copertura del terreno.</w:t>
            </w:r>
          </w:p>
        </w:tc>
      </w:tr>
      <w:tr w:rsidR="00565FE3" w:rsidRPr="00700099" w14:paraId="117DDD82" w14:textId="77777777" w:rsidTr="00C73FF8">
        <w:trPr>
          <w:trHeight w:val="486"/>
        </w:trPr>
        <w:tc>
          <w:tcPr>
            <w:tcW w:w="808" w:type="pct"/>
            <w:vAlign w:val="center"/>
          </w:tcPr>
          <w:p w14:paraId="21DFC2FE" w14:textId="77777777" w:rsidR="00565FE3" w:rsidRPr="00FD20C2" w:rsidRDefault="00565FE3" w:rsidP="00C73FF8">
            <w:pPr>
              <w:spacing w:after="0"/>
              <w:jc w:val="center"/>
              <w:rPr>
                <w:rFonts w:cstheme="minorHAnsi"/>
                <w:b/>
                <w:bCs/>
                <w:sz w:val="18"/>
                <w:szCs w:val="18"/>
              </w:rPr>
            </w:pPr>
            <w:r w:rsidRPr="00FD20C2">
              <w:rPr>
                <w:rFonts w:cstheme="minorHAnsi"/>
                <w:b/>
                <w:bCs/>
                <w:sz w:val="18"/>
                <w:szCs w:val="18"/>
              </w:rPr>
              <w:t>I3.1.4</w:t>
            </w:r>
          </w:p>
        </w:tc>
        <w:tc>
          <w:tcPr>
            <w:tcW w:w="4192" w:type="pct"/>
            <w:vAlign w:val="center"/>
          </w:tcPr>
          <w:p w14:paraId="204851FB" w14:textId="77777777" w:rsidR="00565FE3" w:rsidRPr="00FD20C2" w:rsidRDefault="00565FE3" w:rsidP="00C73FF8">
            <w:pPr>
              <w:spacing w:after="0"/>
              <w:jc w:val="both"/>
              <w:rPr>
                <w:rFonts w:cstheme="minorHAnsi"/>
                <w:sz w:val="18"/>
                <w:szCs w:val="18"/>
              </w:rPr>
            </w:pPr>
            <w:r w:rsidRPr="00FD20C2">
              <w:rPr>
                <w:rFonts w:cstheme="minorHAnsi"/>
                <w:sz w:val="18"/>
                <w:szCs w:val="18"/>
              </w:rPr>
              <w:t>Divieto di ristoppio (ad eccezione delle colture sommerse) esteso a tutti i cereali, anche a quelli di genere botanico diverso</w:t>
            </w:r>
          </w:p>
        </w:tc>
      </w:tr>
      <w:tr w:rsidR="00565FE3" w:rsidRPr="00700099" w14:paraId="21CA1E14" w14:textId="77777777" w:rsidTr="00C73FF8">
        <w:trPr>
          <w:trHeight w:val="486"/>
        </w:trPr>
        <w:tc>
          <w:tcPr>
            <w:tcW w:w="808" w:type="pct"/>
            <w:vAlign w:val="center"/>
          </w:tcPr>
          <w:p w14:paraId="24A7771B" w14:textId="77777777" w:rsidR="00565FE3" w:rsidRPr="00FD20C2" w:rsidRDefault="00565FE3" w:rsidP="00C73FF8">
            <w:pPr>
              <w:spacing w:after="0"/>
              <w:jc w:val="center"/>
              <w:rPr>
                <w:rFonts w:cstheme="minorHAnsi"/>
                <w:b/>
                <w:bCs/>
                <w:sz w:val="18"/>
                <w:szCs w:val="18"/>
              </w:rPr>
            </w:pPr>
            <w:r w:rsidRPr="00FD20C2">
              <w:rPr>
                <w:rFonts w:cstheme="minorHAnsi"/>
                <w:b/>
                <w:bCs/>
                <w:sz w:val="18"/>
                <w:szCs w:val="18"/>
              </w:rPr>
              <w:t>I3.1.5</w:t>
            </w:r>
          </w:p>
        </w:tc>
        <w:tc>
          <w:tcPr>
            <w:tcW w:w="4192" w:type="pct"/>
            <w:vAlign w:val="center"/>
          </w:tcPr>
          <w:p w14:paraId="47910719" w14:textId="77777777" w:rsidR="00565FE3" w:rsidRPr="00FD20C2" w:rsidRDefault="00565FE3" w:rsidP="00C73FF8">
            <w:pPr>
              <w:spacing w:after="0"/>
              <w:jc w:val="both"/>
              <w:rPr>
                <w:rFonts w:cstheme="minorHAnsi"/>
                <w:sz w:val="18"/>
                <w:szCs w:val="18"/>
              </w:rPr>
            </w:pPr>
            <w:r w:rsidRPr="00FD20C2">
              <w:rPr>
                <w:rFonts w:cstheme="minorHAnsi"/>
                <w:sz w:val="18"/>
                <w:szCs w:val="18"/>
              </w:rPr>
              <w:t xml:space="preserve">Divieto di utilizzo di fanghi in agricoltura e di ogni altro rifiuto recuperato in operazioni R10 ai sensi della Parte IV del D. Lgs. n. 152/2006 e uso esclusivo dei fertilizzanti riconosciuti ai sensi del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w:t>
            </w:r>
            <w:r w:rsidRPr="00FD20C2">
              <w:rPr>
                <w:rFonts w:cstheme="minorHAnsi"/>
                <w:sz w:val="18"/>
                <w:szCs w:val="18"/>
              </w:rPr>
              <w:t>(UE) 2019/1009</w:t>
            </w:r>
          </w:p>
        </w:tc>
      </w:tr>
      <w:tr w:rsidR="00565FE3" w:rsidRPr="00700099" w14:paraId="1573DF66" w14:textId="77777777" w:rsidTr="00C73FF8">
        <w:trPr>
          <w:trHeight w:val="486"/>
        </w:trPr>
        <w:tc>
          <w:tcPr>
            <w:tcW w:w="808" w:type="pct"/>
            <w:vAlign w:val="center"/>
          </w:tcPr>
          <w:p w14:paraId="61F0B07E" w14:textId="77777777" w:rsidR="00565FE3" w:rsidRPr="00FD20C2" w:rsidRDefault="00565FE3" w:rsidP="00C73FF8">
            <w:pPr>
              <w:spacing w:after="0"/>
              <w:jc w:val="center"/>
              <w:rPr>
                <w:rFonts w:cstheme="minorHAnsi"/>
                <w:b/>
                <w:bCs/>
                <w:sz w:val="18"/>
                <w:szCs w:val="18"/>
              </w:rPr>
            </w:pPr>
            <w:r w:rsidRPr="00FD20C2">
              <w:rPr>
                <w:rFonts w:cstheme="minorHAnsi"/>
                <w:b/>
                <w:bCs/>
                <w:sz w:val="18"/>
                <w:szCs w:val="18"/>
              </w:rPr>
              <w:t>I3.1.6</w:t>
            </w:r>
          </w:p>
        </w:tc>
        <w:tc>
          <w:tcPr>
            <w:tcW w:w="4192" w:type="pct"/>
            <w:vAlign w:val="center"/>
          </w:tcPr>
          <w:p w14:paraId="69AFB9B2" w14:textId="77777777" w:rsidR="00565FE3" w:rsidRPr="00FD20C2" w:rsidRDefault="00565FE3" w:rsidP="00C73FF8">
            <w:pPr>
              <w:spacing w:after="0"/>
              <w:jc w:val="both"/>
              <w:rPr>
                <w:rFonts w:cstheme="minorHAnsi"/>
                <w:sz w:val="18"/>
                <w:szCs w:val="18"/>
              </w:rPr>
            </w:pPr>
            <w:r w:rsidRPr="00FD20C2">
              <w:rPr>
                <w:rFonts w:cstheme="minorHAnsi"/>
                <w:sz w:val="18"/>
                <w:szCs w:val="18"/>
              </w:rPr>
              <w:t>Nel caso del verificarsi di condizioni pedoclimatiche avverse sono consentite operazioni volte al decompattamento del suolo da realizzarsi secondo meccanismi autorizzativi stabiliti dalle Regioni/PPAA</w:t>
            </w:r>
          </w:p>
        </w:tc>
      </w:tr>
      <w:tr w:rsidR="00565FE3" w:rsidRPr="00700099" w14:paraId="5F2023C9" w14:textId="77777777" w:rsidTr="00C73FF8">
        <w:trPr>
          <w:trHeight w:val="293"/>
        </w:trPr>
        <w:tc>
          <w:tcPr>
            <w:tcW w:w="5000" w:type="pct"/>
            <w:gridSpan w:val="2"/>
            <w:shd w:val="clear" w:color="auto" w:fill="008E40"/>
            <w:vAlign w:val="center"/>
          </w:tcPr>
          <w:p w14:paraId="194DF797" w14:textId="77777777" w:rsidR="00565FE3" w:rsidRPr="006E7C33" w:rsidRDefault="00565FE3" w:rsidP="00C73FF8">
            <w:pPr>
              <w:spacing w:after="0"/>
              <w:jc w:val="center"/>
              <w:rPr>
                <w:rFonts w:cstheme="minorHAnsi"/>
                <w:sz w:val="18"/>
                <w:szCs w:val="18"/>
                <w:highlight w:val="yellow"/>
              </w:rPr>
            </w:pPr>
            <w:r w:rsidRPr="006E7C33">
              <w:rPr>
                <w:rFonts w:cstheme="minorHAnsi"/>
                <w:b/>
                <w:bCs/>
                <w:sz w:val="18"/>
                <w:szCs w:val="18"/>
                <w:highlight w:val="yellow"/>
              </w:rPr>
              <w:t>Impegni trasversali (IT) a tutti gli interventi SRA – Azione 3.1</w:t>
            </w:r>
          </w:p>
        </w:tc>
      </w:tr>
      <w:tr w:rsidR="00565FE3" w:rsidRPr="00700099" w14:paraId="613877C4" w14:textId="77777777" w:rsidTr="00C73FF8">
        <w:trPr>
          <w:trHeight w:val="270"/>
        </w:trPr>
        <w:tc>
          <w:tcPr>
            <w:tcW w:w="808" w:type="pct"/>
            <w:shd w:val="clear" w:color="auto" w:fill="A7D9A3"/>
            <w:vAlign w:val="center"/>
          </w:tcPr>
          <w:p w14:paraId="6F09BE3E" w14:textId="77777777" w:rsidR="00565FE3" w:rsidRPr="006E7C33" w:rsidRDefault="00565FE3" w:rsidP="00C73FF8">
            <w:pPr>
              <w:spacing w:after="0"/>
              <w:jc w:val="center"/>
              <w:rPr>
                <w:rFonts w:cstheme="minorHAnsi"/>
                <w:b/>
                <w:bCs/>
                <w:sz w:val="18"/>
                <w:szCs w:val="18"/>
                <w:highlight w:val="yellow"/>
              </w:rPr>
            </w:pPr>
            <w:r w:rsidRPr="006E7C33">
              <w:rPr>
                <w:rFonts w:cstheme="minorHAnsi"/>
                <w:b/>
                <w:bCs/>
                <w:sz w:val="18"/>
                <w:szCs w:val="18"/>
                <w:highlight w:val="yellow"/>
              </w:rPr>
              <w:t>Codice</w:t>
            </w:r>
          </w:p>
        </w:tc>
        <w:tc>
          <w:tcPr>
            <w:tcW w:w="4192" w:type="pct"/>
            <w:shd w:val="clear" w:color="auto" w:fill="A7D9A3"/>
            <w:vAlign w:val="center"/>
          </w:tcPr>
          <w:p w14:paraId="63D443C3" w14:textId="77777777" w:rsidR="00565FE3" w:rsidRPr="006E7C33" w:rsidRDefault="00565FE3" w:rsidP="00C73FF8">
            <w:pPr>
              <w:spacing w:after="0"/>
              <w:jc w:val="center"/>
              <w:rPr>
                <w:rFonts w:cstheme="minorHAnsi"/>
                <w:sz w:val="18"/>
                <w:szCs w:val="18"/>
                <w:highlight w:val="yellow"/>
              </w:rPr>
            </w:pPr>
            <w:r w:rsidRPr="006E7C33">
              <w:rPr>
                <w:rFonts w:cstheme="minorHAnsi"/>
                <w:b/>
                <w:bCs/>
                <w:sz w:val="18"/>
                <w:szCs w:val="18"/>
                <w:highlight w:val="yellow"/>
              </w:rPr>
              <w:t>Descrizione</w:t>
            </w:r>
          </w:p>
        </w:tc>
      </w:tr>
      <w:tr w:rsidR="00565FE3" w:rsidRPr="00700099" w14:paraId="7D4C221E" w14:textId="77777777" w:rsidTr="00C73FF8">
        <w:trPr>
          <w:trHeight w:val="486"/>
        </w:trPr>
        <w:tc>
          <w:tcPr>
            <w:tcW w:w="808" w:type="pct"/>
            <w:vAlign w:val="center"/>
          </w:tcPr>
          <w:p w14:paraId="4E577192" w14:textId="77777777" w:rsidR="00565FE3" w:rsidRPr="006E7C33" w:rsidRDefault="00565FE3" w:rsidP="00C73FF8">
            <w:pPr>
              <w:spacing w:after="0"/>
              <w:jc w:val="center"/>
              <w:rPr>
                <w:rFonts w:cstheme="minorHAnsi"/>
                <w:b/>
                <w:bCs/>
                <w:sz w:val="18"/>
                <w:szCs w:val="18"/>
                <w:highlight w:val="yellow"/>
              </w:rPr>
            </w:pPr>
            <w:r w:rsidRPr="006E7C33">
              <w:rPr>
                <w:rFonts w:cstheme="minorHAnsi"/>
                <w:b/>
                <w:bCs/>
                <w:sz w:val="18"/>
                <w:szCs w:val="18"/>
                <w:highlight w:val="yellow"/>
              </w:rPr>
              <w:t>SRA03.1_IT01</w:t>
            </w:r>
          </w:p>
        </w:tc>
        <w:tc>
          <w:tcPr>
            <w:tcW w:w="4192" w:type="pct"/>
            <w:vAlign w:val="center"/>
          </w:tcPr>
          <w:p w14:paraId="0BACBFF0" w14:textId="77777777" w:rsidR="00565FE3" w:rsidRPr="006E7C33" w:rsidRDefault="00565FE3" w:rsidP="00C73FF8">
            <w:pPr>
              <w:spacing w:after="0"/>
              <w:jc w:val="both"/>
              <w:rPr>
                <w:rFonts w:cstheme="minorHAnsi"/>
                <w:sz w:val="18"/>
                <w:szCs w:val="18"/>
                <w:highlight w:val="yellow"/>
              </w:rPr>
            </w:pPr>
            <w:r w:rsidRPr="006E7C33">
              <w:rPr>
                <w:rFonts w:cstheme="minorHAnsi"/>
                <w:sz w:val="18"/>
                <w:szCs w:val="18"/>
                <w:highlight w:val="yellow"/>
              </w:rPr>
              <w:t>Le superfici oggetto di impegno accertate con la domanda di sostegno devono essere mantenute per tutta la durata del periodo di impegno</w:t>
            </w:r>
          </w:p>
        </w:tc>
      </w:tr>
      <w:tr w:rsidR="00565FE3" w:rsidRPr="00700099" w14:paraId="798EB593" w14:textId="77777777" w:rsidTr="00C73FF8">
        <w:trPr>
          <w:trHeight w:val="293"/>
        </w:trPr>
        <w:tc>
          <w:tcPr>
            <w:tcW w:w="5000" w:type="pct"/>
            <w:gridSpan w:val="2"/>
            <w:shd w:val="clear" w:color="auto" w:fill="008E40"/>
            <w:vAlign w:val="center"/>
          </w:tcPr>
          <w:p w14:paraId="6CC5C11F"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3.2 </w:t>
            </w:r>
            <w:r w:rsidRPr="002021D5">
              <w:rPr>
                <w:rFonts w:cstheme="minorHAnsi"/>
                <w:b/>
                <w:bCs/>
                <w:color w:val="FFFFFF" w:themeColor="background1"/>
                <w:sz w:val="18"/>
                <w:szCs w:val="18"/>
              </w:rPr>
              <w:t>- Adozione di tecniche di Minima Lavorazione / Minimum tillage (MT) e/o di tecniche di Lavorazione a bande / strip tillage</w:t>
            </w:r>
          </w:p>
        </w:tc>
      </w:tr>
      <w:tr w:rsidR="00565FE3" w:rsidRPr="00700099" w14:paraId="50FC66E2" w14:textId="77777777" w:rsidTr="00C73FF8">
        <w:trPr>
          <w:trHeight w:val="270"/>
        </w:trPr>
        <w:tc>
          <w:tcPr>
            <w:tcW w:w="808" w:type="pct"/>
            <w:shd w:val="clear" w:color="auto" w:fill="A7D9A3"/>
            <w:vAlign w:val="center"/>
          </w:tcPr>
          <w:p w14:paraId="72D8B738" w14:textId="77777777" w:rsidR="00565FE3" w:rsidRPr="000F3C83" w:rsidRDefault="00565FE3" w:rsidP="00C73FF8">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7EF9D20E" w14:textId="77777777" w:rsidR="00565FE3" w:rsidRPr="00700099" w:rsidRDefault="00565FE3" w:rsidP="00C73FF8">
            <w:pPr>
              <w:spacing w:after="0"/>
              <w:jc w:val="center"/>
              <w:rPr>
                <w:rFonts w:cstheme="minorHAnsi"/>
                <w:sz w:val="18"/>
                <w:szCs w:val="18"/>
              </w:rPr>
            </w:pPr>
            <w:r w:rsidRPr="00700099">
              <w:rPr>
                <w:rFonts w:cstheme="minorHAnsi"/>
                <w:b/>
                <w:bCs/>
                <w:sz w:val="18"/>
                <w:szCs w:val="18"/>
              </w:rPr>
              <w:t>Descrizione</w:t>
            </w:r>
          </w:p>
        </w:tc>
      </w:tr>
      <w:tr w:rsidR="00565FE3" w:rsidRPr="00700099" w14:paraId="73406FD1" w14:textId="77777777" w:rsidTr="00C73FF8">
        <w:trPr>
          <w:trHeight w:val="486"/>
        </w:trPr>
        <w:tc>
          <w:tcPr>
            <w:tcW w:w="808" w:type="pct"/>
            <w:vAlign w:val="center"/>
          </w:tcPr>
          <w:p w14:paraId="7E03D96B" w14:textId="77777777" w:rsidR="00565FE3" w:rsidRPr="00606A23" w:rsidRDefault="00565FE3" w:rsidP="00C73FF8">
            <w:pPr>
              <w:spacing w:after="0"/>
              <w:jc w:val="center"/>
              <w:rPr>
                <w:rFonts w:cstheme="minorHAnsi"/>
                <w:b/>
                <w:bCs/>
                <w:sz w:val="18"/>
                <w:szCs w:val="18"/>
              </w:rPr>
            </w:pPr>
            <w:r w:rsidRPr="00606A23">
              <w:rPr>
                <w:rFonts w:cstheme="minorHAnsi"/>
                <w:b/>
                <w:bCs/>
                <w:sz w:val="18"/>
                <w:szCs w:val="18"/>
              </w:rPr>
              <w:t>I3.2.1</w:t>
            </w:r>
          </w:p>
        </w:tc>
        <w:tc>
          <w:tcPr>
            <w:tcW w:w="4192" w:type="pct"/>
            <w:vAlign w:val="center"/>
          </w:tcPr>
          <w:p w14:paraId="74B8DE98" w14:textId="77777777" w:rsidR="00565FE3" w:rsidRPr="00606A23" w:rsidRDefault="00565FE3" w:rsidP="00C73FF8">
            <w:pPr>
              <w:spacing w:after="0"/>
              <w:jc w:val="both"/>
              <w:rPr>
                <w:rFonts w:cstheme="minorHAnsi"/>
                <w:sz w:val="18"/>
                <w:szCs w:val="18"/>
              </w:rPr>
            </w:pPr>
            <w:r w:rsidRPr="00606A23">
              <w:rPr>
                <w:rFonts w:cstheme="minorHAnsi"/>
                <w:sz w:val="18"/>
                <w:szCs w:val="18"/>
              </w:rPr>
              <w:t>Adozione di tecniche di minima lavorazione del suolo per la preparazione del letto di semina e per la lotta alle infestanti. Sono ammesse solo le lavorazioni che non prevedono l’alterazione della stratificazione preesistente del suolo e non superano la profondità di 20 cm. È ammissibile la tecnica dello “strip till”, con lavorazione del terreno eseguita in bande di dimensioni non superiori a 20 cm di larghezza</w:t>
            </w:r>
          </w:p>
        </w:tc>
      </w:tr>
      <w:tr w:rsidR="00565FE3" w:rsidRPr="00700099" w14:paraId="03C30EF7" w14:textId="77777777" w:rsidTr="00C73FF8">
        <w:trPr>
          <w:trHeight w:val="486"/>
        </w:trPr>
        <w:tc>
          <w:tcPr>
            <w:tcW w:w="808" w:type="pct"/>
            <w:vAlign w:val="center"/>
          </w:tcPr>
          <w:p w14:paraId="0A0E95D9" w14:textId="77777777" w:rsidR="00565FE3" w:rsidRPr="00606A23" w:rsidRDefault="00565FE3" w:rsidP="00C73FF8">
            <w:pPr>
              <w:spacing w:after="0"/>
              <w:jc w:val="center"/>
              <w:rPr>
                <w:rFonts w:cstheme="minorHAnsi"/>
                <w:b/>
                <w:bCs/>
                <w:sz w:val="18"/>
                <w:szCs w:val="18"/>
              </w:rPr>
            </w:pPr>
            <w:r w:rsidRPr="00606A23">
              <w:rPr>
                <w:rFonts w:cstheme="minorHAnsi"/>
                <w:b/>
                <w:bCs/>
                <w:sz w:val="18"/>
                <w:szCs w:val="18"/>
              </w:rPr>
              <w:t>I3.2.2</w:t>
            </w:r>
          </w:p>
        </w:tc>
        <w:tc>
          <w:tcPr>
            <w:tcW w:w="4192" w:type="pct"/>
            <w:vAlign w:val="center"/>
          </w:tcPr>
          <w:p w14:paraId="6C974F1D" w14:textId="77777777" w:rsidR="00565FE3" w:rsidRPr="00606A23" w:rsidRDefault="00565FE3" w:rsidP="00C73FF8">
            <w:pPr>
              <w:spacing w:after="0"/>
              <w:jc w:val="both"/>
              <w:rPr>
                <w:rFonts w:cstheme="minorHAnsi"/>
                <w:sz w:val="18"/>
                <w:szCs w:val="18"/>
              </w:rPr>
            </w:pPr>
            <w:r w:rsidRPr="00606A23">
              <w:rPr>
                <w:rFonts w:cstheme="minorHAnsi"/>
                <w:sz w:val="18"/>
                <w:szCs w:val="18"/>
              </w:rPr>
              <w:t>Divieto di effettuare arature, ripuntature e ogni altra lavorazione che inverta gli strati del suolo (ivi comprese le vangature), incluso il divieto di impiego di attrezzature dotate di organi lavoranti attivi, ovvero mossi dalla presa di potenza o da altre fonti di forza motrice</w:t>
            </w:r>
          </w:p>
        </w:tc>
      </w:tr>
      <w:tr w:rsidR="00565FE3" w:rsidRPr="00700099" w14:paraId="1FFE5E7A" w14:textId="77777777" w:rsidTr="00C73FF8">
        <w:trPr>
          <w:trHeight w:val="486"/>
        </w:trPr>
        <w:tc>
          <w:tcPr>
            <w:tcW w:w="808" w:type="pct"/>
            <w:vAlign w:val="center"/>
          </w:tcPr>
          <w:p w14:paraId="6D21BDEB" w14:textId="77777777" w:rsidR="00565FE3" w:rsidRPr="00606A23" w:rsidRDefault="00565FE3" w:rsidP="00C73FF8">
            <w:pPr>
              <w:spacing w:after="0"/>
              <w:jc w:val="center"/>
              <w:rPr>
                <w:rFonts w:cstheme="minorHAnsi"/>
                <w:b/>
                <w:bCs/>
                <w:sz w:val="18"/>
                <w:szCs w:val="18"/>
              </w:rPr>
            </w:pPr>
            <w:r w:rsidRPr="00606A23">
              <w:rPr>
                <w:rFonts w:cstheme="minorHAnsi"/>
                <w:b/>
                <w:bCs/>
                <w:sz w:val="18"/>
                <w:szCs w:val="18"/>
              </w:rPr>
              <w:t>I3.2.3</w:t>
            </w:r>
          </w:p>
        </w:tc>
        <w:tc>
          <w:tcPr>
            <w:tcW w:w="4192" w:type="pct"/>
            <w:vAlign w:val="center"/>
          </w:tcPr>
          <w:p w14:paraId="427FD64F" w14:textId="77777777" w:rsidR="00565FE3" w:rsidRPr="00F509EC" w:rsidRDefault="00565FE3" w:rsidP="00C73FF8">
            <w:pPr>
              <w:spacing w:after="0"/>
              <w:jc w:val="both"/>
              <w:rPr>
                <w:rFonts w:cstheme="minorHAnsi"/>
                <w:sz w:val="18"/>
                <w:szCs w:val="18"/>
              </w:rPr>
            </w:pPr>
            <w:r w:rsidRPr="00F509EC">
              <w:rPr>
                <w:rFonts w:cstheme="minorHAnsi"/>
                <w:sz w:val="18"/>
                <w:szCs w:val="18"/>
              </w:rPr>
              <w:t>Garantire la copertura del suolo attraverso il mantenimento in loco di stoppie e residui colturali, eventualmente trinciati, in modo da formare uno strato protettivo pacciamante di materiale vegetale (mulching). Modalità specifiche di gestione dei residui ed eventuali deroghe al mantenimento in loco di tutte le stoppie e residui colturali sono rimandati alla specificità regionale</w:t>
            </w:r>
          </w:p>
          <w:p w14:paraId="3D4D6AF1" w14:textId="77777777" w:rsidR="00565FE3" w:rsidRPr="00F509EC" w:rsidRDefault="00565FE3" w:rsidP="00C73FF8">
            <w:pPr>
              <w:spacing w:after="0"/>
              <w:jc w:val="both"/>
              <w:rPr>
                <w:rFonts w:cstheme="minorHAnsi"/>
                <w:b/>
                <w:bCs/>
                <w:sz w:val="18"/>
                <w:szCs w:val="18"/>
              </w:rPr>
            </w:pPr>
            <w:r w:rsidRPr="00F509EC">
              <w:rPr>
                <w:rFonts w:cstheme="minorHAnsi"/>
                <w:b/>
                <w:bCs/>
                <w:sz w:val="18"/>
                <w:szCs w:val="18"/>
              </w:rPr>
              <w:t>Regione Lombardia:</w:t>
            </w:r>
          </w:p>
          <w:p w14:paraId="5E0C7C03" w14:textId="77777777" w:rsidR="00565FE3" w:rsidRPr="00F509EC" w:rsidRDefault="00565FE3" w:rsidP="00565FE3">
            <w:pPr>
              <w:pStyle w:val="Paragrafoelenco"/>
              <w:numPr>
                <w:ilvl w:val="0"/>
                <w:numId w:val="19"/>
              </w:numPr>
              <w:spacing w:after="0"/>
              <w:jc w:val="both"/>
              <w:rPr>
                <w:rFonts w:cstheme="minorHAnsi"/>
                <w:sz w:val="18"/>
                <w:szCs w:val="18"/>
              </w:rPr>
            </w:pPr>
            <w:r w:rsidRPr="00F509EC">
              <w:rPr>
                <w:rFonts w:cstheme="minorHAnsi"/>
                <w:sz w:val="18"/>
                <w:szCs w:val="18"/>
              </w:rPr>
              <w:t>È consentita la trinciatura dei residui colturali. È consentita l’asportazione parziale di paglie e stocchi purché ne resti un quantitativo sufficiente a garantire la copertura del terreno.</w:t>
            </w:r>
          </w:p>
        </w:tc>
      </w:tr>
      <w:tr w:rsidR="00565FE3" w:rsidRPr="00700099" w14:paraId="13D81755" w14:textId="77777777" w:rsidTr="00C73FF8">
        <w:trPr>
          <w:trHeight w:val="486"/>
        </w:trPr>
        <w:tc>
          <w:tcPr>
            <w:tcW w:w="808" w:type="pct"/>
            <w:vAlign w:val="center"/>
          </w:tcPr>
          <w:p w14:paraId="7C7B2A8F" w14:textId="77777777" w:rsidR="00565FE3" w:rsidRPr="00606A23" w:rsidRDefault="00565FE3" w:rsidP="00C73FF8">
            <w:pPr>
              <w:spacing w:after="0"/>
              <w:jc w:val="center"/>
              <w:rPr>
                <w:rFonts w:cstheme="minorHAnsi"/>
                <w:b/>
                <w:bCs/>
                <w:sz w:val="18"/>
                <w:szCs w:val="18"/>
              </w:rPr>
            </w:pPr>
            <w:r w:rsidRPr="00606A23">
              <w:rPr>
                <w:rFonts w:cstheme="minorHAnsi"/>
                <w:b/>
                <w:bCs/>
                <w:sz w:val="18"/>
                <w:szCs w:val="18"/>
              </w:rPr>
              <w:t>I3.2.4</w:t>
            </w:r>
          </w:p>
        </w:tc>
        <w:tc>
          <w:tcPr>
            <w:tcW w:w="4192" w:type="pct"/>
            <w:vAlign w:val="center"/>
          </w:tcPr>
          <w:p w14:paraId="1C1CB1A7" w14:textId="77777777" w:rsidR="00565FE3" w:rsidRPr="00F509EC" w:rsidRDefault="00565FE3" w:rsidP="00C73FF8">
            <w:pPr>
              <w:spacing w:after="0"/>
              <w:jc w:val="both"/>
              <w:rPr>
                <w:rFonts w:cstheme="minorHAnsi"/>
                <w:sz w:val="18"/>
                <w:szCs w:val="18"/>
              </w:rPr>
            </w:pPr>
            <w:r w:rsidRPr="00F509EC">
              <w:rPr>
                <w:rFonts w:cstheme="minorHAnsi"/>
                <w:sz w:val="18"/>
                <w:szCs w:val="18"/>
              </w:rPr>
              <w:t>Divieto di utilizzo di fanghi in agricoltura e di ogni altro rifiuto recuperato in operazioni R10 ai sensi della Parte IV del D.Lgs. n. 152/2006 e uso esclusivo dei soli fertilizzanti riconosciuti ai sensi del</w:t>
            </w:r>
            <w:r w:rsidRPr="0068565C">
              <w:rPr>
                <w:rFonts w:cstheme="minorHAnsi"/>
                <w:strike/>
                <w:color w:val="FF0000"/>
                <w:sz w:val="18"/>
                <w:szCs w:val="18"/>
              </w:rPr>
              <w:t xml:space="preserve"> 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w:t>
            </w:r>
            <w:r w:rsidRPr="00F509EC">
              <w:rPr>
                <w:rFonts w:cstheme="minorHAnsi"/>
                <w:sz w:val="18"/>
                <w:szCs w:val="18"/>
              </w:rPr>
              <w:t>(UE) 2019/1009</w:t>
            </w:r>
          </w:p>
        </w:tc>
      </w:tr>
      <w:tr w:rsidR="00565FE3" w:rsidRPr="00700099" w14:paraId="66DCF31E" w14:textId="77777777" w:rsidTr="00C73FF8">
        <w:trPr>
          <w:trHeight w:val="486"/>
        </w:trPr>
        <w:tc>
          <w:tcPr>
            <w:tcW w:w="808" w:type="pct"/>
            <w:vAlign w:val="center"/>
          </w:tcPr>
          <w:p w14:paraId="6403CC2D" w14:textId="77777777" w:rsidR="00565FE3" w:rsidRPr="00606A23" w:rsidRDefault="00565FE3" w:rsidP="00C73FF8">
            <w:pPr>
              <w:spacing w:after="0"/>
              <w:jc w:val="center"/>
              <w:rPr>
                <w:rFonts w:cstheme="minorHAnsi"/>
                <w:b/>
                <w:bCs/>
                <w:sz w:val="18"/>
                <w:szCs w:val="18"/>
              </w:rPr>
            </w:pPr>
            <w:r w:rsidRPr="00606A23">
              <w:rPr>
                <w:rFonts w:cstheme="minorHAnsi"/>
                <w:b/>
                <w:bCs/>
                <w:sz w:val="18"/>
                <w:szCs w:val="18"/>
              </w:rPr>
              <w:t>I3.2.5</w:t>
            </w:r>
          </w:p>
        </w:tc>
        <w:tc>
          <w:tcPr>
            <w:tcW w:w="4192" w:type="pct"/>
            <w:vAlign w:val="center"/>
          </w:tcPr>
          <w:p w14:paraId="00BCD250" w14:textId="77777777" w:rsidR="00565FE3" w:rsidRPr="00606A23" w:rsidRDefault="00565FE3" w:rsidP="00C73FF8">
            <w:pPr>
              <w:spacing w:after="0"/>
              <w:jc w:val="both"/>
              <w:rPr>
                <w:rFonts w:cstheme="minorHAnsi"/>
                <w:sz w:val="18"/>
                <w:szCs w:val="18"/>
              </w:rPr>
            </w:pPr>
            <w:r w:rsidRPr="00606A23">
              <w:rPr>
                <w:rFonts w:cstheme="minorHAnsi"/>
                <w:sz w:val="18"/>
                <w:szCs w:val="18"/>
              </w:rPr>
              <w:t>Nel caso del verificarsi di condizioni pedoclimatiche avverse sono consentite operazioni volte al de-compattamento del suolo da realizzarsi secondo meccanismi autorizzativi stabiliti dalle Regioni/PPAA</w:t>
            </w:r>
          </w:p>
        </w:tc>
      </w:tr>
      <w:tr w:rsidR="00565FE3" w:rsidRPr="00700099" w14:paraId="38083D84" w14:textId="77777777" w:rsidTr="00C73FF8">
        <w:trPr>
          <w:trHeight w:val="293"/>
        </w:trPr>
        <w:tc>
          <w:tcPr>
            <w:tcW w:w="5000" w:type="pct"/>
            <w:gridSpan w:val="2"/>
            <w:shd w:val="clear" w:color="auto" w:fill="008E40"/>
            <w:vAlign w:val="center"/>
          </w:tcPr>
          <w:p w14:paraId="4567BE9C" w14:textId="77777777" w:rsidR="00565FE3" w:rsidRPr="006E7C33" w:rsidRDefault="00565FE3" w:rsidP="00C73FF8">
            <w:pPr>
              <w:spacing w:after="0"/>
              <w:jc w:val="center"/>
              <w:rPr>
                <w:rFonts w:cstheme="minorHAnsi"/>
                <w:sz w:val="18"/>
                <w:szCs w:val="18"/>
                <w:highlight w:val="yellow"/>
              </w:rPr>
            </w:pPr>
            <w:r w:rsidRPr="006E7C33">
              <w:rPr>
                <w:rFonts w:cstheme="minorHAnsi"/>
                <w:b/>
                <w:bCs/>
                <w:sz w:val="18"/>
                <w:szCs w:val="18"/>
                <w:highlight w:val="yellow"/>
              </w:rPr>
              <w:t xml:space="preserve">Impegni trasversali (IT) a tutti gli interventi SRA - Azione 3.2 </w:t>
            </w:r>
          </w:p>
        </w:tc>
      </w:tr>
      <w:tr w:rsidR="00565FE3" w:rsidRPr="00700099" w14:paraId="2CC94E0D" w14:textId="77777777" w:rsidTr="00C73FF8">
        <w:trPr>
          <w:trHeight w:val="270"/>
        </w:trPr>
        <w:tc>
          <w:tcPr>
            <w:tcW w:w="808" w:type="pct"/>
            <w:shd w:val="clear" w:color="auto" w:fill="A7D9A3"/>
            <w:vAlign w:val="center"/>
          </w:tcPr>
          <w:p w14:paraId="2F2CB870" w14:textId="77777777" w:rsidR="00565FE3" w:rsidRPr="006E7C33" w:rsidRDefault="00565FE3" w:rsidP="00C73FF8">
            <w:pPr>
              <w:spacing w:after="0"/>
              <w:jc w:val="center"/>
              <w:rPr>
                <w:rFonts w:cstheme="minorHAnsi"/>
                <w:b/>
                <w:bCs/>
                <w:sz w:val="18"/>
                <w:szCs w:val="18"/>
                <w:highlight w:val="yellow"/>
              </w:rPr>
            </w:pPr>
            <w:r w:rsidRPr="006E7C33">
              <w:rPr>
                <w:rFonts w:cstheme="minorHAnsi"/>
                <w:b/>
                <w:bCs/>
                <w:sz w:val="18"/>
                <w:szCs w:val="18"/>
                <w:highlight w:val="yellow"/>
              </w:rPr>
              <w:t>Codice</w:t>
            </w:r>
          </w:p>
        </w:tc>
        <w:tc>
          <w:tcPr>
            <w:tcW w:w="4192" w:type="pct"/>
            <w:shd w:val="clear" w:color="auto" w:fill="A7D9A3"/>
            <w:vAlign w:val="center"/>
          </w:tcPr>
          <w:p w14:paraId="61AC5F1A" w14:textId="77777777" w:rsidR="00565FE3" w:rsidRPr="006E7C33" w:rsidRDefault="00565FE3" w:rsidP="00C73FF8">
            <w:pPr>
              <w:spacing w:after="0"/>
              <w:jc w:val="center"/>
              <w:rPr>
                <w:rFonts w:cstheme="minorHAnsi"/>
                <w:sz w:val="18"/>
                <w:szCs w:val="18"/>
                <w:highlight w:val="yellow"/>
              </w:rPr>
            </w:pPr>
            <w:r w:rsidRPr="006E7C33">
              <w:rPr>
                <w:rFonts w:cstheme="minorHAnsi"/>
                <w:b/>
                <w:bCs/>
                <w:sz w:val="18"/>
                <w:szCs w:val="18"/>
                <w:highlight w:val="yellow"/>
              </w:rPr>
              <w:t>Descrizione</w:t>
            </w:r>
          </w:p>
        </w:tc>
      </w:tr>
      <w:tr w:rsidR="00565FE3" w:rsidRPr="00FD20C2" w14:paraId="05DCBEDD" w14:textId="77777777" w:rsidTr="00C73FF8">
        <w:trPr>
          <w:trHeight w:val="486"/>
        </w:trPr>
        <w:tc>
          <w:tcPr>
            <w:tcW w:w="808" w:type="pct"/>
            <w:vAlign w:val="center"/>
          </w:tcPr>
          <w:p w14:paraId="41C407E3" w14:textId="77777777" w:rsidR="00565FE3" w:rsidRPr="006E7C33" w:rsidRDefault="00565FE3" w:rsidP="00C73FF8">
            <w:pPr>
              <w:spacing w:after="0"/>
              <w:jc w:val="center"/>
              <w:rPr>
                <w:rFonts w:cstheme="minorHAnsi"/>
                <w:b/>
                <w:bCs/>
                <w:sz w:val="18"/>
                <w:szCs w:val="18"/>
                <w:highlight w:val="yellow"/>
              </w:rPr>
            </w:pPr>
            <w:r w:rsidRPr="006E7C33">
              <w:rPr>
                <w:rFonts w:cstheme="minorHAnsi"/>
                <w:b/>
                <w:bCs/>
                <w:sz w:val="18"/>
                <w:szCs w:val="18"/>
                <w:highlight w:val="yellow"/>
              </w:rPr>
              <w:t>SRA03.2_IT01</w:t>
            </w:r>
          </w:p>
        </w:tc>
        <w:tc>
          <w:tcPr>
            <w:tcW w:w="4192" w:type="pct"/>
            <w:vAlign w:val="center"/>
          </w:tcPr>
          <w:p w14:paraId="186F6E07" w14:textId="77777777" w:rsidR="00565FE3" w:rsidRPr="006E7C33" w:rsidRDefault="00565FE3" w:rsidP="00C73FF8">
            <w:pPr>
              <w:spacing w:after="0"/>
              <w:jc w:val="both"/>
              <w:rPr>
                <w:rFonts w:cstheme="minorHAnsi"/>
                <w:sz w:val="18"/>
                <w:szCs w:val="18"/>
                <w:highlight w:val="yellow"/>
              </w:rPr>
            </w:pPr>
            <w:r w:rsidRPr="006E7C33">
              <w:rPr>
                <w:rFonts w:cstheme="minorHAnsi"/>
                <w:sz w:val="18"/>
                <w:szCs w:val="18"/>
                <w:highlight w:val="yellow"/>
              </w:rPr>
              <w:t>Le superfici oggetto di impegno accertate con la domanda di sostegno devono essere mantenute per tutta la durata del periodo di impegno</w:t>
            </w:r>
          </w:p>
        </w:tc>
      </w:tr>
    </w:tbl>
    <w:p w14:paraId="0092E03B" w14:textId="77777777" w:rsidR="00565FE3" w:rsidRPr="00FE3B46" w:rsidRDefault="00565FE3" w:rsidP="00565FE3">
      <w:pPr>
        <w:spacing w:after="0"/>
        <w:rPr>
          <w:rFonts w:cstheme="minorHAnsi"/>
        </w:rPr>
      </w:pPr>
    </w:p>
    <w:tbl>
      <w:tblPr>
        <w:tblStyle w:val="Grigliatabella"/>
        <w:tblW w:w="5000" w:type="pct"/>
        <w:tblLook w:val="04A0" w:firstRow="1" w:lastRow="0" w:firstColumn="1" w:lastColumn="0" w:noHBand="0" w:noVBand="1"/>
      </w:tblPr>
      <w:tblGrid>
        <w:gridCol w:w="1489"/>
        <w:gridCol w:w="8651"/>
      </w:tblGrid>
      <w:tr w:rsidR="00565FE3" w:rsidRPr="00700099" w14:paraId="28FCA9A1" w14:textId="77777777" w:rsidTr="00C73FF8">
        <w:tc>
          <w:tcPr>
            <w:tcW w:w="5000" w:type="pct"/>
            <w:gridSpan w:val="2"/>
            <w:shd w:val="clear" w:color="auto" w:fill="008E40"/>
            <w:vAlign w:val="center"/>
          </w:tcPr>
          <w:p w14:paraId="1DB0F6E6"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79A6EF2D" w14:textId="77777777" w:rsidTr="00C73FF8">
        <w:tc>
          <w:tcPr>
            <w:tcW w:w="734" w:type="pct"/>
            <w:shd w:val="clear" w:color="auto" w:fill="A7D9A3"/>
            <w:vAlign w:val="center"/>
          </w:tcPr>
          <w:p w14:paraId="00043CD4"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66" w:type="pct"/>
            <w:shd w:val="clear" w:color="auto" w:fill="A7D9A3"/>
            <w:vAlign w:val="center"/>
          </w:tcPr>
          <w:p w14:paraId="3D9E36B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4539BEC" w14:textId="77777777" w:rsidTr="00C73FF8">
        <w:tc>
          <w:tcPr>
            <w:tcW w:w="734" w:type="pct"/>
            <w:vAlign w:val="center"/>
          </w:tcPr>
          <w:p w14:paraId="143280B2"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66" w:type="pct"/>
            <w:vAlign w:val="center"/>
          </w:tcPr>
          <w:p w14:paraId="707FDD24" w14:textId="77777777" w:rsidR="00565FE3" w:rsidRPr="00700099" w:rsidRDefault="00565FE3" w:rsidP="00C73FF8">
            <w:pPr>
              <w:spacing w:after="0"/>
              <w:rPr>
                <w:rFonts w:cstheme="minorHAnsi"/>
                <w:sz w:val="18"/>
                <w:szCs w:val="18"/>
              </w:rPr>
            </w:pPr>
            <w:r w:rsidRPr="00700099">
              <w:rPr>
                <w:rFonts w:cstheme="minorHAnsi"/>
                <w:sz w:val="18"/>
                <w:szCs w:val="18"/>
              </w:rPr>
              <w:t>Rispetto delle norme di Condizionalità (art. 12,</w:t>
            </w:r>
            <w:r w:rsidRPr="0068565C">
              <w:rPr>
                <w:rFonts w:cstheme="minorHAnsi"/>
                <w:strike/>
                <w:color w:val="FF0000"/>
                <w:sz w:val="18"/>
                <w:szCs w:val="18"/>
              </w:rPr>
              <w:t xml:space="preserve"> 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35D6D4FB" w14:textId="77777777" w:rsidTr="00C73FF8">
        <w:tc>
          <w:tcPr>
            <w:tcW w:w="734" w:type="pct"/>
            <w:vAlign w:val="center"/>
          </w:tcPr>
          <w:p w14:paraId="469191AA"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66" w:type="pct"/>
            <w:vAlign w:val="center"/>
          </w:tcPr>
          <w:p w14:paraId="598DF402"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0DB57C60" w14:textId="77777777" w:rsidR="00565FE3" w:rsidRPr="00FE3B46" w:rsidRDefault="00565FE3" w:rsidP="00565FE3">
      <w:pPr>
        <w:spacing w:after="0"/>
        <w:rPr>
          <w:rStyle w:val="Titolo3Carattere"/>
          <w:color w:val="000000" w:themeColor="text1"/>
          <w:sz w:val="22"/>
          <w:szCs w:val="22"/>
        </w:rPr>
      </w:pPr>
    </w:p>
    <w:p w14:paraId="06712487"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 (€/ha/anno)</w:t>
      </w:r>
    </w:p>
    <w:tbl>
      <w:tblPr>
        <w:tblStyle w:val="Grigliatabella"/>
        <w:tblW w:w="0" w:type="auto"/>
        <w:tblLook w:val="04A0" w:firstRow="1" w:lastRow="0" w:firstColumn="1" w:lastColumn="0" w:noHBand="0" w:noVBand="1"/>
      </w:tblPr>
      <w:tblGrid>
        <w:gridCol w:w="2932"/>
        <w:gridCol w:w="2856"/>
      </w:tblGrid>
      <w:tr w:rsidR="00565FE3" w14:paraId="410C4D3D" w14:textId="77777777" w:rsidTr="00C73FF8">
        <w:trPr>
          <w:trHeight w:val="444"/>
        </w:trPr>
        <w:tc>
          <w:tcPr>
            <w:tcW w:w="2932" w:type="dxa"/>
            <w:shd w:val="clear" w:color="auto" w:fill="008E40"/>
            <w:vAlign w:val="center"/>
          </w:tcPr>
          <w:p w14:paraId="3D93049E" w14:textId="77777777" w:rsidR="00565FE3" w:rsidRPr="00C547C1"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Tecniche di semina su sodo</w:t>
            </w:r>
          </w:p>
        </w:tc>
        <w:tc>
          <w:tcPr>
            <w:tcW w:w="2856" w:type="dxa"/>
            <w:shd w:val="clear" w:color="auto" w:fill="008E40"/>
            <w:vAlign w:val="center"/>
          </w:tcPr>
          <w:p w14:paraId="4C24F65E" w14:textId="77777777" w:rsidR="00565FE3" w:rsidRPr="00C547C1"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Adozione di minima lavorazione</w:t>
            </w:r>
          </w:p>
        </w:tc>
      </w:tr>
      <w:tr w:rsidR="00565FE3" w14:paraId="09FD572B" w14:textId="77777777" w:rsidTr="00C73FF8">
        <w:trPr>
          <w:trHeight w:val="289"/>
        </w:trPr>
        <w:tc>
          <w:tcPr>
            <w:tcW w:w="2932" w:type="dxa"/>
            <w:vAlign w:val="center"/>
          </w:tcPr>
          <w:p w14:paraId="0FFBF5E1" w14:textId="77777777" w:rsidR="00565FE3" w:rsidRPr="000604B6" w:rsidRDefault="00565FE3" w:rsidP="00C73FF8">
            <w:pPr>
              <w:spacing w:after="0"/>
              <w:jc w:val="center"/>
              <w:rPr>
                <w:rFonts w:cstheme="minorHAnsi"/>
                <w:strike/>
                <w:color w:val="FF0000"/>
                <w:sz w:val="18"/>
                <w:szCs w:val="18"/>
                <w:lang w:val="it"/>
              </w:rPr>
            </w:pPr>
            <w:r w:rsidRPr="000604B6">
              <w:rPr>
                <w:rFonts w:cstheme="minorHAnsi"/>
                <w:strike/>
                <w:color w:val="FF0000"/>
                <w:sz w:val="18"/>
                <w:szCs w:val="18"/>
                <w:lang w:val="it"/>
              </w:rPr>
              <w:t>450</w:t>
            </w:r>
          </w:p>
          <w:p w14:paraId="50146E9C" w14:textId="77777777" w:rsidR="00565FE3" w:rsidRPr="000604B6" w:rsidRDefault="00565FE3" w:rsidP="00C73FF8">
            <w:pPr>
              <w:spacing w:after="0"/>
              <w:jc w:val="center"/>
              <w:rPr>
                <w:rFonts w:cstheme="minorHAnsi"/>
                <w:sz w:val="18"/>
                <w:szCs w:val="18"/>
                <w:lang w:val="it"/>
              </w:rPr>
            </w:pPr>
            <w:r w:rsidRPr="00462481">
              <w:rPr>
                <w:rFonts w:cstheme="minorHAnsi"/>
                <w:sz w:val="18"/>
                <w:szCs w:val="18"/>
                <w:highlight w:val="yellow"/>
                <w:lang w:val="it"/>
              </w:rPr>
              <w:t>325</w:t>
            </w:r>
          </w:p>
        </w:tc>
        <w:tc>
          <w:tcPr>
            <w:tcW w:w="2856" w:type="dxa"/>
            <w:vAlign w:val="center"/>
          </w:tcPr>
          <w:p w14:paraId="3AE44784" w14:textId="77777777" w:rsidR="00565FE3" w:rsidRPr="000604B6" w:rsidRDefault="00565FE3" w:rsidP="00C73FF8">
            <w:pPr>
              <w:spacing w:after="0"/>
              <w:jc w:val="center"/>
              <w:rPr>
                <w:rFonts w:cstheme="minorHAnsi"/>
                <w:strike/>
                <w:color w:val="FF0000"/>
                <w:sz w:val="18"/>
                <w:szCs w:val="18"/>
                <w:lang w:val="it"/>
              </w:rPr>
            </w:pPr>
            <w:r w:rsidRPr="000604B6">
              <w:rPr>
                <w:rFonts w:cstheme="minorHAnsi"/>
                <w:strike/>
                <w:color w:val="FF0000"/>
                <w:sz w:val="18"/>
                <w:szCs w:val="18"/>
                <w:lang w:val="it"/>
              </w:rPr>
              <w:t>250</w:t>
            </w:r>
          </w:p>
          <w:p w14:paraId="62985B8F" w14:textId="77777777" w:rsidR="00565FE3" w:rsidRPr="000604B6" w:rsidRDefault="00565FE3" w:rsidP="00C73FF8">
            <w:pPr>
              <w:spacing w:after="0"/>
              <w:jc w:val="center"/>
              <w:rPr>
                <w:rFonts w:cstheme="minorHAnsi"/>
                <w:sz w:val="18"/>
                <w:szCs w:val="18"/>
                <w:lang w:val="it"/>
              </w:rPr>
            </w:pPr>
            <w:r w:rsidRPr="00462481">
              <w:rPr>
                <w:rFonts w:cstheme="minorHAnsi"/>
                <w:sz w:val="18"/>
                <w:szCs w:val="18"/>
                <w:highlight w:val="yellow"/>
                <w:lang w:val="it"/>
              </w:rPr>
              <w:t>190</w:t>
            </w:r>
          </w:p>
        </w:tc>
      </w:tr>
    </w:tbl>
    <w:p w14:paraId="5705B468" w14:textId="77777777" w:rsidR="00565FE3" w:rsidRDefault="00565FE3" w:rsidP="00565FE3">
      <w:pPr>
        <w:spacing w:after="0"/>
      </w:pPr>
    </w:p>
    <w:p w14:paraId="10E6E4EF"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726E62BE" w14:textId="77777777" w:rsidTr="00C73FF8">
        <w:trPr>
          <w:trHeight w:val="163"/>
        </w:trPr>
        <w:tc>
          <w:tcPr>
            <w:tcW w:w="4673" w:type="dxa"/>
            <w:vMerge w:val="restart"/>
            <w:shd w:val="clear" w:color="auto" w:fill="008E40"/>
            <w:vAlign w:val="center"/>
          </w:tcPr>
          <w:p w14:paraId="04E94E9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0577A47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59ECF48B"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0F24C89D" w14:textId="77777777" w:rsidTr="00C73FF8">
        <w:trPr>
          <w:trHeight w:val="139"/>
        </w:trPr>
        <w:tc>
          <w:tcPr>
            <w:tcW w:w="4673" w:type="dxa"/>
            <w:vMerge/>
            <w:shd w:val="clear" w:color="auto" w:fill="008E40"/>
            <w:vAlign w:val="center"/>
          </w:tcPr>
          <w:p w14:paraId="0FCF0298"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13A34688"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79D5838E"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1130E36A" w14:textId="77777777" w:rsidR="00565FE3" w:rsidRPr="00FE3B46" w:rsidRDefault="00565FE3" w:rsidP="00565FE3">
      <w:pPr>
        <w:spacing w:after="0"/>
        <w:rPr>
          <w:rFonts w:cstheme="minorHAnsi"/>
          <w:b/>
          <w:bCs/>
        </w:rPr>
      </w:pPr>
    </w:p>
    <w:p w14:paraId="1B910BB6"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267B136B" w14:textId="77777777" w:rsidR="00565FE3" w:rsidRPr="00027731" w:rsidRDefault="00565FE3" w:rsidP="00565FE3">
      <w:pPr>
        <w:rPr>
          <w:sz w:val="20"/>
          <w:szCs w:val="20"/>
        </w:rPr>
      </w:pPr>
      <w:r w:rsidRPr="00027731">
        <w:rPr>
          <w:sz w:val="20"/>
          <w:szCs w:val="20"/>
        </w:rPr>
        <w:t>Non prevista.</w:t>
      </w:r>
    </w:p>
    <w:p w14:paraId="5AA4C297"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7DCA0912" w14:textId="77777777" w:rsidR="00565FE3" w:rsidRPr="00F6220C" w:rsidRDefault="00565FE3" w:rsidP="00565FE3">
      <w:pPr>
        <w:pStyle w:val="Titolo2"/>
        <w:rPr>
          <w:rFonts w:asciiTheme="minorHAnsi" w:hAnsiTheme="minorHAnsi" w:cstheme="minorHAnsi"/>
          <w:b/>
          <w:bCs/>
        </w:rPr>
      </w:pPr>
      <w:bookmarkStart w:id="14" w:name="_Toc133425198"/>
      <w:r w:rsidRPr="00F6220C">
        <w:rPr>
          <w:rFonts w:asciiTheme="minorHAnsi" w:hAnsiTheme="minorHAnsi" w:cstheme="minorHAnsi"/>
          <w:b/>
          <w:bCs/>
        </w:rPr>
        <w:t>SRA06</w:t>
      </w:r>
      <w:r>
        <w:rPr>
          <w:rFonts w:asciiTheme="minorHAnsi" w:hAnsiTheme="minorHAnsi" w:cstheme="minorHAnsi"/>
          <w:b/>
          <w:bCs/>
        </w:rPr>
        <w:t xml:space="preserve"> – Cover crops</w:t>
      </w:r>
      <w:bookmarkEnd w:id="14"/>
    </w:p>
    <w:p w14:paraId="4ACAFF29" w14:textId="77777777" w:rsidR="00565FE3" w:rsidRPr="0082716A" w:rsidRDefault="00565FE3" w:rsidP="00565FE3">
      <w:pPr>
        <w:pStyle w:val="Titolo3"/>
        <w:rPr>
          <w:i/>
          <w:iCs/>
          <w:color w:val="365F91" w:themeColor="accent1" w:themeShade="BF"/>
          <w:sz w:val="22"/>
          <w:szCs w:val="22"/>
        </w:rPr>
      </w:pPr>
      <w:r>
        <w:rPr>
          <w:i/>
          <w:iCs/>
          <w:color w:val="365F91" w:themeColor="accent1" w:themeShade="BF"/>
          <w:sz w:val="22"/>
          <w:szCs w:val="22"/>
        </w:rPr>
        <w:t>Descrizione</w:t>
      </w:r>
    </w:p>
    <w:p w14:paraId="68AB990A" w14:textId="77777777" w:rsidR="00565FE3" w:rsidRPr="00B65EBA" w:rsidRDefault="00565FE3" w:rsidP="00565FE3">
      <w:pPr>
        <w:rPr>
          <w:sz w:val="20"/>
          <w:szCs w:val="20"/>
        </w:rPr>
      </w:pPr>
      <w:r w:rsidRPr="00B65EBA">
        <w:rPr>
          <w:sz w:val="20"/>
          <w:szCs w:val="20"/>
        </w:rPr>
        <w:t xml:space="preserve">L’intervento prevede un </w:t>
      </w:r>
      <w:r w:rsidRPr="00B65EBA">
        <w:rPr>
          <w:b/>
          <w:bCs/>
          <w:sz w:val="20"/>
          <w:szCs w:val="20"/>
        </w:rPr>
        <w:t>pagamento annuale per ettaro di SAU</w:t>
      </w:r>
      <w:r w:rsidRPr="00B65EBA">
        <w:rPr>
          <w:sz w:val="20"/>
          <w:szCs w:val="20"/>
        </w:rPr>
        <w:t xml:space="preserve"> a favore dei beneficiari che si impegnano a seminare colture di copertura delle superfici a seminativo. Regione Lombardia intende attivare la seguente azione:</w:t>
      </w:r>
    </w:p>
    <w:p w14:paraId="1A1B09F9" w14:textId="77777777" w:rsidR="00565FE3" w:rsidRPr="00B65EBA" w:rsidRDefault="00565FE3" w:rsidP="00565FE3">
      <w:pPr>
        <w:pStyle w:val="Paragrafoelenco"/>
        <w:numPr>
          <w:ilvl w:val="0"/>
          <w:numId w:val="20"/>
        </w:numPr>
        <w:rPr>
          <w:sz w:val="20"/>
          <w:szCs w:val="20"/>
        </w:rPr>
      </w:pPr>
      <w:r w:rsidRPr="00B65EBA">
        <w:rPr>
          <w:b/>
          <w:bCs/>
          <w:sz w:val="20"/>
          <w:szCs w:val="20"/>
        </w:rPr>
        <w:t>Azione 6.1</w:t>
      </w:r>
      <w:r w:rsidRPr="00B65EBA">
        <w:rPr>
          <w:sz w:val="20"/>
          <w:szCs w:val="20"/>
        </w:rPr>
        <w:t xml:space="preserve"> - Colture di copertura.</w:t>
      </w:r>
    </w:p>
    <w:p w14:paraId="1A5A5A2B" w14:textId="77777777" w:rsidR="00565FE3" w:rsidRPr="00F509EC" w:rsidRDefault="00565FE3" w:rsidP="00565FE3">
      <w:pPr>
        <w:spacing w:before="40" w:after="40"/>
        <w:jc w:val="both"/>
        <w:rPr>
          <w:noProof/>
          <w:sz w:val="20"/>
          <w:szCs w:val="20"/>
        </w:rPr>
      </w:pPr>
      <w:r w:rsidRPr="00B65EBA">
        <w:rPr>
          <w:noProof/>
          <w:sz w:val="20"/>
          <w:szCs w:val="20"/>
        </w:rPr>
        <w:t xml:space="preserve">L’intervento contribuisce alla riduzione della lisciviazione dei nitrati nelle acque, al miglioramento della struttura e fertilità </w:t>
      </w:r>
      <w:r w:rsidRPr="00F509EC">
        <w:rPr>
          <w:noProof/>
          <w:sz w:val="20"/>
          <w:szCs w:val="20"/>
        </w:rPr>
        <w:t>del suolo, all’aumento del sequestro di carbonio organico nel suolo, alla riduzione delle emissioni di gas serra e più in generale all’adattamento ai cambiamenti climatici.</w:t>
      </w:r>
    </w:p>
    <w:p w14:paraId="1741ECC1" w14:textId="77777777" w:rsidR="00565FE3" w:rsidRPr="00B65EBA" w:rsidRDefault="00565FE3" w:rsidP="00565FE3">
      <w:pPr>
        <w:spacing w:before="40" w:after="40"/>
        <w:jc w:val="both"/>
        <w:rPr>
          <w:sz w:val="20"/>
          <w:szCs w:val="20"/>
        </w:rPr>
      </w:pPr>
      <w:r w:rsidRPr="00F509EC">
        <w:rPr>
          <w:noProof/>
          <w:sz w:val="20"/>
          <w:szCs w:val="20"/>
        </w:rPr>
        <w:t>L’intervento prevede un periodo di impegno</w:t>
      </w:r>
      <w:r w:rsidRPr="00B65EBA">
        <w:rPr>
          <w:noProof/>
          <w:sz w:val="20"/>
          <w:szCs w:val="20"/>
        </w:rPr>
        <w:t xml:space="preserve"> di durata pari a</w:t>
      </w:r>
      <w:r w:rsidRPr="00B65EBA">
        <w:rPr>
          <w:b/>
          <w:bCs/>
          <w:noProof/>
          <w:sz w:val="20"/>
          <w:szCs w:val="20"/>
        </w:rPr>
        <w:t xml:space="preserve"> 5 anni</w:t>
      </w:r>
      <w:r w:rsidRPr="00B65EBA">
        <w:rPr>
          <w:noProof/>
          <w:sz w:val="20"/>
          <w:szCs w:val="20"/>
        </w:rPr>
        <w:t>.</w:t>
      </w:r>
    </w:p>
    <w:p w14:paraId="57246661" w14:textId="77777777" w:rsidR="00565FE3" w:rsidRPr="00B65EBA" w:rsidRDefault="00565FE3" w:rsidP="00565FE3">
      <w:pPr>
        <w:spacing w:before="40" w:after="40"/>
        <w:jc w:val="both"/>
        <w:rPr>
          <w:sz w:val="20"/>
          <w:szCs w:val="20"/>
        </w:rPr>
      </w:pPr>
      <w:r w:rsidRPr="00B65EBA">
        <w:rPr>
          <w:noProof/>
          <w:sz w:val="20"/>
          <w:szCs w:val="20"/>
        </w:rPr>
        <w:t>La singola annualità dell’impegno è riferita all’</w:t>
      </w:r>
      <w:r w:rsidRPr="00B65EBA">
        <w:rPr>
          <w:b/>
          <w:bCs/>
          <w:noProof/>
          <w:sz w:val="20"/>
          <w:szCs w:val="20"/>
        </w:rPr>
        <w:t>anno solare</w:t>
      </w:r>
      <w:r w:rsidRPr="00B65EBA">
        <w:rPr>
          <w:noProof/>
          <w:sz w:val="20"/>
          <w:szCs w:val="20"/>
        </w:rPr>
        <w:t xml:space="preserve"> (01/01-31/12).</w:t>
      </w:r>
    </w:p>
    <w:p w14:paraId="2A786EE8" w14:textId="77777777" w:rsidR="00565FE3" w:rsidRPr="00B65EBA" w:rsidRDefault="00565FE3" w:rsidP="00565FE3">
      <w:pPr>
        <w:spacing w:after="0"/>
        <w:jc w:val="both"/>
        <w:rPr>
          <w:rFonts w:eastAsiaTheme="majorEastAsia"/>
          <w:sz w:val="20"/>
          <w:szCs w:val="20"/>
        </w:rPr>
      </w:pPr>
      <w:r w:rsidRPr="00B65EBA">
        <w:rPr>
          <w:rFonts w:eastAsiaTheme="majorEastAsia"/>
          <w:sz w:val="20"/>
          <w:szCs w:val="20"/>
        </w:rPr>
        <w:t xml:space="preserve">L’intervento si applica su </w:t>
      </w:r>
      <w:r w:rsidRPr="00B65EBA">
        <w:rPr>
          <w:rFonts w:eastAsiaTheme="majorEastAsia"/>
          <w:b/>
          <w:bCs/>
          <w:sz w:val="20"/>
          <w:szCs w:val="20"/>
        </w:rPr>
        <w:t>appezzamenti variabili</w:t>
      </w:r>
      <w:r w:rsidRPr="00B65EBA">
        <w:rPr>
          <w:rFonts w:eastAsiaTheme="majorEastAsia"/>
          <w:sz w:val="20"/>
          <w:szCs w:val="20"/>
        </w:rPr>
        <w:t xml:space="preserve">. </w:t>
      </w:r>
    </w:p>
    <w:p w14:paraId="694381B0" w14:textId="5A6A96EC" w:rsidR="00565FE3" w:rsidRPr="008625E4" w:rsidRDefault="008625E4" w:rsidP="008625E4">
      <w:pPr>
        <w:jc w:val="both"/>
        <w:rPr>
          <w:sz w:val="24"/>
          <w:szCs w:val="24"/>
        </w:rPr>
      </w:pPr>
      <w:r w:rsidRPr="008625E4">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p w14:paraId="5DD31ABF" w14:textId="77777777" w:rsidR="00565FE3" w:rsidRPr="009A4421" w:rsidRDefault="00565FE3" w:rsidP="00565FE3">
      <w:pPr>
        <w:pStyle w:val="Titolo3"/>
        <w:rPr>
          <w:i/>
          <w:iCs/>
          <w:color w:val="365F91" w:themeColor="accent1" w:themeShade="BF"/>
          <w:sz w:val="22"/>
          <w:szCs w:val="22"/>
        </w:rPr>
      </w:pPr>
      <w:r w:rsidRPr="009A4421">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14"/>
        <w:gridCol w:w="726"/>
        <w:gridCol w:w="1235"/>
        <w:gridCol w:w="1109"/>
        <w:gridCol w:w="2580"/>
        <w:gridCol w:w="1330"/>
        <w:gridCol w:w="771"/>
        <w:gridCol w:w="775"/>
      </w:tblGrid>
      <w:tr w:rsidR="00565FE3" w:rsidRPr="00D62EB2" w14:paraId="08B4FCC2" w14:textId="77777777" w:rsidTr="00C73FF8">
        <w:trPr>
          <w:trHeight w:val="405"/>
        </w:trPr>
        <w:tc>
          <w:tcPr>
            <w:tcW w:w="796" w:type="pct"/>
            <w:vMerge w:val="restart"/>
            <w:shd w:val="clear" w:color="auto" w:fill="008E40"/>
            <w:vAlign w:val="center"/>
          </w:tcPr>
          <w:p w14:paraId="06B5FB1D" w14:textId="77777777" w:rsidR="00565FE3" w:rsidRPr="00D62EB2" w:rsidRDefault="00565FE3" w:rsidP="00C73FF8">
            <w:pPr>
              <w:spacing w:after="0"/>
              <w:jc w:val="center"/>
              <w:rPr>
                <w:rFonts w:cstheme="minorHAnsi"/>
                <w:b/>
                <w:bCs/>
                <w:color w:val="002060"/>
                <w:sz w:val="18"/>
                <w:szCs w:val="18"/>
              </w:rPr>
            </w:pPr>
            <w:r w:rsidRPr="00D62EB2">
              <w:rPr>
                <w:rFonts w:cstheme="minorHAnsi"/>
                <w:b/>
                <w:bCs/>
                <w:color w:val="FFFFFF" w:themeColor="background1"/>
                <w:sz w:val="18"/>
                <w:szCs w:val="18"/>
              </w:rPr>
              <w:t>Codice intervento</w:t>
            </w:r>
          </w:p>
        </w:tc>
        <w:tc>
          <w:tcPr>
            <w:tcW w:w="358" w:type="pct"/>
            <w:vMerge w:val="restart"/>
            <w:vAlign w:val="center"/>
          </w:tcPr>
          <w:p w14:paraId="0E6F4654" w14:textId="77777777" w:rsidR="00565FE3" w:rsidRPr="00D62EB2" w:rsidRDefault="00565FE3" w:rsidP="00C73FF8">
            <w:pPr>
              <w:spacing w:after="0"/>
              <w:jc w:val="center"/>
              <w:rPr>
                <w:rFonts w:cstheme="minorHAnsi"/>
                <w:b/>
                <w:bCs/>
                <w:sz w:val="18"/>
                <w:szCs w:val="18"/>
              </w:rPr>
            </w:pPr>
            <w:r w:rsidRPr="00D62EB2">
              <w:rPr>
                <w:rFonts w:cstheme="minorHAnsi"/>
                <w:b/>
                <w:bCs/>
                <w:sz w:val="18"/>
                <w:szCs w:val="18"/>
              </w:rPr>
              <w:t>SRA06</w:t>
            </w:r>
          </w:p>
        </w:tc>
        <w:tc>
          <w:tcPr>
            <w:tcW w:w="609" w:type="pct"/>
            <w:vMerge w:val="restart"/>
            <w:shd w:val="clear" w:color="auto" w:fill="008E40"/>
            <w:vAlign w:val="center"/>
          </w:tcPr>
          <w:p w14:paraId="5DE9C03B" w14:textId="77777777" w:rsidR="00565FE3" w:rsidRPr="00D62EB2" w:rsidRDefault="00565FE3" w:rsidP="00C73FF8">
            <w:pPr>
              <w:spacing w:after="0"/>
              <w:jc w:val="center"/>
              <w:rPr>
                <w:rFonts w:cstheme="minorHAnsi"/>
                <w:b/>
                <w:bCs/>
                <w:color w:val="002060"/>
                <w:sz w:val="18"/>
                <w:szCs w:val="18"/>
              </w:rPr>
            </w:pPr>
            <w:r w:rsidRPr="00D62EB2">
              <w:rPr>
                <w:rFonts w:cstheme="minorHAnsi"/>
                <w:b/>
                <w:bCs/>
                <w:color w:val="FFFFFF" w:themeColor="background1"/>
                <w:sz w:val="18"/>
                <w:szCs w:val="18"/>
              </w:rPr>
              <w:t>Titolo intervento</w:t>
            </w:r>
          </w:p>
        </w:tc>
        <w:tc>
          <w:tcPr>
            <w:tcW w:w="1819" w:type="pct"/>
            <w:gridSpan w:val="2"/>
            <w:vMerge w:val="restart"/>
            <w:vAlign w:val="center"/>
          </w:tcPr>
          <w:p w14:paraId="6B808EB8" w14:textId="77777777" w:rsidR="00565FE3" w:rsidRPr="00D62EB2" w:rsidRDefault="00565FE3" w:rsidP="00C73FF8">
            <w:pPr>
              <w:spacing w:after="0"/>
              <w:jc w:val="center"/>
              <w:rPr>
                <w:rFonts w:cstheme="minorHAnsi"/>
                <w:b/>
                <w:bCs/>
                <w:sz w:val="18"/>
                <w:szCs w:val="18"/>
              </w:rPr>
            </w:pPr>
            <w:r w:rsidRPr="00D62EB2">
              <w:rPr>
                <w:rFonts w:cstheme="minorHAnsi"/>
                <w:b/>
                <w:bCs/>
                <w:sz w:val="18"/>
                <w:szCs w:val="18"/>
              </w:rPr>
              <w:t>ACA6 –</w:t>
            </w:r>
            <w:r>
              <w:rPr>
                <w:rFonts w:cstheme="minorHAnsi"/>
                <w:b/>
                <w:bCs/>
                <w:sz w:val="18"/>
                <w:szCs w:val="18"/>
              </w:rPr>
              <w:t xml:space="preserve"> Cover crops</w:t>
            </w:r>
          </w:p>
        </w:tc>
        <w:tc>
          <w:tcPr>
            <w:tcW w:w="656" w:type="pct"/>
            <w:vMerge w:val="restart"/>
            <w:shd w:val="clear" w:color="auto" w:fill="008E40"/>
            <w:vAlign w:val="center"/>
          </w:tcPr>
          <w:p w14:paraId="3DF00947" w14:textId="77777777" w:rsidR="00565FE3" w:rsidRPr="00D62EB2" w:rsidRDefault="00565FE3" w:rsidP="00C73FF8">
            <w:pPr>
              <w:spacing w:after="0"/>
              <w:jc w:val="center"/>
              <w:rPr>
                <w:rFonts w:cstheme="minorHAnsi"/>
                <w:b/>
                <w:bCs/>
                <w:color w:val="FFFFFF" w:themeColor="background1"/>
                <w:sz w:val="18"/>
                <w:szCs w:val="18"/>
              </w:rPr>
            </w:pPr>
            <w:r w:rsidRPr="00D62EB2">
              <w:rPr>
                <w:rFonts w:cstheme="minorHAnsi"/>
                <w:b/>
                <w:bCs/>
                <w:color w:val="FFFFFF" w:themeColor="background1"/>
                <w:sz w:val="18"/>
                <w:szCs w:val="18"/>
              </w:rPr>
              <w:t>Attivato da Regione Lombardia</w:t>
            </w:r>
          </w:p>
        </w:tc>
        <w:tc>
          <w:tcPr>
            <w:tcW w:w="380" w:type="pct"/>
            <w:shd w:val="clear" w:color="auto" w:fill="92D050"/>
            <w:vAlign w:val="center"/>
          </w:tcPr>
          <w:p w14:paraId="3CA0B9F1" w14:textId="77777777" w:rsidR="00565FE3" w:rsidRPr="00D62EB2" w:rsidRDefault="00565FE3" w:rsidP="00C73FF8">
            <w:pPr>
              <w:spacing w:after="0"/>
              <w:jc w:val="center"/>
              <w:rPr>
                <w:rFonts w:cstheme="minorHAnsi"/>
                <w:b/>
                <w:bCs/>
                <w:color w:val="FFFFFF" w:themeColor="background1"/>
                <w:sz w:val="18"/>
                <w:szCs w:val="18"/>
              </w:rPr>
            </w:pPr>
            <w:r w:rsidRPr="00D62EB2">
              <w:rPr>
                <w:rFonts w:cstheme="minorHAnsi"/>
                <w:b/>
                <w:bCs/>
                <w:color w:val="FFFFFF" w:themeColor="background1"/>
                <w:sz w:val="18"/>
                <w:szCs w:val="18"/>
              </w:rPr>
              <w:t>Sì</w:t>
            </w:r>
          </w:p>
        </w:tc>
        <w:sdt>
          <w:sdtPr>
            <w:rPr>
              <w:rFonts w:cstheme="minorHAnsi"/>
            </w:rPr>
            <w:id w:val="-35192339"/>
            <w14:checkbox>
              <w14:checked w14:val="1"/>
              <w14:checkedState w14:val="2612" w14:font="MS Gothic"/>
              <w14:uncheckedState w14:val="2610" w14:font="MS Gothic"/>
            </w14:checkbox>
          </w:sdtPr>
          <w:sdtEndPr/>
          <w:sdtContent>
            <w:tc>
              <w:tcPr>
                <w:tcW w:w="383" w:type="pct"/>
                <w:vAlign w:val="center"/>
              </w:tcPr>
              <w:p w14:paraId="7D0A2186" w14:textId="77777777" w:rsidR="00565FE3" w:rsidRPr="00D62EB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D62EB2" w14:paraId="394E3D7E" w14:textId="77777777" w:rsidTr="00C73FF8">
        <w:trPr>
          <w:trHeight w:val="405"/>
        </w:trPr>
        <w:tc>
          <w:tcPr>
            <w:tcW w:w="796" w:type="pct"/>
            <w:vMerge/>
            <w:shd w:val="clear" w:color="auto" w:fill="008E40"/>
            <w:vAlign w:val="center"/>
          </w:tcPr>
          <w:p w14:paraId="22514152" w14:textId="77777777" w:rsidR="00565FE3" w:rsidRPr="00D62EB2" w:rsidRDefault="00565FE3" w:rsidP="00C73FF8">
            <w:pPr>
              <w:spacing w:after="0"/>
              <w:rPr>
                <w:rFonts w:cstheme="minorHAnsi"/>
                <w:sz w:val="18"/>
                <w:szCs w:val="18"/>
              </w:rPr>
            </w:pPr>
          </w:p>
        </w:tc>
        <w:tc>
          <w:tcPr>
            <w:tcW w:w="358" w:type="pct"/>
            <w:vMerge/>
            <w:vAlign w:val="center"/>
          </w:tcPr>
          <w:p w14:paraId="2243AC06" w14:textId="77777777" w:rsidR="00565FE3" w:rsidRPr="00D62EB2" w:rsidRDefault="00565FE3" w:rsidP="00C73FF8">
            <w:pPr>
              <w:spacing w:after="0"/>
              <w:rPr>
                <w:rFonts w:cstheme="minorHAnsi"/>
                <w:sz w:val="18"/>
                <w:szCs w:val="18"/>
              </w:rPr>
            </w:pPr>
          </w:p>
        </w:tc>
        <w:tc>
          <w:tcPr>
            <w:tcW w:w="609" w:type="pct"/>
            <w:vMerge/>
            <w:shd w:val="clear" w:color="auto" w:fill="008E40"/>
            <w:vAlign w:val="center"/>
          </w:tcPr>
          <w:p w14:paraId="192B35BA" w14:textId="77777777" w:rsidR="00565FE3" w:rsidRPr="00D62EB2" w:rsidRDefault="00565FE3" w:rsidP="00C73FF8">
            <w:pPr>
              <w:spacing w:after="0"/>
              <w:rPr>
                <w:rFonts w:cstheme="minorHAnsi"/>
                <w:sz w:val="18"/>
                <w:szCs w:val="18"/>
              </w:rPr>
            </w:pPr>
          </w:p>
        </w:tc>
        <w:tc>
          <w:tcPr>
            <w:tcW w:w="1819" w:type="pct"/>
            <w:gridSpan w:val="2"/>
            <w:vMerge/>
            <w:vAlign w:val="center"/>
          </w:tcPr>
          <w:p w14:paraId="29B8E85A" w14:textId="77777777" w:rsidR="00565FE3" w:rsidRPr="00D62EB2" w:rsidRDefault="00565FE3" w:rsidP="00C73FF8">
            <w:pPr>
              <w:spacing w:after="0"/>
              <w:rPr>
                <w:rFonts w:cstheme="minorHAnsi"/>
                <w:sz w:val="18"/>
                <w:szCs w:val="18"/>
              </w:rPr>
            </w:pPr>
          </w:p>
        </w:tc>
        <w:tc>
          <w:tcPr>
            <w:tcW w:w="656" w:type="pct"/>
            <w:vMerge/>
            <w:shd w:val="clear" w:color="auto" w:fill="008E40"/>
            <w:vAlign w:val="center"/>
          </w:tcPr>
          <w:p w14:paraId="35B69EFC" w14:textId="77777777" w:rsidR="00565FE3" w:rsidRPr="00D62EB2" w:rsidRDefault="00565FE3" w:rsidP="00C73FF8">
            <w:pPr>
              <w:spacing w:after="0"/>
              <w:jc w:val="center"/>
              <w:rPr>
                <w:rFonts w:cstheme="minorHAnsi"/>
                <w:b/>
                <w:bCs/>
                <w:color w:val="FFFFFF" w:themeColor="background1"/>
                <w:sz w:val="18"/>
                <w:szCs w:val="18"/>
              </w:rPr>
            </w:pPr>
          </w:p>
        </w:tc>
        <w:tc>
          <w:tcPr>
            <w:tcW w:w="380" w:type="pct"/>
            <w:shd w:val="clear" w:color="auto" w:fill="FF0000"/>
            <w:vAlign w:val="center"/>
          </w:tcPr>
          <w:p w14:paraId="39FDFEAB" w14:textId="77777777" w:rsidR="00565FE3" w:rsidRPr="00D62EB2" w:rsidRDefault="00565FE3" w:rsidP="00C73FF8">
            <w:pPr>
              <w:spacing w:after="0"/>
              <w:jc w:val="center"/>
              <w:rPr>
                <w:rFonts w:cstheme="minorHAnsi"/>
                <w:b/>
                <w:bCs/>
                <w:color w:val="FFFFFF" w:themeColor="background1"/>
                <w:sz w:val="18"/>
                <w:szCs w:val="18"/>
              </w:rPr>
            </w:pPr>
            <w:r w:rsidRPr="00D62EB2">
              <w:rPr>
                <w:rFonts w:cstheme="minorHAnsi"/>
                <w:b/>
                <w:bCs/>
                <w:color w:val="FFFFFF" w:themeColor="background1"/>
                <w:sz w:val="18"/>
                <w:szCs w:val="18"/>
              </w:rPr>
              <w:t>No</w:t>
            </w:r>
          </w:p>
        </w:tc>
        <w:sdt>
          <w:sdtPr>
            <w:rPr>
              <w:rFonts w:cstheme="minorHAnsi"/>
            </w:rPr>
            <w:id w:val="499468640"/>
            <w14:checkbox>
              <w14:checked w14:val="0"/>
              <w14:checkedState w14:val="2612" w14:font="MS Gothic"/>
              <w14:uncheckedState w14:val="2610" w14:font="MS Gothic"/>
            </w14:checkbox>
          </w:sdtPr>
          <w:sdtEndPr/>
          <w:sdtContent>
            <w:tc>
              <w:tcPr>
                <w:tcW w:w="383" w:type="pct"/>
                <w:vAlign w:val="center"/>
              </w:tcPr>
              <w:p w14:paraId="601FA6C8" w14:textId="77777777" w:rsidR="00565FE3" w:rsidRPr="00D62EB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D62EB2" w14:paraId="1279533F" w14:textId="77777777" w:rsidTr="00C73FF8">
        <w:trPr>
          <w:trHeight w:val="270"/>
        </w:trPr>
        <w:tc>
          <w:tcPr>
            <w:tcW w:w="1154" w:type="pct"/>
            <w:gridSpan w:val="2"/>
            <w:shd w:val="clear" w:color="auto" w:fill="008E40"/>
            <w:vAlign w:val="center"/>
          </w:tcPr>
          <w:p w14:paraId="0999E7C3" w14:textId="77777777" w:rsidR="00565FE3" w:rsidRPr="007A51FB" w:rsidRDefault="00565FE3" w:rsidP="00C73FF8">
            <w:pPr>
              <w:spacing w:after="0"/>
              <w:jc w:val="center"/>
              <w:rPr>
                <w:rFonts w:cstheme="minorHAnsi"/>
                <w:b/>
                <w:bCs/>
                <w:sz w:val="18"/>
                <w:szCs w:val="18"/>
                <w:lang w:val="en-GB"/>
              </w:rPr>
            </w:pPr>
            <w:r w:rsidRPr="007A51FB">
              <w:rPr>
                <w:rFonts w:cstheme="minorHAnsi"/>
                <w:b/>
                <w:bCs/>
                <w:color w:val="FFFFFF" w:themeColor="background1"/>
                <w:sz w:val="18"/>
                <w:szCs w:val="18"/>
                <w:lang w:val="en-GB"/>
              </w:rPr>
              <w:t>Spesa Pubblica</w:t>
            </w:r>
          </w:p>
        </w:tc>
        <w:tc>
          <w:tcPr>
            <w:tcW w:w="1156" w:type="pct"/>
            <w:gridSpan w:val="2"/>
            <w:vAlign w:val="center"/>
          </w:tcPr>
          <w:p w14:paraId="705CE746" w14:textId="77777777" w:rsidR="00565FE3" w:rsidRPr="00D62EB2" w:rsidRDefault="00565FE3" w:rsidP="00C73FF8">
            <w:pPr>
              <w:spacing w:after="0"/>
              <w:jc w:val="center"/>
              <w:rPr>
                <w:rFonts w:cstheme="minorHAnsi"/>
                <w:sz w:val="18"/>
                <w:szCs w:val="18"/>
                <w:lang w:val="it"/>
              </w:rPr>
            </w:pPr>
            <w:r w:rsidRPr="00D62EB2">
              <w:rPr>
                <w:rFonts w:cstheme="minorHAnsi"/>
                <w:sz w:val="18"/>
                <w:szCs w:val="18"/>
                <w:lang w:val="it"/>
              </w:rPr>
              <w:t>10.000.000,00 €</w:t>
            </w:r>
          </w:p>
        </w:tc>
        <w:tc>
          <w:tcPr>
            <w:tcW w:w="1927" w:type="pct"/>
            <w:gridSpan w:val="2"/>
            <w:shd w:val="clear" w:color="auto" w:fill="008E40"/>
            <w:vAlign w:val="center"/>
          </w:tcPr>
          <w:p w14:paraId="3721548D" w14:textId="77777777" w:rsidR="00565FE3" w:rsidRPr="007A51FB" w:rsidRDefault="00565FE3" w:rsidP="00C73FF8">
            <w:pPr>
              <w:spacing w:after="0"/>
              <w:jc w:val="center"/>
              <w:rPr>
                <w:rFonts w:cstheme="minorHAnsi"/>
                <w:b/>
                <w:bCs/>
                <w:color w:val="FFFFFF" w:themeColor="background1"/>
                <w:sz w:val="18"/>
                <w:szCs w:val="18"/>
                <w:lang w:val="it"/>
              </w:rPr>
            </w:pPr>
            <w:r w:rsidRPr="007A51FB">
              <w:rPr>
                <w:rFonts w:cstheme="minorHAnsi"/>
                <w:b/>
                <w:bCs/>
                <w:color w:val="FFFFFF" w:themeColor="background1"/>
                <w:sz w:val="18"/>
                <w:szCs w:val="18"/>
                <w:lang w:val="en-GB"/>
              </w:rPr>
              <w:t>Contributo del FEASR</w:t>
            </w:r>
          </w:p>
        </w:tc>
        <w:tc>
          <w:tcPr>
            <w:tcW w:w="763" w:type="pct"/>
            <w:gridSpan w:val="2"/>
            <w:vAlign w:val="center"/>
          </w:tcPr>
          <w:p w14:paraId="14B58343" w14:textId="77777777" w:rsidR="00565FE3" w:rsidRPr="00D62EB2" w:rsidRDefault="00565FE3" w:rsidP="00C73FF8">
            <w:pPr>
              <w:spacing w:after="0"/>
              <w:jc w:val="center"/>
              <w:rPr>
                <w:rFonts w:cstheme="minorHAnsi"/>
                <w:sz w:val="18"/>
                <w:szCs w:val="18"/>
                <w:lang w:val="it"/>
              </w:rPr>
            </w:pPr>
            <w:r w:rsidRPr="00D62EB2">
              <w:rPr>
                <w:rFonts w:cstheme="minorHAnsi"/>
                <w:sz w:val="18"/>
                <w:szCs w:val="18"/>
                <w:lang w:val="it"/>
              </w:rPr>
              <w:t>4.070.000,00 €</w:t>
            </w:r>
          </w:p>
        </w:tc>
      </w:tr>
      <w:tr w:rsidR="00565FE3" w:rsidRPr="00D62EB2" w14:paraId="24ADBF7C" w14:textId="77777777" w:rsidTr="00C73FF8">
        <w:trPr>
          <w:trHeight w:val="270"/>
        </w:trPr>
        <w:tc>
          <w:tcPr>
            <w:tcW w:w="1154" w:type="pct"/>
            <w:gridSpan w:val="2"/>
            <w:shd w:val="clear" w:color="auto" w:fill="008E40"/>
            <w:vAlign w:val="center"/>
          </w:tcPr>
          <w:p w14:paraId="537B4A50"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56" w:type="pct"/>
            <w:gridSpan w:val="2"/>
            <w:vAlign w:val="center"/>
          </w:tcPr>
          <w:p w14:paraId="3BDEC245"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R.12</w:t>
            </w:r>
          </w:p>
          <w:p w14:paraId="6BCF976C"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R.14</w:t>
            </w:r>
          </w:p>
          <w:p w14:paraId="15F0F995"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R.19</w:t>
            </w:r>
          </w:p>
          <w:p w14:paraId="58A3799B"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R.22</w:t>
            </w:r>
          </w:p>
          <w:p w14:paraId="127D1D28"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R.24</w:t>
            </w:r>
          </w:p>
        </w:tc>
        <w:tc>
          <w:tcPr>
            <w:tcW w:w="1927" w:type="pct"/>
            <w:gridSpan w:val="2"/>
            <w:shd w:val="clear" w:color="auto" w:fill="008E40"/>
            <w:vAlign w:val="center"/>
          </w:tcPr>
          <w:p w14:paraId="64D445F2"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63" w:type="pct"/>
            <w:gridSpan w:val="2"/>
            <w:vAlign w:val="center"/>
          </w:tcPr>
          <w:p w14:paraId="3E8C3A84"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3897B03E" w14:textId="77777777" w:rsidR="00565FE3" w:rsidRDefault="00565FE3" w:rsidP="00565FE3">
      <w:pPr>
        <w:spacing w:after="0"/>
      </w:pPr>
    </w:p>
    <w:p w14:paraId="2E511D35" w14:textId="390530D9"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008625E4" w:rsidRPr="00E9607C">
        <w:rPr>
          <w:i/>
          <w:iCs/>
          <w:color w:val="365F91" w:themeColor="accent1" w:themeShade="BF"/>
          <w:sz w:val="22"/>
          <w:szCs w:val="22"/>
          <w:highlight w:val="green"/>
        </w:rPr>
        <w:t>SRA</w:t>
      </w:r>
      <w:r w:rsidR="008625E4">
        <w:rPr>
          <w:i/>
          <w:iCs/>
          <w:color w:val="365F91" w:themeColor="accent1" w:themeShade="BF"/>
          <w:sz w:val="22"/>
          <w:szCs w:val="22"/>
          <w:highlight w:val="green"/>
        </w:rPr>
        <w:t xml:space="preserve"> e </w:t>
      </w:r>
      <w:r w:rsidR="008625E4" w:rsidRPr="00E9607C">
        <w:rPr>
          <w:i/>
          <w:iCs/>
          <w:color w:val="365F91" w:themeColor="accent1" w:themeShade="BF"/>
          <w:sz w:val="22"/>
          <w:szCs w:val="22"/>
          <w:highlight w:val="green"/>
        </w:rPr>
        <w:t xml:space="preserve">TRLOM dello </w:t>
      </w:r>
      <w:r w:rsidR="008625E4"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665E01FD" w14:textId="77777777" w:rsidTr="005F64FA">
        <w:tc>
          <w:tcPr>
            <w:tcW w:w="5000" w:type="pct"/>
            <w:tcBorders>
              <w:bottom w:val="single" w:sz="4" w:space="0" w:color="auto"/>
            </w:tcBorders>
            <w:shd w:val="clear" w:color="auto" w:fill="008E40"/>
            <w:vAlign w:val="center"/>
          </w:tcPr>
          <w:p w14:paraId="78DA3632" w14:textId="172FDA23" w:rsidR="00565FE3" w:rsidRPr="008625E4" w:rsidRDefault="005F64FA" w:rsidP="00C73FF8">
            <w:pPr>
              <w:spacing w:after="0"/>
              <w:jc w:val="center"/>
              <w:rPr>
                <w:rFonts w:cstheme="minorHAnsi"/>
                <w:b/>
                <w:bCs/>
                <w:sz w:val="18"/>
                <w:szCs w:val="18"/>
                <w:highlight w:val="yellow"/>
              </w:rPr>
            </w:pPr>
            <w:r w:rsidRPr="008625E4">
              <w:rPr>
                <w:rFonts w:cstheme="minorHAnsi"/>
                <w:b/>
                <w:bCs/>
                <w:color w:val="FFFFFF" w:themeColor="background1"/>
                <w:sz w:val="18"/>
                <w:szCs w:val="18"/>
              </w:rPr>
              <w:t xml:space="preserve">Cumulabilità sulla stessa superficie </w:t>
            </w:r>
          </w:p>
        </w:tc>
      </w:tr>
      <w:tr w:rsidR="00565FE3" w:rsidRPr="00B65FD8" w14:paraId="0FFD7F0A" w14:textId="77777777" w:rsidTr="005F64FA">
        <w:tc>
          <w:tcPr>
            <w:tcW w:w="5000" w:type="pct"/>
            <w:tcBorders>
              <w:top w:val="single" w:sz="4" w:space="0" w:color="auto"/>
              <w:left w:val="single" w:sz="4" w:space="0" w:color="auto"/>
              <w:bottom w:val="nil"/>
              <w:right w:val="single" w:sz="4" w:space="0" w:color="auto"/>
            </w:tcBorders>
            <w:vAlign w:val="center"/>
          </w:tcPr>
          <w:p w14:paraId="3F7F416B" w14:textId="4DEB210F" w:rsidR="00565FE3" w:rsidRPr="00B65FD8" w:rsidRDefault="00565FE3" w:rsidP="00C73FF8">
            <w:pPr>
              <w:spacing w:after="0"/>
              <w:rPr>
                <w:rFonts w:cstheme="minorHAnsi"/>
                <w:sz w:val="18"/>
                <w:szCs w:val="18"/>
              </w:rPr>
            </w:pPr>
            <w:r>
              <w:rPr>
                <w:rFonts w:cstheme="minorHAnsi"/>
                <w:sz w:val="18"/>
                <w:szCs w:val="18"/>
              </w:rPr>
              <w:t>SRA01/</w:t>
            </w:r>
            <w:r w:rsidRPr="00700099">
              <w:rPr>
                <w:rFonts w:cstheme="minorHAnsi"/>
                <w:sz w:val="18"/>
                <w:szCs w:val="18"/>
              </w:rPr>
              <w:t>ACA0</w:t>
            </w:r>
            <w:r>
              <w:rPr>
                <w:rFonts w:cstheme="minorHAnsi"/>
                <w:sz w:val="18"/>
                <w:szCs w:val="18"/>
              </w:rPr>
              <w:t>1</w:t>
            </w:r>
          </w:p>
        </w:tc>
      </w:tr>
      <w:tr w:rsidR="00565FE3" w:rsidRPr="00B65FD8" w14:paraId="017777C3" w14:textId="77777777" w:rsidTr="005F64FA">
        <w:tc>
          <w:tcPr>
            <w:tcW w:w="5000" w:type="pct"/>
            <w:tcBorders>
              <w:top w:val="nil"/>
              <w:left w:val="single" w:sz="4" w:space="0" w:color="auto"/>
              <w:bottom w:val="nil"/>
              <w:right w:val="single" w:sz="4" w:space="0" w:color="auto"/>
            </w:tcBorders>
            <w:vAlign w:val="center"/>
          </w:tcPr>
          <w:p w14:paraId="0AFF5BF5" w14:textId="77777777" w:rsidR="00565FE3" w:rsidRPr="00B65FD8" w:rsidRDefault="00565FE3" w:rsidP="00C73FF8">
            <w:pPr>
              <w:spacing w:after="0"/>
              <w:jc w:val="both"/>
              <w:rPr>
                <w:rFonts w:cstheme="minorHAnsi"/>
                <w:sz w:val="18"/>
                <w:szCs w:val="18"/>
                <w:highlight w:val="yellow"/>
              </w:rPr>
            </w:pPr>
            <w:r>
              <w:rPr>
                <w:rFonts w:cstheme="minorHAnsi"/>
                <w:sz w:val="18"/>
                <w:szCs w:val="18"/>
              </w:rPr>
              <w:t>SRA03/</w:t>
            </w:r>
            <w:r w:rsidRPr="00700099">
              <w:rPr>
                <w:rFonts w:cstheme="minorHAnsi"/>
                <w:sz w:val="18"/>
                <w:szCs w:val="18"/>
              </w:rPr>
              <w:t>ACA</w:t>
            </w:r>
            <w:r>
              <w:rPr>
                <w:rFonts w:cstheme="minorHAnsi"/>
                <w:sz w:val="18"/>
                <w:szCs w:val="18"/>
              </w:rPr>
              <w:t>03</w:t>
            </w:r>
          </w:p>
        </w:tc>
      </w:tr>
      <w:tr w:rsidR="00565FE3" w:rsidRPr="00B65FD8" w14:paraId="52C439F7" w14:textId="77777777" w:rsidTr="005F64FA">
        <w:tc>
          <w:tcPr>
            <w:tcW w:w="5000" w:type="pct"/>
            <w:tcBorders>
              <w:top w:val="nil"/>
              <w:left w:val="single" w:sz="4" w:space="0" w:color="auto"/>
              <w:bottom w:val="nil"/>
              <w:right w:val="single" w:sz="4" w:space="0" w:color="auto"/>
            </w:tcBorders>
            <w:vAlign w:val="center"/>
          </w:tcPr>
          <w:p w14:paraId="5F3A1854" w14:textId="77777777" w:rsidR="00565FE3" w:rsidRDefault="00565FE3" w:rsidP="00C73FF8">
            <w:pPr>
              <w:spacing w:after="0"/>
              <w:jc w:val="both"/>
              <w:rPr>
                <w:rFonts w:cstheme="minorHAnsi"/>
                <w:sz w:val="18"/>
                <w:szCs w:val="18"/>
              </w:rPr>
            </w:pPr>
            <w:r>
              <w:rPr>
                <w:rFonts w:cstheme="minorHAnsi"/>
                <w:sz w:val="18"/>
                <w:szCs w:val="18"/>
              </w:rPr>
              <w:t>SRA20/ACA20</w:t>
            </w:r>
          </w:p>
        </w:tc>
      </w:tr>
      <w:tr w:rsidR="00565FE3" w:rsidRPr="00B65FD8" w14:paraId="42E36BD8" w14:textId="77777777" w:rsidTr="005F64FA">
        <w:tc>
          <w:tcPr>
            <w:tcW w:w="5000" w:type="pct"/>
            <w:tcBorders>
              <w:top w:val="nil"/>
              <w:left w:val="single" w:sz="4" w:space="0" w:color="auto"/>
              <w:bottom w:val="single" w:sz="4" w:space="0" w:color="auto"/>
              <w:right w:val="single" w:sz="4" w:space="0" w:color="auto"/>
            </w:tcBorders>
            <w:vAlign w:val="center"/>
          </w:tcPr>
          <w:p w14:paraId="4CF089CD" w14:textId="0C23F494" w:rsidR="005F64FA" w:rsidRPr="008625E4" w:rsidRDefault="00565FE3" w:rsidP="00C73FF8">
            <w:pPr>
              <w:spacing w:after="0"/>
              <w:rPr>
                <w:rFonts w:cstheme="minorHAnsi"/>
                <w:sz w:val="18"/>
                <w:szCs w:val="18"/>
              </w:rPr>
            </w:pPr>
            <w:r>
              <w:rPr>
                <w:rFonts w:cstheme="minorHAnsi"/>
                <w:sz w:val="18"/>
                <w:szCs w:val="18"/>
              </w:rPr>
              <w:t>SRA22/ACA22</w:t>
            </w:r>
          </w:p>
        </w:tc>
      </w:tr>
    </w:tbl>
    <w:p w14:paraId="29AD064D" w14:textId="77777777" w:rsidR="00565FE3" w:rsidRPr="000604B6" w:rsidRDefault="00565FE3" w:rsidP="00565FE3">
      <w:pPr>
        <w:spacing w:after="0"/>
        <w:jc w:val="both"/>
        <w:rPr>
          <w:rFonts w:cstheme="minorHAnsi"/>
          <w:strike/>
          <w:color w:val="FF0000"/>
          <w:sz w:val="20"/>
          <w:szCs w:val="20"/>
        </w:rPr>
      </w:pPr>
      <w:r w:rsidRPr="000604B6">
        <w:rPr>
          <w:rFonts w:cstheme="minorHAnsi"/>
          <w:b/>
          <w:bCs/>
          <w:strike/>
          <w:color w:val="FF0000"/>
          <w:sz w:val="20"/>
          <w:szCs w:val="20"/>
        </w:rPr>
        <w:t>NB</w:t>
      </w:r>
      <w:r w:rsidRPr="000604B6">
        <w:rPr>
          <w:rFonts w:cstheme="minorHAnsi"/>
          <w:strike/>
          <w:color w:val="FF0000"/>
          <w:sz w:val="20"/>
          <w:szCs w:val="20"/>
        </w:rPr>
        <w:t xml:space="preserve"> - Sono possibili combinazioni tra due o più SRA tra quelle sopra citate, che verranno dettagliate a livello di bando. </w:t>
      </w:r>
    </w:p>
    <w:p w14:paraId="6DD780BA" w14:textId="77777777" w:rsidR="00565FE3" w:rsidRPr="000604B6" w:rsidRDefault="00565FE3" w:rsidP="00565FE3">
      <w:pPr>
        <w:spacing w:after="0"/>
        <w:jc w:val="both"/>
        <w:rPr>
          <w:rFonts w:cstheme="minorHAnsi"/>
          <w:strike/>
          <w:color w:val="FF0000"/>
          <w:sz w:val="20"/>
          <w:szCs w:val="20"/>
        </w:rPr>
      </w:pPr>
      <w:r w:rsidRPr="000604B6">
        <w:rPr>
          <w:rFonts w:cstheme="minorHAnsi"/>
          <w:strike/>
          <w:color w:val="FF0000"/>
          <w:sz w:val="20"/>
          <w:szCs w:val="20"/>
        </w:rPr>
        <w:t>ACA6 può essere inoltre cumulabile con l’operazione 10.1.10 – Tecniche di distribuzione degli effluenti di allevamento del PSR 2014-2022 di Regione Lombardia.</w:t>
      </w:r>
    </w:p>
    <w:p w14:paraId="7F7247B8" w14:textId="77777777" w:rsidR="00565FE3" w:rsidRDefault="00565FE3" w:rsidP="00565FE3">
      <w:pPr>
        <w:spacing w:after="0"/>
        <w:jc w:val="both"/>
        <w:rPr>
          <w:rFonts w:cstheme="minorHAnsi"/>
          <w:strike/>
          <w:color w:val="FF0000"/>
          <w:sz w:val="20"/>
          <w:szCs w:val="20"/>
        </w:rPr>
      </w:pPr>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p w14:paraId="5E364A43" w14:textId="77777777" w:rsidR="00565FE3" w:rsidRPr="001E5EB7" w:rsidRDefault="00565FE3" w:rsidP="00565FE3">
      <w:pPr>
        <w:spacing w:after="0"/>
        <w:rPr>
          <w:rFonts w:cstheme="minorHAnsi"/>
        </w:rPr>
      </w:pPr>
    </w:p>
    <w:p w14:paraId="63CBE63F"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422E2632" w14:textId="77777777" w:rsidTr="00C73FF8">
        <w:tc>
          <w:tcPr>
            <w:tcW w:w="5000" w:type="pct"/>
            <w:gridSpan w:val="2"/>
            <w:shd w:val="clear" w:color="auto" w:fill="008E40"/>
            <w:vAlign w:val="center"/>
          </w:tcPr>
          <w:p w14:paraId="204CED09"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52C8119F" w14:textId="77777777" w:rsidTr="00C73FF8">
        <w:tc>
          <w:tcPr>
            <w:tcW w:w="782" w:type="pct"/>
            <w:shd w:val="clear" w:color="auto" w:fill="A7D9A3"/>
            <w:vAlign w:val="center"/>
          </w:tcPr>
          <w:p w14:paraId="7F7C2147" w14:textId="77777777" w:rsidR="00565FE3" w:rsidRDefault="00565FE3" w:rsidP="00C73FF8">
            <w:pPr>
              <w:spacing w:after="0"/>
              <w:jc w:val="center"/>
              <w:rPr>
                <w:rFonts w:cstheme="minorHAnsi"/>
                <w:b/>
                <w:bCs/>
                <w:sz w:val="18"/>
                <w:szCs w:val="18"/>
              </w:rPr>
            </w:pPr>
            <w:bookmarkStart w:id="15" w:name="_Hlk117870124"/>
            <w:r>
              <w:rPr>
                <w:rFonts w:cstheme="minorHAnsi"/>
                <w:b/>
                <w:bCs/>
                <w:sz w:val="18"/>
                <w:szCs w:val="18"/>
              </w:rPr>
              <w:t>Codice</w:t>
            </w:r>
          </w:p>
        </w:tc>
        <w:tc>
          <w:tcPr>
            <w:tcW w:w="4218" w:type="pct"/>
            <w:shd w:val="clear" w:color="auto" w:fill="A7D9A3"/>
            <w:vAlign w:val="center"/>
          </w:tcPr>
          <w:p w14:paraId="5815AE2E"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bookmarkEnd w:id="15"/>
      <w:tr w:rsidR="00565FE3" w:rsidRPr="00700099" w14:paraId="44DE1BFB" w14:textId="77777777" w:rsidTr="00C73FF8">
        <w:tc>
          <w:tcPr>
            <w:tcW w:w="782" w:type="pct"/>
            <w:vAlign w:val="center"/>
          </w:tcPr>
          <w:p w14:paraId="6058E4B7" w14:textId="77777777" w:rsidR="00565FE3" w:rsidRPr="00194C55" w:rsidRDefault="00565FE3" w:rsidP="00C73FF8">
            <w:pPr>
              <w:spacing w:after="0"/>
              <w:jc w:val="center"/>
              <w:rPr>
                <w:rFonts w:cstheme="minorHAnsi"/>
                <w:b/>
                <w:bCs/>
                <w:sz w:val="18"/>
                <w:szCs w:val="18"/>
              </w:rPr>
            </w:pPr>
            <w:r w:rsidRPr="00700099">
              <w:rPr>
                <w:rFonts w:cstheme="minorHAnsi"/>
                <w:b/>
                <w:bCs/>
                <w:sz w:val="18"/>
                <w:szCs w:val="18"/>
              </w:rPr>
              <w:t>P01</w:t>
            </w:r>
          </w:p>
        </w:tc>
        <w:tc>
          <w:tcPr>
            <w:tcW w:w="4218" w:type="pct"/>
            <w:vAlign w:val="center"/>
          </w:tcPr>
          <w:p w14:paraId="4D4B2628" w14:textId="77777777" w:rsidR="00565FE3" w:rsidRDefault="00565FE3" w:rsidP="00C73FF8">
            <w:pPr>
              <w:spacing w:after="0"/>
              <w:jc w:val="both"/>
              <w:rPr>
                <w:rFonts w:cstheme="minorHAnsi"/>
                <w:sz w:val="18"/>
                <w:szCs w:val="18"/>
              </w:rPr>
            </w:pPr>
            <w:r w:rsidRPr="00700099">
              <w:rPr>
                <w:rFonts w:cstheme="minorHAnsi"/>
                <w:sz w:val="18"/>
                <w:szCs w:val="18"/>
              </w:rPr>
              <w:t>Aree caratterizzate da particolari pregi ambientali</w:t>
            </w:r>
          </w:p>
          <w:p w14:paraId="5703B907" w14:textId="77777777" w:rsidR="00565FE3" w:rsidRPr="00AF1DA1" w:rsidRDefault="00565FE3" w:rsidP="00565FE3">
            <w:pPr>
              <w:pStyle w:val="Paragrafoelenco"/>
              <w:numPr>
                <w:ilvl w:val="0"/>
                <w:numId w:val="21"/>
              </w:numPr>
              <w:spacing w:after="0"/>
              <w:jc w:val="both"/>
              <w:rPr>
                <w:rFonts w:cstheme="minorHAnsi"/>
                <w:sz w:val="18"/>
                <w:szCs w:val="18"/>
              </w:rPr>
            </w:pPr>
            <w:r w:rsidRPr="00FA35B8">
              <w:rPr>
                <w:rFonts w:cstheme="minorHAnsi"/>
                <w:b/>
                <w:bCs/>
                <w:sz w:val="18"/>
                <w:szCs w:val="18"/>
              </w:rPr>
              <w:t>Regione Lombardia</w:t>
            </w:r>
            <w:r>
              <w:rPr>
                <w:rFonts w:cstheme="minorHAnsi"/>
                <w:sz w:val="18"/>
                <w:szCs w:val="18"/>
              </w:rPr>
              <w:t xml:space="preserve">: </w:t>
            </w:r>
            <w:r w:rsidRPr="000F3C83">
              <w:rPr>
                <w:rFonts w:cstheme="minorHAnsi"/>
                <w:sz w:val="18"/>
                <w:szCs w:val="18"/>
              </w:rPr>
              <w:t>Rete Natura 2000 e/o aree protette.</w:t>
            </w:r>
          </w:p>
        </w:tc>
      </w:tr>
      <w:tr w:rsidR="00565FE3" w:rsidRPr="00700099" w14:paraId="38F3D2A9" w14:textId="77777777" w:rsidTr="00C73FF8">
        <w:tc>
          <w:tcPr>
            <w:tcW w:w="782" w:type="pct"/>
            <w:vAlign w:val="center"/>
          </w:tcPr>
          <w:p w14:paraId="17E44F3E" w14:textId="77777777" w:rsidR="00565FE3" w:rsidRPr="004E2C7D" w:rsidRDefault="00565FE3" w:rsidP="00C73FF8">
            <w:pPr>
              <w:spacing w:after="0"/>
              <w:jc w:val="center"/>
              <w:rPr>
                <w:rFonts w:cstheme="minorHAnsi"/>
                <w:b/>
                <w:bCs/>
                <w:sz w:val="18"/>
                <w:szCs w:val="18"/>
                <w:highlight w:val="yellow"/>
              </w:rPr>
            </w:pPr>
            <w:r w:rsidRPr="004E2C7D">
              <w:rPr>
                <w:rFonts w:cstheme="minorHAnsi"/>
                <w:b/>
                <w:bCs/>
                <w:sz w:val="18"/>
                <w:szCs w:val="18"/>
                <w:highlight w:val="yellow"/>
              </w:rPr>
              <w:t>P02</w:t>
            </w:r>
          </w:p>
        </w:tc>
        <w:tc>
          <w:tcPr>
            <w:tcW w:w="4218" w:type="pct"/>
            <w:vAlign w:val="center"/>
          </w:tcPr>
          <w:p w14:paraId="2CC0B5F2" w14:textId="77777777" w:rsidR="00565FE3" w:rsidRPr="004E2C7D" w:rsidRDefault="00565FE3" w:rsidP="00C73FF8">
            <w:pPr>
              <w:spacing w:after="0"/>
              <w:jc w:val="both"/>
              <w:rPr>
                <w:rFonts w:cstheme="minorHAnsi"/>
                <w:sz w:val="18"/>
                <w:szCs w:val="18"/>
                <w:highlight w:val="yellow"/>
              </w:rPr>
            </w:pPr>
            <w:r w:rsidRPr="004E2C7D">
              <w:rPr>
                <w:rFonts w:cstheme="minorHAnsi"/>
                <w:sz w:val="18"/>
                <w:szCs w:val="18"/>
                <w:highlight w:val="yellow"/>
              </w:rPr>
              <w:t>Aree caratterizzate da criticità ambientali</w:t>
            </w:r>
          </w:p>
          <w:p w14:paraId="7810D622" w14:textId="77777777" w:rsidR="00565FE3" w:rsidRPr="004E2C7D" w:rsidRDefault="00565FE3" w:rsidP="00565FE3">
            <w:pPr>
              <w:pStyle w:val="Paragrafoelenco"/>
              <w:numPr>
                <w:ilvl w:val="0"/>
                <w:numId w:val="21"/>
              </w:numPr>
              <w:spacing w:after="0"/>
              <w:jc w:val="both"/>
              <w:rPr>
                <w:rFonts w:cstheme="minorHAnsi"/>
                <w:sz w:val="18"/>
                <w:szCs w:val="18"/>
                <w:highlight w:val="yellow"/>
              </w:rPr>
            </w:pPr>
            <w:r w:rsidRPr="004E2C7D">
              <w:rPr>
                <w:rFonts w:cstheme="minorHAnsi"/>
                <w:b/>
                <w:bCs/>
                <w:sz w:val="18"/>
                <w:szCs w:val="18"/>
                <w:highlight w:val="yellow"/>
              </w:rPr>
              <w:t>Regione Lombardia</w:t>
            </w:r>
            <w:r w:rsidRPr="004E2C7D">
              <w:rPr>
                <w:rFonts w:cstheme="minorHAnsi"/>
                <w:sz w:val="18"/>
                <w:szCs w:val="18"/>
                <w:highlight w:val="yellow"/>
              </w:rPr>
              <w:t>: ZVN</w:t>
            </w:r>
          </w:p>
        </w:tc>
      </w:tr>
      <w:tr w:rsidR="00565FE3" w:rsidRPr="00700099" w14:paraId="345F7BDF" w14:textId="77777777" w:rsidTr="00C73FF8">
        <w:tc>
          <w:tcPr>
            <w:tcW w:w="782" w:type="pct"/>
            <w:vAlign w:val="center"/>
          </w:tcPr>
          <w:p w14:paraId="7CE55E0E" w14:textId="77777777" w:rsidR="00565FE3" w:rsidRDefault="00565FE3" w:rsidP="00C73FF8">
            <w:pPr>
              <w:spacing w:after="0"/>
              <w:jc w:val="center"/>
              <w:rPr>
                <w:rFonts w:cstheme="minorHAnsi"/>
                <w:b/>
                <w:bCs/>
                <w:sz w:val="18"/>
                <w:szCs w:val="18"/>
              </w:rPr>
            </w:pPr>
            <w:r w:rsidRPr="00700099">
              <w:rPr>
                <w:rFonts w:cstheme="minorHAnsi"/>
                <w:b/>
                <w:bCs/>
                <w:sz w:val="18"/>
                <w:szCs w:val="18"/>
              </w:rPr>
              <w:t>P03</w:t>
            </w:r>
          </w:p>
        </w:tc>
        <w:tc>
          <w:tcPr>
            <w:tcW w:w="4218" w:type="pct"/>
            <w:vAlign w:val="center"/>
          </w:tcPr>
          <w:p w14:paraId="065635ED" w14:textId="77777777" w:rsidR="00565FE3" w:rsidRPr="00700099" w:rsidRDefault="00565FE3" w:rsidP="00C73FF8">
            <w:pPr>
              <w:spacing w:after="0"/>
              <w:jc w:val="both"/>
              <w:rPr>
                <w:rFonts w:cstheme="minorHAnsi"/>
                <w:sz w:val="18"/>
                <w:szCs w:val="18"/>
              </w:rPr>
            </w:pPr>
            <w:r w:rsidRPr="00700099">
              <w:rPr>
                <w:rFonts w:cstheme="minorHAnsi"/>
                <w:sz w:val="18"/>
                <w:szCs w:val="18"/>
              </w:rPr>
              <w:t>Entità della superficie oggetto di impegno (SOI)</w:t>
            </w:r>
          </w:p>
        </w:tc>
      </w:tr>
      <w:tr w:rsidR="00565FE3" w:rsidRPr="00700099" w14:paraId="3995F27B" w14:textId="77777777" w:rsidTr="00C73FF8">
        <w:tc>
          <w:tcPr>
            <w:tcW w:w="5000" w:type="pct"/>
            <w:gridSpan w:val="2"/>
            <w:shd w:val="clear" w:color="auto" w:fill="008E40"/>
            <w:vAlign w:val="center"/>
          </w:tcPr>
          <w:p w14:paraId="4E1FEB62"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293C3E" w14:paraId="2EC808FB" w14:textId="77777777" w:rsidTr="00C73FF8">
        <w:tc>
          <w:tcPr>
            <w:tcW w:w="782" w:type="pct"/>
            <w:shd w:val="clear" w:color="auto" w:fill="A7D9A3"/>
            <w:vAlign w:val="center"/>
          </w:tcPr>
          <w:p w14:paraId="48843765"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134DE7F3"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53E41FFA" w14:textId="77777777" w:rsidTr="00C73FF8">
        <w:trPr>
          <w:trHeight w:val="344"/>
        </w:trPr>
        <w:tc>
          <w:tcPr>
            <w:tcW w:w="782" w:type="pct"/>
            <w:vAlign w:val="center"/>
          </w:tcPr>
          <w:p w14:paraId="4B0D4566" w14:textId="77777777" w:rsidR="00565FE3" w:rsidRDefault="00565FE3" w:rsidP="00C73FF8">
            <w:pPr>
              <w:spacing w:after="0"/>
              <w:jc w:val="center"/>
              <w:rPr>
                <w:rFonts w:cstheme="minorHAnsi"/>
                <w:b/>
                <w:bCs/>
                <w:sz w:val="18"/>
                <w:szCs w:val="18"/>
              </w:rPr>
            </w:pPr>
            <w:r>
              <w:rPr>
                <w:rFonts w:cstheme="minorHAnsi"/>
                <w:b/>
                <w:bCs/>
                <w:sz w:val="18"/>
                <w:szCs w:val="18"/>
              </w:rPr>
              <w:t>SRA06_P_LOM_1</w:t>
            </w:r>
          </w:p>
        </w:tc>
        <w:tc>
          <w:tcPr>
            <w:tcW w:w="4218" w:type="pct"/>
            <w:vAlign w:val="center"/>
          </w:tcPr>
          <w:p w14:paraId="572C2714" w14:textId="77777777" w:rsidR="00565FE3" w:rsidRPr="00700099" w:rsidRDefault="00565FE3" w:rsidP="00C73FF8">
            <w:pPr>
              <w:spacing w:after="0"/>
              <w:jc w:val="both"/>
              <w:rPr>
                <w:rFonts w:cstheme="minorHAnsi"/>
                <w:sz w:val="18"/>
                <w:szCs w:val="18"/>
              </w:rPr>
            </w:pPr>
            <w:r w:rsidRPr="00700099">
              <w:rPr>
                <w:rFonts w:cstheme="minorHAnsi"/>
                <w:sz w:val="18"/>
                <w:szCs w:val="18"/>
              </w:rPr>
              <w:t>Essere in possesso di un attestato di frequenza di un corso di formazione, attinente alle tematiche trattate nel presente intervento, erogato da un ente di formazione accreditato nell’ambito dell’Operazione 1.1.01 del PSR del 2014-22 o intervento SRH03 del PSP 2023-27 o di altre fonti di finanziamento (es. FSE). In alternativa, aver usufruito di un servizio di consulenza, attinente alle tematiche trattate nel presente intervento, nell’ambito dell’Operazione 2.1.01 del PSR 2014-22 o intervento SRH01 del PSP 2023-27. Oppure essere in possesso di un attestato di partecipazione ad attività di dimostrazione in campo, attinenti alle tematiche trattate nel presente intervento, nell’ambito di progetti finanziati con le operazioni 1.2.01 e 16.1.01 del PSR 2014-2022 o interventi SRH05 e SRG01 del PSP 2023-2027 o di progetti LIFE</w:t>
            </w:r>
          </w:p>
        </w:tc>
      </w:tr>
    </w:tbl>
    <w:p w14:paraId="71ABA15E" w14:textId="77777777" w:rsidR="00565FE3" w:rsidRDefault="00565FE3" w:rsidP="00565FE3">
      <w:pPr>
        <w:spacing w:after="0"/>
      </w:pPr>
    </w:p>
    <w:p w14:paraId="605A9466"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80"/>
        <w:gridCol w:w="8560"/>
      </w:tblGrid>
      <w:tr w:rsidR="00565FE3" w:rsidRPr="00700099" w14:paraId="15BE5AE1" w14:textId="77777777" w:rsidTr="00C73FF8">
        <w:tc>
          <w:tcPr>
            <w:tcW w:w="5000" w:type="pct"/>
            <w:gridSpan w:val="2"/>
            <w:shd w:val="clear" w:color="auto" w:fill="008E40"/>
          </w:tcPr>
          <w:p w14:paraId="0DFBF3A3" w14:textId="77777777" w:rsidR="00565FE3" w:rsidRPr="00700099" w:rsidRDefault="00565FE3" w:rsidP="00C73FF8">
            <w:pPr>
              <w:spacing w:after="0"/>
              <w:jc w:val="center"/>
              <w:rPr>
                <w:rFonts w:cstheme="minorHAnsi"/>
                <w:b/>
                <w:bCs/>
                <w:sz w:val="18"/>
                <w:szCs w:val="18"/>
              </w:rPr>
            </w:pPr>
            <w:r>
              <w:rPr>
                <w:rFonts w:cstheme="minorHAnsi"/>
                <w:b/>
                <w:bCs/>
                <w:color w:val="FFFFFF" w:themeColor="background1"/>
                <w:sz w:val="18"/>
                <w:szCs w:val="18"/>
              </w:rPr>
              <w:t>Beneficiari</w:t>
            </w:r>
          </w:p>
        </w:tc>
      </w:tr>
      <w:tr w:rsidR="00565FE3" w:rsidRPr="00700099" w14:paraId="12D0F763" w14:textId="77777777" w:rsidTr="00C73FF8">
        <w:tc>
          <w:tcPr>
            <w:tcW w:w="779" w:type="pct"/>
            <w:shd w:val="clear" w:color="auto" w:fill="A7D9A3"/>
          </w:tcPr>
          <w:p w14:paraId="42B13916"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21" w:type="pct"/>
            <w:shd w:val="clear" w:color="auto" w:fill="A7D9A3"/>
          </w:tcPr>
          <w:p w14:paraId="23E7E88C"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580518" w14:paraId="33C39E32" w14:textId="77777777" w:rsidTr="00C73FF8">
        <w:tc>
          <w:tcPr>
            <w:tcW w:w="779" w:type="pct"/>
            <w:vAlign w:val="center"/>
          </w:tcPr>
          <w:p w14:paraId="75AF511A" w14:textId="77777777" w:rsidR="00565FE3" w:rsidRPr="00C937C8" w:rsidRDefault="00565FE3" w:rsidP="00C73FF8">
            <w:pPr>
              <w:spacing w:after="0"/>
              <w:jc w:val="center"/>
              <w:rPr>
                <w:rFonts w:cstheme="minorHAnsi"/>
                <w:b/>
                <w:bCs/>
                <w:sz w:val="18"/>
                <w:szCs w:val="18"/>
              </w:rPr>
            </w:pPr>
            <w:r w:rsidRPr="00700099">
              <w:rPr>
                <w:rFonts w:cstheme="minorHAnsi"/>
                <w:b/>
                <w:bCs/>
                <w:sz w:val="18"/>
                <w:szCs w:val="18"/>
              </w:rPr>
              <w:t>C01</w:t>
            </w:r>
          </w:p>
        </w:tc>
        <w:tc>
          <w:tcPr>
            <w:tcW w:w="4221" w:type="pct"/>
            <w:vAlign w:val="center"/>
          </w:tcPr>
          <w:p w14:paraId="61C73EDD" w14:textId="77777777" w:rsidR="00565FE3" w:rsidRPr="00AF1DA1" w:rsidRDefault="00565FE3" w:rsidP="00C73FF8">
            <w:pPr>
              <w:spacing w:after="0"/>
              <w:rPr>
                <w:rFonts w:cstheme="minorHAnsi"/>
                <w:sz w:val="18"/>
                <w:szCs w:val="18"/>
              </w:rPr>
            </w:pPr>
            <w:r w:rsidRPr="00700099">
              <w:rPr>
                <w:rFonts w:cstheme="minorHAnsi"/>
                <w:sz w:val="18"/>
                <w:szCs w:val="18"/>
              </w:rPr>
              <w:t>Agricoltori singoli o associati</w:t>
            </w:r>
          </w:p>
        </w:tc>
      </w:tr>
      <w:tr w:rsidR="00565FE3" w:rsidRPr="00580518" w14:paraId="0B7DC916" w14:textId="77777777" w:rsidTr="00C73FF8">
        <w:tc>
          <w:tcPr>
            <w:tcW w:w="779" w:type="pct"/>
            <w:vAlign w:val="center"/>
          </w:tcPr>
          <w:p w14:paraId="7298ABF1" w14:textId="77777777" w:rsidR="00565FE3" w:rsidRPr="00C937C8" w:rsidRDefault="00565FE3" w:rsidP="00C73FF8">
            <w:pPr>
              <w:spacing w:after="0"/>
              <w:jc w:val="center"/>
              <w:rPr>
                <w:rFonts w:cstheme="minorHAnsi"/>
                <w:b/>
                <w:bCs/>
                <w:sz w:val="18"/>
                <w:szCs w:val="18"/>
              </w:rPr>
            </w:pPr>
            <w:r w:rsidRPr="00700099">
              <w:rPr>
                <w:rFonts w:cstheme="minorHAnsi"/>
                <w:b/>
                <w:bCs/>
                <w:sz w:val="18"/>
                <w:szCs w:val="18"/>
              </w:rPr>
              <w:t>C02</w:t>
            </w:r>
          </w:p>
        </w:tc>
        <w:tc>
          <w:tcPr>
            <w:tcW w:w="4221" w:type="pct"/>
            <w:vAlign w:val="center"/>
          </w:tcPr>
          <w:p w14:paraId="66093D33" w14:textId="77777777" w:rsidR="00565FE3" w:rsidRPr="00AF1DA1"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700099" w14:paraId="2CF57E7A" w14:textId="77777777" w:rsidTr="00C73FF8">
        <w:tc>
          <w:tcPr>
            <w:tcW w:w="5000" w:type="pct"/>
            <w:gridSpan w:val="2"/>
            <w:shd w:val="clear" w:color="auto" w:fill="008E40"/>
          </w:tcPr>
          <w:p w14:paraId="7398189F" w14:textId="77777777" w:rsidR="00565FE3" w:rsidRPr="00700099" w:rsidRDefault="00565FE3" w:rsidP="00C73FF8">
            <w:pPr>
              <w:spacing w:after="0"/>
              <w:jc w:val="center"/>
              <w:rPr>
                <w:rFonts w:cstheme="minorHAnsi"/>
                <w:b/>
                <w:bCs/>
                <w:sz w:val="18"/>
                <w:szCs w:val="18"/>
              </w:rPr>
            </w:pPr>
            <w:r>
              <w:rPr>
                <w:rFonts w:cstheme="minorHAnsi"/>
                <w:b/>
                <w:bCs/>
                <w:color w:val="FFFFFF" w:themeColor="background1"/>
                <w:sz w:val="18"/>
                <w:szCs w:val="18"/>
              </w:rPr>
              <w:t>Criteri di ammissibilità</w:t>
            </w:r>
          </w:p>
        </w:tc>
      </w:tr>
      <w:tr w:rsidR="00565FE3" w:rsidRPr="00C937C8" w14:paraId="1984F4D2" w14:textId="77777777" w:rsidTr="00C73FF8">
        <w:tc>
          <w:tcPr>
            <w:tcW w:w="779" w:type="pct"/>
            <w:shd w:val="clear" w:color="auto" w:fill="A7D9A3"/>
          </w:tcPr>
          <w:p w14:paraId="6101EBC1"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21" w:type="pct"/>
            <w:shd w:val="clear" w:color="auto" w:fill="A7D9A3"/>
          </w:tcPr>
          <w:p w14:paraId="21BE385C"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700099" w14:paraId="5AA88A78" w14:textId="77777777" w:rsidTr="00C73FF8">
        <w:tc>
          <w:tcPr>
            <w:tcW w:w="779" w:type="pct"/>
            <w:vAlign w:val="center"/>
          </w:tcPr>
          <w:p w14:paraId="1CB0D623" w14:textId="77777777" w:rsidR="00565FE3" w:rsidRPr="00C937C8" w:rsidRDefault="00565FE3" w:rsidP="00C73FF8">
            <w:pPr>
              <w:spacing w:after="0"/>
              <w:jc w:val="center"/>
              <w:rPr>
                <w:rFonts w:cstheme="minorHAnsi"/>
                <w:b/>
                <w:bCs/>
                <w:sz w:val="18"/>
                <w:szCs w:val="18"/>
              </w:rPr>
            </w:pPr>
            <w:r>
              <w:rPr>
                <w:rFonts w:cstheme="minorHAnsi"/>
                <w:b/>
                <w:bCs/>
                <w:sz w:val="18"/>
                <w:szCs w:val="18"/>
              </w:rPr>
              <w:t>C04</w:t>
            </w:r>
          </w:p>
        </w:tc>
        <w:tc>
          <w:tcPr>
            <w:tcW w:w="4221" w:type="pct"/>
            <w:vAlign w:val="center"/>
          </w:tcPr>
          <w:p w14:paraId="4713B8E2" w14:textId="77777777" w:rsidR="00565FE3" w:rsidRPr="00AF1DA1" w:rsidRDefault="00565FE3" w:rsidP="00C73FF8">
            <w:pPr>
              <w:spacing w:after="0"/>
              <w:rPr>
                <w:rFonts w:cstheme="minorHAnsi"/>
                <w:sz w:val="18"/>
                <w:szCs w:val="18"/>
              </w:rPr>
            </w:pPr>
            <w:r w:rsidRPr="000F3C83">
              <w:rPr>
                <w:rFonts w:cstheme="minorHAnsi"/>
                <w:sz w:val="18"/>
                <w:szCs w:val="18"/>
              </w:rPr>
              <w:t>Superficie oggetto di impegno (SOI) condotta a seminativo (ad esclusione dei prati avvicendati e dei terreni a riposo)</w:t>
            </w:r>
          </w:p>
        </w:tc>
      </w:tr>
      <w:tr w:rsidR="00565FE3" w:rsidRPr="00700099" w14:paraId="209E5F84" w14:textId="77777777" w:rsidTr="00C73FF8">
        <w:trPr>
          <w:trHeight w:val="248"/>
        </w:trPr>
        <w:tc>
          <w:tcPr>
            <w:tcW w:w="779" w:type="pct"/>
            <w:vAlign w:val="center"/>
          </w:tcPr>
          <w:p w14:paraId="0ED50BAB" w14:textId="77777777" w:rsidR="00565FE3" w:rsidRPr="00700099" w:rsidRDefault="00565FE3" w:rsidP="00C73FF8">
            <w:pPr>
              <w:spacing w:after="0"/>
              <w:jc w:val="center"/>
              <w:rPr>
                <w:rFonts w:cstheme="minorHAnsi"/>
                <w:b/>
                <w:bCs/>
                <w:sz w:val="18"/>
                <w:szCs w:val="18"/>
              </w:rPr>
            </w:pPr>
            <w:r>
              <w:rPr>
                <w:rFonts w:cstheme="minorHAnsi"/>
                <w:b/>
                <w:bCs/>
                <w:sz w:val="18"/>
                <w:szCs w:val="18"/>
              </w:rPr>
              <w:t>C05</w:t>
            </w:r>
          </w:p>
        </w:tc>
        <w:tc>
          <w:tcPr>
            <w:tcW w:w="4221" w:type="pct"/>
            <w:vAlign w:val="center"/>
          </w:tcPr>
          <w:p w14:paraId="1E2D4C15" w14:textId="77777777" w:rsidR="00565FE3" w:rsidRDefault="00565FE3" w:rsidP="00C73FF8">
            <w:pPr>
              <w:spacing w:after="0" w:line="257" w:lineRule="auto"/>
              <w:jc w:val="both"/>
              <w:rPr>
                <w:rFonts w:cstheme="minorHAnsi"/>
                <w:sz w:val="18"/>
                <w:szCs w:val="18"/>
              </w:rPr>
            </w:pPr>
            <w:r w:rsidRPr="000F3C83">
              <w:rPr>
                <w:rFonts w:cstheme="minorHAnsi"/>
                <w:sz w:val="18"/>
                <w:szCs w:val="18"/>
              </w:rPr>
              <w:t>Adesione da parte dei beneficiari con una superficie minima definita dalla Regione/PA secondo le specificità locali</w:t>
            </w:r>
          </w:p>
          <w:p w14:paraId="4ACC7481" w14:textId="77777777" w:rsidR="00565FE3" w:rsidRPr="00AF1DA1" w:rsidRDefault="00565FE3" w:rsidP="00565FE3">
            <w:pPr>
              <w:pStyle w:val="Paragrafoelenco"/>
              <w:numPr>
                <w:ilvl w:val="0"/>
                <w:numId w:val="21"/>
              </w:numPr>
              <w:spacing w:after="0" w:line="257" w:lineRule="auto"/>
              <w:jc w:val="both"/>
              <w:rPr>
                <w:rFonts w:cstheme="minorHAnsi"/>
                <w:sz w:val="18"/>
                <w:szCs w:val="18"/>
              </w:rPr>
            </w:pPr>
            <w:r w:rsidRPr="0042005B">
              <w:rPr>
                <w:rFonts w:cstheme="minorHAnsi"/>
                <w:b/>
                <w:bCs/>
                <w:sz w:val="18"/>
                <w:szCs w:val="18"/>
              </w:rPr>
              <w:t>Regione Lombardia</w:t>
            </w:r>
            <w:r>
              <w:rPr>
                <w:rFonts w:cstheme="minorHAnsi"/>
                <w:sz w:val="18"/>
                <w:szCs w:val="18"/>
              </w:rPr>
              <w:t>: 5 ettari.</w:t>
            </w:r>
          </w:p>
        </w:tc>
      </w:tr>
    </w:tbl>
    <w:p w14:paraId="76C31EF2" w14:textId="77777777" w:rsidR="00565FE3" w:rsidRPr="001E5EB7" w:rsidRDefault="00565FE3" w:rsidP="00565FE3">
      <w:pPr>
        <w:spacing w:after="0"/>
        <w:rPr>
          <w:rStyle w:val="Titolo3Carattere"/>
          <w:color w:val="000000" w:themeColor="text1"/>
          <w:sz w:val="22"/>
          <w:szCs w:val="22"/>
        </w:rPr>
      </w:pPr>
    </w:p>
    <w:p w14:paraId="36871B82"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17"/>
        <w:gridCol w:w="8623"/>
      </w:tblGrid>
      <w:tr w:rsidR="00565FE3" w:rsidRPr="00700099" w14:paraId="72CC1BBF" w14:textId="77777777" w:rsidTr="00C73FF8">
        <w:trPr>
          <w:trHeight w:val="275"/>
        </w:trPr>
        <w:tc>
          <w:tcPr>
            <w:tcW w:w="5000" w:type="pct"/>
            <w:gridSpan w:val="2"/>
            <w:shd w:val="clear" w:color="auto" w:fill="008E40"/>
            <w:vAlign w:val="center"/>
          </w:tcPr>
          <w:p w14:paraId="78370BC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6.1 – Colture di copertura</w:t>
            </w:r>
          </w:p>
        </w:tc>
      </w:tr>
      <w:tr w:rsidR="00565FE3" w:rsidRPr="00700099" w14:paraId="107AB7AD" w14:textId="77777777" w:rsidTr="00C73FF8">
        <w:trPr>
          <w:trHeight w:val="275"/>
        </w:trPr>
        <w:tc>
          <w:tcPr>
            <w:tcW w:w="748" w:type="pct"/>
            <w:shd w:val="clear" w:color="auto" w:fill="A7D9A3"/>
            <w:vAlign w:val="center"/>
          </w:tcPr>
          <w:p w14:paraId="1B5166CD"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52" w:type="pct"/>
            <w:shd w:val="clear" w:color="auto" w:fill="A7D9A3"/>
            <w:vAlign w:val="center"/>
          </w:tcPr>
          <w:p w14:paraId="1CE1760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13ADE3E6" w14:textId="77777777" w:rsidTr="00C73FF8">
        <w:trPr>
          <w:trHeight w:val="486"/>
        </w:trPr>
        <w:tc>
          <w:tcPr>
            <w:tcW w:w="748" w:type="pct"/>
            <w:vAlign w:val="center"/>
          </w:tcPr>
          <w:p w14:paraId="4EE5315A" w14:textId="77777777" w:rsidR="00565FE3" w:rsidRPr="0037335A" w:rsidRDefault="00565FE3" w:rsidP="00C73FF8">
            <w:pPr>
              <w:spacing w:after="0"/>
              <w:jc w:val="center"/>
              <w:rPr>
                <w:rFonts w:cstheme="minorHAnsi"/>
                <w:b/>
                <w:bCs/>
                <w:sz w:val="18"/>
                <w:szCs w:val="18"/>
              </w:rPr>
            </w:pPr>
            <w:r w:rsidRPr="000F3C83">
              <w:rPr>
                <w:rFonts w:cstheme="minorHAnsi"/>
                <w:b/>
                <w:bCs/>
                <w:sz w:val="18"/>
                <w:szCs w:val="18"/>
              </w:rPr>
              <w:t>I0.1.1</w:t>
            </w:r>
          </w:p>
        </w:tc>
        <w:tc>
          <w:tcPr>
            <w:tcW w:w="4252" w:type="pct"/>
            <w:vAlign w:val="center"/>
          </w:tcPr>
          <w:p w14:paraId="49A32ACD" w14:textId="77777777" w:rsidR="00565FE3" w:rsidRPr="00700099" w:rsidRDefault="00565FE3" w:rsidP="00C73FF8">
            <w:pPr>
              <w:spacing w:after="0"/>
              <w:jc w:val="both"/>
              <w:rPr>
                <w:rFonts w:cstheme="minorHAnsi"/>
                <w:sz w:val="18"/>
                <w:szCs w:val="18"/>
              </w:rPr>
            </w:pPr>
            <w:r w:rsidRPr="00700099">
              <w:rPr>
                <w:rFonts w:cstheme="minorHAnsi"/>
                <w:sz w:val="18"/>
                <w:szCs w:val="18"/>
              </w:rPr>
              <w:t>Effettuare almeno una semina annuale di colture di copertura. Le Regioni/PPAA definiscono all’interno delle disposizioni attuative le tipologie di colture di copertura</w:t>
            </w:r>
          </w:p>
        </w:tc>
      </w:tr>
      <w:tr w:rsidR="00565FE3" w:rsidRPr="00700099" w14:paraId="72620B56" w14:textId="77777777" w:rsidTr="00C73FF8">
        <w:trPr>
          <w:trHeight w:val="486"/>
        </w:trPr>
        <w:tc>
          <w:tcPr>
            <w:tcW w:w="748" w:type="pct"/>
            <w:vAlign w:val="center"/>
          </w:tcPr>
          <w:p w14:paraId="110CB7D6" w14:textId="77777777" w:rsidR="00565FE3" w:rsidRPr="0037335A" w:rsidRDefault="00565FE3" w:rsidP="00C73FF8">
            <w:pPr>
              <w:spacing w:after="0"/>
              <w:jc w:val="center"/>
              <w:rPr>
                <w:rFonts w:cstheme="minorHAnsi"/>
                <w:b/>
                <w:bCs/>
                <w:sz w:val="18"/>
                <w:szCs w:val="18"/>
              </w:rPr>
            </w:pPr>
            <w:r w:rsidRPr="000F3C83">
              <w:rPr>
                <w:rFonts w:cstheme="minorHAnsi"/>
                <w:b/>
                <w:bCs/>
                <w:sz w:val="18"/>
                <w:szCs w:val="18"/>
              </w:rPr>
              <w:t>I0.1.2</w:t>
            </w:r>
          </w:p>
        </w:tc>
        <w:tc>
          <w:tcPr>
            <w:tcW w:w="4252" w:type="pct"/>
            <w:vAlign w:val="center"/>
          </w:tcPr>
          <w:p w14:paraId="2FF558F2" w14:textId="77777777" w:rsidR="00565FE3" w:rsidRPr="00700099" w:rsidRDefault="00565FE3" w:rsidP="00C73FF8">
            <w:pPr>
              <w:spacing w:after="0"/>
              <w:jc w:val="both"/>
              <w:rPr>
                <w:rFonts w:cstheme="minorHAnsi"/>
                <w:sz w:val="18"/>
                <w:szCs w:val="18"/>
              </w:rPr>
            </w:pPr>
            <w:r w:rsidRPr="00700099">
              <w:rPr>
                <w:rFonts w:cstheme="minorHAnsi"/>
                <w:sz w:val="18"/>
                <w:szCs w:val="18"/>
              </w:rPr>
              <w:t>Le colture di copertura devono essere effettivamente seminate ogni anno e non possono consistere nel ricaccio o nella auto risemina della coltura precedente o nello sviluppo di vegetazione spontanea</w:t>
            </w:r>
          </w:p>
        </w:tc>
      </w:tr>
      <w:tr w:rsidR="00565FE3" w:rsidRPr="00700099" w14:paraId="62BCC40E" w14:textId="77777777" w:rsidTr="00C73FF8">
        <w:trPr>
          <w:trHeight w:val="486"/>
        </w:trPr>
        <w:tc>
          <w:tcPr>
            <w:tcW w:w="748" w:type="pct"/>
            <w:vAlign w:val="center"/>
          </w:tcPr>
          <w:p w14:paraId="3659D0C3" w14:textId="77777777" w:rsidR="00565FE3" w:rsidRPr="0037335A" w:rsidRDefault="00565FE3" w:rsidP="00C73FF8">
            <w:pPr>
              <w:spacing w:after="0"/>
              <w:jc w:val="center"/>
              <w:rPr>
                <w:rFonts w:cstheme="minorHAnsi"/>
                <w:b/>
                <w:bCs/>
                <w:sz w:val="18"/>
                <w:szCs w:val="18"/>
              </w:rPr>
            </w:pPr>
            <w:r w:rsidRPr="000F3C83">
              <w:rPr>
                <w:rFonts w:cstheme="minorHAnsi"/>
                <w:b/>
                <w:bCs/>
                <w:sz w:val="18"/>
                <w:szCs w:val="18"/>
              </w:rPr>
              <w:t>I0.1.3</w:t>
            </w:r>
          </w:p>
        </w:tc>
        <w:tc>
          <w:tcPr>
            <w:tcW w:w="4252" w:type="pct"/>
            <w:vAlign w:val="center"/>
          </w:tcPr>
          <w:p w14:paraId="2EAA9FAF" w14:textId="77777777" w:rsidR="00565FE3" w:rsidRPr="00AF1DA1" w:rsidRDefault="00565FE3" w:rsidP="00C73FF8">
            <w:pPr>
              <w:spacing w:after="0"/>
              <w:jc w:val="both"/>
              <w:rPr>
                <w:rFonts w:cstheme="minorHAnsi"/>
                <w:sz w:val="18"/>
                <w:szCs w:val="18"/>
              </w:rPr>
            </w:pPr>
            <w:r w:rsidRPr="00700099">
              <w:rPr>
                <w:rFonts w:cstheme="minorHAnsi"/>
                <w:sz w:val="18"/>
                <w:szCs w:val="18"/>
              </w:rPr>
              <w:t>Utilizzo di una quantità di semente tale da garantire la copertura del terreno. Le Regioni/PPAA definiscono all’interno delle disposizioni attuative la quantità di semente da utilizzare</w:t>
            </w:r>
          </w:p>
        </w:tc>
      </w:tr>
      <w:tr w:rsidR="00565FE3" w:rsidRPr="00700099" w14:paraId="54B579FE" w14:textId="77777777" w:rsidTr="00C73FF8">
        <w:trPr>
          <w:trHeight w:val="486"/>
        </w:trPr>
        <w:tc>
          <w:tcPr>
            <w:tcW w:w="748" w:type="pct"/>
            <w:vAlign w:val="center"/>
          </w:tcPr>
          <w:p w14:paraId="7EBA31DC" w14:textId="77777777" w:rsidR="00565FE3" w:rsidRPr="00AF4306" w:rsidRDefault="00565FE3" w:rsidP="00C73FF8">
            <w:pPr>
              <w:spacing w:after="0"/>
              <w:jc w:val="center"/>
              <w:rPr>
                <w:rFonts w:cstheme="minorHAnsi"/>
                <w:b/>
                <w:bCs/>
                <w:sz w:val="18"/>
                <w:szCs w:val="18"/>
                <w:highlight w:val="yellow"/>
              </w:rPr>
            </w:pPr>
            <w:r w:rsidRPr="00602F57">
              <w:rPr>
                <w:rFonts w:cstheme="minorHAnsi"/>
                <w:b/>
                <w:bCs/>
                <w:sz w:val="18"/>
                <w:szCs w:val="18"/>
              </w:rPr>
              <w:t>I0.1.4</w:t>
            </w:r>
          </w:p>
        </w:tc>
        <w:tc>
          <w:tcPr>
            <w:tcW w:w="4252" w:type="pct"/>
            <w:vAlign w:val="center"/>
          </w:tcPr>
          <w:p w14:paraId="4817D0E3" w14:textId="77777777" w:rsidR="00565FE3" w:rsidRPr="00AF4306" w:rsidRDefault="00565FE3" w:rsidP="00C73FF8">
            <w:pPr>
              <w:spacing w:after="0"/>
              <w:jc w:val="both"/>
              <w:rPr>
                <w:rFonts w:cstheme="minorHAnsi"/>
                <w:sz w:val="18"/>
                <w:szCs w:val="18"/>
                <w:highlight w:val="yellow"/>
              </w:rPr>
            </w:pPr>
            <w:r w:rsidRPr="00602F57">
              <w:rPr>
                <w:rFonts w:cstheme="minorHAnsi"/>
                <w:sz w:val="18"/>
                <w:szCs w:val="18"/>
              </w:rPr>
              <w:t>Tra la data di raccolta della coltura che precede (principale) e la semina della successiva coltura (cover) non deve intercorrere più di un certo numero di giorni. Le Regioni/PPAA all’interno delle disposizioni attuative definiscono l’intervallo temporale e possono prevedere di tenere conto anche di condizioni meteorologiche avverse. La presenza della cover in campo supera</w:t>
            </w:r>
            <w:r>
              <w:rPr>
                <w:rFonts w:cstheme="minorHAnsi"/>
                <w:sz w:val="18"/>
                <w:szCs w:val="18"/>
              </w:rPr>
              <w:t>, comunque,</w:t>
            </w:r>
            <w:r w:rsidRPr="00602F57">
              <w:rPr>
                <w:rFonts w:cstheme="minorHAnsi"/>
                <w:sz w:val="18"/>
                <w:szCs w:val="18"/>
              </w:rPr>
              <w:t xml:space="preserve"> l’intervallo minimo previsto dalla BCAA 6</w:t>
            </w:r>
            <w:r>
              <w:rPr>
                <w:rFonts w:cstheme="minorHAnsi"/>
                <w:sz w:val="18"/>
                <w:szCs w:val="18"/>
              </w:rPr>
              <w:t>.</w:t>
            </w:r>
          </w:p>
        </w:tc>
      </w:tr>
      <w:tr w:rsidR="00565FE3" w:rsidRPr="00700099" w14:paraId="50B032C1" w14:textId="77777777" w:rsidTr="00C73FF8">
        <w:trPr>
          <w:trHeight w:val="486"/>
        </w:trPr>
        <w:tc>
          <w:tcPr>
            <w:tcW w:w="748" w:type="pct"/>
            <w:vAlign w:val="center"/>
          </w:tcPr>
          <w:p w14:paraId="5115E3D5" w14:textId="77777777" w:rsidR="00565FE3" w:rsidRPr="0037335A" w:rsidRDefault="00565FE3" w:rsidP="00C73FF8">
            <w:pPr>
              <w:spacing w:after="0"/>
              <w:jc w:val="center"/>
              <w:rPr>
                <w:rFonts w:cstheme="minorHAnsi"/>
                <w:b/>
                <w:bCs/>
                <w:sz w:val="18"/>
                <w:szCs w:val="18"/>
              </w:rPr>
            </w:pPr>
            <w:r w:rsidRPr="000F3C83">
              <w:rPr>
                <w:rFonts w:cstheme="minorHAnsi"/>
                <w:b/>
                <w:bCs/>
                <w:sz w:val="18"/>
                <w:szCs w:val="18"/>
              </w:rPr>
              <w:t>I0.1.5</w:t>
            </w:r>
          </w:p>
        </w:tc>
        <w:tc>
          <w:tcPr>
            <w:tcW w:w="4252" w:type="pct"/>
            <w:vAlign w:val="center"/>
          </w:tcPr>
          <w:p w14:paraId="4FD2450F" w14:textId="77777777" w:rsidR="00565FE3" w:rsidRPr="00700099" w:rsidRDefault="00565FE3" w:rsidP="00C73FF8">
            <w:pPr>
              <w:spacing w:after="0"/>
              <w:jc w:val="both"/>
              <w:rPr>
                <w:rFonts w:cstheme="minorHAnsi"/>
                <w:sz w:val="18"/>
                <w:szCs w:val="18"/>
              </w:rPr>
            </w:pPr>
            <w:r w:rsidRPr="00700099">
              <w:rPr>
                <w:rFonts w:cstheme="minorHAnsi"/>
                <w:sz w:val="18"/>
                <w:szCs w:val="18"/>
              </w:rPr>
              <w:t>È consentito l’uso di soli mezzi meccanici per la devitalizzazione delle colture di copertura, con eventuale possibilità di deroga in caso di abbinamento con l’intervento SRA03. L’intera biomassa prodotta non viene infatti asportata, ma viene interrata (sovescio), oppure allettata e lasciata sulla superficie del suolo come pacciamatura</w:t>
            </w:r>
          </w:p>
        </w:tc>
      </w:tr>
      <w:tr w:rsidR="00565FE3" w:rsidRPr="00700099" w14:paraId="525545F5" w14:textId="77777777" w:rsidTr="00C73FF8">
        <w:trPr>
          <w:trHeight w:val="486"/>
        </w:trPr>
        <w:tc>
          <w:tcPr>
            <w:tcW w:w="748" w:type="pct"/>
            <w:vAlign w:val="center"/>
          </w:tcPr>
          <w:p w14:paraId="1297FBF2" w14:textId="77777777" w:rsidR="00565FE3" w:rsidRPr="0037335A" w:rsidRDefault="00565FE3" w:rsidP="00C73FF8">
            <w:pPr>
              <w:spacing w:after="0"/>
              <w:jc w:val="center"/>
              <w:rPr>
                <w:rFonts w:cstheme="minorHAnsi"/>
                <w:b/>
                <w:bCs/>
                <w:sz w:val="18"/>
                <w:szCs w:val="18"/>
              </w:rPr>
            </w:pPr>
            <w:r w:rsidRPr="000F3C83">
              <w:rPr>
                <w:rFonts w:cstheme="minorHAnsi"/>
                <w:b/>
                <w:bCs/>
                <w:sz w:val="18"/>
                <w:szCs w:val="18"/>
              </w:rPr>
              <w:t>I0.1.6</w:t>
            </w:r>
          </w:p>
        </w:tc>
        <w:tc>
          <w:tcPr>
            <w:tcW w:w="4252" w:type="pct"/>
            <w:vAlign w:val="center"/>
          </w:tcPr>
          <w:p w14:paraId="6BA9209E" w14:textId="77777777" w:rsidR="00565FE3" w:rsidRPr="00700099" w:rsidRDefault="00565FE3" w:rsidP="00C73FF8">
            <w:pPr>
              <w:spacing w:after="0"/>
              <w:jc w:val="both"/>
              <w:rPr>
                <w:rFonts w:cstheme="minorHAnsi"/>
                <w:sz w:val="18"/>
                <w:szCs w:val="18"/>
              </w:rPr>
            </w:pPr>
            <w:r w:rsidRPr="00700099">
              <w:rPr>
                <w:rFonts w:cstheme="minorHAnsi"/>
                <w:sz w:val="18"/>
                <w:szCs w:val="18"/>
              </w:rPr>
              <w:t>Divieto di impiego di fertilizzanti di tipo chimico, presidi fitosanitari o diserbanti sulle colture di copertura; il presente divieto non compromette la deroga di cui al punto I01.5</w:t>
            </w:r>
          </w:p>
        </w:tc>
      </w:tr>
      <w:tr w:rsidR="00565FE3" w:rsidRPr="00700099" w14:paraId="624484D1" w14:textId="77777777" w:rsidTr="00C73FF8">
        <w:trPr>
          <w:trHeight w:val="278"/>
        </w:trPr>
        <w:tc>
          <w:tcPr>
            <w:tcW w:w="748" w:type="pct"/>
            <w:vAlign w:val="center"/>
          </w:tcPr>
          <w:p w14:paraId="2C69ABE3" w14:textId="77777777" w:rsidR="00565FE3" w:rsidRPr="000F3C83" w:rsidRDefault="00565FE3" w:rsidP="00C73FF8">
            <w:pPr>
              <w:spacing w:after="0"/>
              <w:jc w:val="center"/>
              <w:rPr>
                <w:rFonts w:cstheme="minorHAnsi"/>
                <w:b/>
                <w:bCs/>
                <w:sz w:val="18"/>
                <w:szCs w:val="18"/>
              </w:rPr>
            </w:pPr>
            <w:r w:rsidRPr="000F3C83">
              <w:rPr>
                <w:rFonts w:cstheme="minorHAnsi"/>
                <w:b/>
                <w:bCs/>
                <w:sz w:val="18"/>
                <w:szCs w:val="18"/>
              </w:rPr>
              <w:t>I0.1.7</w:t>
            </w:r>
          </w:p>
        </w:tc>
        <w:tc>
          <w:tcPr>
            <w:tcW w:w="4252" w:type="pct"/>
            <w:vAlign w:val="center"/>
          </w:tcPr>
          <w:p w14:paraId="6CF3DBCF" w14:textId="77777777" w:rsidR="00565FE3" w:rsidRPr="00700099" w:rsidRDefault="00565FE3" w:rsidP="00C73FF8">
            <w:pPr>
              <w:spacing w:after="0"/>
              <w:jc w:val="both"/>
              <w:rPr>
                <w:rFonts w:cstheme="minorHAnsi"/>
                <w:sz w:val="18"/>
                <w:szCs w:val="18"/>
              </w:rPr>
            </w:pPr>
            <w:r w:rsidRPr="00700099">
              <w:rPr>
                <w:rFonts w:cstheme="minorHAnsi"/>
                <w:sz w:val="18"/>
                <w:szCs w:val="18"/>
              </w:rPr>
              <w:t>Divieto di pascolamento</w:t>
            </w:r>
          </w:p>
        </w:tc>
      </w:tr>
      <w:tr w:rsidR="00565FE3" w:rsidRPr="00700099" w14:paraId="41E2F35C" w14:textId="77777777" w:rsidTr="00C73FF8">
        <w:trPr>
          <w:trHeight w:val="275"/>
        </w:trPr>
        <w:tc>
          <w:tcPr>
            <w:tcW w:w="5000" w:type="pct"/>
            <w:gridSpan w:val="2"/>
            <w:shd w:val="clear" w:color="auto" w:fill="008E40"/>
            <w:vAlign w:val="center"/>
          </w:tcPr>
          <w:p w14:paraId="79A8201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Altri </w:t>
            </w:r>
            <w:r>
              <w:rPr>
                <w:rFonts w:cstheme="minorHAnsi"/>
                <w:b/>
                <w:bCs/>
                <w:color w:val="FFFFFF" w:themeColor="background1"/>
                <w:sz w:val="18"/>
                <w:szCs w:val="18"/>
              </w:rPr>
              <w:t>impegni specifici regionali</w:t>
            </w:r>
          </w:p>
        </w:tc>
      </w:tr>
      <w:tr w:rsidR="00565FE3" w:rsidRPr="00700099" w14:paraId="48EE4AF8" w14:textId="77777777" w:rsidTr="00C73FF8">
        <w:trPr>
          <w:trHeight w:val="275"/>
        </w:trPr>
        <w:tc>
          <w:tcPr>
            <w:tcW w:w="748" w:type="pct"/>
            <w:shd w:val="clear" w:color="auto" w:fill="A7D9A3"/>
            <w:vAlign w:val="center"/>
          </w:tcPr>
          <w:p w14:paraId="3A9ED97A"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52" w:type="pct"/>
            <w:shd w:val="clear" w:color="auto" w:fill="A7D9A3"/>
            <w:vAlign w:val="center"/>
          </w:tcPr>
          <w:p w14:paraId="7B09FAFA"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27D9E7E2" w14:textId="77777777" w:rsidTr="00C73FF8">
        <w:trPr>
          <w:trHeight w:val="486"/>
        </w:trPr>
        <w:tc>
          <w:tcPr>
            <w:tcW w:w="748" w:type="pct"/>
            <w:vAlign w:val="center"/>
          </w:tcPr>
          <w:p w14:paraId="78BEF990" w14:textId="77777777" w:rsidR="00565FE3" w:rsidRPr="008865B5" w:rsidRDefault="00565FE3" w:rsidP="00C73FF8">
            <w:pPr>
              <w:spacing w:after="0"/>
              <w:jc w:val="center"/>
              <w:rPr>
                <w:rFonts w:cstheme="minorHAnsi"/>
                <w:b/>
                <w:bCs/>
                <w:sz w:val="18"/>
                <w:szCs w:val="18"/>
              </w:rPr>
            </w:pPr>
            <w:r w:rsidRPr="008865B5">
              <w:rPr>
                <w:rFonts w:cstheme="minorHAnsi"/>
                <w:b/>
                <w:bCs/>
                <w:sz w:val="18"/>
                <w:szCs w:val="18"/>
              </w:rPr>
              <w:t>SRA0</w:t>
            </w:r>
            <w:r>
              <w:rPr>
                <w:rFonts w:cstheme="minorHAnsi"/>
                <w:b/>
                <w:bCs/>
                <w:sz w:val="18"/>
                <w:szCs w:val="18"/>
              </w:rPr>
              <w:t>6_I_LOM_1</w:t>
            </w:r>
          </w:p>
        </w:tc>
        <w:tc>
          <w:tcPr>
            <w:tcW w:w="4252" w:type="pct"/>
            <w:vAlign w:val="center"/>
          </w:tcPr>
          <w:p w14:paraId="5178F19D" w14:textId="77777777" w:rsidR="00565FE3" w:rsidRPr="00700099" w:rsidRDefault="00565FE3" w:rsidP="00C73FF8">
            <w:pPr>
              <w:spacing w:after="0"/>
              <w:jc w:val="both"/>
              <w:rPr>
                <w:rFonts w:cstheme="minorHAnsi"/>
                <w:sz w:val="18"/>
                <w:szCs w:val="18"/>
              </w:rPr>
            </w:pPr>
            <w:r w:rsidRPr="002A142F">
              <w:rPr>
                <w:rFonts w:cstheme="minorHAnsi"/>
                <w:sz w:val="18"/>
                <w:szCs w:val="18"/>
              </w:rPr>
              <w:t>Divieto di utilizzo dei fertilizzanti organici le cui matrici costituenti non siano ricomprese tra quelle definite ai sensi del Reg. (UE) 2019/1009</w:t>
            </w:r>
          </w:p>
        </w:tc>
      </w:tr>
      <w:tr w:rsidR="00565FE3" w:rsidRPr="00700099" w14:paraId="670CD0D4" w14:textId="77777777" w:rsidTr="00C73FF8">
        <w:trPr>
          <w:trHeight w:val="486"/>
        </w:trPr>
        <w:tc>
          <w:tcPr>
            <w:tcW w:w="748" w:type="pct"/>
            <w:vAlign w:val="center"/>
          </w:tcPr>
          <w:p w14:paraId="6DA18664" w14:textId="77777777" w:rsidR="00565FE3" w:rsidRPr="000F3C83" w:rsidRDefault="00565FE3" w:rsidP="00C73FF8">
            <w:pPr>
              <w:spacing w:after="0"/>
              <w:jc w:val="center"/>
              <w:rPr>
                <w:rFonts w:cstheme="minorHAnsi"/>
                <w:b/>
                <w:bCs/>
                <w:sz w:val="18"/>
                <w:szCs w:val="18"/>
              </w:rPr>
            </w:pPr>
            <w:r w:rsidRPr="008865B5">
              <w:rPr>
                <w:rFonts w:cstheme="minorHAnsi"/>
                <w:b/>
                <w:bCs/>
                <w:sz w:val="18"/>
                <w:szCs w:val="18"/>
              </w:rPr>
              <w:t>SRA0</w:t>
            </w:r>
            <w:r>
              <w:rPr>
                <w:rFonts w:cstheme="minorHAnsi"/>
                <w:b/>
                <w:bCs/>
                <w:sz w:val="18"/>
                <w:szCs w:val="18"/>
              </w:rPr>
              <w:t>6_I_LOM_2</w:t>
            </w:r>
          </w:p>
        </w:tc>
        <w:tc>
          <w:tcPr>
            <w:tcW w:w="4252" w:type="pct"/>
            <w:vAlign w:val="center"/>
          </w:tcPr>
          <w:p w14:paraId="68AD9A7E" w14:textId="77777777" w:rsidR="00565FE3" w:rsidRPr="00700099" w:rsidRDefault="00565FE3" w:rsidP="00C73FF8">
            <w:pPr>
              <w:spacing w:after="0"/>
              <w:jc w:val="both"/>
              <w:rPr>
                <w:rFonts w:cstheme="minorHAnsi"/>
                <w:sz w:val="18"/>
                <w:szCs w:val="18"/>
              </w:rPr>
            </w:pPr>
            <w:r w:rsidRPr="002A142F">
              <w:rPr>
                <w:rFonts w:cstheme="minorHAnsi"/>
                <w:sz w:val="18"/>
                <w:szCs w:val="18"/>
              </w:rPr>
              <w:t>Divieto di utilizzo dei fanghi in agricoltura e di ogni altro rifiuto recuperato in operazioni R10 ai sensi della Parte IV del D.Lgs. n. 152/2006</w:t>
            </w:r>
          </w:p>
        </w:tc>
      </w:tr>
      <w:tr w:rsidR="00565FE3" w:rsidRPr="00700099" w14:paraId="295F2EC2" w14:textId="77777777" w:rsidTr="00C73FF8">
        <w:trPr>
          <w:trHeight w:val="293"/>
        </w:trPr>
        <w:tc>
          <w:tcPr>
            <w:tcW w:w="5000" w:type="pct"/>
            <w:gridSpan w:val="2"/>
            <w:shd w:val="clear" w:color="auto" w:fill="008E40"/>
            <w:vAlign w:val="center"/>
          </w:tcPr>
          <w:p w14:paraId="71B434EC" w14:textId="77777777" w:rsidR="00565FE3" w:rsidRPr="004E2C7D" w:rsidRDefault="00565FE3" w:rsidP="00C73FF8">
            <w:pPr>
              <w:spacing w:after="0"/>
              <w:jc w:val="center"/>
              <w:rPr>
                <w:rFonts w:cstheme="minorHAnsi"/>
                <w:sz w:val="18"/>
                <w:szCs w:val="18"/>
                <w:highlight w:val="yellow"/>
              </w:rPr>
            </w:pPr>
            <w:r w:rsidRPr="004E2C7D">
              <w:rPr>
                <w:rFonts w:cstheme="minorHAnsi"/>
                <w:b/>
                <w:bCs/>
                <w:sz w:val="18"/>
                <w:szCs w:val="18"/>
                <w:highlight w:val="yellow"/>
              </w:rPr>
              <w:t xml:space="preserve">Impegni trasversali (IT) a tutti gli interventi SRA </w:t>
            </w:r>
          </w:p>
        </w:tc>
      </w:tr>
      <w:tr w:rsidR="00565FE3" w:rsidRPr="00700099" w14:paraId="4B533B45" w14:textId="77777777" w:rsidTr="00C73FF8">
        <w:trPr>
          <w:trHeight w:val="270"/>
        </w:trPr>
        <w:tc>
          <w:tcPr>
            <w:tcW w:w="748" w:type="pct"/>
            <w:shd w:val="clear" w:color="auto" w:fill="A7D9A3"/>
            <w:vAlign w:val="center"/>
          </w:tcPr>
          <w:p w14:paraId="4391870B" w14:textId="77777777" w:rsidR="00565FE3" w:rsidRPr="004E2C7D" w:rsidRDefault="00565FE3" w:rsidP="00C73FF8">
            <w:pPr>
              <w:spacing w:after="0"/>
              <w:jc w:val="center"/>
              <w:rPr>
                <w:rFonts w:cstheme="minorHAnsi"/>
                <w:b/>
                <w:bCs/>
                <w:sz w:val="18"/>
                <w:szCs w:val="18"/>
                <w:highlight w:val="yellow"/>
              </w:rPr>
            </w:pPr>
            <w:r w:rsidRPr="004E2C7D">
              <w:rPr>
                <w:rFonts w:cstheme="minorHAnsi"/>
                <w:b/>
                <w:bCs/>
                <w:sz w:val="18"/>
                <w:szCs w:val="18"/>
                <w:highlight w:val="yellow"/>
              </w:rPr>
              <w:t>Codice</w:t>
            </w:r>
          </w:p>
        </w:tc>
        <w:tc>
          <w:tcPr>
            <w:tcW w:w="4252" w:type="pct"/>
            <w:shd w:val="clear" w:color="auto" w:fill="A7D9A3"/>
            <w:vAlign w:val="center"/>
          </w:tcPr>
          <w:p w14:paraId="40F67E2C" w14:textId="77777777" w:rsidR="00565FE3" w:rsidRPr="004E2C7D" w:rsidRDefault="00565FE3" w:rsidP="00C73FF8">
            <w:pPr>
              <w:spacing w:after="0"/>
              <w:jc w:val="center"/>
              <w:rPr>
                <w:rFonts w:cstheme="minorHAnsi"/>
                <w:sz w:val="18"/>
                <w:szCs w:val="18"/>
                <w:highlight w:val="yellow"/>
              </w:rPr>
            </w:pPr>
            <w:r w:rsidRPr="004E2C7D">
              <w:rPr>
                <w:rFonts w:cstheme="minorHAnsi"/>
                <w:b/>
                <w:bCs/>
                <w:sz w:val="18"/>
                <w:szCs w:val="18"/>
                <w:highlight w:val="yellow"/>
              </w:rPr>
              <w:t>Descrizione</w:t>
            </w:r>
          </w:p>
        </w:tc>
      </w:tr>
      <w:tr w:rsidR="00565FE3" w:rsidRPr="00700099" w14:paraId="5109940C" w14:textId="77777777" w:rsidTr="00C73FF8">
        <w:trPr>
          <w:trHeight w:val="486"/>
        </w:trPr>
        <w:tc>
          <w:tcPr>
            <w:tcW w:w="748" w:type="pct"/>
            <w:vAlign w:val="center"/>
          </w:tcPr>
          <w:p w14:paraId="5315A560" w14:textId="77777777" w:rsidR="00565FE3" w:rsidRPr="004E2C7D" w:rsidRDefault="00565FE3" w:rsidP="00C73FF8">
            <w:pPr>
              <w:spacing w:after="0"/>
              <w:jc w:val="center"/>
              <w:rPr>
                <w:rFonts w:cstheme="minorHAnsi"/>
                <w:b/>
                <w:bCs/>
                <w:sz w:val="18"/>
                <w:szCs w:val="18"/>
                <w:highlight w:val="yellow"/>
              </w:rPr>
            </w:pPr>
            <w:r w:rsidRPr="004E2C7D">
              <w:rPr>
                <w:rFonts w:cstheme="minorHAnsi"/>
                <w:b/>
                <w:bCs/>
                <w:sz w:val="18"/>
                <w:szCs w:val="18"/>
                <w:highlight w:val="yellow"/>
              </w:rPr>
              <w:t>SRA06_IT01</w:t>
            </w:r>
          </w:p>
        </w:tc>
        <w:tc>
          <w:tcPr>
            <w:tcW w:w="4252" w:type="pct"/>
            <w:vAlign w:val="center"/>
          </w:tcPr>
          <w:p w14:paraId="00762F84" w14:textId="77777777" w:rsidR="00565FE3" w:rsidRPr="004E2C7D" w:rsidRDefault="00565FE3" w:rsidP="00C73FF8">
            <w:pPr>
              <w:spacing w:after="0"/>
              <w:jc w:val="both"/>
              <w:rPr>
                <w:rFonts w:cstheme="minorHAnsi"/>
                <w:sz w:val="18"/>
                <w:szCs w:val="18"/>
                <w:highlight w:val="yellow"/>
              </w:rPr>
            </w:pPr>
            <w:r w:rsidRPr="004E2C7D">
              <w:rPr>
                <w:rFonts w:cstheme="minorHAnsi"/>
                <w:sz w:val="18"/>
                <w:szCs w:val="18"/>
                <w:highlight w:val="yellow"/>
              </w:rPr>
              <w:t>La quantità della superficie accertata il primo anno di impegno deve essere mantenuta per tutta la durata del periodo di impegno</w:t>
            </w:r>
          </w:p>
        </w:tc>
      </w:tr>
    </w:tbl>
    <w:p w14:paraId="778179EE" w14:textId="77777777" w:rsidR="00565FE3" w:rsidRPr="001E5EB7" w:rsidRDefault="00565FE3" w:rsidP="00565FE3">
      <w:pPr>
        <w:spacing w:after="0"/>
        <w:rPr>
          <w:rFonts w:cstheme="minorHAnsi"/>
        </w:rPr>
      </w:pPr>
    </w:p>
    <w:tbl>
      <w:tblPr>
        <w:tblStyle w:val="Grigliatabella"/>
        <w:tblW w:w="5000" w:type="pct"/>
        <w:tblLook w:val="04A0" w:firstRow="1" w:lastRow="0" w:firstColumn="1" w:lastColumn="0" w:noHBand="0" w:noVBand="1"/>
      </w:tblPr>
      <w:tblGrid>
        <w:gridCol w:w="1126"/>
        <w:gridCol w:w="9014"/>
      </w:tblGrid>
      <w:tr w:rsidR="00565FE3" w:rsidRPr="00700099" w14:paraId="68603F3E" w14:textId="77777777" w:rsidTr="00C73FF8">
        <w:tc>
          <w:tcPr>
            <w:tcW w:w="5000" w:type="pct"/>
            <w:gridSpan w:val="2"/>
            <w:shd w:val="clear" w:color="auto" w:fill="008E40"/>
            <w:vAlign w:val="center"/>
          </w:tcPr>
          <w:p w14:paraId="3D2FA881"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0922A43C" w14:textId="77777777" w:rsidTr="00C73FF8">
        <w:tc>
          <w:tcPr>
            <w:tcW w:w="555" w:type="pct"/>
            <w:shd w:val="clear" w:color="auto" w:fill="A7D9A3"/>
            <w:vAlign w:val="center"/>
          </w:tcPr>
          <w:p w14:paraId="4F671A52"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445" w:type="pct"/>
            <w:shd w:val="clear" w:color="auto" w:fill="A7D9A3"/>
            <w:vAlign w:val="center"/>
          </w:tcPr>
          <w:p w14:paraId="41698BBD"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346C316F" w14:textId="77777777" w:rsidTr="00C73FF8">
        <w:tc>
          <w:tcPr>
            <w:tcW w:w="555" w:type="pct"/>
            <w:vAlign w:val="center"/>
          </w:tcPr>
          <w:p w14:paraId="11034BB8"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445" w:type="pct"/>
            <w:vAlign w:val="center"/>
          </w:tcPr>
          <w:p w14:paraId="467C94FB"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3230F8C4" w14:textId="77777777" w:rsidTr="00C73FF8">
        <w:tc>
          <w:tcPr>
            <w:tcW w:w="555" w:type="pct"/>
            <w:vAlign w:val="center"/>
          </w:tcPr>
          <w:p w14:paraId="35B13768"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445" w:type="pct"/>
            <w:vAlign w:val="center"/>
          </w:tcPr>
          <w:p w14:paraId="6AA76094"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1BC4395E" w14:textId="77777777" w:rsidR="00565FE3" w:rsidRPr="001E5EB7" w:rsidRDefault="00565FE3" w:rsidP="00565FE3">
      <w:pPr>
        <w:spacing w:after="0"/>
        <w:rPr>
          <w:rStyle w:val="Titolo3Carattere"/>
          <w:color w:val="000000" w:themeColor="text1"/>
          <w:sz w:val="22"/>
          <w:szCs w:val="22"/>
        </w:rPr>
      </w:pPr>
    </w:p>
    <w:p w14:paraId="51D98D89"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 (€/ha/anno)</w:t>
      </w:r>
    </w:p>
    <w:tbl>
      <w:tblPr>
        <w:tblStyle w:val="Grigliatabella"/>
        <w:tblW w:w="0" w:type="auto"/>
        <w:tblLook w:val="04A0" w:firstRow="1" w:lastRow="0" w:firstColumn="1" w:lastColumn="0" w:noHBand="0" w:noVBand="1"/>
      </w:tblPr>
      <w:tblGrid>
        <w:gridCol w:w="2932"/>
      </w:tblGrid>
      <w:tr w:rsidR="00565FE3" w14:paraId="7E3168BD" w14:textId="77777777" w:rsidTr="00C73FF8">
        <w:trPr>
          <w:trHeight w:val="444"/>
        </w:trPr>
        <w:tc>
          <w:tcPr>
            <w:tcW w:w="2932" w:type="dxa"/>
            <w:shd w:val="clear" w:color="auto" w:fill="008E40"/>
            <w:vAlign w:val="center"/>
          </w:tcPr>
          <w:p w14:paraId="22179810" w14:textId="77777777" w:rsidR="00565FE3" w:rsidRPr="00C547C1" w:rsidRDefault="00565FE3" w:rsidP="00C73FF8">
            <w:pPr>
              <w:spacing w:after="0"/>
              <w:jc w:val="center"/>
              <w:rPr>
                <w:rFonts w:cstheme="minorHAnsi"/>
                <w:b/>
                <w:bCs/>
                <w:color w:val="FFFFFF" w:themeColor="background1"/>
                <w:sz w:val="18"/>
                <w:szCs w:val="18"/>
              </w:rPr>
            </w:pPr>
            <w:r w:rsidRPr="006D03D4">
              <w:rPr>
                <w:rFonts w:cstheme="minorHAnsi"/>
                <w:b/>
                <w:bCs/>
                <w:color w:val="FFFFFF" w:themeColor="background1"/>
                <w:sz w:val="18"/>
                <w:szCs w:val="18"/>
              </w:rPr>
              <w:t xml:space="preserve">Pagamenti per impegni di introduzione di colture di copertura </w:t>
            </w:r>
          </w:p>
        </w:tc>
      </w:tr>
      <w:tr w:rsidR="00565FE3" w14:paraId="3FDE79D4" w14:textId="77777777" w:rsidTr="00C73FF8">
        <w:trPr>
          <w:trHeight w:val="289"/>
        </w:trPr>
        <w:tc>
          <w:tcPr>
            <w:tcW w:w="2932" w:type="dxa"/>
            <w:vAlign w:val="center"/>
          </w:tcPr>
          <w:p w14:paraId="488C0D13" w14:textId="77777777" w:rsidR="00565FE3" w:rsidRPr="002243C6" w:rsidRDefault="00565FE3" w:rsidP="00C73FF8">
            <w:pPr>
              <w:spacing w:after="0"/>
              <w:jc w:val="center"/>
              <w:rPr>
                <w:rFonts w:cstheme="minorHAnsi"/>
                <w:sz w:val="18"/>
                <w:szCs w:val="18"/>
                <w:lang w:val="it"/>
              </w:rPr>
            </w:pPr>
            <w:r>
              <w:rPr>
                <w:rFonts w:cstheme="minorHAnsi"/>
                <w:sz w:val="18"/>
                <w:szCs w:val="18"/>
                <w:lang w:val="it"/>
              </w:rPr>
              <w:t>300</w:t>
            </w:r>
          </w:p>
        </w:tc>
      </w:tr>
    </w:tbl>
    <w:p w14:paraId="54F49162" w14:textId="77777777" w:rsidR="00565FE3" w:rsidRDefault="00565FE3" w:rsidP="00565FE3">
      <w:pPr>
        <w:spacing w:after="0"/>
      </w:pPr>
    </w:p>
    <w:p w14:paraId="457A2E80"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650BEAB5" w14:textId="77777777" w:rsidTr="00C73FF8">
        <w:trPr>
          <w:trHeight w:val="163"/>
        </w:trPr>
        <w:tc>
          <w:tcPr>
            <w:tcW w:w="4673" w:type="dxa"/>
            <w:vMerge w:val="restart"/>
            <w:shd w:val="clear" w:color="auto" w:fill="008E40"/>
            <w:vAlign w:val="center"/>
          </w:tcPr>
          <w:p w14:paraId="7B56AC6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4721E03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79A25E63"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12A7163C" w14:textId="77777777" w:rsidTr="00C73FF8">
        <w:trPr>
          <w:trHeight w:val="139"/>
        </w:trPr>
        <w:tc>
          <w:tcPr>
            <w:tcW w:w="4673" w:type="dxa"/>
            <w:vMerge/>
            <w:shd w:val="clear" w:color="auto" w:fill="008E40"/>
            <w:vAlign w:val="center"/>
          </w:tcPr>
          <w:p w14:paraId="15380D94"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226DA8D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63F394FA"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2F0CC65A" w14:textId="77777777" w:rsidR="00565FE3" w:rsidRPr="001E5EB7" w:rsidRDefault="00565FE3" w:rsidP="00565FE3">
      <w:pPr>
        <w:spacing w:after="0"/>
        <w:rPr>
          <w:rFonts w:cstheme="minorHAnsi"/>
          <w:b/>
          <w:bCs/>
        </w:rPr>
      </w:pPr>
    </w:p>
    <w:p w14:paraId="18223A46"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74223F28" w14:textId="77777777" w:rsidR="00565FE3" w:rsidRPr="00027731" w:rsidRDefault="00565FE3" w:rsidP="00565FE3">
      <w:pPr>
        <w:rPr>
          <w:sz w:val="20"/>
          <w:szCs w:val="20"/>
        </w:rPr>
      </w:pPr>
      <w:r w:rsidRPr="00027731">
        <w:rPr>
          <w:sz w:val="20"/>
          <w:szCs w:val="20"/>
        </w:rPr>
        <w:t>Non prevista.</w:t>
      </w:r>
      <w:r w:rsidRPr="00027731">
        <w:rPr>
          <w:rFonts w:cstheme="minorHAnsi"/>
          <w:sz w:val="20"/>
          <w:szCs w:val="20"/>
        </w:rPr>
        <w:br w:type="page"/>
      </w:r>
    </w:p>
    <w:p w14:paraId="60DDD66B" w14:textId="77777777" w:rsidR="00565FE3" w:rsidRPr="00F6220C" w:rsidRDefault="00565FE3" w:rsidP="00565FE3">
      <w:pPr>
        <w:pStyle w:val="Titolo2"/>
        <w:rPr>
          <w:rFonts w:asciiTheme="minorHAnsi" w:hAnsiTheme="minorHAnsi" w:cstheme="minorHAnsi"/>
          <w:b/>
          <w:bCs/>
        </w:rPr>
      </w:pPr>
      <w:bookmarkStart w:id="16" w:name="_Toc133425199"/>
      <w:r w:rsidRPr="00F6220C">
        <w:rPr>
          <w:rFonts w:asciiTheme="minorHAnsi" w:hAnsiTheme="minorHAnsi" w:cstheme="minorHAnsi"/>
          <w:b/>
          <w:bCs/>
        </w:rPr>
        <w:t>SRA08</w:t>
      </w:r>
      <w:r>
        <w:rPr>
          <w:rFonts w:asciiTheme="minorHAnsi" w:hAnsiTheme="minorHAnsi" w:cstheme="minorHAnsi"/>
          <w:b/>
          <w:bCs/>
        </w:rPr>
        <w:t xml:space="preserve"> – Gestione dei prati e dei pascoli permanenti</w:t>
      </w:r>
      <w:bookmarkEnd w:id="16"/>
    </w:p>
    <w:p w14:paraId="3977AE7F"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3F6E1FFE" w14:textId="77777777" w:rsidR="00565FE3" w:rsidRPr="00B65EBA" w:rsidRDefault="00565FE3" w:rsidP="00565FE3">
      <w:pPr>
        <w:jc w:val="both"/>
        <w:rPr>
          <w:sz w:val="20"/>
          <w:szCs w:val="20"/>
        </w:rPr>
      </w:pPr>
      <w:r w:rsidRPr="00B65EBA">
        <w:rPr>
          <w:sz w:val="20"/>
          <w:szCs w:val="20"/>
        </w:rPr>
        <w:t xml:space="preserve">L’intervento prevede un </w:t>
      </w:r>
      <w:r w:rsidRPr="00B65EBA">
        <w:rPr>
          <w:b/>
          <w:bCs/>
          <w:sz w:val="20"/>
          <w:szCs w:val="20"/>
        </w:rPr>
        <w:t>pagamento annuale per ettaro di SAU</w:t>
      </w:r>
      <w:r w:rsidRPr="00B65EBA">
        <w:rPr>
          <w:sz w:val="20"/>
          <w:szCs w:val="20"/>
        </w:rPr>
        <w:t>. Regione Lombardia intende attivare la seguente azione:</w:t>
      </w:r>
    </w:p>
    <w:p w14:paraId="7ECE35A7" w14:textId="77777777" w:rsidR="00565FE3" w:rsidRPr="00B65EBA" w:rsidRDefault="00565FE3" w:rsidP="00565FE3">
      <w:pPr>
        <w:pStyle w:val="Paragrafoelenco"/>
        <w:numPr>
          <w:ilvl w:val="0"/>
          <w:numId w:val="21"/>
        </w:numPr>
        <w:rPr>
          <w:rFonts w:cstheme="minorHAnsi"/>
          <w:sz w:val="20"/>
          <w:szCs w:val="20"/>
        </w:rPr>
      </w:pPr>
      <w:r w:rsidRPr="00E84355">
        <w:rPr>
          <w:rFonts w:cstheme="minorHAnsi"/>
          <w:b/>
          <w:bCs/>
          <w:sz w:val="20"/>
          <w:szCs w:val="20"/>
        </w:rPr>
        <w:t>Azione 8.1</w:t>
      </w:r>
      <w:r w:rsidRPr="00B65EBA">
        <w:rPr>
          <w:rFonts w:cstheme="minorHAnsi"/>
          <w:sz w:val="20"/>
          <w:szCs w:val="20"/>
        </w:rPr>
        <w:t xml:space="preserve"> Gestione sostenibile dei prati permanenti</w:t>
      </w:r>
      <w:r w:rsidRPr="00B65EBA">
        <w:rPr>
          <w:color w:val="808080" w:themeColor="background1" w:themeShade="80"/>
          <w:sz w:val="20"/>
          <w:szCs w:val="20"/>
        </w:rPr>
        <w:t>.</w:t>
      </w:r>
    </w:p>
    <w:p w14:paraId="47ED3477" w14:textId="77777777" w:rsidR="00565FE3" w:rsidRPr="00B65EBA" w:rsidRDefault="00565FE3" w:rsidP="00565FE3">
      <w:pPr>
        <w:spacing w:before="40" w:after="40"/>
        <w:jc w:val="both"/>
        <w:rPr>
          <w:sz w:val="20"/>
          <w:szCs w:val="20"/>
        </w:rPr>
      </w:pPr>
      <w:r w:rsidRPr="00B65EBA">
        <w:rPr>
          <w:noProof/>
          <w:sz w:val="20"/>
          <w:szCs w:val="20"/>
        </w:rPr>
        <w:t xml:space="preserve">L’intervento è finalizzato alla </w:t>
      </w:r>
      <w:r w:rsidRPr="00F509EC">
        <w:rPr>
          <w:noProof/>
          <w:sz w:val="20"/>
          <w:szCs w:val="20"/>
        </w:rPr>
        <w:t>salvaguardia della biodiversità e alla fornitura dei servizi ecosistemici e alla tutela delle risorse naturali, come suolo e acqua; inoltre concorre alla mitigazione dei cambiamenti climatici e all’adattamento agli stessi.</w:t>
      </w:r>
    </w:p>
    <w:p w14:paraId="7202892D" w14:textId="77777777" w:rsidR="00565FE3" w:rsidRPr="00B65EBA" w:rsidRDefault="00565FE3" w:rsidP="00565FE3">
      <w:pPr>
        <w:spacing w:before="40" w:after="40"/>
        <w:jc w:val="both"/>
        <w:rPr>
          <w:sz w:val="20"/>
          <w:szCs w:val="20"/>
        </w:rPr>
      </w:pPr>
      <w:r w:rsidRPr="00B65EBA">
        <w:rPr>
          <w:noProof/>
          <w:sz w:val="20"/>
          <w:szCs w:val="20"/>
        </w:rPr>
        <w:t>L’intervento prevede un periodo di impegno di durata pari a</w:t>
      </w:r>
      <w:r w:rsidRPr="00B65EBA">
        <w:rPr>
          <w:b/>
          <w:bCs/>
          <w:noProof/>
          <w:sz w:val="20"/>
          <w:szCs w:val="20"/>
        </w:rPr>
        <w:t xml:space="preserve"> 5 anni</w:t>
      </w:r>
      <w:r w:rsidRPr="00B65EBA">
        <w:rPr>
          <w:noProof/>
          <w:sz w:val="20"/>
          <w:szCs w:val="20"/>
        </w:rPr>
        <w:t>.</w:t>
      </w:r>
    </w:p>
    <w:p w14:paraId="66557C48" w14:textId="77777777" w:rsidR="00565FE3" w:rsidRPr="00B65EBA" w:rsidRDefault="00565FE3" w:rsidP="00565FE3">
      <w:pPr>
        <w:spacing w:before="40" w:after="40"/>
        <w:jc w:val="both"/>
        <w:rPr>
          <w:sz w:val="20"/>
          <w:szCs w:val="20"/>
        </w:rPr>
      </w:pPr>
      <w:r w:rsidRPr="00B65EBA">
        <w:rPr>
          <w:noProof/>
          <w:sz w:val="20"/>
          <w:szCs w:val="20"/>
        </w:rPr>
        <w:t>La singola annualità dell’impegno è riferita all’</w:t>
      </w:r>
      <w:r w:rsidRPr="00B65EBA">
        <w:rPr>
          <w:b/>
          <w:bCs/>
          <w:noProof/>
          <w:sz w:val="20"/>
          <w:szCs w:val="20"/>
        </w:rPr>
        <w:t>anno solare</w:t>
      </w:r>
      <w:r w:rsidRPr="00B65EBA">
        <w:rPr>
          <w:noProof/>
          <w:sz w:val="20"/>
          <w:szCs w:val="20"/>
        </w:rPr>
        <w:t xml:space="preserve"> (01/01-31/12).</w:t>
      </w:r>
    </w:p>
    <w:p w14:paraId="788DB696" w14:textId="77777777" w:rsidR="00565FE3" w:rsidRDefault="00565FE3" w:rsidP="00565FE3">
      <w:pPr>
        <w:spacing w:after="0"/>
        <w:jc w:val="both"/>
        <w:rPr>
          <w:rFonts w:eastAsiaTheme="majorEastAsia"/>
          <w:sz w:val="20"/>
          <w:szCs w:val="20"/>
        </w:rPr>
      </w:pPr>
      <w:r w:rsidRPr="00B65EBA">
        <w:rPr>
          <w:rFonts w:eastAsiaTheme="majorEastAsia"/>
          <w:sz w:val="20"/>
          <w:szCs w:val="20"/>
        </w:rPr>
        <w:t xml:space="preserve">L’intervento si applica su </w:t>
      </w:r>
      <w:r w:rsidRPr="00B65EBA">
        <w:rPr>
          <w:rFonts w:eastAsiaTheme="majorEastAsia"/>
          <w:b/>
          <w:bCs/>
          <w:sz w:val="20"/>
          <w:szCs w:val="20"/>
        </w:rPr>
        <w:t>appezzamenti fissi</w:t>
      </w:r>
      <w:r w:rsidRPr="00B65EBA">
        <w:rPr>
          <w:rFonts w:eastAsiaTheme="majorEastAsia"/>
          <w:sz w:val="20"/>
          <w:szCs w:val="20"/>
        </w:rPr>
        <w:t xml:space="preserve">. </w:t>
      </w:r>
    </w:p>
    <w:p w14:paraId="419DD43F" w14:textId="5EE44549" w:rsidR="003403B1" w:rsidRPr="00B65EBA" w:rsidRDefault="003403B1" w:rsidP="00565FE3">
      <w:pPr>
        <w:spacing w:after="0"/>
        <w:jc w:val="both"/>
        <w:rPr>
          <w:rFonts w:eastAsiaTheme="majorEastAsia"/>
          <w:sz w:val="20"/>
          <w:szCs w:val="20"/>
        </w:rPr>
      </w:pPr>
      <w:r w:rsidRPr="000A4E6B">
        <w:rPr>
          <w:rFonts w:cstheme="minorHAnsi"/>
          <w:sz w:val="18"/>
          <w:szCs w:val="18"/>
          <w:highlight w:val="green"/>
        </w:rPr>
        <w:t>L’intervento risulta in linea con gli obiettivi del progetto LIFE Strategic Nature Project “Natural connections for Natura2000 in Northern Italy to 2030”, in coerenza con il Prioritized Action Framework 21-27 della Lombardia.</w:t>
      </w:r>
    </w:p>
    <w:p w14:paraId="6FA28FED" w14:textId="77777777" w:rsidR="00565FE3" w:rsidRDefault="00565FE3" w:rsidP="00565FE3">
      <w:pPr>
        <w:spacing w:after="0"/>
      </w:pPr>
    </w:p>
    <w:p w14:paraId="4A78659E" w14:textId="77777777" w:rsidR="00565FE3" w:rsidRPr="003018CF" w:rsidRDefault="00565FE3" w:rsidP="00565FE3">
      <w:pPr>
        <w:pStyle w:val="Titolo3"/>
        <w:rPr>
          <w:i/>
          <w:iCs/>
          <w:color w:val="365F91" w:themeColor="accent1" w:themeShade="BF"/>
          <w:sz w:val="22"/>
          <w:szCs w:val="22"/>
        </w:rPr>
      </w:pPr>
      <w:r w:rsidRPr="003018CF">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14"/>
        <w:gridCol w:w="726"/>
        <w:gridCol w:w="1235"/>
        <w:gridCol w:w="1109"/>
        <w:gridCol w:w="2580"/>
        <w:gridCol w:w="1330"/>
        <w:gridCol w:w="771"/>
        <w:gridCol w:w="775"/>
      </w:tblGrid>
      <w:tr w:rsidR="00565FE3" w:rsidRPr="00A10ABD" w14:paraId="0AA79890" w14:textId="77777777" w:rsidTr="00C73FF8">
        <w:trPr>
          <w:trHeight w:val="405"/>
        </w:trPr>
        <w:tc>
          <w:tcPr>
            <w:tcW w:w="796" w:type="pct"/>
            <w:vMerge w:val="restart"/>
            <w:shd w:val="clear" w:color="auto" w:fill="008E40"/>
            <w:vAlign w:val="center"/>
          </w:tcPr>
          <w:p w14:paraId="07DF353E" w14:textId="77777777" w:rsidR="00565FE3" w:rsidRPr="00A10ABD" w:rsidRDefault="00565FE3" w:rsidP="00C73FF8">
            <w:pPr>
              <w:spacing w:after="0"/>
              <w:jc w:val="center"/>
              <w:rPr>
                <w:rFonts w:cstheme="minorHAnsi"/>
                <w:b/>
                <w:bCs/>
                <w:color w:val="002060"/>
                <w:sz w:val="18"/>
                <w:szCs w:val="18"/>
              </w:rPr>
            </w:pPr>
            <w:r w:rsidRPr="00A10ABD">
              <w:rPr>
                <w:rFonts w:cstheme="minorHAnsi"/>
                <w:b/>
                <w:bCs/>
                <w:color w:val="FFFFFF" w:themeColor="background1"/>
                <w:sz w:val="18"/>
                <w:szCs w:val="18"/>
              </w:rPr>
              <w:t>Codice intervento</w:t>
            </w:r>
          </w:p>
        </w:tc>
        <w:tc>
          <w:tcPr>
            <w:tcW w:w="358" w:type="pct"/>
            <w:vMerge w:val="restart"/>
            <w:vAlign w:val="center"/>
          </w:tcPr>
          <w:p w14:paraId="190A5302" w14:textId="77777777" w:rsidR="00565FE3" w:rsidRPr="00A10ABD" w:rsidRDefault="00565FE3" w:rsidP="00C73FF8">
            <w:pPr>
              <w:spacing w:after="0"/>
              <w:jc w:val="center"/>
              <w:rPr>
                <w:rFonts w:cstheme="minorHAnsi"/>
                <w:b/>
                <w:bCs/>
                <w:sz w:val="18"/>
                <w:szCs w:val="18"/>
              </w:rPr>
            </w:pPr>
            <w:r w:rsidRPr="00A10ABD">
              <w:rPr>
                <w:rFonts w:cstheme="minorHAnsi"/>
                <w:b/>
                <w:bCs/>
                <w:sz w:val="18"/>
                <w:szCs w:val="18"/>
              </w:rPr>
              <w:t>SRA08</w:t>
            </w:r>
          </w:p>
        </w:tc>
        <w:tc>
          <w:tcPr>
            <w:tcW w:w="609" w:type="pct"/>
            <w:vMerge w:val="restart"/>
            <w:shd w:val="clear" w:color="auto" w:fill="008E40"/>
            <w:vAlign w:val="center"/>
          </w:tcPr>
          <w:p w14:paraId="3C1F3224" w14:textId="77777777" w:rsidR="00565FE3" w:rsidRPr="00A10ABD" w:rsidRDefault="00565FE3" w:rsidP="00C73FF8">
            <w:pPr>
              <w:spacing w:after="0"/>
              <w:jc w:val="center"/>
              <w:rPr>
                <w:rFonts w:cstheme="minorHAnsi"/>
                <w:b/>
                <w:bCs/>
                <w:color w:val="002060"/>
                <w:sz w:val="18"/>
                <w:szCs w:val="18"/>
              </w:rPr>
            </w:pPr>
            <w:r w:rsidRPr="00A10ABD">
              <w:rPr>
                <w:rFonts w:cstheme="minorHAnsi"/>
                <w:b/>
                <w:bCs/>
                <w:color w:val="FFFFFF" w:themeColor="background1"/>
                <w:sz w:val="18"/>
                <w:szCs w:val="18"/>
              </w:rPr>
              <w:t>Titolo intervento</w:t>
            </w:r>
          </w:p>
        </w:tc>
        <w:tc>
          <w:tcPr>
            <w:tcW w:w="1819" w:type="pct"/>
            <w:gridSpan w:val="2"/>
            <w:vMerge w:val="restart"/>
            <w:vAlign w:val="center"/>
          </w:tcPr>
          <w:p w14:paraId="13D374AF" w14:textId="77777777" w:rsidR="00565FE3" w:rsidRPr="00A10ABD" w:rsidRDefault="00565FE3" w:rsidP="00C73FF8">
            <w:pPr>
              <w:spacing w:after="0"/>
              <w:jc w:val="center"/>
              <w:rPr>
                <w:rFonts w:cstheme="minorHAnsi"/>
                <w:b/>
                <w:bCs/>
                <w:sz w:val="18"/>
                <w:szCs w:val="18"/>
              </w:rPr>
            </w:pPr>
            <w:r w:rsidRPr="00A10ABD">
              <w:rPr>
                <w:rFonts w:cstheme="minorHAnsi"/>
                <w:b/>
                <w:bCs/>
                <w:sz w:val="18"/>
                <w:szCs w:val="18"/>
              </w:rPr>
              <w:t>ACA8 - gestione prati e pascoli permanenti</w:t>
            </w:r>
          </w:p>
        </w:tc>
        <w:tc>
          <w:tcPr>
            <w:tcW w:w="656" w:type="pct"/>
            <w:vMerge w:val="restart"/>
            <w:shd w:val="clear" w:color="auto" w:fill="008E40"/>
            <w:vAlign w:val="center"/>
          </w:tcPr>
          <w:p w14:paraId="32301CBD" w14:textId="77777777" w:rsidR="00565FE3" w:rsidRPr="00A10ABD" w:rsidRDefault="00565FE3" w:rsidP="00C73FF8">
            <w:pPr>
              <w:spacing w:after="0"/>
              <w:jc w:val="center"/>
              <w:rPr>
                <w:rFonts w:cstheme="minorHAnsi"/>
                <w:b/>
                <w:bCs/>
                <w:color w:val="FFFFFF" w:themeColor="background1"/>
                <w:sz w:val="18"/>
                <w:szCs w:val="18"/>
              </w:rPr>
            </w:pPr>
            <w:r w:rsidRPr="00A10ABD">
              <w:rPr>
                <w:rFonts w:cstheme="minorHAnsi"/>
                <w:b/>
                <w:bCs/>
                <w:color w:val="FFFFFF" w:themeColor="background1"/>
                <w:sz w:val="18"/>
                <w:szCs w:val="18"/>
              </w:rPr>
              <w:t>Attivato da Regione Lombardia</w:t>
            </w:r>
          </w:p>
        </w:tc>
        <w:tc>
          <w:tcPr>
            <w:tcW w:w="380" w:type="pct"/>
            <w:shd w:val="clear" w:color="auto" w:fill="92D050"/>
            <w:vAlign w:val="center"/>
          </w:tcPr>
          <w:p w14:paraId="7ACB5D37" w14:textId="77777777" w:rsidR="00565FE3" w:rsidRPr="00A10ABD" w:rsidRDefault="00565FE3" w:rsidP="00C73FF8">
            <w:pPr>
              <w:spacing w:after="0"/>
              <w:jc w:val="center"/>
              <w:rPr>
                <w:rFonts w:cstheme="minorHAnsi"/>
                <w:b/>
                <w:bCs/>
                <w:color w:val="FFFFFF" w:themeColor="background1"/>
                <w:sz w:val="18"/>
                <w:szCs w:val="18"/>
              </w:rPr>
            </w:pPr>
            <w:r w:rsidRPr="00A10ABD">
              <w:rPr>
                <w:rFonts w:cstheme="minorHAnsi"/>
                <w:b/>
                <w:bCs/>
                <w:color w:val="FFFFFF" w:themeColor="background1"/>
                <w:sz w:val="18"/>
                <w:szCs w:val="18"/>
              </w:rPr>
              <w:t>Sì</w:t>
            </w:r>
          </w:p>
        </w:tc>
        <w:sdt>
          <w:sdtPr>
            <w:rPr>
              <w:rFonts w:cstheme="minorHAnsi"/>
            </w:rPr>
            <w:id w:val="-491265893"/>
            <w14:checkbox>
              <w14:checked w14:val="1"/>
              <w14:checkedState w14:val="2612" w14:font="MS Gothic"/>
              <w14:uncheckedState w14:val="2610" w14:font="MS Gothic"/>
            </w14:checkbox>
          </w:sdtPr>
          <w:sdtEndPr/>
          <w:sdtContent>
            <w:tc>
              <w:tcPr>
                <w:tcW w:w="383" w:type="pct"/>
                <w:vAlign w:val="center"/>
              </w:tcPr>
              <w:p w14:paraId="66C41006" w14:textId="77777777" w:rsidR="00565FE3" w:rsidRPr="00A10ABD"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A10ABD" w14:paraId="090BE4AD" w14:textId="77777777" w:rsidTr="00C73FF8">
        <w:trPr>
          <w:trHeight w:val="405"/>
        </w:trPr>
        <w:tc>
          <w:tcPr>
            <w:tcW w:w="796" w:type="pct"/>
            <w:vMerge/>
            <w:shd w:val="clear" w:color="auto" w:fill="008E40"/>
            <w:vAlign w:val="center"/>
          </w:tcPr>
          <w:p w14:paraId="5A9492BE" w14:textId="77777777" w:rsidR="00565FE3" w:rsidRPr="00A10ABD" w:rsidRDefault="00565FE3" w:rsidP="00C73FF8">
            <w:pPr>
              <w:spacing w:after="0"/>
              <w:rPr>
                <w:rFonts w:cstheme="minorHAnsi"/>
                <w:sz w:val="18"/>
                <w:szCs w:val="18"/>
              </w:rPr>
            </w:pPr>
          </w:p>
        </w:tc>
        <w:tc>
          <w:tcPr>
            <w:tcW w:w="358" w:type="pct"/>
            <w:vMerge/>
            <w:vAlign w:val="center"/>
          </w:tcPr>
          <w:p w14:paraId="10CE7957" w14:textId="77777777" w:rsidR="00565FE3" w:rsidRPr="00A10ABD" w:rsidRDefault="00565FE3" w:rsidP="00C73FF8">
            <w:pPr>
              <w:spacing w:after="0"/>
              <w:rPr>
                <w:rFonts w:cstheme="minorHAnsi"/>
                <w:sz w:val="18"/>
                <w:szCs w:val="18"/>
              </w:rPr>
            </w:pPr>
          </w:p>
        </w:tc>
        <w:tc>
          <w:tcPr>
            <w:tcW w:w="609" w:type="pct"/>
            <w:vMerge/>
            <w:shd w:val="clear" w:color="auto" w:fill="008E40"/>
            <w:vAlign w:val="center"/>
          </w:tcPr>
          <w:p w14:paraId="5C11AAD0" w14:textId="77777777" w:rsidR="00565FE3" w:rsidRPr="00A10ABD" w:rsidRDefault="00565FE3" w:rsidP="00C73FF8">
            <w:pPr>
              <w:spacing w:after="0"/>
              <w:rPr>
                <w:rFonts w:cstheme="minorHAnsi"/>
                <w:sz w:val="18"/>
                <w:szCs w:val="18"/>
              </w:rPr>
            </w:pPr>
          </w:p>
        </w:tc>
        <w:tc>
          <w:tcPr>
            <w:tcW w:w="1819" w:type="pct"/>
            <w:gridSpan w:val="2"/>
            <w:vMerge/>
            <w:vAlign w:val="center"/>
          </w:tcPr>
          <w:p w14:paraId="2CD2CDD9" w14:textId="77777777" w:rsidR="00565FE3" w:rsidRPr="00A10ABD" w:rsidRDefault="00565FE3" w:rsidP="00C73FF8">
            <w:pPr>
              <w:spacing w:after="0"/>
              <w:rPr>
                <w:rFonts w:cstheme="minorHAnsi"/>
                <w:sz w:val="18"/>
                <w:szCs w:val="18"/>
              </w:rPr>
            </w:pPr>
          </w:p>
        </w:tc>
        <w:tc>
          <w:tcPr>
            <w:tcW w:w="656" w:type="pct"/>
            <w:vMerge/>
            <w:shd w:val="clear" w:color="auto" w:fill="008E40"/>
            <w:vAlign w:val="center"/>
          </w:tcPr>
          <w:p w14:paraId="2E2FC0F8" w14:textId="77777777" w:rsidR="00565FE3" w:rsidRPr="00A10ABD" w:rsidRDefault="00565FE3" w:rsidP="00C73FF8">
            <w:pPr>
              <w:spacing w:after="0"/>
              <w:jc w:val="center"/>
              <w:rPr>
                <w:rFonts w:cstheme="minorHAnsi"/>
                <w:b/>
                <w:bCs/>
                <w:color w:val="FFFFFF" w:themeColor="background1"/>
                <w:sz w:val="18"/>
                <w:szCs w:val="18"/>
              </w:rPr>
            </w:pPr>
          </w:p>
        </w:tc>
        <w:tc>
          <w:tcPr>
            <w:tcW w:w="380" w:type="pct"/>
            <w:shd w:val="clear" w:color="auto" w:fill="FF0000"/>
            <w:vAlign w:val="center"/>
          </w:tcPr>
          <w:p w14:paraId="790ABA57" w14:textId="77777777" w:rsidR="00565FE3" w:rsidRPr="00A10ABD" w:rsidRDefault="00565FE3" w:rsidP="00C73FF8">
            <w:pPr>
              <w:spacing w:after="0"/>
              <w:jc w:val="center"/>
              <w:rPr>
                <w:rFonts w:cstheme="minorHAnsi"/>
                <w:b/>
                <w:bCs/>
                <w:color w:val="FFFFFF" w:themeColor="background1"/>
                <w:sz w:val="18"/>
                <w:szCs w:val="18"/>
              </w:rPr>
            </w:pPr>
            <w:r w:rsidRPr="00A10ABD">
              <w:rPr>
                <w:rFonts w:cstheme="minorHAnsi"/>
                <w:b/>
                <w:bCs/>
                <w:color w:val="FFFFFF" w:themeColor="background1"/>
                <w:sz w:val="18"/>
                <w:szCs w:val="18"/>
              </w:rPr>
              <w:t>No</w:t>
            </w:r>
          </w:p>
        </w:tc>
        <w:sdt>
          <w:sdtPr>
            <w:rPr>
              <w:rFonts w:cstheme="minorHAnsi"/>
            </w:rPr>
            <w:id w:val="317382339"/>
            <w14:checkbox>
              <w14:checked w14:val="0"/>
              <w14:checkedState w14:val="2612" w14:font="MS Gothic"/>
              <w14:uncheckedState w14:val="2610" w14:font="MS Gothic"/>
            </w14:checkbox>
          </w:sdtPr>
          <w:sdtEndPr/>
          <w:sdtContent>
            <w:tc>
              <w:tcPr>
                <w:tcW w:w="383" w:type="pct"/>
                <w:vAlign w:val="center"/>
              </w:tcPr>
              <w:p w14:paraId="2B9B8A0D" w14:textId="77777777" w:rsidR="00565FE3" w:rsidRPr="00A10ABD"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A10ABD" w14:paraId="61BF10AB" w14:textId="77777777" w:rsidTr="00C73FF8">
        <w:trPr>
          <w:trHeight w:val="270"/>
        </w:trPr>
        <w:tc>
          <w:tcPr>
            <w:tcW w:w="1154" w:type="pct"/>
            <w:gridSpan w:val="2"/>
            <w:shd w:val="clear" w:color="auto" w:fill="008E40"/>
            <w:vAlign w:val="center"/>
          </w:tcPr>
          <w:p w14:paraId="28506D0F" w14:textId="77777777" w:rsidR="00565FE3" w:rsidRPr="00FF4C8B" w:rsidRDefault="00565FE3" w:rsidP="00C73FF8">
            <w:pPr>
              <w:spacing w:after="0"/>
              <w:jc w:val="center"/>
              <w:rPr>
                <w:rFonts w:cstheme="minorHAnsi"/>
                <w:b/>
                <w:bCs/>
                <w:sz w:val="18"/>
                <w:szCs w:val="18"/>
                <w:lang w:val="en-GB"/>
              </w:rPr>
            </w:pPr>
            <w:r w:rsidRPr="00FF4C8B">
              <w:rPr>
                <w:rFonts w:cstheme="minorHAnsi"/>
                <w:b/>
                <w:bCs/>
                <w:color w:val="FFFFFF" w:themeColor="background1"/>
                <w:sz w:val="18"/>
                <w:szCs w:val="18"/>
                <w:lang w:val="en-GB"/>
              </w:rPr>
              <w:t>Spesa Pubblica</w:t>
            </w:r>
          </w:p>
        </w:tc>
        <w:tc>
          <w:tcPr>
            <w:tcW w:w="1156" w:type="pct"/>
            <w:gridSpan w:val="2"/>
            <w:vAlign w:val="center"/>
          </w:tcPr>
          <w:p w14:paraId="3074925F" w14:textId="77777777" w:rsidR="00565FE3" w:rsidRPr="00A10ABD" w:rsidRDefault="00565FE3" w:rsidP="00C73FF8">
            <w:pPr>
              <w:spacing w:after="0"/>
              <w:jc w:val="center"/>
              <w:rPr>
                <w:rFonts w:cstheme="minorHAnsi"/>
                <w:sz w:val="18"/>
                <w:szCs w:val="18"/>
                <w:lang w:val="it"/>
              </w:rPr>
            </w:pPr>
            <w:r w:rsidRPr="00A10ABD">
              <w:rPr>
                <w:rFonts w:cstheme="minorHAnsi"/>
                <w:sz w:val="18"/>
                <w:szCs w:val="18"/>
                <w:lang w:val="it"/>
              </w:rPr>
              <w:t>4.000.000,00 €</w:t>
            </w:r>
          </w:p>
        </w:tc>
        <w:tc>
          <w:tcPr>
            <w:tcW w:w="1927" w:type="pct"/>
            <w:gridSpan w:val="2"/>
            <w:shd w:val="clear" w:color="auto" w:fill="008E40"/>
            <w:vAlign w:val="center"/>
          </w:tcPr>
          <w:p w14:paraId="032009A7" w14:textId="77777777" w:rsidR="00565FE3" w:rsidRPr="00FF4C8B" w:rsidRDefault="00565FE3" w:rsidP="00C73FF8">
            <w:pPr>
              <w:spacing w:after="0"/>
              <w:jc w:val="center"/>
              <w:rPr>
                <w:rFonts w:cstheme="minorHAnsi"/>
                <w:b/>
                <w:bCs/>
                <w:color w:val="FFFFFF" w:themeColor="background1"/>
                <w:sz w:val="18"/>
                <w:szCs w:val="18"/>
                <w:lang w:val="it"/>
              </w:rPr>
            </w:pPr>
            <w:r w:rsidRPr="00FF4C8B">
              <w:rPr>
                <w:rFonts w:cstheme="minorHAnsi"/>
                <w:b/>
                <w:bCs/>
                <w:color w:val="FFFFFF" w:themeColor="background1"/>
                <w:sz w:val="18"/>
                <w:szCs w:val="18"/>
                <w:lang w:val="en-GB"/>
              </w:rPr>
              <w:t>Contributo del FEASR</w:t>
            </w:r>
          </w:p>
        </w:tc>
        <w:tc>
          <w:tcPr>
            <w:tcW w:w="763" w:type="pct"/>
            <w:gridSpan w:val="2"/>
            <w:vAlign w:val="center"/>
          </w:tcPr>
          <w:p w14:paraId="7F1EF58D" w14:textId="77777777" w:rsidR="00565FE3" w:rsidRPr="00A10ABD" w:rsidRDefault="00565FE3" w:rsidP="00C73FF8">
            <w:pPr>
              <w:spacing w:after="0"/>
              <w:jc w:val="center"/>
              <w:rPr>
                <w:rFonts w:cstheme="minorHAnsi"/>
                <w:sz w:val="18"/>
                <w:szCs w:val="18"/>
                <w:lang w:val="it"/>
              </w:rPr>
            </w:pPr>
            <w:r w:rsidRPr="00A10ABD">
              <w:rPr>
                <w:rFonts w:cstheme="minorHAnsi"/>
                <w:sz w:val="18"/>
                <w:szCs w:val="18"/>
                <w:lang w:val="it"/>
              </w:rPr>
              <w:t>1.628.000,00 €</w:t>
            </w:r>
          </w:p>
        </w:tc>
      </w:tr>
      <w:tr w:rsidR="00565FE3" w:rsidRPr="00A10ABD" w14:paraId="14F010E9" w14:textId="77777777" w:rsidTr="00C73FF8">
        <w:trPr>
          <w:trHeight w:val="270"/>
        </w:trPr>
        <w:tc>
          <w:tcPr>
            <w:tcW w:w="1154" w:type="pct"/>
            <w:gridSpan w:val="2"/>
            <w:shd w:val="clear" w:color="auto" w:fill="008E40"/>
            <w:vAlign w:val="center"/>
          </w:tcPr>
          <w:p w14:paraId="79EF56FF" w14:textId="77777777" w:rsidR="00565FE3" w:rsidRPr="00776CE3" w:rsidRDefault="00565FE3" w:rsidP="00C73FF8">
            <w:pPr>
              <w:spacing w:after="0"/>
              <w:jc w:val="center"/>
              <w:rPr>
                <w:rFonts w:cstheme="minorHAnsi"/>
                <w:b/>
                <w:bCs/>
                <w:color w:val="FFFFFF" w:themeColor="background1"/>
                <w:sz w:val="18"/>
                <w:szCs w:val="18"/>
                <w:highlight w:val="green"/>
                <w:lang w:val="en-GB"/>
              </w:rPr>
            </w:pPr>
            <w:r w:rsidRPr="00776CE3">
              <w:rPr>
                <w:rFonts w:cstheme="minorHAnsi"/>
                <w:b/>
                <w:bCs/>
                <w:color w:val="FFFFFF" w:themeColor="background1"/>
                <w:sz w:val="18"/>
                <w:szCs w:val="18"/>
                <w:highlight w:val="green"/>
                <w:lang w:val="en-GB"/>
              </w:rPr>
              <w:t>Indicatori di Risultato - R</w:t>
            </w:r>
          </w:p>
        </w:tc>
        <w:tc>
          <w:tcPr>
            <w:tcW w:w="1156" w:type="pct"/>
            <w:gridSpan w:val="2"/>
            <w:vAlign w:val="center"/>
          </w:tcPr>
          <w:p w14:paraId="6DE95D89" w14:textId="77777777" w:rsidR="00565FE3" w:rsidRPr="007215FE" w:rsidRDefault="00565FE3" w:rsidP="00C73FF8">
            <w:pPr>
              <w:spacing w:after="0"/>
              <w:jc w:val="center"/>
              <w:rPr>
                <w:rFonts w:cstheme="minorHAnsi"/>
                <w:sz w:val="18"/>
                <w:szCs w:val="18"/>
                <w:highlight w:val="green"/>
                <w:lang w:val="it"/>
              </w:rPr>
            </w:pPr>
            <w:r w:rsidRPr="007215FE">
              <w:rPr>
                <w:rFonts w:cstheme="minorHAnsi"/>
                <w:sz w:val="18"/>
                <w:szCs w:val="18"/>
                <w:highlight w:val="green"/>
                <w:lang w:val="it"/>
              </w:rPr>
              <w:t>R.12</w:t>
            </w:r>
          </w:p>
          <w:p w14:paraId="2CB63600" w14:textId="77777777" w:rsidR="00565FE3" w:rsidRDefault="00565FE3" w:rsidP="00C73FF8">
            <w:pPr>
              <w:spacing w:after="0"/>
              <w:jc w:val="center"/>
              <w:rPr>
                <w:rFonts w:cstheme="minorHAnsi"/>
                <w:sz w:val="18"/>
                <w:szCs w:val="18"/>
                <w:lang w:val="it"/>
              </w:rPr>
            </w:pPr>
            <w:r w:rsidRPr="007215FE">
              <w:rPr>
                <w:rFonts w:cstheme="minorHAnsi"/>
                <w:sz w:val="18"/>
                <w:szCs w:val="18"/>
                <w:highlight w:val="green"/>
                <w:lang w:val="it"/>
              </w:rPr>
              <w:t>R.14</w:t>
            </w:r>
          </w:p>
          <w:p w14:paraId="654260C2" w14:textId="77777777" w:rsidR="00565FE3" w:rsidRPr="007215FE" w:rsidRDefault="00565FE3" w:rsidP="00C73FF8">
            <w:pPr>
              <w:spacing w:after="0"/>
              <w:jc w:val="center"/>
              <w:rPr>
                <w:rFonts w:cstheme="minorHAnsi"/>
                <w:strike/>
                <w:color w:val="FF0000"/>
                <w:sz w:val="18"/>
                <w:szCs w:val="18"/>
                <w:highlight w:val="yellow"/>
                <w:lang w:val="it"/>
              </w:rPr>
            </w:pPr>
            <w:r w:rsidRPr="007215FE">
              <w:rPr>
                <w:rFonts w:cstheme="minorHAnsi"/>
                <w:strike/>
                <w:color w:val="FF0000"/>
                <w:sz w:val="18"/>
                <w:szCs w:val="18"/>
                <w:highlight w:val="yellow"/>
                <w:lang w:val="it"/>
              </w:rPr>
              <w:t>R.19</w:t>
            </w:r>
          </w:p>
          <w:p w14:paraId="3E86EC9C" w14:textId="77777777" w:rsidR="00565FE3" w:rsidRPr="00776CE3" w:rsidRDefault="00565FE3" w:rsidP="00C73FF8">
            <w:pPr>
              <w:spacing w:after="0"/>
              <w:jc w:val="center"/>
              <w:rPr>
                <w:rFonts w:cstheme="minorHAnsi"/>
                <w:strike/>
                <w:color w:val="FF0000"/>
                <w:sz w:val="18"/>
                <w:szCs w:val="18"/>
                <w:lang w:val="it"/>
              </w:rPr>
            </w:pPr>
            <w:r w:rsidRPr="007215FE">
              <w:rPr>
                <w:rFonts w:cstheme="minorHAnsi"/>
                <w:strike/>
                <w:color w:val="FF0000"/>
                <w:sz w:val="18"/>
                <w:szCs w:val="18"/>
                <w:highlight w:val="yellow"/>
                <w:lang w:val="it"/>
              </w:rPr>
              <w:t>R.20</w:t>
            </w:r>
          </w:p>
          <w:p w14:paraId="592FF95B" w14:textId="77777777" w:rsidR="00565FE3" w:rsidRPr="00776CE3" w:rsidRDefault="00565FE3" w:rsidP="00C73FF8">
            <w:pPr>
              <w:spacing w:after="0"/>
              <w:jc w:val="center"/>
              <w:rPr>
                <w:rFonts w:cstheme="minorHAnsi"/>
                <w:sz w:val="18"/>
                <w:szCs w:val="18"/>
                <w:lang w:val="it"/>
              </w:rPr>
            </w:pPr>
            <w:r w:rsidRPr="007215FE">
              <w:rPr>
                <w:rFonts w:cstheme="minorHAnsi"/>
                <w:sz w:val="18"/>
                <w:szCs w:val="18"/>
                <w:highlight w:val="green"/>
                <w:lang w:val="it"/>
              </w:rPr>
              <w:t>R.21</w:t>
            </w:r>
          </w:p>
          <w:p w14:paraId="207E0C59" w14:textId="77777777" w:rsidR="00565FE3" w:rsidRDefault="00565FE3" w:rsidP="00C73FF8">
            <w:pPr>
              <w:spacing w:after="0"/>
              <w:jc w:val="center"/>
              <w:rPr>
                <w:rFonts w:cstheme="minorHAnsi"/>
                <w:strike/>
                <w:color w:val="FF0000"/>
                <w:sz w:val="18"/>
                <w:szCs w:val="18"/>
                <w:lang w:val="it"/>
              </w:rPr>
            </w:pPr>
            <w:r w:rsidRPr="007215FE">
              <w:rPr>
                <w:rFonts w:cstheme="minorHAnsi"/>
                <w:strike/>
                <w:color w:val="FF0000"/>
                <w:sz w:val="18"/>
                <w:szCs w:val="18"/>
                <w:highlight w:val="yellow"/>
                <w:lang w:val="it"/>
              </w:rPr>
              <w:t>R.22</w:t>
            </w:r>
          </w:p>
          <w:p w14:paraId="1EAC8894" w14:textId="77777777" w:rsidR="00565FE3" w:rsidRPr="007215FE" w:rsidRDefault="00565FE3" w:rsidP="00C73FF8">
            <w:pPr>
              <w:spacing w:after="0"/>
              <w:jc w:val="center"/>
              <w:rPr>
                <w:rFonts w:cstheme="minorHAnsi"/>
                <w:sz w:val="18"/>
                <w:szCs w:val="18"/>
                <w:highlight w:val="green"/>
                <w:lang w:val="it"/>
              </w:rPr>
            </w:pPr>
            <w:r w:rsidRPr="007215FE">
              <w:rPr>
                <w:rFonts w:cstheme="minorHAnsi"/>
                <w:sz w:val="18"/>
                <w:szCs w:val="18"/>
                <w:highlight w:val="green"/>
                <w:lang w:val="it"/>
              </w:rPr>
              <w:t>R.24</w:t>
            </w:r>
          </w:p>
          <w:p w14:paraId="5C004BDD" w14:textId="77777777" w:rsidR="00565FE3" w:rsidRPr="00A10ABD" w:rsidRDefault="00565FE3" w:rsidP="00C73FF8">
            <w:pPr>
              <w:spacing w:after="0"/>
              <w:jc w:val="center"/>
              <w:rPr>
                <w:rFonts w:cstheme="minorHAnsi"/>
                <w:sz w:val="18"/>
                <w:szCs w:val="18"/>
                <w:lang w:val="it"/>
              </w:rPr>
            </w:pPr>
            <w:r w:rsidRPr="007215FE">
              <w:rPr>
                <w:rFonts w:cstheme="minorHAnsi"/>
                <w:sz w:val="18"/>
                <w:szCs w:val="18"/>
                <w:highlight w:val="green"/>
                <w:lang w:val="it"/>
              </w:rPr>
              <w:t>R.31</w:t>
            </w:r>
          </w:p>
        </w:tc>
        <w:tc>
          <w:tcPr>
            <w:tcW w:w="1927" w:type="pct"/>
            <w:gridSpan w:val="2"/>
            <w:shd w:val="clear" w:color="auto" w:fill="008E40"/>
            <w:vAlign w:val="center"/>
          </w:tcPr>
          <w:p w14:paraId="126B3CAC"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63" w:type="pct"/>
            <w:gridSpan w:val="2"/>
            <w:vAlign w:val="center"/>
          </w:tcPr>
          <w:p w14:paraId="37034EBA"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58C57E3B" w14:textId="77777777" w:rsidR="00565FE3" w:rsidRDefault="00565FE3" w:rsidP="00565FE3">
      <w:pPr>
        <w:spacing w:after="0"/>
      </w:pPr>
    </w:p>
    <w:p w14:paraId="2B887121" w14:textId="6C13FF0A"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003403B1" w:rsidRPr="00E9607C">
        <w:rPr>
          <w:i/>
          <w:iCs/>
          <w:color w:val="365F91" w:themeColor="accent1" w:themeShade="BF"/>
          <w:sz w:val="22"/>
          <w:szCs w:val="22"/>
          <w:highlight w:val="green"/>
        </w:rPr>
        <w:t>SRA</w:t>
      </w:r>
      <w:r w:rsidR="003403B1">
        <w:rPr>
          <w:i/>
          <w:iCs/>
          <w:color w:val="365F91" w:themeColor="accent1" w:themeShade="BF"/>
          <w:sz w:val="22"/>
          <w:szCs w:val="22"/>
          <w:highlight w:val="green"/>
        </w:rPr>
        <w:t xml:space="preserve"> e </w:t>
      </w:r>
      <w:r w:rsidR="003403B1" w:rsidRPr="00E9607C">
        <w:rPr>
          <w:i/>
          <w:iCs/>
          <w:color w:val="365F91" w:themeColor="accent1" w:themeShade="BF"/>
          <w:sz w:val="22"/>
          <w:szCs w:val="22"/>
          <w:highlight w:val="green"/>
        </w:rPr>
        <w:t xml:space="preserve">TRLOM dello </w:t>
      </w:r>
      <w:r w:rsidR="003403B1"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4CB4F5CD" w14:textId="77777777" w:rsidTr="00C73FF8">
        <w:tc>
          <w:tcPr>
            <w:tcW w:w="5000" w:type="pct"/>
            <w:shd w:val="clear" w:color="auto" w:fill="008E40"/>
            <w:vAlign w:val="center"/>
          </w:tcPr>
          <w:p w14:paraId="2C68D4B5" w14:textId="58DF4A17" w:rsidR="00565FE3" w:rsidRPr="003403B1" w:rsidRDefault="000A4E6B" w:rsidP="00C73FF8">
            <w:pPr>
              <w:spacing w:after="0"/>
              <w:jc w:val="center"/>
              <w:rPr>
                <w:rFonts w:cstheme="minorHAnsi"/>
                <w:b/>
                <w:bCs/>
                <w:sz w:val="18"/>
                <w:szCs w:val="18"/>
                <w:highlight w:val="yellow"/>
              </w:rPr>
            </w:pPr>
            <w:r w:rsidRPr="003403B1">
              <w:rPr>
                <w:rFonts w:cstheme="minorHAnsi"/>
                <w:b/>
                <w:bCs/>
                <w:color w:val="FFFFFF" w:themeColor="background1"/>
                <w:sz w:val="18"/>
                <w:szCs w:val="18"/>
              </w:rPr>
              <w:t xml:space="preserve">Cumulabilità sulla stessa superficie </w:t>
            </w:r>
          </w:p>
        </w:tc>
      </w:tr>
      <w:tr w:rsidR="00565FE3" w:rsidRPr="00B65FD8" w14:paraId="0EF5DC98" w14:textId="77777777" w:rsidTr="00C73FF8">
        <w:tc>
          <w:tcPr>
            <w:tcW w:w="5000" w:type="pct"/>
            <w:vAlign w:val="center"/>
          </w:tcPr>
          <w:p w14:paraId="55468F57" w14:textId="09E29BC3" w:rsidR="000A4E6B" w:rsidRPr="003403B1" w:rsidRDefault="00565FE3" w:rsidP="003403B1">
            <w:pPr>
              <w:spacing w:after="0"/>
              <w:rPr>
                <w:rFonts w:cstheme="minorHAnsi"/>
                <w:color w:val="FF0000"/>
                <w:sz w:val="18"/>
                <w:szCs w:val="18"/>
              </w:rPr>
            </w:pPr>
            <w:r w:rsidRPr="00F509EC">
              <w:rPr>
                <w:rFonts w:cstheme="minorHAnsi"/>
                <w:sz w:val="18"/>
                <w:szCs w:val="18"/>
              </w:rPr>
              <w:t xml:space="preserve">Nessuna cumulabilità </w:t>
            </w:r>
            <w:r w:rsidRPr="004A6562">
              <w:rPr>
                <w:rFonts w:cstheme="minorHAnsi"/>
                <w:strike/>
                <w:color w:val="FF0000"/>
                <w:sz w:val="18"/>
                <w:szCs w:val="18"/>
              </w:rPr>
              <w:t>con SRA/ACA</w:t>
            </w:r>
            <w:r w:rsidR="003403B1">
              <w:rPr>
                <w:rFonts w:cstheme="minorHAnsi"/>
                <w:sz w:val="18"/>
                <w:szCs w:val="18"/>
              </w:rPr>
              <w:t>.</w:t>
            </w:r>
          </w:p>
        </w:tc>
      </w:tr>
    </w:tbl>
    <w:p w14:paraId="091C5A7C" w14:textId="77777777" w:rsidR="00565FE3" w:rsidRDefault="00565FE3" w:rsidP="00565FE3">
      <w:pPr>
        <w:spacing w:after="0"/>
      </w:pPr>
    </w:p>
    <w:p w14:paraId="1FC8016B"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17153C07" w14:textId="77777777" w:rsidTr="00C73FF8">
        <w:tc>
          <w:tcPr>
            <w:tcW w:w="5000" w:type="pct"/>
            <w:gridSpan w:val="2"/>
            <w:shd w:val="clear" w:color="auto" w:fill="008E40"/>
            <w:vAlign w:val="center"/>
          </w:tcPr>
          <w:p w14:paraId="56EB2C74"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774D5673" w14:textId="77777777" w:rsidTr="00C73FF8">
        <w:tc>
          <w:tcPr>
            <w:tcW w:w="782" w:type="pct"/>
            <w:shd w:val="clear" w:color="auto" w:fill="A7D9A3"/>
            <w:vAlign w:val="center"/>
          </w:tcPr>
          <w:p w14:paraId="24ACA2E0"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0DF1260C"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3F0BFD9B" w14:textId="77777777" w:rsidTr="00C73FF8">
        <w:tc>
          <w:tcPr>
            <w:tcW w:w="782" w:type="pct"/>
            <w:vAlign w:val="center"/>
          </w:tcPr>
          <w:p w14:paraId="6CFA6D8A" w14:textId="77777777" w:rsidR="00565FE3" w:rsidRPr="00194C55" w:rsidRDefault="00565FE3" w:rsidP="00C73FF8">
            <w:pPr>
              <w:spacing w:after="0"/>
              <w:jc w:val="center"/>
              <w:rPr>
                <w:rFonts w:cstheme="minorHAnsi"/>
                <w:b/>
                <w:bCs/>
                <w:sz w:val="18"/>
                <w:szCs w:val="18"/>
              </w:rPr>
            </w:pPr>
            <w:r w:rsidRPr="00700099">
              <w:rPr>
                <w:rFonts w:cstheme="minorHAnsi"/>
                <w:b/>
                <w:bCs/>
                <w:sz w:val="18"/>
                <w:szCs w:val="18"/>
              </w:rPr>
              <w:t>P01</w:t>
            </w:r>
          </w:p>
        </w:tc>
        <w:tc>
          <w:tcPr>
            <w:tcW w:w="4218" w:type="pct"/>
            <w:vAlign w:val="center"/>
          </w:tcPr>
          <w:p w14:paraId="5E493966" w14:textId="77777777" w:rsidR="00565FE3" w:rsidRDefault="00565FE3" w:rsidP="00C73FF8">
            <w:pPr>
              <w:spacing w:after="0"/>
              <w:jc w:val="both"/>
              <w:rPr>
                <w:rFonts w:cstheme="minorHAnsi"/>
                <w:sz w:val="18"/>
                <w:szCs w:val="18"/>
              </w:rPr>
            </w:pPr>
            <w:r w:rsidRPr="00700099">
              <w:rPr>
                <w:rFonts w:cstheme="minorHAnsi"/>
                <w:sz w:val="18"/>
                <w:szCs w:val="18"/>
              </w:rPr>
              <w:t>Aree caratterizzate da particolari pregi ambientali</w:t>
            </w:r>
          </w:p>
          <w:p w14:paraId="3A2BD80B" w14:textId="77777777" w:rsidR="00565FE3" w:rsidRPr="000302E8" w:rsidRDefault="00565FE3" w:rsidP="00565FE3">
            <w:pPr>
              <w:pStyle w:val="Paragrafoelenco"/>
              <w:numPr>
                <w:ilvl w:val="0"/>
                <w:numId w:val="22"/>
              </w:numPr>
              <w:spacing w:after="0"/>
              <w:jc w:val="both"/>
              <w:rPr>
                <w:rFonts w:cstheme="minorHAnsi"/>
                <w:sz w:val="18"/>
                <w:szCs w:val="18"/>
              </w:rPr>
            </w:pPr>
            <w:r w:rsidRPr="00FD3827">
              <w:rPr>
                <w:rFonts w:cstheme="minorHAnsi"/>
                <w:b/>
                <w:bCs/>
                <w:sz w:val="18"/>
                <w:szCs w:val="18"/>
              </w:rPr>
              <w:t>Regione Lombardia</w:t>
            </w:r>
            <w:r>
              <w:rPr>
                <w:rFonts w:cstheme="minorHAnsi"/>
                <w:sz w:val="18"/>
                <w:szCs w:val="18"/>
              </w:rPr>
              <w:t>: Rete Ecologica Regionale – RER.</w:t>
            </w:r>
          </w:p>
        </w:tc>
      </w:tr>
      <w:tr w:rsidR="00565FE3" w:rsidRPr="00700099" w14:paraId="6E0AFB7A" w14:textId="77777777" w:rsidTr="00C73FF8">
        <w:tc>
          <w:tcPr>
            <w:tcW w:w="5000" w:type="pct"/>
            <w:gridSpan w:val="2"/>
            <w:shd w:val="clear" w:color="auto" w:fill="008E40"/>
            <w:vAlign w:val="center"/>
          </w:tcPr>
          <w:p w14:paraId="4A0CF475"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293C3E" w14:paraId="15AA8DCB" w14:textId="77777777" w:rsidTr="00C73FF8">
        <w:tc>
          <w:tcPr>
            <w:tcW w:w="782" w:type="pct"/>
            <w:shd w:val="clear" w:color="auto" w:fill="A7D9A3"/>
            <w:vAlign w:val="center"/>
          </w:tcPr>
          <w:p w14:paraId="365E6265"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5DF185E5"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1BA627D1" w14:textId="77777777" w:rsidTr="00C73FF8">
        <w:trPr>
          <w:trHeight w:val="344"/>
        </w:trPr>
        <w:tc>
          <w:tcPr>
            <w:tcW w:w="782" w:type="pct"/>
            <w:vAlign w:val="center"/>
          </w:tcPr>
          <w:p w14:paraId="4B0E51ED" w14:textId="77777777" w:rsidR="00565FE3" w:rsidRDefault="00565FE3" w:rsidP="00C73FF8">
            <w:pPr>
              <w:spacing w:after="0"/>
              <w:jc w:val="center"/>
              <w:rPr>
                <w:rFonts w:cstheme="minorHAnsi"/>
                <w:b/>
                <w:bCs/>
                <w:sz w:val="18"/>
                <w:szCs w:val="18"/>
              </w:rPr>
            </w:pPr>
            <w:r>
              <w:rPr>
                <w:rFonts w:cstheme="minorHAnsi"/>
                <w:b/>
                <w:bCs/>
                <w:sz w:val="18"/>
                <w:szCs w:val="18"/>
              </w:rPr>
              <w:t>SRA08_P_LOM_1</w:t>
            </w:r>
          </w:p>
        </w:tc>
        <w:tc>
          <w:tcPr>
            <w:tcW w:w="4218" w:type="pct"/>
            <w:vAlign w:val="center"/>
          </w:tcPr>
          <w:p w14:paraId="7F69DF3D" w14:textId="77777777" w:rsidR="00565FE3" w:rsidRPr="00700099" w:rsidRDefault="00565FE3" w:rsidP="00C73FF8">
            <w:pPr>
              <w:spacing w:after="0"/>
              <w:jc w:val="both"/>
              <w:rPr>
                <w:rFonts w:cstheme="minorHAnsi"/>
                <w:sz w:val="18"/>
                <w:szCs w:val="18"/>
              </w:rPr>
            </w:pPr>
            <w:r w:rsidRPr="00700099">
              <w:rPr>
                <w:rFonts w:cstheme="minorHAnsi"/>
                <w:sz w:val="18"/>
                <w:szCs w:val="18"/>
              </w:rPr>
              <w:t>Entità</w:t>
            </w:r>
            <w:r>
              <w:rPr>
                <w:rFonts w:cstheme="minorHAnsi"/>
                <w:sz w:val="18"/>
                <w:szCs w:val="18"/>
              </w:rPr>
              <w:t xml:space="preserve"> </w:t>
            </w:r>
            <w:r w:rsidRPr="00700099">
              <w:rPr>
                <w:rFonts w:cstheme="minorHAnsi"/>
                <w:sz w:val="18"/>
                <w:szCs w:val="18"/>
              </w:rPr>
              <w:t>della superficie soggetta a impegno – SOI</w:t>
            </w:r>
          </w:p>
        </w:tc>
      </w:tr>
    </w:tbl>
    <w:p w14:paraId="50522BC1" w14:textId="77777777" w:rsidR="00565FE3" w:rsidRPr="001E5EB7" w:rsidRDefault="00565FE3" w:rsidP="00565FE3">
      <w:pPr>
        <w:spacing w:after="0"/>
        <w:rPr>
          <w:rStyle w:val="Titolo3Carattere"/>
          <w:color w:val="000000" w:themeColor="text1"/>
          <w:sz w:val="22"/>
          <w:szCs w:val="22"/>
        </w:rPr>
      </w:pPr>
    </w:p>
    <w:p w14:paraId="7B65791B"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06"/>
        <w:gridCol w:w="8534"/>
      </w:tblGrid>
      <w:tr w:rsidR="00565FE3" w:rsidRPr="00700099" w14:paraId="0A02391E" w14:textId="77777777" w:rsidTr="00C73FF8">
        <w:tc>
          <w:tcPr>
            <w:tcW w:w="5000" w:type="pct"/>
            <w:gridSpan w:val="2"/>
            <w:shd w:val="clear" w:color="auto" w:fill="008E40"/>
          </w:tcPr>
          <w:p w14:paraId="7EE3F385" w14:textId="77777777" w:rsidR="00565FE3" w:rsidRPr="00700099" w:rsidRDefault="00565FE3" w:rsidP="00C73FF8">
            <w:pPr>
              <w:spacing w:after="0"/>
              <w:jc w:val="center"/>
              <w:rPr>
                <w:rFonts w:cstheme="minorHAnsi"/>
                <w:b/>
                <w:bCs/>
                <w:sz w:val="18"/>
                <w:szCs w:val="18"/>
              </w:rPr>
            </w:pPr>
            <w:r>
              <w:rPr>
                <w:rFonts w:cstheme="minorHAnsi"/>
                <w:b/>
                <w:bCs/>
                <w:color w:val="FFFFFF" w:themeColor="background1"/>
                <w:sz w:val="18"/>
                <w:szCs w:val="18"/>
              </w:rPr>
              <w:t>Beneficiari</w:t>
            </w:r>
          </w:p>
        </w:tc>
      </w:tr>
      <w:tr w:rsidR="00565FE3" w:rsidRPr="00700099" w14:paraId="273CA2D3" w14:textId="77777777" w:rsidTr="00C73FF8">
        <w:tc>
          <w:tcPr>
            <w:tcW w:w="792" w:type="pct"/>
            <w:shd w:val="clear" w:color="auto" w:fill="A7D9A3"/>
          </w:tcPr>
          <w:p w14:paraId="1255FADC"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08" w:type="pct"/>
            <w:shd w:val="clear" w:color="auto" w:fill="A7D9A3"/>
          </w:tcPr>
          <w:p w14:paraId="07857DED"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580518" w14:paraId="17E99C8F" w14:textId="77777777" w:rsidTr="00C73FF8">
        <w:tc>
          <w:tcPr>
            <w:tcW w:w="792" w:type="pct"/>
            <w:vAlign w:val="center"/>
          </w:tcPr>
          <w:p w14:paraId="5C3F3531" w14:textId="77777777" w:rsidR="00565FE3" w:rsidRPr="00C937C8" w:rsidRDefault="00565FE3" w:rsidP="00C73FF8">
            <w:pPr>
              <w:spacing w:after="0"/>
              <w:jc w:val="center"/>
              <w:rPr>
                <w:rFonts w:cstheme="minorHAnsi"/>
                <w:b/>
                <w:bCs/>
                <w:sz w:val="18"/>
                <w:szCs w:val="18"/>
              </w:rPr>
            </w:pPr>
            <w:r w:rsidRPr="00700099">
              <w:rPr>
                <w:rFonts w:cstheme="minorHAnsi"/>
                <w:b/>
                <w:bCs/>
                <w:sz w:val="18"/>
                <w:szCs w:val="18"/>
              </w:rPr>
              <w:t>C01</w:t>
            </w:r>
          </w:p>
        </w:tc>
        <w:tc>
          <w:tcPr>
            <w:tcW w:w="4208" w:type="pct"/>
            <w:vAlign w:val="center"/>
          </w:tcPr>
          <w:p w14:paraId="7FE89002" w14:textId="77777777" w:rsidR="00565FE3" w:rsidRPr="00AF1DA1" w:rsidRDefault="00565FE3" w:rsidP="00C73FF8">
            <w:pPr>
              <w:spacing w:after="0"/>
              <w:rPr>
                <w:rFonts w:cstheme="minorHAnsi"/>
                <w:sz w:val="18"/>
                <w:szCs w:val="18"/>
              </w:rPr>
            </w:pPr>
            <w:r w:rsidRPr="00700099">
              <w:rPr>
                <w:rFonts w:cstheme="minorHAnsi"/>
                <w:sz w:val="18"/>
                <w:szCs w:val="18"/>
              </w:rPr>
              <w:t>Agricoltori singoli o associati</w:t>
            </w:r>
          </w:p>
        </w:tc>
      </w:tr>
      <w:tr w:rsidR="00565FE3" w:rsidRPr="00580518" w14:paraId="1C907F2B" w14:textId="77777777" w:rsidTr="00C73FF8">
        <w:tc>
          <w:tcPr>
            <w:tcW w:w="792" w:type="pct"/>
            <w:vAlign w:val="center"/>
          </w:tcPr>
          <w:p w14:paraId="7827C8ED" w14:textId="77777777" w:rsidR="00565FE3" w:rsidRPr="00C937C8" w:rsidRDefault="00565FE3" w:rsidP="00C73FF8">
            <w:pPr>
              <w:spacing w:after="0"/>
              <w:jc w:val="center"/>
              <w:rPr>
                <w:rFonts w:cstheme="minorHAnsi"/>
                <w:b/>
                <w:bCs/>
                <w:sz w:val="18"/>
                <w:szCs w:val="18"/>
              </w:rPr>
            </w:pPr>
            <w:r w:rsidRPr="00700099">
              <w:rPr>
                <w:rFonts w:cstheme="minorHAnsi"/>
                <w:b/>
                <w:bCs/>
                <w:sz w:val="18"/>
                <w:szCs w:val="18"/>
              </w:rPr>
              <w:t>C02</w:t>
            </w:r>
          </w:p>
        </w:tc>
        <w:tc>
          <w:tcPr>
            <w:tcW w:w="4208" w:type="pct"/>
            <w:vAlign w:val="center"/>
          </w:tcPr>
          <w:p w14:paraId="29542808" w14:textId="77777777" w:rsidR="00565FE3" w:rsidRPr="00AF1DA1"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580518" w14:paraId="30C82103" w14:textId="77777777" w:rsidTr="00C73FF8">
        <w:tc>
          <w:tcPr>
            <w:tcW w:w="792" w:type="pct"/>
            <w:vAlign w:val="center"/>
          </w:tcPr>
          <w:p w14:paraId="6E6B5A4D" w14:textId="77777777" w:rsidR="00565FE3" w:rsidRPr="00FD65D2" w:rsidRDefault="00565FE3" w:rsidP="00C73FF8">
            <w:pPr>
              <w:spacing w:after="0"/>
              <w:jc w:val="center"/>
              <w:rPr>
                <w:rFonts w:cstheme="minorHAnsi"/>
                <w:b/>
                <w:bCs/>
                <w:strike/>
                <w:sz w:val="18"/>
                <w:szCs w:val="18"/>
              </w:rPr>
            </w:pPr>
            <w:r w:rsidRPr="00700099">
              <w:rPr>
                <w:rFonts w:cstheme="minorHAnsi"/>
                <w:b/>
                <w:bCs/>
                <w:sz w:val="18"/>
                <w:szCs w:val="18"/>
              </w:rPr>
              <w:t>C03</w:t>
            </w:r>
          </w:p>
        </w:tc>
        <w:tc>
          <w:tcPr>
            <w:tcW w:w="4208" w:type="pct"/>
            <w:vAlign w:val="center"/>
          </w:tcPr>
          <w:p w14:paraId="27743954" w14:textId="77777777" w:rsidR="00565FE3" w:rsidRPr="00AF1DA1" w:rsidRDefault="00565FE3" w:rsidP="00C73FF8">
            <w:pPr>
              <w:spacing w:after="0"/>
              <w:rPr>
                <w:rFonts w:cstheme="minorHAnsi"/>
                <w:strike/>
                <w:sz w:val="18"/>
                <w:szCs w:val="18"/>
              </w:rPr>
            </w:pPr>
            <w:r w:rsidRPr="00700099">
              <w:rPr>
                <w:rFonts w:cstheme="minorHAnsi"/>
                <w:sz w:val="18"/>
                <w:szCs w:val="18"/>
              </w:rPr>
              <w:t>Altri gestori del territorio</w:t>
            </w:r>
          </w:p>
        </w:tc>
      </w:tr>
      <w:tr w:rsidR="00565FE3" w:rsidRPr="00700099" w14:paraId="107F12AB" w14:textId="77777777" w:rsidTr="00C73FF8">
        <w:tc>
          <w:tcPr>
            <w:tcW w:w="5000" w:type="pct"/>
            <w:gridSpan w:val="2"/>
            <w:shd w:val="clear" w:color="auto" w:fill="008E40"/>
          </w:tcPr>
          <w:p w14:paraId="08A72D3C" w14:textId="77777777" w:rsidR="00565FE3" w:rsidRPr="00700099" w:rsidRDefault="00565FE3" w:rsidP="00C73FF8">
            <w:pPr>
              <w:spacing w:after="0"/>
              <w:jc w:val="center"/>
              <w:rPr>
                <w:rFonts w:cstheme="minorHAnsi"/>
                <w:b/>
                <w:bCs/>
                <w:sz w:val="18"/>
                <w:szCs w:val="18"/>
              </w:rPr>
            </w:pPr>
            <w:bookmarkStart w:id="17" w:name="_Hlk132126387"/>
            <w:r w:rsidRPr="00700099">
              <w:rPr>
                <w:rFonts w:cstheme="minorHAnsi"/>
                <w:b/>
                <w:bCs/>
                <w:color w:val="FFFFFF" w:themeColor="background1"/>
                <w:sz w:val="18"/>
                <w:szCs w:val="18"/>
              </w:rPr>
              <w:t>Criteri di ammissibilità</w:t>
            </w:r>
          </w:p>
        </w:tc>
      </w:tr>
      <w:tr w:rsidR="00565FE3" w:rsidRPr="00C937C8" w14:paraId="19C435C1" w14:textId="77777777" w:rsidTr="00C73FF8">
        <w:tc>
          <w:tcPr>
            <w:tcW w:w="792" w:type="pct"/>
            <w:shd w:val="clear" w:color="auto" w:fill="A7D9A3"/>
          </w:tcPr>
          <w:p w14:paraId="75FBE29D"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08" w:type="pct"/>
            <w:shd w:val="clear" w:color="auto" w:fill="A7D9A3"/>
          </w:tcPr>
          <w:p w14:paraId="5B319F96"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700099" w14:paraId="7B524A95" w14:textId="77777777" w:rsidTr="00C73FF8">
        <w:trPr>
          <w:trHeight w:val="248"/>
        </w:trPr>
        <w:tc>
          <w:tcPr>
            <w:tcW w:w="792" w:type="pct"/>
            <w:vAlign w:val="center"/>
          </w:tcPr>
          <w:p w14:paraId="174EF50C" w14:textId="77777777" w:rsidR="00565FE3" w:rsidRPr="00761F2E" w:rsidRDefault="00565FE3" w:rsidP="00C73FF8">
            <w:pPr>
              <w:spacing w:after="0"/>
              <w:jc w:val="center"/>
              <w:rPr>
                <w:rFonts w:cstheme="minorHAnsi"/>
                <w:b/>
                <w:bCs/>
                <w:sz w:val="18"/>
                <w:szCs w:val="18"/>
              </w:rPr>
            </w:pPr>
            <w:r w:rsidRPr="00761F2E">
              <w:rPr>
                <w:rFonts w:cstheme="minorHAnsi"/>
                <w:b/>
                <w:bCs/>
                <w:sz w:val="18"/>
                <w:szCs w:val="18"/>
              </w:rPr>
              <w:t>C05</w:t>
            </w:r>
          </w:p>
        </w:tc>
        <w:tc>
          <w:tcPr>
            <w:tcW w:w="4208" w:type="pct"/>
            <w:vAlign w:val="center"/>
          </w:tcPr>
          <w:p w14:paraId="4B1B8F39" w14:textId="77777777" w:rsidR="00565FE3" w:rsidRPr="00761F2E" w:rsidRDefault="00565FE3" w:rsidP="00C73FF8">
            <w:pPr>
              <w:spacing w:after="0" w:line="257" w:lineRule="auto"/>
              <w:jc w:val="both"/>
              <w:rPr>
                <w:rFonts w:cstheme="minorHAnsi"/>
                <w:sz w:val="18"/>
                <w:szCs w:val="18"/>
              </w:rPr>
            </w:pPr>
            <w:r w:rsidRPr="00761F2E">
              <w:rPr>
                <w:rFonts w:cstheme="minorHAnsi"/>
                <w:sz w:val="18"/>
                <w:szCs w:val="18"/>
              </w:rPr>
              <w:t>Superfici ammissibili: prati permanenti</w:t>
            </w:r>
          </w:p>
        </w:tc>
      </w:tr>
      <w:tr w:rsidR="00565FE3" w:rsidRPr="00700099" w14:paraId="7BFC16C8" w14:textId="77777777" w:rsidTr="00C73FF8">
        <w:tc>
          <w:tcPr>
            <w:tcW w:w="5000" w:type="pct"/>
            <w:gridSpan w:val="2"/>
            <w:shd w:val="clear" w:color="auto" w:fill="008E40"/>
            <w:vAlign w:val="center"/>
          </w:tcPr>
          <w:p w14:paraId="1F041DE8" w14:textId="77777777" w:rsidR="00565FE3" w:rsidRPr="00700099" w:rsidRDefault="00565FE3" w:rsidP="00C73FF8">
            <w:pPr>
              <w:spacing w:after="0"/>
              <w:jc w:val="center"/>
              <w:rPr>
                <w:rFonts w:cstheme="minorHAnsi"/>
                <w:b/>
                <w:bCs/>
                <w:sz w:val="18"/>
                <w:szCs w:val="18"/>
              </w:rPr>
            </w:pPr>
            <w:r w:rsidRPr="00700099">
              <w:rPr>
                <w:rFonts w:cstheme="minorHAnsi"/>
                <w:b/>
                <w:bCs/>
                <w:color w:val="FFFFFF" w:themeColor="background1"/>
                <w:sz w:val="18"/>
                <w:szCs w:val="18"/>
              </w:rPr>
              <w:t>Altri criteri di ammissibilità</w:t>
            </w:r>
            <w:r>
              <w:rPr>
                <w:rFonts w:cstheme="minorHAnsi"/>
                <w:b/>
                <w:bCs/>
                <w:color w:val="FFFFFF" w:themeColor="background1"/>
                <w:sz w:val="18"/>
                <w:szCs w:val="18"/>
              </w:rPr>
              <w:t xml:space="preserve"> specifici regionali</w:t>
            </w:r>
          </w:p>
        </w:tc>
      </w:tr>
      <w:tr w:rsidR="00565FE3" w:rsidRPr="00C937C8" w14:paraId="243AEB01" w14:textId="77777777" w:rsidTr="00C73FF8">
        <w:tc>
          <w:tcPr>
            <w:tcW w:w="792" w:type="pct"/>
            <w:shd w:val="clear" w:color="auto" w:fill="A7D9A3"/>
          </w:tcPr>
          <w:p w14:paraId="1102FE21"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Codice</w:t>
            </w:r>
          </w:p>
        </w:tc>
        <w:tc>
          <w:tcPr>
            <w:tcW w:w="4208" w:type="pct"/>
            <w:shd w:val="clear" w:color="auto" w:fill="A7D9A3"/>
          </w:tcPr>
          <w:p w14:paraId="3ADBFB0D" w14:textId="77777777" w:rsidR="00565FE3" w:rsidRPr="00C937C8" w:rsidRDefault="00565FE3" w:rsidP="00C73FF8">
            <w:pPr>
              <w:spacing w:after="0"/>
              <w:jc w:val="center"/>
              <w:rPr>
                <w:rFonts w:cstheme="minorHAnsi"/>
                <w:b/>
                <w:bCs/>
                <w:sz w:val="18"/>
                <w:szCs w:val="18"/>
              </w:rPr>
            </w:pPr>
            <w:r w:rsidRPr="00C937C8">
              <w:rPr>
                <w:rFonts w:cstheme="minorHAnsi"/>
                <w:b/>
                <w:bCs/>
                <w:sz w:val="18"/>
                <w:szCs w:val="18"/>
              </w:rPr>
              <w:t>Descrizione</w:t>
            </w:r>
          </w:p>
        </w:tc>
      </w:tr>
      <w:tr w:rsidR="00565FE3" w:rsidRPr="00700099" w14:paraId="5EAB689A" w14:textId="77777777" w:rsidTr="00C73FF8">
        <w:trPr>
          <w:trHeight w:val="46"/>
        </w:trPr>
        <w:tc>
          <w:tcPr>
            <w:tcW w:w="792" w:type="pct"/>
            <w:vAlign w:val="center"/>
          </w:tcPr>
          <w:p w14:paraId="03565192" w14:textId="77777777" w:rsidR="00565FE3" w:rsidRDefault="00565FE3" w:rsidP="00C73FF8">
            <w:pPr>
              <w:spacing w:after="0"/>
              <w:jc w:val="center"/>
              <w:rPr>
                <w:rFonts w:cstheme="minorHAnsi"/>
                <w:b/>
                <w:bCs/>
                <w:sz w:val="18"/>
                <w:szCs w:val="18"/>
              </w:rPr>
            </w:pPr>
            <w:r>
              <w:rPr>
                <w:rFonts w:cstheme="minorHAnsi"/>
                <w:b/>
                <w:bCs/>
                <w:sz w:val="18"/>
                <w:szCs w:val="18"/>
              </w:rPr>
              <w:t>SRA08_C_LOM_1</w:t>
            </w:r>
          </w:p>
        </w:tc>
        <w:tc>
          <w:tcPr>
            <w:tcW w:w="4208" w:type="pct"/>
            <w:vAlign w:val="center"/>
          </w:tcPr>
          <w:p w14:paraId="2183F71A" w14:textId="77777777" w:rsidR="00565FE3" w:rsidRPr="008E6087" w:rsidRDefault="00565FE3" w:rsidP="00C73FF8">
            <w:pPr>
              <w:spacing w:after="0" w:line="257" w:lineRule="auto"/>
              <w:jc w:val="both"/>
              <w:rPr>
                <w:rFonts w:cstheme="minorHAnsi"/>
                <w:sz w:val="18"/>
                <w:szCs w:val="18"/>
              </w:rPr>
            </w:pPr>
            <w:r w:rsidRPr="00110FF2">
              <w:rPr>
                <w:rFonts w:cstheme="minorHAnsi"/>
                <w:sz w:val="18"/>
                <w:szCs w:val="18"/>
              </w:rPr>
              <w:t>Superficie minima</w:t>
            </w:r>
            <w:r>
              <w:rPr>
                <w:rFonts w:cstheme="minorHAnsi"/>
                <w:sz w:val="18"/>
                <w:szCs w:val="18"/>
              </w:rPr>
              <w:t xml:space="preserve"> pari a </w:t>
            </w:r>
            <w:r w:rsidRPr="008E6087">
              <w:rPr>
                <w:rFonts w:cstheme="minorHAnsi"/>
                <w:sz w:val="18"/>
                <w:szCs w:val="18"/>
              </w:rPr>
              <w:t>1 ettaro.</w:t>
            </w:r>
          </w:p>
        </w:tc>
      </w:tr>
      <w:tr w:rsidR="00565FE3" w:rsidRPr="00700099" w14:paraId="52E0B73F" w14:textId="77777777" w:rsidTr="00C73FF8">
        <w:trPr>
          <w:trHeight w:val="248"/>
        </w:trPr>
        <w:tc>
          <w:tcPr>
            <w:tcW w:w="792" w:type="pct"/>
            <w:vAlign w:val="center"/>
          </w:tcPr>
          <w:p w14:paraId="70D8B2B6" w14:textId="77777777" w:rsidR="00565FE3" w:rsidRDefault="00565FE3" w:rsidP="00C73FF8">
            <w:pPr>
              <w:spacing w:after="0"/>
              <w:jc w:val="center"/>
              <w:rPr>
                <w:rFonts w:cstheme="minorHAnsi"/>
                <w:b/>
                <w:bCs/>
                <w:sz w:val="18"/>
                <w:szCs w:val="18"/>
              </w:rPr>
            </w:pPr>
            <w:r>
              <w:rPr>
                <w:rFonts w:cstheme="minorHAnsi"/>
                <w:b/>
                <w:bCs/>
                <w:sz w:val="18"/>
                <w:szCs w:val="18"/>
              </w:rPr>
              <w:t>SRA08_C_LOM_2</w:t>
            </w:r>
          </w:p>
        </w:tc>
        <w:tc>
          <w:tcPr>
            <w:tcW w:w="4208" w:type="pct"/>
            <w:vAlign w:val="center"/>
          </w:tcPr>
          <w:p w14:paraId="444CD6FE" w14:textId="77777777" w:rsidR="00565FE3" w:rsidRPr="008E6087" w:rsidRDefault="00565FE3" w:rsidP="00C73FF8">
            <w:pPr>
              <w:spacing w:after="0" w:line="257" w:lineRule="auto"/>
              <w:jc w:val="both"/>
              <w:rPr>
                <w:rFonts w:cstheme="minorHAnsi"/>
                <w:sz w:val="18"/>
                <w:szCs w:val="18"/>
              </w:rPr>
            </w:pPr>
            <w:r>
              <w:rPr>
                <w:rFonts w:cstheme="minorHAnsi"/>
                <w:sz w:val="18"/>
                <w:szCs w:val="18"/>
              </w:rPr>
              <w:t>L</w:t>
            </w:r>
            <w:r w:rsidRPr="008E6087">
              <w:rPr>
                <w:rFonts w:cstheme="minorHAnsi"/>
                <w:sz w:val="18"/>
                <w:szCs w:val="18"/>
              </w:rPr>
              <w:t>ocalizzazione nei comuni di pianura ISTAT.</w:t>
            </w:r>
          </w:p>
        </w:tc>
      </w:tr>
      <w:bookmarkEnd w:id="17"/>
    </w:tbl>
    <w:p w14:paraId="11E2D816" w14:textId="77777777" w:rsidR="00565FE3" w:rsidRPr="001E5EB7" w:rsidRDefault="00565FE3" w:rsidP="00565FE3">
      <w:pPr>
        <w:spacing w:after="0"/>
        <w:rPr>
          <w:rStyle w:val="Titolo3Carattere"/>
          <w:color w:val="000000" w:themeColor="text1"/>
          <w:sz w:val="22"/>
          <w:szCs w:val="22"/>
        </w:rPr>
      </w:pPr>
    </w:p>
    <w:p w14:paraId="4688828F"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17"/>
        <w:gridCol w:w="8623"/>
      </w:tblGrid>
      <w:tr w:rsidR="00565FE3" w:rsidRPr="00700099" w14:paraId="326B29E9" w14:textId="77777777" w:rsidTr="00C73FF8">
        <w:trPr>
          <w:trHeight w:val="275"/>
        </w:trPr>
        <w:tc>
          <w:tcPr>
            <w:tcW w:w="5000" w:type="pct"/>
            <w:gridSpan w:val="2"/>
            <w:shd w:val="clear" w:color="auto" w:fill="008E40"/>
            <w:vAlign w:val="center"/>
          </w:tcPr>
          <w:p w14:paraId="7E05751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565FE3" w:rsidRPr="00700099" w14:paraId="5663C724" w14:textId="77777777" w:rsidTr="00C73FF8">
        <w:trPr>
          <w:trHeight w:val="275"/>
        </w:trPr>
        <w:tc>
          <w:tcPr>
            <w:tcW w:w="748" w:type="pct"/>
            <w:shd w:val="clear" w:color="auto" w:fill="A7D9A3"/>
            <w:vAlign w:val="center"/>
          </w:tcPr>
          <w:p w14:paraId="5433AF07"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52" w:type="pct"/>
            <w:shd w:val="clear" w:color="auto" w:fill="A7D9A3"/>
            <w:vAlign w:val="center"/>
          </w:tcPr>
          <w:p w14:paraId="5DCE822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47F6872" w14:textId="77777777" w:rsidTr="00C73FF8">
        <w:trPr>
          <w:trHeight w:val="486"/>
        </w:trPr>
        <w:tc>
          <w:tcPr>
            <w:tcW w:w="748" w:type="pct"/>
            <w:vAlign w:val="center"/>
          </w:tcPr>
          <w:p w14:paraId="4CDB9A07" w14:textId="77777777" w:rsidR="00565FE3" w:rsidRPr="0037335A" w:rsidRDefault="00565FE3" w:rsidP="00C73FF8">
            <w:pPr>
              <w:spacing w:after="0"/>
              <w:jc w:val="center"/>
              <w:rPr>
                <w:rFonts w:cstheme="minorHAnsi"/>
                <w:b/>
                <w:bCs/>
                <w:sz w:val="18"/>
                <w:szCs w:val="18"/>
              </w:rPr>
            </w:pPr>
            <w:r w:rsidRPr="00FA142A">
              <w:rPr>
                <w:rFonts w:cstheme="minorHAnsi"/>
                <w:b/>
                <w:bCs/>
                <w:sz w:val="18"/>
                <w:szCs w:val="18"/>
              </w:rPr>
              <w:t>I0.1.1</w:t>
            </w:r>
          </w:p>
        </w:tc>
        <w:tc>
          <w:tcPr>
            <w:tcW w:w="4252" w:type="pct"/>
            <w:vAlign w:val="center"/>
          </w:tcPr>
          <w:p w14:paraId="1FB0D23D" w14:textId="77777777" w:rsidR="00565FE3" w:rsidRDefault="00565FE3" w:rsidP="00C73FF8">
            <w:pPr>
              <w:spacing w:after="0"/>
              <w:jc w:val="both"/>
              <w:rPr>
                <w:rFonts w:cstheme="minorHAnsi"/>
                <w:sz w:val="18"/>
                <w:szCs w:val="18"/>
              </w:rPr>
            </w:pPr>
            <w:r w:rsidRPr="00700099">
              <w:rPr>
                <w:rFonts w:cstheme="minorHAnsi"/>
                <w:sz w:val="18"/>
                <w:szCs w:val="18"/>
              </w:rPr>
              <w:t>Numero di sfalci e/o specifiche modalità di esecuzione definiti dalle Regioni/PPAA</w:t>
            </w:r>
          </w:p>
          <w:p w14:paraId="5D7E43E0" w14:textId="77777777" w:rsidR="00565FE3" w:rsidRDefault="00565FE3" w:rsidP="00565FE3">
            <w:pPr>
              <w:pStyle w:val="Paragrafoelenco"/>
              <w:numPr>
                <w:ilvl w:val="0"/>
                <w:numId w:val="22"/>
              </w:numPr>
              <w:spacing w:after="0"/>
              <w:rPr>
                <w:rFonts w:cstheme="minorHAnsi"/>
                <w:sz w:val="18"/>
                <w:szCs w:val="18"/>
              </w:rPr>
            </w:pPr>
            <w:r w:rsidRPr="00761F2E">
              <w:rPr>
                <w:rFonts w:cstheme="minorHAnsi"/>
                <w:b/>
                <w:bCs/>
                <w:sz w:val="18"/>
                <w:szCs w:val="18"/>
              </w:rPr>
              <w:t>Regione Lombardia</w:t>
            </w:r>
            <w:r>
              <w:rPr>
                <w:rFonts w:cstheme="minorHAnsi"/>
                <w:b/>
                <w:bCs/>
                <w:sz w:val="18"/>
                <w:szCs w:val="18"/>
              </w:rPr>
              <w:t xml:space="preserve"> </w:t>
            </w:r>
            <w:r>
              <w:rPr>
                <w:rFonts w:cstheme="minorHAnsi"/>
                <w:sz w:val="18"/>
                <w:szCs w:val="18"/>
              </w:rPr>
              <w:t>prevede di</w:t>
            </w:r>
            <w:r w:rsidRPr="00110FF2">
              <w:rPr>
                <w:rFonts w:cstheme="minorHAnsi"/>
                <w:sz w:val="18"/>
                <w:szCs w:val="18"/>
              </w:rPr>
              <w:t xml:space="preserve">: </w:t>
            </w:r>
          </w:p>
          <w:p w14:paraId="4FFEE0C9" w14:textId="77777777" w:rsidR="00565FE3" w:rsidRDefault="00565FE3" w:rsidP="00565FE3">
            <w:pPr>
              <w:pStyle w:val="Paragrafoelenco"/>
              <w:numPr>
                <w:ilvl w:val="1"/>
                <w:numId w:val="22"/>
              </w:numPr>
              <w:spacing w:after="0"/>
              <w:rPr>
                <w:rFonts w:cstheme="minorHAnsi"/>
                <w:sz w:val="18"/>
                <w:szCs w:val="18"/>
              </w:rPr>
            </w:pPr>
            <w:r w:rsidRPr="00110FF2">
              <w:rPr>
                <w:rFonts w:cstheme="minorHAnsi"/>
                <w:sz w:val="18"/>
                <w:szCs w:val="18"/>
              </w:rPr>
              <w:t>Effettuare</w:t>
            </w:r>
            <w:r>
              <w:rPr>
                <w:rFonts w:cstheme="minorHAnsi"/>
                <w:sz w:val="18"/>
                <w:szCs w:val="18"/>
              </w:rPr>
              <w:t xml:space="preserve"> </w:t>
            </w:r>
            <w:r w:rsidRPr="004A6562">
              <w:rPr>
                <w:rFonts w:cstheme="minorHAnsi"/>
                <w:sz w:val="18"/>
                <w:szCs w:val="18"/>
                <w:highlight w:val="yellow"/>
              </w:rPr>
              <w:t>al massimo</w:t>
            </w:r>
            <w:r w:rsidRPr="00110FF2">
              <w:rPr>
                <w:rFonts w:cstheme="minorHAnsi"/>
                <w:sz w:val="18"/>
                <w:szCs w:val="18"/>
              </w:rPr>
              <w:t xml:space="preserve"> 4 sfalci all'anno anziché i 5 sfalci che rappresentano la pratica ordinaria;</w:t>
            </w:r>
          </w:p>
          <w:p w14:paraId="000254E4" w14:textId="77777777" w:rsidR="00565FE3" w:rsidRPr="00110FF2" w:rsidRDefault="00565FE3" w:rsidP="00565FE3">
            <w:pPr>
              <w:pStyle w:val="Paragrafoelenco"/>
              <w:numPr>
                <w:ilvl w:val="1"/>
                <w:numId w:val="22"/>
              </w:numPr>
              <w:spacing w:after="0"/>
              <w:rPr>
                <w:rFonts w:cstheme="minorHAnsi"/>
                <w:sz w:val="18"/>
                <w:szCs w:val="18"/>
              </w:rPr>
            </w:pPr>
            <w:r w:rsidRPr="00110FF2">
              <w:rPr>
                <w:rFonts w:cstheme="minorHAnsi"/>
                <w:sz w:val="18"/>
                <w:szCs w:val="18"/>
              </w:rPr>
              <w:t>Obbligo di utilizzare le barre di involo per effettuare gli sfalci al fine di tutelare la fauna selvatica</w:t>
            </w:r>
            <w:r>
              <w:rPr>
                <w:rFonts w:cstheme="minorHAnsi"/>
                <w:sz w:val="18"/>
                <w:szCs w:val="18"/>
              </w:rPr>
              <w:t>.</w:t>
            </w:r>
          </w:p>
        </w:tc>
      </w:tr>
      <w:tr w:rsidR="00565FE3" w:rsidRPr="00700099" w14:paraId="7C4EDE4C" w14:textId="77777777" w:rsidTr="00C73FF8">
        <w:trPr>
          <w:trHeight w:val="486"/>
        </w:trPr>
        <w:tc>
          <w:tcPr>
            <w:tcW w:w="748" w:type="pct"/>
            <w:vAlign w:val="center"/>
          </w:tcPr>
          <w:p w14:paraId="56D6D167" w14:textId="77777777" w:rsidR="00565FE3" w:rsidRPr="0037335A" w:rsidRDefault="00565FE3" w:rsidP="00C73FF8">
            <w:pPr>
              <w:spacing w:after="0"/>
              <w:jc w:val="center"/>
              <w:rPr>
                <w:rFonts w:cstheme="minorHAnsi"/>
                <w:b/>
                <w:bCs/>
                <w:sz w:val="18"/>
                <w:szCs w:val="18"/>
              </w:rPr>
            </w:pPr>
            <w:r w:rsidRPr="00FA142A">
              <w:rPr>
                <w:rFonts w:cstheme="minorHAnsi"/>
                <w:b/>
                <w:bCs/>
                <w:sz w:val="18"/>
                <w:szCs w:val="18"/>
              </w:rPr>
              <w:t>I0.1.2</w:t>
            </w:r>
          </w:p>
        </w:tc>
        <w:tc>
          <w:tcPr>
            <w:tcW w:w="4252" w:type="pct"/>
            <w:vAlign w:val="center"/>
          </w:tcPr>
          <w:p w14:paraId="0A2C4B17" w14:textId="77777777" w:rsidR="00565FE3" w:rsidRDefault="00565FE3" w:rsidP="00C73FF8">
            <w:pPr>
              <w:spacing w:after="0"/>
              <w:jc w:val="both"/>
              <w:rPr>
                <w:rFonts w:cstheme="minorHAnsi"/>
                <w:sz w:val="18"/>
                <w:szCs w:val="18"/>
              </w:rPr>
            </w:pPr>
            <w:r w:rsidRPr="00700099">
              <w:rPr>
                <w:rFonts w:cstheme="minorHAnsi"/>
                <w:sz w:val="18"/>
                <w:szCs w:val="18"/>
              </w:rPr>
              <w:t>Assicurare il contenimento meccanico/manuale della flora invasiva secondo le specifiche delle Regioni/PPAA</w:t>
            </w:r>
          </w:p>
          <w:p w14:paraId="60496FB2" w14:textId="77777777" w:rsidR="00565FE3" w:rsidRPr="00110FF2" w:rsidRDefault="00565FE3" w:rsidP="00565FE3">
            <w:pPr>
              <w:pStyle w:val="Paragrafoelenco"/>
              <w:numPr>
                <w:ilvl w:val="0"/>
                <w:numId w:val="40"/>
              </w:numPr>
              <w:spacing w:after="0"/>
              <w:jc w:val="both"/>
              <w:rPr>
                <w:rFonts w:cstheme="minorHAnsi"/>
                <w:sz w:val="18"/>
                <w:szCs w:val="18"/>
              </w:rPr>
            </w:pPr>
            <w:r w:rsidRPr="00761F2E">
              <w:rPr>
                <w:rFonts w:cstheme="minorHAnsi"/>
                <w:b/>
                <w:bCs/>
                <w:sz w:val="18"/>
                <w:szCs w:val="18"/>
              </w:rPr>
              <w:t>Regione Lombardia</w:t>
            </w:r>
            <w:r>
              <w:rPr>
                <w:rFonts w:cstheme="minorHAnsi"/>
                <w:sz w:val="18"/>
                <w:szCs w:val="18"/>
              </w:rPr>
              <w:t>: g</w:t>
            </w:r>
            <w:r w:rsidRPr="00B8090D">
              <w:rPr>
                <w:rFonts w:cstheme="minorHAnsi"/>
                <w:sz w:val="18"/>
                <w:szCs w:val="18"/>
              </w:rPr>
              <w:t xml:space="preserve">li interventi di gestione delle specie invasive arbustive, arboree ed in particolare erbacee (es. </w:t>
            </w:r>
            <w:r w:rsidRPr="00B91183">
              <w:rPr>
                <w:rFonts w:cstheme="minorHAnsi"/>
                <w:i/>
                <w:iCs/>
                <w:sz w:val="18"/>
                <w:szCs w:val="18"/>
              </w:rPr>
              <w:t>Sicyos angulatus</w:t>
            </w:r>
            <w:r w:rsidRPr="00B8090D">
              <w:rPr>
                <w:rFonts w:cstheme="minorHAnsi"/>
                <w:sz w:val="18"/>
                <w:szCs w:val="18"/>
              </w:rPr>
              <w:t xml:space="preserve">, </w:t>
            </w:r>
            <w:r w:rsidRPr="00B91183">
              <w:rPr>
                <w:rFonts w:cstheme="minorHAnsi"/>
                <w:i/>
                <w:iCs/>
                <w:sz w:val="18"/>
                <w:szCs w:val="18"/>
              </w:rPr>
              <w:t>Abutilon theophrasti</w:t>
            </w:r>
            <w:r w:rsidRPr="00B8090D">
              <w:rPr>
                <w:rFonts w:cstheme="minorHAnsi"/>
                <w:sz w:val="18"/>
                <w:szCs w:val="18"/>
              </w:rPr>
              <w:t>) vengono eseguiti in modo</w:t>
            </w:r>
            <w:r>
              <w:rPr>
                <w:rFonts w:cstheme="minorHAnsi"/>
                <w:sz w:val="18"/>
                <w:szCs w:val="18"/>
              </w:rPr>
              <w:t xml:space="preserve"> </w:t>
            </w:r>
            <w:r w:rsidRPr="00B8090D">
              <w:rPr>
                <w:rFonts w:cstheme="minorHAnsi"/>
                <w:sz w:val="18"/>
                <w:szCs w:val="18"/>
              </w:rPr>
              <w:t>manuale/meccanico con interventi localizzati, utilizzando ad es. decespugliatori, trince e scarificatori.</w:t>
            </w:r>
          </w:p>
        </w:tc>
      </w:tr>
      <w:tr w:rsidR="00565FE3" w:rsidRPr="00700099" w14:paraId="639C5348" w14:textId="77777777" w:rsidTr="00C73FF8">
        <w:trPr>
          <w:trHeight w:val="486"/>
        </w:trPr>
        <w:tc>
          <w:tcPr>
            <w:tcW w:w="748" w:type="pct"/>
            <w:vAlign w:val="center"/>
          </w:tcPr>
          <w:p w14:paraId="78B2F341" w14:textId="77777777" w:rsidR="00565FE3" w:rsidRPr="0037335A" w:rsidRDefault="00565FE3" w:rsidP="00C73FF8">
            <w:pPr>
              <w:spacing w:after="0"/>
              <w:jc w:val="center"/>
              <w:rPr>
                <w:rFonts w:cstheme="minorHAnsi"/>
                <w:b/>
                <w:bCs/>
                <w:sz w:val="18"/>
                <w:szCs w:val="18"/>
              </w:rPr>
            </w:pPr>
            <w:r w:rsidRPr="00FA142A">
              <w:rPr>
                <w:rFonts w:cstheme="minorHAnsi"/>
                <w:b/>
                <w:bCs/>
                <w:sz w:val="18"/>
                <w:szCs w:val="18"/>
              </w:rPr>
              <w:t>I0.1.3</w:t>
            </w:r>
          </w:p>
        </w:tc>
        <w:tc>
          <w:tcPr>
            <w:tcW w:w="4252" w:type="pct"/>
            <w:vAlign w:val="center"/>
          </w:tcPr>
          <w:p w14:paraId="042B0951" w14:textId="77777777" w:rsidR="00565FE3" w:rsidRDefault="00565FE3" w:rsidP="00C73FF8">
            <w:pPr>
              <w:spacing w:after="0"/>
              <w:jc w:val="both"/>
              <w:rPr>
                <w:rFonts w:cstheme="minorHAnsi"/>
                <w:sz w:val="18"/>
                <w:szCs w:val="18"/>
              </w:rPr>
            </w:pPr>
            <w:r w:rsidRPr="00700099">
              <w:rPr>
                <w:rFonts w:cstheme="minorHAnsi"/>
                <w:sz w:val="18"/>
                <w:szCs w:val="18"/>
              </w:rPr>
              <w:t xml:space="preserve">Divieto di utilizzo di fanghi in agricoltura e di ogni altro rifiuto recuperato in operazioni R10 ai sensi della Parte IV del D.lgs. n. 152/2006. </w:t>
            </w:r>
          </w:p>
          <w:p w14:paraId="02110FEB" w14:textId="77777777" w:rsidR="00565FE3" w:rsidRPr="00AF1DA1" w:rsidRDefault="00565FE3" w:rsidP="00C73FF8">
            <w:pPr>
              <w:spacing w:after="0"/>
              <w:jc w:val="both"/>
              <w:rPr>
                <w:rFonts w:cstheme="minorHAnsi"/>
                <w:sz w:val="18"/>
                <w:szCs w:val="18"/>
              </w:rPr>
            </w:pPr>
            <w:r w:rsidRPr="00700099">
              <w:rPr>
                <w:rFonts w:cstheme="minorHAnsi"/>
                <w:sz w:val="18"/>
                <w:szCs w:val="18"/>
              </w:rPr>
              <w:t>Divieto di utilizzo dei fertilizzanti chimici di sintesi</w:t>
            </w:r>
            <w:r>
              <w:rPr>
                <w:rFonts w:cstheme="minorHAnsi"/>
                <w:sz w:val="18"/>
                <w:szCs w:val="18"/>
              </w:rPr>
              <w:t>.</w:t>
            </w:r>
          </w:p>
        </w:tc>
      </w:tr>
      <w:tr w:rsidR="00565FE3" w:rsidRPr="00700099" w14:paraId="29D1E49F" w14:textId="77777777" w:rsidTr="00C73FF8">
        <w:trPr>
          <w:trHeight w:val="218"/>
        </w:trPr>
        <w:tc>
          <w:tcPr>
            <w:tcW w:w="748" w:type="pct"/>
            <w:vAlign w:val="center"/>
          </w:tcPr>
          <w:p w14:paraId="7F33D1BD" w14:textId="77777777" w:rsidR="00565FE3" w:rsidRPr="0037335A" w:rsidRDefault="00565FE3" w:rsidP="00C73FF8">
            <w:pPr>
              <w:spacing w:after="0"/>
              <w:jc w:val="center"/>
              <w:rPr>
                <w:rFonts w:cstheme="minorHAnsi"/>
                <w:b/>
                <w:bCs/>
                <w:sz w:val="18"/>
                <w:szCs w:val="18"/>
              </w:rPr>
            </w:pPr>
            <w:r w:rsidRPr="00FA142A">
              <w:rPr>
                <w:rFonts w:cstheme="minorHAnsi"/>
                <w:b/>
                <w:bCs/>
                <w:sz w:val="18"/>
                <w:szCs w:val="18"/>
              </w:rPr>
              <w:t>I0.1.4</w:t>
            </w:r>
          </w:p>
        </w:tc>
        <w:tc>
          <w:tcPr>
            <w:tcW w:w="4252" w:type="pct"/>
            <w:vAlign w:val="center"/>
          </w:tcPr>
          <w:p w14:paraId="020235AD" w14:textId="77777777" w:rsidR="00565FE3" w:rsidRPr="00700099" w:rsidRDefault="00565FE3" w:rsidP="00C73FF8">
            <w:pPr>
              <w:spacing w:after="0"/>
              <w:jc w:val="both"/>
              <w:rPr>
                <w:rFonts w:cstheme="minorHAnsi"/>
                <w:sz w:val="18"/>
                <w:szCs w:val="18"/>
              </w:rPr>
            </w:pPr>
            <w:r w:rsidRPr="00700099">
              <w:rPr>
                <w:rFonts w:cstheme="minorHAnsi"/>
                <w:sz w:val="18"/>
                <w:szCs w:val="18"/>
              </w:rPr>
              <w:t>È consentito solo l’utilizzo di diserbanti e altri prodotti fitosanitari ammessi dall’agricoltura biologica.</w:t>
            </w:r>
          </w:p>
        </w:tc>
      </w:tr>
      <w:tr w:rsidR="00565FE3" w:rsidRPr="00700099" w14:paraId="4F00083C" w14:textId="77777777" w:rsidTr="00C73FF8">
        <w:trPr>
          <w:trHeight w:val="275"/>
        </w:trPr>
        <w:tc>
          <w:tcPr>
            <w:tcW w:w="5000" w:type="pct"/>
            <w:gridSpan w:val="2"/>
            <w:shd w:val="clear" w:color="auto" w:fill="008E40"/>
            <w:vAlign w:val="center"/>
          </w:tcPr>
          <w:p w14:paraId="743C792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Altri </w:t>
            </w:r>
            <w:r>
              <w:rPr>
                <w:rFonts w:cstheme="minorHAnsi"/>
                <w:b/>
                <w:bCs/>
                <w:color w:val="FFFFFF" w:themeColor="background1"/>
                <w:sz w:val="18"/>
                <w:szCs w:val="18"/>
              </w:rPr>
              <w:t>impegni specifici regionali</w:t>
            </w:r>
          </w:p>
        </w:tc>
      </w:tr>
      <w:tr w:rsidR="00565FE3" w:rsidRPr="00700099" w14:paraId="55A430FA" w14:textId="77777777" w:rsidTr="00C73FF8">
        <w:trPr>
          <w:trHeight w:val="275"/>
        </w:trPr>
        <w:tc>
          <w:tcPr>
            <w:tcW w:w="748" w:type="pct"/>
            <w:shd w:val="clear" w:color="auto" w:fill="A7D9A3"/>
            <w:vAlign w:val="center"/>
          </w:tcPr>
          <w:p w14:paraId="4F48BB7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52" w:type="pct"/>
            <w:shd w:val="clear" w:color="auto" w:fill="A7D9A3"/>
            <w:vAlign w:val="center"/>
          </w:tcPr>
          <w:p w14:paraId="344BA92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DDC7025" w14:textId="77777777" w:rsidTr="00C73FF8">
        <w:trPr>
          <w:trHeight w:val="296"/>
        </w:trPr>
        <w:tc>
          <w:tcPr>
            <w:tcW w:w="748" w:type="pct"/>
            <w:vAlign w:val="center"/>
          </w:tcPr>
          <w:p w14:paraId="16F7C66F" w14:textId="77777777" w:rsidR="00565FE3" w:rsidRPr="0037335A" w:rsidRDefault="00565FE3" w:rsidP="00C73FF8">
            <w:pPr>
              <w:spacing w:after="0"/>
              <w:jc w:val="center"/>
              <w:rPr>
                <w:rFonts w:cstheme="minorHAnsi"/>
                <w:b/>
                <w:bCs/>
                <w:sz w:val="18"/>
                <w:szCs w:val="18"/>
              </w:rPr>
            </w:pPr>
            <w:r>
              <w:rPr>
                <w:rFonts w:cstheme="minorHAnsi"/>
                <w:b/>
                <w:bCs/>
                <w:sz w:val="18"/>
                <w:szCs w:val="18"/>
              </w:rPr>
              <w:t>SRA08_I_LOM_1</w:t>
            </w:r>
          </w:p>
        </w:tc>
        <w:tc>
          <w:tcPr>
            <w:tcW w:w="4252" w:type="pct"/>
            <w:vAlign w:val="center"/>
          </w:tcPr>
          <w:p w14:paraId="3A843B1C" w14:textId="77777777" w:rsidR="00565FE3" w:rsidRPr="00700099" w:rsidRDefault="00565FE3" w:rsidP="00C73FF8">
            <w:pPr>
              <w:spacing w:after="0"/>
              <w:jc w:val="both"/>
              <w:rPr>
                <w:rFonts w:cstheme="minorHAnsi"/>
                <w:sz w:val="18"/>
                <w:szCs w:val="18"/>
              </w:rPr>
            </w:pPr>
            <w:r w:rsidRPr="00700099">
              <w:rPr>
                <w:rFonts w:cstheme="minorHAnsi"/>
                <w:sz w:val="18"/>
                <w:szCs w:val="18"/>
              </w:rPr>
              <w:t>Effettuare l'ultimo sfalcio (4°) entro le tempistiche definite a livello di disposizion</w:t>
            </w:r>
            <w:r w:rsidRPr="0068565C">
              <w:rPr>
                <w:rFonts w:cstheme="minorHAnsi"/>
                <w:strike/>
                <w:color w:val="FF0000"/>
                <w:sz w:val="18"/>
                <w:szCs w:val="18"/>
              </w:rPr>
              <w:t>e</w:t>
            </w:r>
            <w:r w:rsidRPr="0068565C">
              <w:rPr>
                <w:rFonts w:cstheme="minorHAnsi"/>
                <w:sz w:val="18"/>
                <w:szCs w:val="18"/>
                <w:highlight w:val="green"/>
              </w:rPr>
              <w:t>i</w:t>
            </w:r>
            <w:r w:rsidRPr="00700099">
              <w:rPr>
                <w:rFonts w:cstheme="minorHAnsi"/>
                <w:sz w:val="18"/>
                <w:szCs w:val="18"/>
              </w:rPr>
              <w:t xml:space="preserve"> attuative</w:t>
            </w:r>
          </w:p>
        </w:tc>
      </w:tr>
      <w:tr w:rsidR="00565FE3" w:rsidRPr="00700099" w14:paraId="34D86D21" w14:textId="77777777" w:rsidTr="00C73FF8">
        <w:trPr>
          <w:trHeight w:val="272"/>
        </w:trPr>
        <w:tc>
          <w:tcPr>
            <w:tcW w:w="748" w:type="pct"/>
            <w:vAlign w:val="center"/>
          </w:tcPr>
          <w:p w14:paraId="0CC72684" w14:textId="77777777" w:rsidR="00565FE3" w:rsidRPr="000F3C83" w:rsidRDefault="00565FE3" w:rsidP="00C73FF8">
            <w:pPr>
              <w:spacing w:after="0"/>
              <w:jc w:val="center"/>
              <w:rPr>
                <w:rFonts w:cstheme="minorHAnsi"/>
                <w:b/>
                <w:bCs/>
                <w:sz w:val="18"/>
                <w:szCs w:val="18"/>
              </w:rPr>
            </w:pPr>
            <w:r>
              <w:rPr>
                <w:rFonts w:cstheme="minorHAnsi"/>
                <w:b/>
                <w:bCs/>
                <w:sz w:val="18"/>
                <w:szCs w:val="18"/>
              </w:rPr>
              <w:t>SRA08_I_LOM_2</w:t>
            </w:r>
          </w:p>
        </w:tc>
        <w:tc>
          <w:tcPr>
            <w:tcW w:w="4252" w:type="pct"/>
            <w:vAlign w:val="center"/>
          </w:tcPr>
          <w:p w14:paraId="4F1D5F28" w14:textId="77777777" w:rsidR="00565FE3" w:rsidRPr="00700099" w:rsidRDefault="00565FE3" w:rsidP="00C73FF8">
            <w:pPr>
              <w:spacing w:after="0"/>
              <w:jc w:val="both"/>
              <w:rPr>
                <w:rFonts w:cstheme="minorHAnsi"/>
                <w:sz w:val="18"/>
                <w:szCs w:val="18"/>
              </w:rPr>
            </w:pPr>
            <w:r w:rsidRPr="00700099">
              <w:rPr>
                <w:rFonts w:cstheme="minorHAnsi"/>
                <w:sz w:val="18"/>
                <w:szCs w:val="18"/>
              </w:rPr>
              <w:t>Compilare e aggiornare il registro delle operazioni colturali per l’intero periodo di impegno</w:t>
            </w:r>
          </w:p>
        </w:tc>
      </w:tr>
      <w:tr w:rsidR="00565FE3" w:rsidRPr="00700099" w14:paraId="36BC7CA9" w14:textId="77777777" w:rsidTr="00C73FF8">
        <w:trPr>
          <w:trHeight w:val="272"/>
        </w:trPr>
        <w:tc>
          <w:tcPr>
            <w:tcW w:w="748" w:type="pct"/>
            <w:vAlign w:val="center"/>
          </w:tcPr>
          <w:p w14:paraId="6DDF5E88" w14:textId="77777777" w:rsidR="00565FE3" w:rsidRDefault="00565FE3" w:rsidP="00C73FF8">
            <w:pPr>
              <w:spacing w:after="0"/>
              <w:jc w:val="center"/>
              <w:rPr>
                <w:rFonts w:cstheme="minorHAnsi"/>
                <w:b/>
                <w:bCs/>
                <w:sz w:val="18"/>
                <w:szCs w:val="18"/>
              </w:rPr>
            </w:pPr>
            <w:r>
              <w:rPr>
                <w:rFonts w:cstheme="minorHAnsi"/>
                <w:b/>
                <w:bCs/>
                <w:sz w:val="18"/>
                <w:szCs w:val="18"/>
              </w:rPr>
              <w:t>SRA08_I_LOM_3</w:t>
            </w:r>
          </w:p>
        </w:tc>
        <w:tc>
          <w:tcPr>
            <w:tcW w:w="4252" w:type="pct"/>
            <w:vAlign w:val="center"/>
          </w:tcPr>
          <w:p w14:paraId="2D3A758D" w14:textId="77777777" w:rsidR="00565FE3" w:rsidRPr="00700099" w:rsidRDefault="00565FE3" w:rsidP="00C73FF8">
            <w:pPr>
              <w:spacing w:after="0"/>
              <w:jc w:val="both"/>
              <w:rPr>
                <w:rFonts w:cstheme="minorHAnsi"/>
                <w:sz w:val="18"/>
                <w:szCs w:val="18"/>
              </w:rPr>
            </w:pPr>
            <w:r w:rsidRPr="00CC6697">
              <w:rPr>
                <w:rFonts w:cstheme="minorHAnsi"/>
                <w:sz w:val="18"/>
                <w:szCs w:val="18"/>
              </w:rPr>
              <w:t>Divieto di utilizzo dei fertilizzanti organici le cui matrici costituenti non sono ricomprese tra quelle definite ai sensi del Reg. (UE) 2019/1009.</w:t>
            </w:r>
          </w:p>
        </w:tc>
      </w:tr>
      <w:tr w:rsidR="00565FE3" w:rsidRPr="00700099" w14:paraId="498D1490" w14:textId="77777777" w:rsidTr="00C73FF8">
        <w:trPr>
          <w:trHeight w:val="293"/>
        </w:trPr>
        <w:tc>
          <w:tcPr>
            <w:tcW w:w="5000" w:type="pct"/>
            <w:gridSpan w:val="2"/>
            <w:shd w:val="clear" w:color="auto" w:fill="008E40"/>
            <w:vAlign w:val="center"/>
          </w:tcPr>
          <w:p w14:paraId="78074272" w14:textId="77777777" w:rsidR="00565FE3" w:rsidRPr="004E2C7D" w:rsidRDefault="00565FE3" w:rsidP="00C73FF8">
            <w:pPr>
              <w:spacing w:after="0"/>
              <w:jc w:val="center"/>
              <w:rPr>
                <w:rFonts w:cstheme="minorHAnsi"/>
                <w:sz w:val="18"/>
                <w:szCs w:val="18"/>
                <w:highlight w:val="yellow"/>
              </w:rPr>
            </w:pPr>
            <w:bookmarkStart w:id="18" w:name="_Hlk132985012"/>
            <w:r w:rsidRPr="004E2C7D">
              <w:rPr>
                <w:rFonts w:cstheme="minorHAnsi"/>
                <w:b/>
                <w:bCs/>
                <w:sz w:val="18"/>
                <w:szCs w:val="18"/>
                <w:highlight w:val="yellow"/>
              </w:rPr>
              <w:t>Impegni trasversali (IT) a tutti gli interventi SRA</w:t>
            </w:r>
          </w:p>
        </w:tc>
      </w:tr>
      <w:tr w:rsidR="00565FE3" w:rsidRPr="00700099" w14:paraId="094F10F7" w14:textId="77777777" w:rsidTr="00C73FF8">
        <w:trPr>
          <w:trHeight w:val="270"/>
        </w:trPr>
        <w:tc>
          <w:tcPr>
            <w:tcW w:w="748" w:type="pct"/>
            <w:shd w:val="clear" w:color="auto" w:fill="A7D9A3"/>
            <w:vAlign w:val="center"/>
          </w:tcPr>
          <w:p w14:paraId="445AA99C" w14:textId="77777777" w:rsidR="00565FE3" w:rsidRPr="004E2C7D" w:rsidRDefault="00565FE3" w:rsidP="00C73FF8">
            <w:pPr>
              <w:spacing w:after="0"/>
              <w:jc w:val="center"/>
              <w:rPr>
                <w:rFonts w:cstheme="minorHAnsi"/>
                <w:b/>
                <w:bCs/>
                <w:sz w:val="18"/>
                <w:szCs w:val="18"/>
                <w:highlight w:val="yellow"/>
              </w:rPr>
            </w:pPr>
            <w:r w:rsidRPr="004E2C7D">
              <w:rPr>
                <w:rFonts w:cstheme="minorHAnsi"/>
                <w:b/>
                <w:bCs/>
                <w:sz w:val="18"/>
                <w:szCs w:val="18"/>
                <w:highlight w:val="yellow"/>
              </w:rPr>
              <w:t>Codice</w:t>
            </w:r>
          </w:p>
        </w:tc>
        <w:tc>
          <w:tcPr>
            <w:tcW w:w="4252" w:type="pct"/>
            <w:shd w:val="clear" w:color="auto" w:fill="A7D9A3"/>
            <w:vAlign w:val="center"/>
          </w:tcPr>
          <w:p w14:paraId="6529A295" w14:textId="77777777" w:rsidR="00565FE3" w:rsidRPr="004E2C7D" w:rsidRDefault="00565FE3" w:rsidP="00C73FF8">
            <w:pPr>
              <w:spacing w:after="0"/>
              <w:jc w:val="center"/>
              <w:rPr>
                <w:rFonts w:cstheme="minorHAnsi"/>
                <w:sz w:val="18"/>
                <w:szCs w:val="18"/>
                <w:highlight w:val="yellow"/>
              </w:rPr>
            </w:pPr>
            <w:r w:rsidRPr="004E2C7D">
              <w:rPr>
                <w:rFonts w:cstheme="minorHAnsi"/>
                <w:b/>
                <w:bCs/>
                <w:sz w:val="18"/>
                <w:szCs w:val="18"/>
                <w:highlight w:val="yellow"/>
              </w:rPr>
              <w:t>Descrizione</w:t>
            </w:r>
          </w:p>
        </w:tc>
      </w:tr>
      <w:bookmarkEnd w:id="18"/>
      <w:tr w:rsidR="00565FE3" w:rsidRPr="00700099" w14:paraId="001FBBC8" w14:textId="77777777" w:rsidTr="00C73FF8">
        <w:trPr>
          <w:trHeight w:val="272"/>
        </w:trPr>
        <w:tc>
          <w:tcPr>
            <w:tcW w:w="748" w:type="pct"/>
            <w:vAlign w:val="center"/>
          </w:tcPr>
          <w:p w14:paraId="394A773F" w14:textId="77777777" w:rsidR="00565FE3" w:rsidRPr="004E2C7D" w:rsidRDefault="00565FE3" w:rsidP="00C73FF8">
            <w:pPr>
              <w:spacing w:after="0"/>
              <w:jc w:val="center"/>
              <w:rPr>
                <w:rFonts w:cstheme="minorHAnsi"/>
                <w:b/>
                <w:bCs/>
                <w:sz w:val="18"/>
                <w:szCs w:val="18"/>
                <w:highlight w:val="yellow"/>
              </w:rPr>
            </w:pPr>
            <w:r w:rsidRPr="004E2C7D">
              <w:rPr>
                <w:rFonts w:cstheme="minorHAnsi"/>
                <w:b/>
                <w:bCs/>
                <w:sz w:val="18"/>
                <w:szCs w:val="18"/>
                <w:highlight w:val="yellow"/>
              </w:rPr>
              <w:t>SRA08_IT01</w:t>
            </w:r>
          </w:p>
        </w:tc>
        <w:tc>
          <w:tcPr>
            <w:tcW w:w="4252" w:type="pct"/>
            <w:vAlign w:val="center"/>
          </w:tcPr>
          <w:p w14:paraId="78CD8978" w14:textId="77777777" w:rsidR="00565FE3" w:rsidRPr="004E2C7D" w:rsidRDefault="00565FE3" w:rsidP="00C73FF8">
            <w:pPr>
              <w:spacing w:after="0"/>
              <w:jc w:val="both"/>
              <w:rPr>
                <w:rFonts w:cstheme="minorHAnsi"/>
                <w:sz w:val="18"/>
                <w:szCs w:val="18"/>
                <w:highlight w:val="yellow"/>
              </w:rPr>
            </w:pPr>
            <w:r w:rsidRPr="004E2C7D">
              <w:rPr>
                <w:rFonts w:cstheme="minorHAnsi"/>
                <w:sz w:val="18"/>
                <w:szCs w:val="18"/>
                <w:highlight w:val="yellow"/>
              </w:rPr>
              <w:t>Le superfici oggetto di impegno accertate con la domanda di sostegno devono essere mantenute per tutta la durata del periodo di impegno</w:t>
            </w:r>
          </w:p>
        </w:tc>
      </w:tr>
    </w:tbl>
    <w:p w14:paraId="5C738C72"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700099" w14:paraId="40967063" w14:textId="77777777" w:rsidTr="00C73FF8">
        <w:tc>
          <w:tcPr>
            <w:tcW w:w="5000" w:type="pct"/>
            <w:gridSpan w:val="2"/>
            <w:shd w:val="clear" w:color="auto" w:fill="008E40"/>
            <w:vAlign w:val="center"/>
          </w:tcPr>
          <w:p w14:paraId="57DFD25F"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785C78BF" w14:textId="77777777" w:rsidTr="00C73FF8">
        <w:tc>
          <w:tcPr>
            <w:tcW w:w="767" w:type="pct"/>
            <w:shd w:val="clear" w:color="auto" w:fill="A7D9A3"/>
            <w:vAlign w:val="center"/>
          </w:tcPr>
          <w:p w14:paraId="666252B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33" w:type="pct"/>
            <w:shd w:val="clear" w:color="auto" w:fill="A7D9A3"/>
            <w:vAlign w:val="center"/>
          </w:tcPr>
          <w:p w14:paraId="650B2A23"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52E911F5" w14:textId="77777777" w:rsidTr="00C73FF8">
        <w:tc>
          <w:tcPr>
            <w:tcW w:w="767" w:type="pct"/>
            <w:vAlign w:val="center"/>
          </w:tcPr>
          <w:p w14:paraId="0E913725"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33" w:type="pct"/>
            <w:vAlign w:val="center"/>
          </w:tcPr>
          <w:p w14:paraId="73FD2E60"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727C95BA" w14:textId="77777777" w:rsidTr="00C73FF8">
        <w:tc>
          <w:tcPr>
            <w:tcW w:w="767" w:type="pct"/>
            <w:vAlign w:val="center"/>
          </w:tcPr>
          <w:p w14:paraId="5262D239"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33" w:type="pct"/>
            <w:vAlign w:val="center"/>
          </w:tcPr>
          <w:p w14:paraId="3427B5F7"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3088E7F9" w14:textId="77777777" w:rsidR="00565FE3" w:rsidRPr="001E5EB7" w:rsidRDefault="00565FE3" w:rsidP="00565FE3">
      <w:pPr>
        <w:spacing w:after="0"/>
        <w:rPr>
          <w:rStyle w:val="Titolo3Carattere"/>
          <w:color w:val="000000" w:themeColor="text1"/>
          <w:sz w:val="22"/>
          <w:szCs w:val="22"/>
        </w:rPr>
      </w:pPr>
    </w:p>
    <w:p w14:paraId="0F380869"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 (€/ha/anno)</w:t>
      </w:r>
    </w:p>
    <w:tbl>
      <w:tblPr>
        <w:tblStyle w:val="Grigliatabella"/>
        <w:tblW w:w="0" w:type="auto"/>
        <w:tblLook w:val="04A0" w:firstRow="1" w:lastRow="0" w:firstColumn="1" w:lastColumn="0" w:noHBand="0" w:noVBand="1"/>
      </w:tblPr>
      <w:tblGrid>
        <w:gridCol w:w="2932"/>
      </w:tblGrid>
      <w:tr w:rsidR="00565FE3" w14:paraId="78FB3C59" w14:textId="77777777" w:rsidTr="00C73FF8">
        <w:trPr>
          <w:trHeight w:val="444"/>
        </w:trPr>
        <w:tc>
          <w:tcPr>
            <w:tcW w:w="2932" w:type="dxa"/>
            <w:shd w:val="clear" w:color="auto" w:fill="008E40"/>
            <w:vAlign w:val="center"/>
          </w:tcPr>
          <w:p w14:paraId="73A76C86" w14:textId="77777777" w:rsidR="00565FE3" w:rsidRPr="00C547C1" w:rsidRDefault="00565FE3" w:rsidP="00C73FF8">
            <w:pPr>
              <w:spacing w:after="0"/>
              <w:jc w:val="center"/>
              <w:rPr>
                <w:rFonts w:cstheme="minorHAnsi"/>
                <w:b/>
                <w:bCs/>
                <w:color w:val="FFFFFF" w:themeColor="background1"/>
                <w:sz w:val="18"/>
                <w:szCs w:val="18"/>
              </w:rPr>
            </w:pPr>
            <w:bookmarkStart w:id="19" w:name="_Hlk132126410"/>
            <w:r>
              <w:rPr>
                <w:rFonts w:cstheme="minorHAnsi"/>
                <w:b/>
                <w:bCs/>
                <w:color w:val="FFFFFF" w:themeColor="background1"/>
                <w:sz w:val="18"/>
                <w:szCs w:val="18"/>
              </w:rPr>
              <w:t>Ges</w:t>
            </w:r>
            <w:r>
              <w:rPr>
                <w:b/>
                <w:bCs/>
                <w:color w:val="FFFFFF" w:themeColor="background1"/>
                <w:sz w:val="18"/>
                <w:szCs w:val="18"/>
              </w:rPr>
              <w:t xml:space="preserve">tione </w:t>
            </w:r>
            <w:r w:rsidRPr="006D03D4">
              <w:rPr>
                <w:rFonts w:cstheme="minorHAnsi"/>
                <w:b/>
                <w:bCs/>
                <w:color w:val="FFFFFF" w:themeColor="background1"/>
                <w:sz w:val="18"/>
                <w:szCs w:val="18"/>
              </w:rPr>
              <w:t>sostenibile</w:t>
            </w:r>
            <w:r>
              <w:rPr>
                <w:b/>
                <w:bCs/>
                <w:color w:val="FFFFFF" w:themeColor="background1"/>
                <w:sz w:val="18"/>
                <w:szCs w:val="18"/>
              </w:rPr>
              <w:t xml:space="preserve"> dei prati permanenti</w:t>
            </w:r>
          </w:p>
        </w:tc>
      </w:tr>
      <w:tr w:rsidR="00565FE3" w14:paraId="1921723A" w14:textId="77777777" w:rsidTr="00C73FF8">
        <w:trPr>
          <w:trHeight w:val="289"/>
        </w:trPr>
        <w:tc>
          <w:tcPr>
            <w:tcW w:w="2932" w:type="dxa"/>
            <w:vAlign w:val="center"/>
          </w:tcPr>
          <w:p w14:paraId="59472348" w14:textId="77777777" w:rsidR="00565FE3" w:rsidRPr="002243C6" w:rsidRDefault="00565FE3" w:rsidP="00C73FF8">
            <w:pPr>
              <w:spacing w:after="0"/>
              <w:jc w:val="center"/>
              <w:rPr>
                <w:rFonts w:cstheme="minorHAnsi"/>
                <w:sz w:val="18"/>
                <w:szCs w:val="18"/>
                <w:lang w:val="it"/>
              </w:rPr>
            </w:pPr>
            <w:r>
              <w:rPr>
                <w:rFonts w:cstheme="minorHAnsi"/>
                <w:sz w:val="18"/>
                <w:szCs w:val="18"/>
                <w:lang w:val="it"/>
              </w:rPr>
              <w:t>110</w:t>
            </w:r>
          </w:p>
        </w:tc>
      </w:tr>
      <w:bookmarkEnd w:id="19"/>
    </w:tbl>
    <w:p w14:paraId="3327D238" w14:textId="77777777" w:rsidR="00565FE3" w:rsidRDefault="00565FE3" w:rsidP="00565FE3">
      <w:pPr>
        <w:spacing w:after="0"/>
      </w:pPr>
    </w:p>
    <w:p w14:paraId="19B87C32"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3F9FCB08" w14:textId="77777777" w:rsidTr="00C73FF8">
        <w:trPr>
          <w:trHeight w:val="163"/>
        </w:trPr>
        <w:tc>
          <w:tcPr>
            <w:tcW w:w="4673" w:type="dxa"/>
            <w:vMerge w:val="restart"/>
            <w:shd w:val="clear" w:color="auto" w:fill="008E40"/>
            <w:vAlign w:val="center"/>
          </w:tcPr>
          <w:p w14:paraId="5581597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5E50FE45"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64377C13"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1D4A5234" w14:textId="77777777" w:rsidTr="00C73FF8">
        <w:trPr>
          <w:trHeight w:val="139"/>
        </w:trPr>
        <w:tc>
          <w:tcPr>
            <w:tcW w:w="4673" w:type="dxa"/>
            <w:vMerge/>
            <w:shd w:val="clear" w:color="auto" w:fill="008E40"/>
            <w:vAlign w:val="center"/>
          </w:tcPr>
          <w:p w14:paraId="703CBB7C"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64F16C1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1CCDC6A4"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47405973" w14:textId="77777777" w:rsidR="00565FE3" w:rsidRPr="001E5EB7" w:rsidRDefault="00565FE3" w:rsidP="00565FE3">
      <w:pPr>
        <w:spacing w:after="0"/>
        <w:rPr>
          <w:rFonts w:cstheme="minorHAnsi"/>
          <w:b/>
          <w:bCs/>
        </w:rPr>
      </w:pPr>
    </w:p>
    <w:p w14:paraId="0AB47256"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479313C0" w14:textId="77777777" w:rsidR="00565FE3" w:rsidRPr="00027731" w:rsidRDefault="00565FE3" w:rsidP="00565FE3">
      <w:pPr>
        <w:rPr>
          <w:rStyle w:val="Titolo3Carattere"/>
          <w:b/>
          <w:bCs/>
          <w:color w:val="000000" w:themeColor="text1"/>
          <w:sz w:val="22"/>
          <w:szCs w:val="22"/>
        </w:rPr>
      </w:pPr>
      <w:r w:rsidRPr="00027731">
        <w:rPr>
          <w:sz w:val="20"/>
          <w:szCs w:val="20"/>
        </w:rPr>
        <w:t>Non prevista.</w:t>
      </w:r>
    </w:p>
    <w:p w14:paraId="706983AA"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1AED0593" w14:textId="77777777" w:rsidR="00565FE3" w:rsidRPr="00F6220C" w:rsidRDefault="00565FE3" w:rsidP="00565FE3">
      <w:pPr>
        <w:pStyle w:val="Titolo2"/>
        <w:jc w:val="both"/>
        <w:rPr>
          <w:rFonts w:asciiTheme="minorHAnsi" w:hAnsiTheme="minorHAnsi" w:cstheme="minorHAnsi"/>
          <w:b/>
          <w:bCs/>
        </w:rPr>
      </w:pPr>
      <w:bookmarkStart w:id="20" w:name="_Toc133425200"/>
      <w:bookmarkStart w:id="21" w:name="_Hlk132126482"/>
      <w:r w:rsidRPr="00F6220C">
        <w:rPr>
          <w:rFonts w:asciiTheme="minorHAnsi" w:hAnsiTheme="minorHAnsi" w:cstheme="minorHAnsi"/>
          <w:b/>
          <w:bCs/>
        </w:rPr>
        <w:t>SRA1</w:t>
      </w:r>
      <w:r>
        <w:rPr>
          <w:rFonts w:asciiTheme="minorHAnsi" w:hAnsiTheme="minorHAnsi" w:cstheme="minorHAnsi"/>
          <w:b/>
          <w:bCs/>
        </w:rPr>
        <w:t>0 – Gestione attiva infrastrutture ecologiche</w:t>
      </w:r>
      <w:bookmarkEnd w:id="20"/>
    </w:p>
    <w:bookmarkEnd w:id="21"/>
    <w:p w14:paraId="11FB92C6"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7B3A7C82" w14:textId="77777777" w:rsidR="00565FE3" w:rsidRPr="00B7263B" w:rsidRDefault="00565FE3" w:rsidP="00565FE3">
      <w:pPr>
        <w:spacing w:before="40" w:after="40"/>
        <w:jc w:val="both"/>
        <w:rPr>
          <w:sz w:val="20"/>
          <w:szCs w:val="20"/>
        </w:rPr>
      </w:pPr>
      <w:bookmarkStart w:id="22" w:name="_Hlk132126543"/>
      <w:r w:rsidRPr="00B7263B">
        <w:rPr>
          <w:noProof/>
          <w:color w:val="000000"/>
          <w:sz w:val="20"/>
          <w:szCs w:val="20"/>
        </w:rPr>
        <w:t xml:space="preserve">L’intervento prevede un </w:t>
      </w:r>
      <w:r w:rsidRPr="00B7263B">
        <w:rPr>
          <w:b/>
          <w:bCs/>
          <w:noProof/>
          <w:color w:val="000000"/>
          <w:sz w:val="20"/>
          <w:szCs w:val="20"/>
        </w:rPr>
        <w:t>pagamento a</w:t>
      </w:r>
      <w:r w:rsidRPr="00F509EC">
        <w:rPr>
          <w:b/>
          <w:bCs/>
          <w:noProof/>
          <w:color w:val="000000"/>
          <w:sz w:val="20"/>
          <w:szCs w:val="20"/>
        </w:rPr>
        <w:t>nnuale</w:t>
      </w:r>
      <w:r w:rsidRPr="00F509EC">
        <w:rPr>
          <w:noProof/>
          <w:color w:val="000000"/>
          <w:sz w:val="20"/>
          <w:szCs w:val="20"/>
        </w:rPr>
        <w:t xml:space="preserve"> </w:t>
      </w:r>
      <w:r w:rsidRPr="00F509EC">
        <w:rPr>
          <w:b/>
          <w:bCs/>
          <w:noProof/>
          <w:color w:val="000000"/>
          <w:sz w:val="20"/>
          <w:szCs w:val="20"/>
        </w:rPr>
        <w:t>ad ettaro</w:t>
      </w:r>
      <w:r w:rsidRPr="00F509EC">
        <w:rPr>
          <w:noProof/>
          <w:color w:val="000000"/>
          <w:sz w:val="20"/>
          <w:szCs w:val="20"/>
        </w:rPr>
        <w:t xml:space="preserve"> a favore dei beneficiari che assumono impegni gestionali delle infrastrutture ecologiche.</w:t>
      </w:r>
    </w:p>
    <w:p w14:paraId="0DC78B7A" w14:textId="77777777" w:rsidR="00565FE3" w:rsidRPr="00B7263B" w:rsidRDefault="00565FE3" w:rsidP="00565FE3">
      <w:pPr>
        <w:spacing w:before="40" w:after="40"/>
        <w:jc w:val="both"/>
        <w:rPr>
          <w:sz w:val="20"/>
          <w:szCs w:val="20"/>
        </w:rPr>
      </w:pPr>
      <w:r w:rsidRPr="00B7263B">
        <w:rPr>
          <w:noProof/>
          <w:sz w:val="20"/>
          <w:szCs w:val="20"/>
        </w:rPr>
        <w:t>L’intervento è articolato in azioni. Regione Lombardia intende attivare le azioni indicate di seguito:</w:t>
      </w:r>
    </w:p>
    <w:p w14:paraId="3B3E91BA" w14:textId="77777777" w:rsidR="00565FE3" w:rsidRPr="00B7263B" w:rsidRDefault="00565FE3" w:rsidP="00565FE3">
      <w:pPr>
        <w:pStyle w:val="Paragrafoelenco"/>
        <w:numPr>
          <w:ilvl w:val="0"/>
          <w:numId w:val="23"/>
        </w:numPr>
        <w:spacing w:before="40" w:after="40"/>
        <w:jc w:val="both"/>
        <w:rPr>
          <w:sz w:val="20"/>
          <w:szCs w:val="20"/>
        </w:rPr>
      </w:pPr>
      <w:r w:rsidRPr="00B7263B">
        <w:rPr>
          <w:b/>
          <w:bCs/>
          <w:noProof/>
          <w:color w:val="000000"/>
          <w:sz w:val="20"/>
          <w:szCs w:val="20"/>
          <w:u w:val="single" w:color="000000"/>
        </w:rPr>
        <w:t xml:space="preserve">Azione 10.1. Formazioni arboreo/arbustive </w:t>
      </w:r>
    </w:p>
    <w:p w14:paraId="6A694E35" w14:textId="77777777" w:rsidR="00565FE3" w:rsidRPr="00B7263B" w:rsidRDefault="00565FE3" w:rsidP="00565FE3">
      <w:pPr>
        <w:spacing w:before="40" w:after="40"/>
        <w:ind w:left="1416"/>
        <w:jc w:val="both"/>
        <w:rPr>
          <w:sz w:val="20"/>
          <w:szCs w:val="20"/>
        </w:rPr>
      </w:pPr>
      <w:r w:rsidRPr="00B7263B">
        <w:rPr>
          <w:noProof/>
          <w:color w:val="000000"/>
          <w:sz w:val="20"/>
          <w:szCs w:val="20"/>
        </w:rPr>
        <w:t>10.1.1 - Infrastruttura ecologica: Fasce Tampone</w:t>
      </w:r>
      <w:r w:rsidRPr="00B7263B">
        <w:rPr>
          <w:rStyle w:val="Rimandonotaapidipagina"/>
          <w:noProof/>
          <w:color w:val="000000"/>
          <w:sz w:val="20"/>
          <w:szCs w:val="20"/>
        </w:rPr>
        <w:footnoteReference w:id="4"/>
      </w:r>
      <w:r w:rsidRPr="00B7263B">
        <w:rPr>
          <w:noProof/>
          <w:color w:val="000000"/>
          <w:sz w:val="20"/>
          <w:szCs w:val="20"/>
        </w:rPr>
        <w:t>;</w:t>
      </w:r>
      <w:r w:rsidRPr="00B7263B">
        <w:rPr>
          <w:b/>
          <w:bCs/>
          <w:noProof/>
          <w:color w:val="000000"/>
          <w:sz w:val="20"/>
          <w:szCs w:val="20"/>
        </w:rPr>
        <w:t xml:space="preserve"> </w:t>
      </w:r>
    </w:p>
    <w:p w14:paraId="64EA2596" w14:textId="77777777" w:rsidR="00565FE3" w:rsidRPr="00B7263B" w:rsidRDefault="00565FE3" w:rsidP="00565FE3">
      <w:pPr>
        <w:spacing w:before="40" w:after="40"/>
        <w:ind w:left="1440"/>
        <w:jc w:val="both"/>
        <w:rPr>
          <w:sz w:val="20"/>
          <w:szCs w:val="20"/>
        </w:rPr>
      </w:pPr>
      <w:r w:rsidRPr="00B7263B">
        <w:rPr>
          <w:noProof/>
          <w:color w:val="000000"/>
          <w:sz w:val="20"/>
          <w:szCs w:val="20"/>
        </w:rPr>
        <w:t>10.1.2 - Infrastruttura ecologica: Siepi</w:t>
      </w:r>
      <w:r w:rsidRPr="00B7263B">
        <w:rPr>
          <w:rStyle w:val="Rimandonotaapidipagina"/>
          <w:noProof/>
          <w:color w:val="000000"/>
          <w:sz w:val="20"/>
          <w:szCs w:val="20"/>
        </w:rPr>
        <w:footnoteReference w:id="5"/>
      </w:r>
      <w:r w:rsidRPr="00B7263B">
        <w:rPr>
          <w:noProof/>
          <w:color w:val="000000"/>
          <w:sz w:val="20"/>
          <w:szCs w:val="20"/>
        </w:rPr>
        <w:t xml:space="preserve"> o Filari</w:t>
      </w:r>
      <w:r w:rsidRPr="00B7263B">
        <w:rPr>
          <w:rStyle w:val="Rimandonotaapidipagina"/>
          <w:noProof/>
          <w:color w:val="000000"/>
          <w:sz w:val="20"/>
          <w:szCs w:val="20"/>
        </w:rPr>
        <w:footnoteReference w:id="6"/>
      </w:r>
      <w:r w:rsidRPr="00B7263B">
        <w:rPr>
          <w:noProof/>
          <w:color w:val="000000"/>
          <w:sz w:val="20"/>
          <w:szCs w:val="20"/>
        </w:rPr>
        <w:t xml:space="preserve">; </w:t>
      </w:r>
    </w:p>
    <w:p w14:paraId="05B0DFA3" w14:textId="77777777" w:rsidR="00565FE3" w:rsidRPr="00B7263B" w:rsidRDefault="00565FE3" w:rsidP="00565FE3">
      <w:pPr>
        <w:pStyle w:val="Paragrafoelenco"/>
        <w:numPr>
          <w:ilvl w:val="0"/>
          <w:numId w:val="23"/>
        </w:numPr>
        <w:spacing w:before="40" w:after="40"/>
        <w:jc w:val="both"/>
        <w:rPr>
          <w:sz w:val="20"/>
          <w:szCs w:val="20"/>
        </w:rPr>
      </w:pPr>
      <w:r w:rsidRPr="00B7263B">
        <w:rPr>
          <w:b/>
          <w:bCs/>
          <w:noProof/>
          <w:color w:val="000000"/>
          <w:sz w:val="20"/>
          <w:szCs w:val="20"/>
          <w:u w:val="single" w:color="000000"/>
        </w:rPr>
        <w:t>Azione 10.4 Prati umidi e Zone umide</w:t>
      </w:r>
      <w:r w:rsidRPr="00B7263B">
        <w:rPr>
          <w:rStyle w:val="Rimandonotaapidipagina"/>
          <w:b/>
          <w:bCs/>
          <w:noProof/>
          <w:color w:val="000000"/>
          <w:sz w:val="20"/>
          <w:szCs w:val="20"/>
          <w:u w:val="single" w:color="000000"/>
        </w:rPr>
        <w:footnoteReference w:id="7"/>
      </w:r>
    </w:p>
    <w:p w14:paraId="6D801228" w14:textId="77777777" w:rsidR="00565FE3" w:rsidRPr="00B7263B" w:rsidRDefault="00565FE3" w:rsidP="00565FE3">
      <w:pPr>
        <w:spacing w:before="40" w:after="40"/>
        <w:ind w:left="1416"/>
        <w:jc w:val="both"/>
        <w:rPr>
          <w:noProof/>
          <w:color w:val="000000"/>
          <w:sz w:val="20"/>
          <w:szCs w:val="20"/>
        </w:rPr>
      </w:pPr>
      <w:r w:rsidRPr="00B7263B">
        <w:rPr>
          <w:noProof/>
          <w:color w:val="000000"/>
          <w:sz w:val="20"/>
          <w:szCs w:val="20"/>
        </w:rPr>
        <w:t>10.4.2 - Infrastruttura ecologica: Zone umide.</w:t>
      </w:r>
    </w:p>
    <w:p w14:paraId="65456D3C" w14:textId="77777777" w:rsidR="00565FE3" w:rsidRPr="00B7263B" w:rsidRDefault="00565FE3" w:rsidP="00565FE3">
      <w:pPr>
        <w:pStyle w:val="Paragrafoelenco"/>
        <w:numPr>
          <w:ilvl w:val="0"/>
          <w:numId w:val="23"/>
        </w:numPr>
        <w:spacing w:before="40" w:after="40"/>
        <w:jc w:val="both"/>
        <w:rPr>
          <w:sz w:val="20"/>
          <w:szCs w:val="20"/>
        </w:rPr>
      </w:pPr>
      <w:r w:rsidRPr="00B7263B">
        <w:rPr>
          <w:b/>
          <w:bCs/>
          <w:noProof/>
          <w:color w:val="000000"/>
          <w:sz w:val="20"/>
          <w:szCs w:val="20"/>
          <w:u w:val="single" w:color="000000"/>
        </w:rPr>
        <w:t>Azione 10.5 Marcite</w:t>
      </w:r>
      <w:r w:rsidRPr="00B7263B">
        <w:rPr>
          <w:rStyle w:val="Rimandonotaapidipagina"/>
          <w:b/>
          <w:bCs/>
          <w:noProof/>
          <w:color w:val="000000"/>
          <w:sz w:val="20"/>
          <w:szCs w:val="20"/>
          <w:u w:val="single" w:color="000000"/>
        </w:rPr>
        <w:footnoteReference w:id="8"/>
      </w:r>
      <w:r w:rsidRPr="00B7263B">
        <w:rPr>
          <w:b/>
          <w:bCs/>
          <w:noProof/>
          <w:color w:val="000000"/>
          <w:sz w:val="20"/>
          <w:szCs w:val="20"/>
          <w:u w:val="single" w:color="000000"/>
        </w:rPr>
        <w:t xml:space="preserve"> </w:t>
      </w:r>
    </w:p>
    <w:p w14:paraId="337C756F" w14:textId="77777777" w:rsidR="00565FE3" w:rsidRPr="00B7263B" w:rsidRDefault="00565FE3" w:rsidP="00565FE3">
      <w:pPr>
        <w:spacing w:before="40" w:after="40"/>
        <w:ind w:left="1416"/>
        <w:jc w:val="both"/>
        <w:rPr>
          <w:sz w:val="20"/>
          <w:szCs w:val="20"/>
        </w:rPr>
      </w:pPr>
      <w:r w:rsidRPr="00B7263B">
        <w:rPr>
          <w:noProof/>
          <w:color w:val="000000"/>
          <w:sz w:val="20"/>
          <w:szCs w:val="20"/>
        </w:rPr>
        <w:t>10.5.1 - Infrastruttura ecologica: Marcite.</w:t>
      </w:r>
    </w:p>
    <w:p w14:paraId="48B1E69C" w14:textId="77777777" w:rsidR="00565FE3" w:rsidRPr="00B7263B" w:rsidRDefault="00565FE3" w:rsidP="00565FE3">
      <w:pPr>
        <w:spacing w:before="40" w:after="40"/>
        <w:jc w:val="both"/>
        <w:rPr>
          <w:color w:val="808080" w:themeColor="background1" w:themeShade="80"/>
          <w:sz w:val="20"/>
          <w:szCs w:val="20"/>
        </w:rPr>
      </w:pPr>
      <w:r w:rsidRPr="00B7263B">
        <w:rPr>
          <w:sz w:val="20"/>
          <w:szCs w:val="20"/>
        </w:rPr>
        <w:t>Le azioni attivate contribuiscono alle funzioni di connessione ecologica, sosta, rifugio, alimentazione e riproduzione della fauna selvatica, nonché al mantenimento delle funzioni di protezione del suolo dall’erosione, alla salvaguardia delle risorse idriche e alla riduzione delle perdite di nutrienti nelle acque superficiali e sotterranee.</w:t>
      </w:r>
    </w:p>
    <w:p w14:paraId="6BE8CCDB" w14:textId="77777777" w:rsidR="00565FE3" w:rsidRPr="00B7263B" w:rsidRDefault="00565FE3" w:rsidP="00565FE3">
      <w:pPr>
        <w:spacing w:before="40" w:after="40"/>
        <w:jc w:val="both"/>
        <w:rPr>
          <w:sz w:val="20"/>
          <w:szCs w:val="20"/>
        </w:rPr>
      </w:pPr>
      <w:r w:rsidRPr="00B7263B">
        <w:rPr>
          <w:noProof/>
          <w:sz w:val="20"/>
          <w:szCs w:val="20"/>
        </w:rPr>
        <w:t>Ogni azione prevede un periodo di impegno di durata pari a</w:t>
      </w:r>
      <w:r w:rsidRPr="00B7263B">
        <w:rPr>
          <w:b/>
          <w:bCs/>
          <w:noProof/>
          <w:sz w:val="20"/>
          <w:szCs w:val="20"/>
        </w:rPr>
        <w:t xml:space="preserve"> 5 anni</w:t>
      </w:r>
      <w:r w:rsidRPr="00B7263B">
        <w:rPr>
          <w:noProof/>
          <w:sz w:val="20"/>
          <w:szCs w:val="20"/>
        </w:rPr>
        <w:t>.</w:t>
      </w:r>
    </w:p>
    <w:p w14:paraId="5D07D3C2" w14:textId="77777777" w:rsidR="00565FE3" w:rsidRPr="00B7263B" w:rsidRDefault="00565FE3" w:rsidP="00565FE3">
      <w:pPr>
        <w:spacing w:before="40" w:after="40"/>
        <w:jc w:val="both"/>
        <w:rPr>
          <w:sz w:val="20"/>
          <w:szCs w:val="20"/>
        </w:rPr>
      </w:pPr>
      <w:r w:rsidRPr="00B7263B">
        <w:rPr>
          <w:noProof/>
          <w:sz w:val="20"/>
          <w:szCs w:val="20"/>
        </w:rPr>
        <w:t>La singola annualità dell’impegno è riferita all’</w:t>
      </w:r>
      <w:r w:rsidRPr="00B7263B">
        <w:rPr>
          <w:b/>
          <w:bCs/>
          <w:noProof/>
          <w:sz w:val="20"/>
          <w:szCs w:val="20"/>
        </w:rPr>
        <w:t>anno solare</w:t>
      </w:r>
      <w:r w:rsidRPr="00B7263B">
        <w:rPr>
          <w:noProof/>
          <w:sz w:val="20"/>
          <w:szCs w:val="20"/>
        </w:rPr>
        <w:t xml:space="preserve"> (01/01-31/12).</w:t>
      </w:r>
    </w:p>
    <w:p w14:paraId="1053B064" w14:textId="77777777" w:rsidR="00565FE3" w:rsidRDefault="00565FE3" w:rsidP="00565FE3">
      <w:pPr>
        <w:spacing w:after="0"/>
        <w:jc w:val="both"/>
        <w:rPr>
          <w:rFonts w:eastAsiaTheme="majorEastAsia"/>
          <w:sz w:val="20"/>
          <w:szCs w:val="20"/>
        </w:rPr>
      </w:pPr>
      <w:r w:rsidRPr="00B7263B">
        <w:rPr>
          <w:rFonts w:eastAsiaTheme="majorEastAsia"/>
          <w:sz w:val="20"/>
          <w:szCs w:val="20"/>
        </w:rPr>
        <w:t xml:space="preserve">L’intervento si applica su </w:t>
      </w:r>
      <w:r w:rsidRPr="00B7263B">
        <w:rPr>
          <w:rFonts w:eastAsiaTheme="majorEastAsia"/>
          <w:b/>
          <w:bCs/>
          <w:sz w:val="20"/>
          <w:szCs w:val="20"/>
        </w:rPr>
        <w:t>appezzamenti fissi</w:t>
      </w:r>
      <w:r w:rsidRPr="00B7263B">
        <w:rPr>
          <w:rFonts w:eastAsiaTheme="majorEastAsia"/>
          <w:sz w:val="20"/>
          <w:szCs w:val="20"/>
        </w:rPr>
        <w:t xml:space="preserve">. </w:t>
      </w:r>
    </w:p>
    <w:p w14:paraId="6FA96DA3" w14:textId="595167A0" w:rsidR="000F5566" w:rsidRPr="00B7263B" w:rsidRDefault="000F5566" w:rsidP="00565FE3">
      <w:pPr>
        <w:spacing w:after="0"/>
        <w:jc w:val="both"/>
        <w:rPr>
          <w:rFonts w:eastAsiaTheme="majorEastAsia"/>
          <w:sz w:val="20"/>
          <w:szCs w:val="20"/>
        </w:rPr>
      </w:pPr>
      <w:r w:rsidRPr="000F5566">
        <w:rPr>
          <w:rFonts w:eastAsiaTheme="majorEastAsia"/>
          <w:sz w:val="20"/>
          <w:szCs w:val="20"/>
          <w:highlight w:val="green"/>
        </w:rPr>
        <w:t>L’intervento risulta in linea con gli obiettivi del progetto LIFE Strategic Nature Project “Natural connections for Natura2000 in Northern Italy to 2030”, in coerenza con il Prioritized Action Framework 21-27 della Lombardia.</w:t>
      </w:r>
    </w:p>
    <w:bookmarkEnd w:id="22"/>
    <w:p w14:paraId="75A2A9EB" w14:textId="77777777" w:rsidR="00565FE3" w:rsidRDefault="00565FE3" w:rsidP="00565FE3">
      <w:pPr>
        <w:spacing w:after="0"/>
      </w:pPr>
    </w:p>
    <w:p w14:paraId="7C5D820C" w14:textId="77777777" w:rsidR="00565FE3" w:rsidRPr="00167EA2" w:rsidRDefault="00565FE3" w:rsidP="00565FE3">
      <w:pPr>
        <w:pStyle w:val="Titolo3"/>
        <w:rPr>
          <w:i/>
          <w:iCs/>
          <w:color w:val="365F91" w:themeColor="accent1" w:themeShade="BF"/>
          <w:sz w:val="22"/>
          <w:szCs w:val="22"/>
        </w:rPr>
      </w:pPr>
      <w:r w:rsidRPr="00167EA2">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7"/>
        <w:gridCol w:w="722"/>
        <w:gridCol w:w="1227"/>
        <w:gridCol w:w="1105"/>
        <w:gridCol w:w="2563"/>
        <w:gridCol w:w="1324"/>
        <w:gridCol w:w="793"/>
        <w:gridCol w:w="799"/>
      </w:tblGrid>
      <w:tr w:rsidR="00565FE3" w:rsidRPr="00700099" w14:paraId="72CFED84" w14:textId="77777777" w:rsidTr="00C73FF8">
        <w:trPr>
          <w:trHeight w:val="405"/>
        </w:trPr>
        <w:tc>
          <w:tcPr>
            <w:tcW w:w="792" w:type="pct"/>
            <w:vMerge w:val="restart"/>
            <w:shd w:val="clear" w:color="auto" w:fill="008E40"/>
            <w:vAlign w:val="center"/>
          </w:tcPr>
          <w:p w14:paraId="2A52F2EF"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56" w:type="pct"/>
            <w:vMerge w:val="restart"/>
            <w:vAlign w:val="center"/>
          </w:tcPr>
          <w:p w14:paraId="4B3E75F1"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SRA10</w:t>
            </w:r>
          </w:p>
        </w:tc>
        <w:tc>
          <w:tcPr>
            <w:tcW w:w="605" w:type="pct"/>
            <w:vMerge w:val="restart"/>
            <w:shd w:val="clear" w:color="auto" w:fill="008E40"/>
            <w:vAlign w:val="center"/>
          </w:tcPr>
          <w:p w14:paraId="363F8474"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09" w:type="pct"/>
            <w:gridSpan w:val="2"/>
            <w:vMerge w:val="restart"/>
            <w:vAlign w:val="center"/>
          </w:tcPr>
          <w:p w14:paraId="3DC9312E" w14:textId="77777777" w:rsidR="00565FE3" w:rsidRPr="004028BA" w:rsidRDefault="00565FE3" w:rsidP="00C73FF8">
            <w:pPr>
              <w:spacing w:after="0"/>
              <w:jc w:val="center"/>
              <w:rPr>
                <w:rFonts w:cstheme="minorHAnsi"/>
                <w:b/>
                <w:bCs/>
                <w:sz w:val="18"/>
                <w:szCs w:val="18"/>
              </w:rPr>
            </w:pPr>
            <w:r w:rsidRPr="004028BA">
              <w:rPr>
                <w:rFonts w:cstheme="minorHAnsi"/>
                <w:b/>
                <w:bCs/>
                <w:sz w:val="18"/>
                <w:szCs w:val="18"/>
              </w:rPr>
              <w:t>Gestione attiva infrastrutture ecologiche</w:t>
            </w:r>
          </w:p>
        </w:tc>
        <w:tc>
          <w:tcPr>
            <w:tcW w:w="653" w:type="pct"/>
            <w:vMerge w:val="restart"/>
            <w:shd w:val="clear" w:color="auto" w:fill="008E40"/>
            <w:vAlign w:val="center"/>
          </w:tcPr>
          <w:p w14:paraId="6A707FC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91" w:type="pct"/>
            <w:shd w:val="clear" w:color="auto" w:fill="92D050"/>
            <w:vAlign w:val="center"/>
          </w:tcPr>
          <w:p w14:paraId="78E3263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678316766"/>
            <w14:checkbox>
              <w14:checked w14:val="1"/>
              <w14:checkedState w14:val="2612" w14:font="MS Gothic"/>
              <w14:uncheckedState w14:val="2610" w14:font="MS Gothic"/>
            </w14:checkbox>
          </w:sdtPr>
          <w:sdtEndPr/>
          <w:sdtContent>
            <w:tc>
              <w:tcPr>
                <w:tcW w:w="394" w:type="pct"/>
                <w:vAlign w:val="center"/>
              </w:tcPr>
              <w:p w14:paraId="3D3D46BF"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6BB312BA" w14:textId="77777777" w:rsidTr="00C73FF8">
        <w:trPr>
          <w:trHeight w:val="405"/>
        </w:trPr>
        <w:tc>
          <w:tcPr>
            <w:tcW w:w="792" w:type="pct"/>
            <w:vMerge/>
            <w:shd w:val="clear" w:color="auto" w:fill="008E40"/>
            <w:vAlign w:val="center"/>
          </w:tcPr>
          <w:p w14:paraId="2DD7E2E1" w14:textId="77777777" w:rsidR="00565FE3" w:rsidRPr="00700099" w:rsidRDefault="00565FE3" w:rsidP="00C73FF8">
            <w:pPr>
              <w:spacing w:after="0"/>
              <w:rPr>
                <w:rFonts w:cstheme="minorHAnsi"/>
                <w:sz w:val="18"/>
                <w:szCs w:val="18"/>
              </w:rPr>
            </w:pPr>
          </w:p>
        </w:tc>
        <w:tc>
          <w:tcPr>
            <w:tcW w:w="356" w:type="pct"/>
            <w:vMerge/>
            <w:vAlign w:val="center"/>
          </w:tcPr>
          <w:p w14:paraId="4E27AA61" w14:textId="77777777" w:rsidR="00565FE3" w:rsidRPr="00700099" w:rsidRDefault="00565FE3" w:rsidP="00C73FF8">
            <w:pPr>
              <w:spacing w:after="0"/>
              <w:rPr>
                <w:rFonts w:cstheme="minorHAnsi"/>
                <w:sz w:val="18"/>
                <w:szCs w:val="18"/>
              </w:rPr>
            </w:pPr>
          </w:p>
        </w:tc>
        <w:tc>
          <w:tcPr>
            <w:tcW w:w="605" w:type="pct"/>
            <w:vMerge/>
            <w:shd w:val="clear" w:color="auto" w:fill="008E40"/>
            <w:vAlign w:val="center"/>
          </w:tcPr>
          <w:p w14:paraId="62C02081" w14:textId="77777777" w:rsidR="00565FE3" w:rsidRPr="00700099" w:rsidRDefault="00565FE3" w:rsidP="00C73FF8">
            <w:pPr>
              <w:spacing w:after="0"/>
              <w:rPr>
                <w:rFonts w:cstheme="minorHAnsi"/>
                <w:sz w:val="18"/>
                <w:szCs w:val="18"/>
              </w:rPr>
            </w:pPr>
          </w:p>
        </w:tc>
        <w:tc>
          <w:tcPr>
            <w:tcW w:w="1809" w:type="pct"/>
            <w:gridSpan w:val="2"/>
            <w:vMerge/>
            <w:vAlign w:val="center"/>
          </w:tcPr>
          <w:p w14:paraId="7FABE9D3" w14:textId="77777777" w:rsidR="00565FE3" w:rsidRPr="00700099" w:rsidRDefault="00565FE3" w:rsidP="00C73FF8">
            <w:pPr>
              <w:spacing w:after="0"/>
              <w:rPr>
                <w:rFonts w:cstheme="minorHAnsi"/>
                <w:sz w:val="18"/>
                <w:szCs w:val="18"/>
              </w:rPr>
            </w:pPr>
          </w:p>
        </w:tc>
        <w:tc>
          <w:tcPr>
            <w:tcW w:w="653" w:type="pct"/>
            <w:vMerge/>
            <w:shd w:val="clear" w:color="auto" w:fill="008E40"/>
            <w:vAlign w:val="center"/>
          </w:tcPr>
          <w:p w14:paraId="01363240" w14:textId="77777777" w:rsidR="00565FE3" w:rsidRPr="00700099" w:rsidRDefault="00565FE3" w:rsidP="00C73FF8">
            <w:pPr>
              <w:spacing w:after="0"/>
              <w:jc w:val="center"/>
              <w:rPr>
                <w:rFonts w:cstheme="minorHAnsi"/>
                <w:b/>
                <w:bCs/>
                <w:color w:val="FFFFFF" w:themeColor="background1"/>
                <w:sz w:val="18"/>
                <w:szCs w:val="18"/>
              </w:rPr>
            </w:pPr>
          </w:p>
        </w:tc>
        <w:tc>
          <w:tcPr>
            <w:tcW w:w="391" w:type="pct"/>
            <w:shd w:val="clear" w:color="auto" w:fill="FF0000"/>
            <w:vAlign w:val="center"/>
          </w:tcPr>
          <w:p w14:paraId="173278A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728846821"/>
            <w14:checkbox>
              <w14:checked w14:val="0"/>
              <w14:checkedState w14:val="2612" w14:font="MS Gothic"/>
              <w14:uncheckedState w14:val="2610" w14:font="MS Gothic"/>
            </w14:checkbox>
          </w:sdtPr>
          <w:sdtEndPr/>
          <w:sdtContent>
            <w:tc>
              <w:tcPr>
                <w:tcW w:w="394" w:type="pct"/>
                <w:vAlign w:val="center"/>
              </w:tcPr>
              <w:p w14:paraId="064A4E86"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643F8CE7" w14:textId="77777777" w:rsidTr="00C73FF8">
        <w:trPr>
          <w:trHeight w:val="270"/>
        </w:trPr>
        <w:tc>
          <w:tcPr>
            <w:tcW w:w="1148" w:type="pct"/>
            <w:gridSpan w:val="2"/>
            <w:shd w:val="clear" w:color="auto" w:fill="008E40"/>
            <w:vAlign w:val="center"/>
          </w:tcPr>
          <w:p w14:paraId="4FE259ED"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50" w:type="pct"/>
            <w:gridSpan w:val="2"/>
            <w:vAlign w:val="center"/>
          </w:tcPr>
          <w:p w14:paraId="39A0ADFE"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1.000.000,00 €</w:t>
            </w:r>
          </w:p>
        </w:tc>
        <w:tc>
          <w:tcPr>
            <w:tcW w:w="1917" w:type="pct"/>
            <w:gridSpan w:val="2"/>
            <w:shd w:val="clear" w:color="auto" w:fill="008E40"/>
            <w:vAlign w:val="center"/>
          </w:tcPr>
          <w:p w14:paraId="643FBB65"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85" w:type="pct"/>
            <w:gridSpan w:val="2"/>
            <w:vAlign w:val="center"/>
          </w:tcPr>
          <w:p w14:paraId="7C04EE86"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407.000,00 €</w:t>
            </w:r>
          </w:p>
        </w:tc>
      </w:tr>
      <w:tr w:rsidR="00565FE3" w:rsidRPr="00700099" w14:paraId="55C2B120" w14:textId="77777777" w:rsidTr="00C73FF8">
        <w:trPr>
          <w:trHeight w:val="270"/>
        </w:trPr>
        <w:tc>
          <w:tcPr>
            <w:tcW w:w="1148" w:type="pct"/>
            <w:gridSpan w:val="2"/>
            <w:shd w:val="clear" w:color="auto" w:fill="008E40"/>
            <w:vAlign w:val="center"/>
          </w:tcPr>
          <w:p w14:paraId="750D6E6E"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50" w:type="pct"/>
            <w:gridSpan w:val="2"/>
            <w:vAlign w:val="center"/>
          </w:tcPr>
          <w:p w14:paraId="1F525D1C" w14:textId="77777777" w:rsidR="00565FE3" w:rsidRPr="00B51165" w:rsidRDefault="00565FE3" w:rsidP="00C73FF8">
            <w:pPr>
              <w:spacing w:after="0"/>
              <w:jc w:val="center"/>
              <w:rPr>
                <w:rFonts w:cstheme="minorHAnsi"/>
                <w:strike/>
                <w:color w:val="FF0000"/>
                <w:sz w:val="18"/>
                <w:szCs w:val="18"/>
                <w:highlight w:val="green"/>
                <w:lang w:val="it"/>
              </w:rPr>
            </w:pPr>
          </w:p>
          <w:tbl>
            <w:tblPr>
              <w:tblStyle w:val="Grigliatabella"/>
              <w:tblW w:w="0" w:type="auto"/>
              <w:tblLook w:val="04A0" w:firstRow="1" w:lastRow="0" w:firstColumn="1" w:lastColumn="0" w:noHBand="0" w:noVBand="1"/>
            </w:tblPr>
            <w:tblGrid>
              <w:gridCol w:w="702"/>
              <w:gridCol w:w="702"/>
              <w:gridCol w:w="702"/>
            </w:tblGrid>
            <w:tr w:rsidR="00565FE3" w:rsidRPr="00FE4474" w14:paraId="68DEA2B4" w14:textId="77777777" w:rsidTr="00C73FF8">
              <w:tc>
                <w:tcPr>
                  <w:tcW w:w="702" w:type="dxa"/>
                  <w:shd w:val="clear" w:color="auto" w:fill="008E40"/>
                </w:tcPr>
                <w:p w14:paraId="35CACB6C" w14:textId="77777777" w:rsidR="00565FE3" w:rsidRPr="00FE4474" w:rsidRDefault="00565FE3" w:rsidP="00C73FF8">
                  <w:pPr>
                    <w:spacing w:after="0"/>
                    <w:jc w:val="center"/>
                    <w:rPr>
                      <w:rFonts w:cstheme="minorHAnsi"/>
                      <w:b/>
                      <w:bCs/>
                      <w:color w:val="FFFFFF" w:themeColor="background1"/>
                      <w:sz w:val="18"/>
                      <w:szCs w:val="18"/>
                      <w:highlight w:val="green"/>
                      <w:lang w:val="it"/>
                    </w:rPr>
                  </w:pPr>
                  <w:r w:rsidRPr="00FE4474">
                    <w:rPr>
                      <w:rFonts w:cstheme="minorHAnsi"/>
                      <w:b/>
                      <w:bCs/>
                      <w:color w:val="FFFFFF" w:themeColor="background1"/>
                      <w:sz w:val="18"/>
                      <w:szCs w:val="18"/>
                      <w:highlight w:val="green"/>
                      <w:lang w:val="it"/>
                    </w:rPr>
                    <w:t>Az. 10.1</w:t>
                  </w:r>
                </w:p>
              </w:tc>
              <w:tc>
                <w:tcPr>
                  <w:tcW w:w="702" w:type="dxa"/>
                  <w:shd w:val="clear" w:color="auto" w:fill="008E40"/>
                </w:tcPr>
                <w:p w14:paraId="3FEAB651" w14:textId="77777777" w:rsidR="00565FE3" w:rsidRPr="00FE4474" w:rsidRDefault="00565FE3" w:rsidP="00C73FF8">
                  <w:pPr>
                    <w:spacing w:after="0"/>
                    <w:jc w:val="center"/>
                    <w:rPr>
                      <w:rFonts w:cstheme="minorHAnsi"/>
                      <w:color w:val="FFFFFF" w:themeColor="background1"/>
                      <w:sz w:val="18"/>
                      <w:szCs w:val="18"/>
                      <w:highlight w:val="green"/>
                      <w:lang w:val="it"/>
                    </w:rPr>
                  </w:pPr>
                  <w:r w:rsidRPr="00FE4474">
                    <w:rPr>
                      <w:rFonts w:cstheme="minorHAnsi"/>
                      <w:b/>
                      <w:bCs/>
                      <w:color w:val="FFFFFF" w:themeColor="background1"/>
                      <w:sz w:val="18"/>
                      <w:szCs w:val="18"/>
                      <w:highlight w:val="green"/>
                      <w:lang w:val="it"/>
                    </w:rPr>
                    <w:t>Az. 10.4</w:t>
                  </w:r>
                </w:p>
              </w:tc>
              <w:tc>
                <w:tcPr>
                  <w:tcW w:w="702" w:type="dxa"/>
                  <w:shd w:val="clear" w:color="auto" w:fill="008E40"/>
                </w:tcPr>
                <w:p w14:paraId="2A61113A" w14:textId="77777777" w:rsidR="00565FE3" w:rsidRPr="00FE4474" w:rsidRDefault="00565FE3" w:rsidP="00C73FF8">
                  <w:pPr>
                    <w:spacing w:after="0"/>
                    <w:jc w:val="center"/>
                    <w:rPr>
                      <w:rFonts w:cstheme="minorHAnsi"/>
                      <w:color w:val="FFFFFF" w:themeColor="background1"/>
                      <w:sz w:val="18"/>
                      <w:szCs w:val="18"/>
                      <w:highlight w:val="green"/>
                      <w:lang w:val="it"/>
                    </w:rPr>
                  </w:pPr>
                  <w:r w:rsidRPr="00FE4474">
                    <w:rPr>
                      <w:rFonts w:cstheme="minorHAnsi"/>
                      <w:b/>
                      <w:bCs/>
                      <w:color w:val="FFFFFF" w:themeColor="background1"/>
                      <w:sz w:val="18"/>
                      <w:szCs w:val="18"/>
                      <w:highlight w:val="green"/>
                      <w:lang w:val="it"/>
                    </w:rPr>
                    <w:t>Az. 10.5</w:t>
                  </w:r>
                </w:p>
              </w:tc>
            </w:tr>
            <w:tr w:rsidR="00565FE3" w:rsidRPr="00FE4474" w14:paraId="4FF91D92" w14:textId="77777777" w:rsidTr="00C73FF8">
              <w:tc>
                <w:tcPr>
                  <w:tcW w:w="702" w:type="dxa"/>
                </w:tcPr>
                <w:p w14:paraId="4014BBEA"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R.12</w:t>
                  </w:r>
                </w:p>
              </w:tc>
              <w:tc>
                <w:tcPr>
                  <w:tcW w:w="702" w:type="dxa"/>
                </w:tcPr>
                <w:p w14:paraId="7679E8C1"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R.31</w:t>
                  </w:r>
                </w:p>
              </w:tc>
              <w:tc>
                <w:tcPr>
                  <w:tcW w:w="702" w:type="dxa"/>
                </w:tcPr>
                <w:p w14:paraId="3DE331C5"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R.14</w:t>
                  </w:r>
                </w:p>
              </w:tc>
            </w:tr>
            <w:tr w:rsidR="00565FE3" w:rsidRPr="00FE4474" w14:paraId="0C38D4B2" w14:textId="77777777" w:rsidTr="00C73FF8">
              <w:tc>
                <w:tcPr>
                  <w:tcW w:w="702" w:type="dxa"/>
                </w:tcPr>
                <w:p w14:paraId="22F03D10"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R.14</w:t>
                  </w:r>
                </w:p>
              </w:tc>
              <w:tc>
                <w:tcPr>
                  <w:tcW w:w="702" w:type="dxa"/>
                </w:tcPr>
                <w:p w14:paraId="75634C2D"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R.34</w:t>
                  </w:r>
                </w:p>
              </w:tc>
              <w:tc>
                <w:tcPr>
                  <w:tcW w:w="702" w:type="dxa"/>
                </w:tcPr>
                <w:p w14:paraId="7D6E517B"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R.21</w:t>
                  </w:r>
                </w:p>
              </w:tc>
            </w:tr>
            <w:tr w:rsidR="00565FE3" w:rsidRPr="00FE4474" w14:paraId="3819748B" w14:textId="77777777" w:rsidTr="00C73FF8">
              <w:tc>
                <w:tcPr>
                  <w:tcW w:w="702" w:type="dxa"/>
                </w:tcPr>
                <w:p w14:paraId="7B4471A0"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R.21</w:t>
                  </w:r>
                </w:p>
              </w:tc>
              <w:tc>
                <w:tcPr>
                  <w:tcW w:w="702" w:type="dxa"/>
                </w:tcPr>
                <w:p w14:paraId="0BC7F37A" w14:textId="77777777" w:rsidR="00565FE3" w:rsidRPr="00FE4474" w:rsidRDefault="00565FE3" w:rsidP="00C73FF8">
                  <w:pPr>
                    <w:spacing w:after="0"/>
                    <w:jc w:val="center"/>
                    <w:rPr>
                      <w:rFonts w:cstheme="minorHAnsi"/>
                      <w:sz w:val="18"/>
                      <w:szCs w:val="18"/>
                      <w:highlight w:val="green"/>
                      <w:lang w:val="it"/>
                    </w:rPr>
                  </w:pPr>
                </w:p>
              </w:tc>
              <w:tc>
                <w:tcPr>
                  <w:tcW w:w="702" w:type="dxa"/>
                </w:tcPr>
                <w:p w14:paraId="10D4359D"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R.24</w:t>
                  </w:r>
                </w:p>
              </w:tc>
            </w:tr>
            <w:tr w:rsidR="00565FE3" w:rsidRPr="00FE4474" w14:paraId="3F459C55" w14:textId="77777777" w:rsidTr="00C73FF8">
              <w:tc>
                <w:tcPr>
                  <w:tcW w:w="702" w:type="dxa"/>
                </w:tcPr>
                <w:p w14:paraId="4398CE4A"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R.22</w:t>
                  </w:r>
                </w:p>
              </w:tc>
              <w:tc>
                <w:tcPr>
                  <w:tcW w:w="702" w:type="dxa"/>
                </w:tcPr>
                <w:p w14:paraId="582EC5E5" w14:textId="77777777" w:rsidR="00565FE3" w:rsidRPr="00FE4474" w:rsidRDefault="00565FE3" w:rsidP="00C73FF8">
                  <w:pPr>
                    <w:spacing w:after="0"/>
                    <w:jc w:val="center"/>
                    <w:rPr>
                      <w:rFonts w:cstheme="minorHAnsi"/>
                      <w:sz w:val="18"/>
                      <w:szCs w:val="18"/>
                      <w:highlight w:val="green"/>
                      <w:lang w:val="it"/>
                    </w:rPr>
                  </w:pPr>
                </w:p>
              </w:tc>
              <w:tc>
                <w:tcPr>
                  <w:tcW w:w="702" w:type="dxa"/>
                </w:tcPr>
                <w:p w14:paraId="156ADA4E"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R.31</w:t>
                  </w:r>
                </w:p>
              </w:tc>
            </w:tr>
            <w:tr w:rsidR="00565FE3" w:rsidRPr="00FE4474" w14:paraId="2A137E9D" w14:textId="77777777" w:rsidTr="00C73FF8">
              <w:tc>
                <w:tcPr>
                  <w:tcW w:w="702" w:type="dxa"/>
                </w:tcPr>
                <w:p w14:paraId="6C8B32FB"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R.24</w:t>
                  </w:r>
                </w:p>
              </w:tc>
              <w:tc>
                <w:tcPr>
                  <w:tcW w:w="702" w:type="dxa"/>
                </w:tcPr>
                <w:p w14:paraId="332FB9AD" w14:textId="77777777" w:rsidR="00565FE3" w:rsidRPr="00FE4474" w:rsidRDefault="00565FE3" w:rsidP="00C73FF8">
                  <w:pPr>
                    <w:spacing w:after="0"/>
                    <w:jc w:val="center"/>
                    <w:rPr>
                      <w:rFonts w:cstheme="minorHAnsi"/>
                      <w:sz w:val="18"/>
                      <w:szCs w:val="18"/>
                      <w:highlight w:val="green"/>
                      <w:lang w:val="it"/>
                    </w:rPr>
                  </w:pPr>
                </w:p>
              </w:tc>
              <w:tc>
                <w:tcPr>
                  <w:tcW w:w="702" w:type="dxa"/>
                </w:tcPr>
                <w:p w14:paraId="48F2EA4E"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R.34</w:t>
                  </w:r>
                </w:p>
              </w:tc>
            </w:tr>
            <w:tr w:rsidR="00565FE3" w:rsidRPr="00FE4474" w14:paraId="7C1794A5" w14:textId="77777777" w:rsidTr="00C73FF8">
              <w:tc>
                <w:tcPr>
                  <w:tcW w:w="702" w:type="dxa"/>
                </w:tcPr>
                <w:p w14:paraId="48ED236D" w14:textId="77777777" w:rsidR="00565FE3" w:rsidRPr="00FE4474" w:rsidRDefault="00565FE3" w:rsidP="00C73FF8">
                  <w:pPr>
                    <w:spacing w:after="0"/>
                    <w:jc w:val="center"/>
                    <w:rPr>
                      <w:rFonts w:cstheme="minorHAnsi"/>
                      <w:sz w:val="18"/>
                      <w:szCs w:val="18"/>
                      <w:highlight w:val="green"/>
                      <w:lang w:val="it"/>
                    </w:rPr>
                  </w:pPr>
                  <w:r w:rsidRPr="00FE4474">
                    <w:rPr>
                      <w:rFonts w:cstheme="minorHAnsi"/>
                      <w:sz w:val="18"/>
                      <w:szCs w:val="18"/>
                      <w:highlight w:val="green"/>
                      <w:lang w:val="it"/>
                    </w:rPr>
                    <w:t>R.31</w:t>
                  </w:r>
                </w:p>
              </w:tc>
              <w:tc>
                <w:tcPr>
                  <w:tcW w:w="702" w:type="dxa"/>
                </w:tcPr>
                <w:p w14:paraId="4C74F6FF" w14:textId="77777777" w:rsidR="00565FE3" w:rsidRPr="00FE4474" w:rsidRDefault="00565FE3" w:rsidP="00C73FF8">
                  <w:pPr>
                    <w:spacing w:after="0"/>
                    <w:jc w:val="center"/>
                    <w:rPr>
                      <w:rFonts w:cstheme="minorHAnsi"/>
                      <w:sz w:val="18"/>
                      <w:szCs w:val="18"/>
                      <w:highlight w:val="green"/>
                      <w:lang w:val="it"/>
                    </w:rPr>
                  </w:pPr>
                </w:p>
              </w:tc>
              <w:tc>
                <w:tcPr>
                  <w:tcW w:w="702" w:type="dxa"/>
                </w:tcPr>
                <w:p w14:paraId="3E346BC7" w14:textId="77777777" w:rsidR="00565FE3" w:rsidRPr="00FE4474" w:rsidRDefault="00565FE3" w:rsidP="00C73FF8">
                  <w:pPr>
                    <w:spacing w:after="0"/>
                    <w:jc w:val="center"/>
                    <w:rPr>
                      <w:rFonts w:cstheme="minorHAnsi"/>
                      <w:sz w:val="18"/>
                      <w:szCs w:val="18"/>
                      <w:highlight w:val="green"/>
                      <w:lang w:val="it"/>
                    </w:rPr>
                  </w:pPr>
                </w:p>
              </w:tc>
            </w:tr>
            <w:tr w:rsidR="00565FE3" w:rsidRPr="00B51165" w14:paraId="45D8D535" w14:textId="77777777" w:rsidTr="00C73FF8">
              <w:tc>
                <w:tcPr>
                  <w:tcW w:w="702" w:type="dxa"/>
                </w:tcPr>
                <w:p w14:paraId="2FAE789A" w14:textId="77777777" w:rsidR="00565FE3" w:rsidRPr="00B51165" w:rsidRDefault="00565FE3" w:rsidP="00C73FF8">
                  <w:pPr>
                    <w:spacing w:after="0"/>
                    <w:jc w:val="center"/>
                    <w:rPr>
                      <w:rFonts w:cstheme="minorHAnsi"/>
                      <w:sz w:val="18"/>
                      <w:szCs w:val="18"/>
                      <w:lang w:val="it"/>
                    </w:rPr>
                  </w:pPr>
                  <w:r w:rsidRPr="00FE4474">
                    <w:rPr>
                      <w:rFonts w:cstheme="minorHAnsi"/>
                      <w:sz w:val="18"/>
                      <w:szCs w:val="18"/>
                      <w:highlight w:val="green"/>
                      <w:lang w:val="it"/>
                    </w:rPr>
                    <w:t>R.34</w:t>
                  </w:r>
                </w:p>
              </w:tc>
              <w:tc>
                <w:tcPr>
                  <w:tcW w:w="702" w:type="dxa"/>
                </w:tcPr>
                <w:p w14:paraId="53556CC2" w14:textId="77777777" w:rsidR="00565FE3" w:rsidRPr="00B51165" w:rsidRDefault="00565FE3" w:rsidP="00C73FF8">
                  <w:pPr>
                    <w:spacing w:after="0"/>
                    <w:jc w:val="center"/>
                    <w:rPr>
                      <w:rFonts w:cstheme="minorHAnsi"/>
                      <w:sz w:val="18"/>
                      <w:szCs w:val="18"/>
                      <w:lang w:val="it"/>
                    </w:rPr>
                  </w:pPr>
                </w:p>
              </w:tc>
              <w:tc>
                <w:tcPr>
                  <w:tcW w:w="702" w:type="dxa"/>
                </w:tcPr>
                <w:p w14:paraId="0F3A2CE4" w14:textId="77777777" w:rsidR="00565FE3" w:rsidRPr="00B51165" w:rsidRDefault="00565FE3" w:rsidP="00C73FF8">
                  <w:pPr>
                    <w:spacing w:after="0"/>
                    <w:jc w:val="center"/>
                    <w:rPr>
                      <w:rFonts w:cstheme="minorHAnsi"/>
                      <w:sz w:val="18"/>
                      <w:szCs w:val="18"/>
                      <w:lang w:val="it"/>
                    </w:rPr>
                  </w:pPr>
                </w:p>
              </w:tc>
            </w:tr>
          </w:tbl>
          <w:p w14:paraId="2A783CCE"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R.12</w:t>
            </w:r>
          </w:p>
          <w:p w14:paraId="61C1698D"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R.14</w:t>
            </w:r>
          </w:p>
          <w:p w14:paraId="53FB2156"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R.20</w:t>
            </w:r>
          </w:p>
          <w:p w14:paraId="643AB549"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R.21</w:t>
            </w:r>
          </w:p>
          <w:p w14:paraId="3B499194"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R.22</w:t>
            </w:r>
          </w:p>
          <w:p w14:paraId="1062AF5D"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R.24</w:t>
            </w:r>
          </w:p>
          <w:p w14:paraId="34EE3909" w14:textId="77777777" w:rsidR="00565FE3" w:rsidRPr="00A0752F" w:rsidRDefault="00565FE3" w:rsidP="00C73FF8">
            <w:pPr>
              <w:spacing w:after="0"/>
              <w:jc w:val="center"/>
              <w:rPr>
                <w:rFonts w:cstheme="minorHAnsi"/>
                <w:strike/>
                <w:color w:val="FF0000"/>
                <w:sz w:val="18"/>
                <w:szCs w:val="18"/>
                <w:highlight w:val="yellow"/>
                <w:lang w:val="it"/>
              </w:rPr>
            </w:pPr>
            <w:r w:rsidRPr="00A0752F">
              <w:rPr>
                <w:rFonts w:cstheme="minorHAnsi"/>
                <w:strike/>
                <w:color w:val="FF0000"/>
                <w:sz w:val="18"/>
                <w:szCs w:val="18"/>
                <w:highlight w:val="yellow"/>
                <w:lang w:val="it"/>
              </w:rPr>
              <w:t>R.31</w:t>
            </w:r>
          </w:p>
          <w:p w14:paraId="320ED53A" w14:textId="77777777" w:rsidR="00565FE3" w:rsidRPr="00B51165" w:rsidRDefault="00565FE3" w:rsidP="00C73FF8">
            <w:pPr>
              <w:spacing w:after="0"/>
              <w:jc w:val="center"/>
              <w:rPr>
                <w:rFonts w:cstheme="minorHAnsi"/>
                <w:sz w:val="18"/>
                <w:szCs w:val="18"/>
                <w:highlight w:val="green"/>
                <w:lang w:val="it"/>
              </w:rPr>
            </w:pPr>
            <w:r w:rsidRPr="00A0752F">
              <w:rPr>
                <w:rFonts w:cstheme="minorHAnsi"/>
                <w:strike/>
                <w:color w:val="FF0000"/>
                <w:sz w:val="18"/>
                <w:szCs w:val="18"/>
                <w:highlight w:val="yellow"/>
                <w:lang w:val="it"/>
              </w:rPr>
              <w:t>R.34</w:t>
            </w:r>
          </w:p>
        </w:tc>
        <w:tc>
          <w:tcPr>
            <w:tcW w:w="1917" w:type="pct"/>
            <w:gridSpan w:val="2"/>
            <w:shd w:val="clear" w:color="auto" w:fill="008E40"/>
            <w:vAlign w:val="center"/>
          </w:tcPr>
          <w:p w14:paraId="7E16EC6E"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85" w:type="pct"/>
            <w:gridSpan w:val="2"/>
            <w:vAlign w:val="center"/>
          </w:tcPr>
          <w:p w14:paraId="50793A69"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2911F071" w14:textId="77777777" w:rsidR="00565FE3" w:rsidRDefault="00565FE3" w:rsidP="00565FE3">
      <w:pPr>
        <w:spacing w:after="0"/>
        <w:rPr>
          <w:rFonts w:cstheme="minorHAnsi"/>
        </w:rPr>
      </w:pPr>
    </w:p>
    <w:p w14:paraId="3456A599" w14:textId="357A5A72" w:rsidR="000A4E6B" w:rsidRPr="00864103" w:rsidRDefault="000A4E6B" w:rsidP="000A4E6B">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00051580" w:rsidRPr="00E9607C">
        <w:rPr>
          <w:i/>
          <w:iCs/>
          <w:color w:val="365F91" w:themeColor="accent1" w:themeShade="BF"/>
          <w:sz w:val="22"/>
          <w:szCs w:val="22"/>
          <w:highlight w:val="green"/>
        </w:rPr>
        <w:t>SRA</w:t>
      </w:r>
      <w:r w:rsidR="00051580">
        <w:rPr>
          <w:i/>
          <w:iCs/>
          <w:color w:val="365F91" w:themeColor="accent1" w:themeShade="BF"/>
          <w:sz w:val="22"/>
          <w:szCs w:val="22"/>
          <w:highlight w:val="green"/>
        </w:rPr>
        <w:t xml:space="preserve"> e </w:t>
      </w:r>
      <w:r w:rsidR="00051580" w:rsidRPr="00E9607C">
        <w:rPr>
          <w:i/>
          <w:iCs/>
          <w:color w:val="365F91" w:themeColor="accent1" w:themeShade="BF"/>
          <w:sz w:val="22"/>
          <w:szCs w:val="22"/>
          <w:highlight w:val="green"/>
        </w:rPr>
        <w:t xml:space="preserve">TRLOM dello </w:t>
      </w:r>
      <w:r w:rsidR="00051580"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0A4E6B" w:rsidRPr="00700099" w14:paraId="6DD5C310" w14:textId="77777777" w:rsidTr="00C73FF8">
        <w:tc>
          <w:tcPr>
            <w:tcW w:w="5000" w:type="pct"/>
            <w:shd w:val="clear" w:color="auto" w:fill="008E40"/>
            <w:vAlign w:val="center"/>
          </w:tcPr>
          <w:p w14:paraId="7B1B9FFE" w14:textId="6A20BFC5" w:rsidR="000A4E6B" w:rsidRPr="000F5566" w:rsidRDefault="000A4E6B" w:rsidP="00C73FF8">
            <w:pPr>
              <w:spacing w:after="0"/>
              <w:jc w:val="center"/>
              <w:rPr>
                <w:rFonts w:cstheme="minorHAnsi"/>
                <w:b/>
                <w:bCs/>
                <w:sz w:val="18"/>
                <w:szCs w:val="18"/>
                <w:highlight w:val="yellow"/>
              </w:rPr>
            </w:pPr>
            <w:r w:rsidRPr="000F5566">
              <w:rPr>
                <w:rFonts w:cstheme="minorHAnsi"/>
                <w:b/>
                <w:bCs/>
                <w:color w:val="FFFFFF" w:themeColor="background1"/>
                <w:sz w:val="18"/>
                <w:szCs w:val="18"/>
              </w:rPr>
              <w:t xml:space="preserve">Cumulabilità sulla stessa superficie </w:t>
            </w:r>
          </w:p>
        </w:tc>
      </w:tr>
      <w:tr w:rsidR="000A4E6B" w:rsidRPr="00B65FD8" w14:paraId="3BD9F073" w14:textId="77777777" w:rsidTr="00C73FF8">
        <w:tc>
          <w:tcPr>
            <w:tcW w:w="5000" w:type="pct"/>
            <w:vAlign w:val="center"/>
          </w:tcPr>
          <w:p w14:paraId="43A213AF" w14:textId="4B43264A" w:rsidR="000A4E6B" w:rsidRPr="000F5566" w:rsidRDefault="000A4E6B" w:rsidP="000F5566">
            <w:pPr>
              <w:spacing w:after="0"/>
              <w:rPr>
                <w:rFonts w:cstheme="minorHAnsi"/>
                <w:color w:val="FF0000"/>
                <w:sz w:val="18"/>
                <w:szCs w:val="18"/>
              </w:rPr>
            </w:pPr>
            <w:r w:rsidRPr="00F509EC">
              <w:rPr>
                <w:rFonts w:cstheme="minorHAnsi"/>
                <w:sz w:val="18"/>
                <w:szCs w:val="18"/>
              </w:rPr>
              <w:t xml:space="preserve">Nessuna cumulabilità </w:t>
            </w:r>
            <w:r w:rsidRPr="004A6562">
              <w:rPr>
                <w:rFonts w:cstheme="minorHAnsi"/>
                <w:strike/>
                <w:color w:val="FF0000"/>
                <w:sz w:val="18"/>
                <w:szCs w:val="18"/>
              </w:rPr>
              <w:t>con SRA/ACA</w:t>
            </w:r>
            <w:r>
              <w:rPr>
                <w:rFonts w:cstheme="minorHAnsi"/>
                <w:sz w:val="18"/>
                <w:szCs w:val="18"/>
              </w:rPr>
              <w:t>.</w:t>
            </w:r>
          </w:p>
        </w:tc>
      </w:tr>
    </w:tbl>
    <w:p w14:paraId="5E5B68A4" w14:textId="77777777" w:rsidR="000A4E6B" w:rsidRDefault="000A4E6B" w:rsidP="000A4E6B"/>
    <w:p w14:paraId="2560DD86" w14:textId="32EA3762"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51"/>
        <w:gridCol w:w="8589"/>
      </w:tblGrid>
      <w:tr w:rsidR="00565FE3" w:rsidRPr="00700099" w14:paraId="15B393C0" w14:textId="77777777" w:rsidTr="00C73FF8">
        <w:tc>
          <w:tcPr>
            <w:tcW w:w="5000" w:type="pct"/>
            <w:gridSpan w:val="2"/>
            <w:shd w:val="clear" w:color="auto" w:fill="008E40"/>
            <w:vAlign w:val="center"/>
          </w:tcPr>
          <w:p w14:paraId="101F23F8"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CC42E1" w14:paraId="36CFC039" w14:textId="77777777" w:rsidTr="00C73FF8">
        <w:tc>
          <w:tcPr>
            <w:tcW w:w="765" w:type="pct"/>
            <w:shd w:val="clear" w:color="auto" w:fill="A7D9A3"/>
            <w:vAlign w:val="center"/>
          </w:tcPr>
          <w:p w14:paraId="2537D823"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35" w:type="pct"/>
            <w:shd w:val="clear" w:color="auto" w:fill="A7D9A3"/>
            <w:vAlign w:val="center"/>
          </w:tcPr>
          <w:p w14:paraId="6A6B70B5" w14:textId="77777777" w:rsidR="00565FE3" w:rsidRPr="00CC42E1" w:rsidRDefault="00565FE3" w:rsidP="00C73FF8">
            <w:pPr>
              <w:spacing w:after="0"/>
              <w:jc w:val="center"/>
              <w:rPr>
                <w:rFonts w:cstheme="minorHAnsi"/>
                <w:b/>
                <w:bCs/>
                <w:sz w:val="18"/>
                <w:szCs w:val="18"/>
              </w:rPr>
            </w:pPr>
            <w:r w:rsidRPr="00CC42E1">
              <w:rPr>
                <w:rFonts w:cstheme="minorHAnsi"/>
                <w:b/>
                <w:bCs/>
                <w:sz w:val="18"/>
                <w:szCs w:val="18"/>
              </w:rPr>
              <w:t>Descrizione</w:t>
            </w:r>
          </w:p>
        </w:tc>
      </w:tr>
      <w:tr w:rsidR="00565FE3" w:rsidRPr="00CC42E1" w14:paraId="7DD7FD3A" w14:textId="77777777" w:rsidTr="00C73FF8">
        <w:tc>
          <w:tcPr>
            <w:tcW w:w="765" w:type="pct"/>
            <w:vAlign w:val="center"/>
          </w:tcPr>
          <w:p w14:paraId="5B0E16D5" w14:textId="77777777" w:rsidR="00565FE3" w:rsidRPr="000C5898" w:rsidRDefault="00565FE3" w:rsidP="00C73FF8">
            <w:pPr>
              <w:spacing w:after="0"/>
              <w:jc w:val="center"/>
              <w:rPr>
                <w:rFonts w:cstheme="minorHAnsi"/>
                <w:b/>
                <w:bCs/>
                <w:sz w:val="18"/>
                <w:szCs w:val="18"/>
                <w:highlight w:val="green"/>
              </w:rPr>
            </w:pPr>
            <w:r w:rsidRPr="000C5898">
              <w:rPr>
                <w:rFonts w:cstheme="minorHAnsi"/>
                <w:b/>
                <w:bCs/>
                <w:sz w:val="18"/>
                <w:szCs w:val="18"/>
              </w:rPr>
              <w:t>P01</w:t>
            </w:r>
          </w:p>
        </w:tc>
        <w:tc>
          <w:tcPr>
            <w:tcW w:w="4235" w:type="pct"/>
            <w:vAlign w:val="center"/>
          </w:tcPr>
          <w:p w14:paraId="468ED833" w14:textId="77777777" w:rsidR="00565FE3" w:rsidRPr="00CC42E1" w:rsidRDefault="00565FE3" w:rsidP="00C73FF8">
            <w:pPr>
              <w:spacing w:after="0"/>
              <w:jc w:val="both"/>
              <w:rPr>
                <w:rFonts w:cstheme="minorHAnsi"/>
                <w:sz w:val="18"/>
                <w:szCs w:val="18"/>
              </w:rPr>
            </w:pPr>
            <w:r w:rsidRPr="00CC42E1">
              <w:rPr>
                <w:rFonts w:cstheme="minorHAnsi"/>
                <w:sz w:val="18"/>
                <w:szCs w:val="18"/>
              </w:rPr>
              <w:t>Aree caratterizzate da particolari pregi ambientali</w:t>
            </w:r>
          </w:p>
          <w:p w14:paraId="7108E8CD" w14:textId="77777777" w:rsidR="00565FE3" w:rsidRPr="00CC42E1" w:rsidRDefault="00565FE3" w:rsidP="00565FE3">
            <w:pPr>
              <w:pStyle w:val="Paragrafoelenco"/>
              <w:numPr>
                <w:ilvl w:val="0"/>
                <w:numId w:val="40"/>
              </w:numPr>
              <w:spacing w:after="0"/>
              <w:jc w:val="both"/>
              <w:rPr>
                <w:rFonts w:cstheme="minorHAnsi"/>
                <w:sz w:val="18"/>
                <w:szCs w:val="18"/>
              </w:rPr>
            </w:pPr>
            <w:r w:rsidRPr="00CC42E1">
              <w:rPr>
                <w:rFonts w:cstheme="minorHAnsi"/>
                <w:b/>
                <w:bCs/>
                <w:sz w:val="18"/>
                <w:szCs w:val="18"/>
              </w:rPr>
              <w:t>Regione Lombardia</w:t>
            </w:r>
            <w:r w:rsidRPr="00CC42E1">
              <w:rPr>
                <w:rFonts w:cstheme="minorHAnsi"/>
                <w:sz w:val="18"/>
                <w:szCs w:val="18"/>
              </w:rPr>
              <w:t>: RER, Natura 2000 e/o Aree Protette.</w:t>
            </w:r>
          </w:p>
        </w:tc>
      </w:tr>
      <w:tr w:rsidR="00565FE3" w:rsidRPr="00CC42E1" w14:paraId="2ABE7E0F" w14:textId="77777777" w:rsidTr="00C73FF8">
        <w:tc>
          <w:tcPr>
            <w:tcW w:w="765" w:type="pct"/>
            <w:vAlign w:val="center"/>
          </w:tcPr>
          <w:p w14:paraId="621A848B" w14:textId="77777777" w:rsidR="00565FE3" w:rsidRDefault="00565FE3" w:rsidP="00C73FF8">
            <w:pPr>
              <w:spacing w:after="0"/>
              <w:jc w:val="center"/>
              <w:rPr>
                <w:rFonts w:cstheme="minorHAnsi"/>
                <w:b/>
                <w:bCs/>
                <w:sz w:val="18"/>
                <w:szCs w:val="18"/>
              </w:rPr>
            </w:pPr>
            <w:r w:rsidRPr="00700099">
              <w:rPr>
                <w:rFonts w:cstheme="minorHAnsi"/>
                <w:b/>
                <w:bCs/>
                <w:sz w:val="18"/>
                <w:szCs w:val="18"/>
              </w:rPr>
              <w:t>P02</w:t>
            </w:r>
          </w:p>
        </w:tc>
        <w:tc>
          <w:tcPr>
            <w:tcW w:w="4235" w:type="pct"/>
            <w:vAlign w:val="center"/>
          </w:tcPr>
          <w:p w14:paraId="2E5BA6AF" w14:textId="77777777" w:rsidR="00565FE3" w:rsidRPr="00CC42E1" w:rsidRDefault="00565FE3" w:rsidP="00C73FF8">
            <w:pPr>
              <w:spacing w:after="0"/>
              <w:jc w:val="both"/>
              <w:rPr>
                <w:rFonts w:cstheme="minorHAnsi"/>
                <w:sz w:val="18"/>
                <w:szCs w:val="18"/>
              </w:rPr>
            </w:pPr>
            <w:r w:rsidRPr="00CC42E1">
              <w:rPr>
                <w:rFonts w:cstheme="minorHAnsi"/>
                <w:sz w:val="18"/>
                <w:szCs w:val="18"/>
              </w:rPr>
              <w:t>Aree caratterizzate da criticità ambientali</w:t>
            </w:r>
          </w:p>
          <w:p w14:paraId="0D16476B" w14:textId="77777777" w:rsidR="00565FE3" w:rsidRPr="00CC42E1" w:rsidRDefault="00565FE3" w:rsidP="00565FE3">
            <w:pPr>
              <w:pStyle w:val="Paragrafoelenco"/>
              <w:numPr>
                <w:ilvl w:val="0"/>
                <w:numId w:val="40"/>
              </w:numPr>
              <w:spacing w:after="0"/>
              <w:jc w:val="both"/>
              <w:rPr>
                <w:rFonts w:cstheme="minorHAnsi"/>
                <w:sz w:val="18"/>
                <w:szCs w:val="18"/>
              </w:rPr>
            </w:pPr>
            <w:r w:rsidRPr="00CC42E1">
              <w:rPr>
                <w:rFonts w:cstheme="minorHAnsi"/>
                <w:b/>
                <w:bCs/>
                <w:sz w:val="18"/>
                <w:szCs w:val="18"/>
              </w:rPr>
              <w:t>Regione Lombardia</w:t>
            </w:r>
            <w:r w:rsidRPr="00CC42E1">
              <w:rPr>
                <w:rFonts w:cstheme="minorHAnsi"/>
                <w:sz w:val="18"/>
                <w:szCs w:val="18"/>
              </w:rPr>
              <w:t>: ZVN (solo per l’azione 10.1.1 – fasce tampone).</w:t>
            </w:r>
          </w:p>
        </w:tc>
      </w:tr>
    </w:tbl>
    <w:p w14:paraId="68F6C30A" w14:textId="77777777" w:rsidR="00565FE3" w:rsidRDefault="00565FE3" w:rsidP="00565FE3">
      <w:pPr>
        <w:spacing w:after="0"/>
        <w:rPr>
          <w:rFonts w:cstheme="minorHAnsi"/>
        </w:rPr>
      </w:pPr>
    </w:p>
    <w:p w14:paraId="5DA53C4F"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06"/>
        <w:gridCol w:w="8534"/>
      </w:tblGrid>
      <w:tr w:rsidR="00565FE3" w:rsidRPr="00167EA2" w14:paraId="680D4B9A" w14:textId="77777777" w:rsidTr="00C73FF8">
        <w:tc>
          <w:tcPr>
            <w:tcW w:w="5000" w:type="pct"/>
            <w:gridSpan w:val="2"/>
            <w:shd w:val="clear" w:color="auto" w:fill="008E40"/>
          </w:tcPr>
          <w:p w14:paraId="27078F32" w14:textId="77777777" w:rsidR="00565FE3" w:rsidRPr="00167EA2" w:rsidRDefault="00565FE3" w:rsidP="00C73FF8">
            <w:pPr>
              <w:spacing w:after="0"/>
              <w:jc w:val="center"/>
              <w:rPr>
                <w:rFonts w:cstheme="minorHAnsi"/>
                <w:b/>
                <w:bCs/>
                <w:sz w:val="18"/>
                <w:szCs w:val="18"/>
              </w:rPr>
            </w:pPr>
            <w:r>
              <w:rPr>
                <w:rFonts w:cstheme="minorHAnsi"/>
                <w:b/>
                <w:bCs/>
                <w:color w:val="FFFFFF" w:themeColor="background1"/>
                <w:sz w:val="18"/>
                <w:szCs w:val="18"/>
              </w:rPr>
              <w:t>Beneficiari</w:t>
            </w:r>
          </w:p>
        </w:tc>
      </w:tr>
      <w:tr w:rsidR="00565FE3" w:rsidRPr="00167EA2" w14:paraId="393DFC3E" w14:textId="77777777" w:rsidTr="00C73FF8">
        <w:tc>
          <w:tcPr>
            <w:tcW w:w="792" w:type="pct"/>
            <w:shd w:val="clear" w:color="auto" w:fill="A7D9A3"/>
          </w:tcPr>
          <w:p w14:paraId="611A3600"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08" w:type="pct"/>
            <w:shd w:val="clear" w:color="auto" w:fill="A7D9A3"/>
          </w:tcPr>
          <w:p w14:paraId="45967CC9"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3E3B2C94" w14:textId="77777777" w:rsidTr="00C73FF8">
        <w:tc>
          <w:tcPr>
            <w:tcW w:w="792" w:type="pct"/>
            <w:vAlign w:val="center"/>
          </w:tcPr>
          <w:p w14:paraId="1A02AC78"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208" w:type="pct"/>
            <w:vAlign w:val="center"/>
          </w:tcPr>
          <w:p w14:paraId="739F382E" w14:textId="77777777" w:rsidR="00565FE3" w:rsidRPr="00167EA2" w:rsidRDefault="00565FE3" w:rsidP="00C73FF8">
            <w:pPr>
              <w:spacing w:after="0"/>
              <w:rPr>
                <w:rFonts w:cstheme="minorHAnsi"/>
                <w:sz w:val="18"/>
                <w:szCs w:val="18"/>
              </w:rPr>
            </w:pPr>
            <w:r w:rsidRPr="00700099">
              <w:rPr>
                <w:rFonts w:cstheme="minorHAnsi"/>
                <w:sz w:val="18"/>
                <w:szCs w:val="18"/>
              </w:rPr>
              <w:t>Agricoltori singoli o associati</w:t>
            </w:r>
          </w:p>
        </w:tc>
      </w:tr>
      <w:tr w:rsidR="00565FE3" w:rsidRPr="00167EA2" w14:paraId="211459DC" w14:textId="77777777" w:rsidTr="00C73FF8">
        <w:tc>
          <w:tcPr>
            <w:tcW w:w="792" w:type="pct"/>
            <w:vAlign w:val="center"/>
          </w:tcPr>
          <w:p w14:paraId="7F2A0AF2"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208" w:type="pct"/>
            <w:vAlign w:val="center"/>
          </w:tcPr>
          <w:p w14:paraId="0AF2D64F" w14:textId="77777777" w:rsidR="00565FE3" w:rsidRPr="00167EA2" w:rsidRDefault="00565FE3" w:rsidP="00C73FF8">
            <w:pPr>
              <w:spacing w:after="0"/>
              <w:rPr>
                <w:rFonts w:cstheme="minorHAnsi"/>
                <w:sz w:val="18"/>
                <w:szCs w:val="18"/>
              </w:rPr>
            </w:pPr>
            <w:r w:rsidRPr="00700099">
              <w:rPr>
                <w:rFonts w:cstheme="minorHAnsi"/>
                <w:sz w:val="18"/>
                <w:szCs w:val="18"/>
              </w:rPr>
              <w:t>Altri gestori del territorio</w:t>
            </w:r>
          </w:p>
        </w:tc>
      </w:tr>
      <w:tr w:rsidR="00565FE3" w:rsidRPr="00167EA2" w14:paraId="7766BC54" w14:textId="77777777" w:rsidTr="00C73FF8">
        <w:tc>
          <w:tcPr>
            <w:tcW w:w="792" w:type="pct"/>
            <w:vAlign w:val="center"/>
          </w:tcPr>
          <w:p w14:paraId="24C81980"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C03</w:t>
            </w:r>
          </w:p>
        </w:tc>
        <w:tc>
          <w:tcPr>
            <w:tcW w:w="4208" w:type="pct"/>
            <w:vAlign w:val="center"/>
          </w:tcPr>
          <w:p w14:paraId="2B870F67" w14:textId="77777777" w:rsidR="00565FE3" w:rsidRPr="00167EA2"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167EA2" w14:paraId="1BFF80AA" w14:textId="77777777" w:rsidTr="00C73FF8">
        <w:tc>
          <w:tcPr>
            <w:tcW w:w="5000" w:type="pct"/>
            <w:gridSpan w:val="2"/>
            <w:shd w:val="clear" w:color="auto" w:fill="008E40"/>
          </w:tcPr>
          <w:p w14:paraId="3B53E185"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565FE3" w:rsidRPr="00167EA2" w14:paraId="5C474937" w14:textId="77777777" w:rsidTr="00C73FF8">
        <w:tc>
          <w:tcPr>
            <w:tcW w:w="792" w:type="pct"/>
            <w:shd w:val="clear" w:color="auto" w:fill="A7D9A3"/>
          </w:tcPr>
          <w:p w14:paraId="33F7A8F7"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08" w:type="pct"/>
            <w:shd w:val="clear" w:color="auto" w:fill="A7D9A3"/>
          </w:tcPr>
          <w:p w14:paraId="3F19CFD7"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38E27FE3" w14:textId="77777777" w:rsidTr="00C73FF8">
        <w:trPr>
          <w:trHeight w:val="248"/>
        </w:trPr>
        <w:tc>
          <w:tcPr>
            <w:tcW w:w="792" w:type="pct"/>
            <w:vAlign w:val="center"/>
          </w:tcPr>
          <w:p w14:paraId="35D0A237" w14:textId="77777777" w:rsidR="00565FE3" w:rsidRPr="00167EA2" w:rsidRDefault="00565FE3" w:rsidP="00C73FF8">
            <w:pPr>
              <w:spacing w:after="0"/>
              <w:jc w:val="center"/>
              <w:rPr>
                <w:rFonts w:cstheme="minorHAnsi"/>
                <w:b/>
                <w:bCs/>
                <w:sz w:val="18"/>
                <w:szCs w:val="18"/>
              </w:rPr>
            </w:pPr>
            <w:r>
              <w:rPr>
                <w:rFonts w:cstheme="minorHAnsi"/>
                <w:b/>
                <w:bCs/>
                <w:sz w:val="18"/>
                <w:szCs w:val="18"/>
              </w:rPr>
              <w:t>C</w:t>
            </w:r>
            <w:r w:rsidRPr="008C59F8">
              <w:rPr>
                <w:rFonts w:cstheme="minorHAnsi"/>
                <w:b/>
                <w:bCs/>
                <w:sz w:val="18"/>
                <w:szCs w:val="18"/>
              </w:rPr>
              <w:t>05</w:t>
            </w:r>
          </w:p>
        </w:tc>
        <w:tc>
          <w:tcPr>
            <w:tcW w:w="4208" w:type="pct"/>
            <w:vAlign w:val="center"/>
          </w:tcPr>
          <w:p w14:paraId="1FEBECA7" w14:textId="77777777" w:rsidR="00565FE3" w:rsidRPr="00167EA2" w:rsidRDefault="00565FE3" w:rsidP="00C73FF8">
            <w:pPr>
              <w:spacing w:after="0" w:line="257" w:lineRule="auto"/>
              <w:jc w:val="both"/>
              <w:rPr>
                <w:rFonts w:cstheme="minorHAnsi"/>
                <w:sz w:val="18"/>
                <w:szCs w:val="18"/>
              </w:rPr>
            </w:pPr>
            <w:r w:rsidRPr="00700099">
              <w:rPr>
                <w:rFonts w:cstheme="minorHAnsi"/>
                <w:sz w:val="18"/>
                <w:szCs w:val="18"/>
              </w:rPr>
              <w:t>Esistenza dell’infrastruttura ecologica all’atto della presentazione della domanda di sostegno nell’ambito della SAT aziendale</w:t>
            </w:r>
          </w:p>
        </w:tc>
      </w:tr>
      <w:tr w:rsidR="00565FE3" w:rsidRPr="00167EA2" w14:paraId="0F3966B7" w14:textId="77777777" w:rsidTr="00C73FF8">
        <w:tc>
          <w:tcPr>
            <w:tcW w:w="5000" w:type="pct"/>
            <w:gridSpan w:val="2"/>
            <w:shd w:val="clear" w:color="auto" w:fill="008E40"/>
            <w:vAlign w:val="center"/>
          </w:tcPr>
          <w:p w14:paraId="6450EA4D"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Altri criteri di ammissibilità specifici regionali</w:t>
            </w:r>
          </w:p>
        </w:tc>
      </w:tr>
      <w:tr w:rsidR="00565FE3" w:rsidRPr="00167EA2" w14:paraId="4BDA7B18" w14:textId="77777777" w:rsidTr="00C73FF8">
        <w:tc>
          <w:tcPr>
            <w:tcW w:w="792" w:type="pct"/>
            <w:shd w:val="clear" w:color="auto" w:fill="A7D9A3"/>
          </w:tcPr>
          <w:p w14:paraId="28262CAF"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08" w:type="pct"/>
            <w:shd w:val="clear" w:color="auto" w:fill="A7D9A3"/>
          </w:tcPr>
          <w:p w14:paraId="5B8D03DF"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28B611D0" w14:textId="77777777" w:rsidTr="00C73FF8">
        <w:trPr>
          <w:trHeight w:val="248"/>
        </w:trPr>
        <w:tc>
          <w:tcPr>
            <w:tcW w:w="792" w:type="pct"/>
            <w:vAlign w:val="center"/>
          </w:tcPr>
          <w:p w14:paraId="17B135F1"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SRA</w:t>
            </w:r>
            <w:r>
              <w:rPr>
                <w:rFonts w:cstheme="minorHAnsi"/>
                <w:b/>
                <w:bCs/>
                <w:sz w:val="18"/>
                <w:szCs w:val="18"/>
              </w:rPr>
              <w:t>10</w:t>
            </w:r>
            <w:r w:rsidRPr="00167EA2">
              <w:rPr>
                <w:rFonts w:cstheme="minorHAnsi"/>
                <w:b/>
                <w:bCs/>
                <w:sz w:val="18"/>
                <w:szCs w:val="18"/>
              </w:rPr>
              <w:t>_C_LOM_1</w:t>
            </w:r>
          </w:p>
        </w:tc>
        <w:tc>
          <w:tcPr>
            <w:tcW w:w="4208" w:type="pct"/>
            <w:vAlign w:val="center"/>
          </w:tcPr>
          <w:p w14:paraId="046F1973" w14:textId="77777777" w:rsidR="00565FE3" w:rsidRDefault="00565FE3" w:rsidP="00C73FF8">
            <w:pPr>
              <w:spacing w:after="0" w:line="257" w:lineRule="auto"/>
              <w:jc w:val="both"/>
              <w:rPr>
                <w:rFonts w:cstheme="minorHAnsi"/>
                <w:sz w:val="18"/>
                <w:szCs w:val="18"/>
              </w:rPr>
            </w:pPr>
            <w:r w:rsidRPr="00167EA2">
              <w:rPr>
                <w:rFonts w:cstheme="minorHAnsi"/>
                <w:sz w:val="18"/>
                <w:szCs w:val="18"/>
              </w:rPr>
              <w:t>SOI minima – massima per l’adesione all’intervento (anche in percentuale rispetto alla consistenza della SAT aziendale) e/o per le singole azioni/infrastrutture ecologiche</w:t>
            </w:r>
          </w:p>
          <w:p w14:paraId="352FFB6A" w14:textId="77777777" w:rsidR="00565FE3" w:rsidRDefault="00565FE3" w:rsidP="00565FE3">
            <w:pPr>
              <w:pStyle w:val="Paragrafoelenco"/>
              <w:numPr>
                <w:ilvl w:val="0"/>
                <w:numId w:val="26"/>
              </w:numPr>
              <w:spacing w:after="0"/>
              <w:rPr>
                <w:rFonts w:cstheme="minorHAnsi"/>
                <w:sz w:val="18"/>
                <w:szCs w:val="18"/>
              </w:rPr>
            </w:pPr>
            <w:r w:rsidRPr="008C59F8">
              <w:rPr>
                <w:rFonts w:cstheme="minorHAnsi"/>
                <w:b/>
                <w:bCs/>
                <w:sz w:val="18"/>
                <w:szCs w:val="18"/>
              </w:rPr>
              <w:t>Per le azioni 10.1 e 10.4.2</w:t>
            </w:r>
            <w:r w:rsidRPr="008C59F8">
              <w:rPr>
                <w:rFonts w:cstheme="minorHAnsi"/>
                <w:sz w:val="18"/>
                <w:szCs w:val="18"/>
              </w:rPr>
              <w:t>: la superficie deve essere quella collaudata con i relativi interventi SRD04 e Sottomisura 4.4 collaudata a partire dal 2022</w:t>
            </w:r>
            <w:r>
              <w:rPr>
                <w:rFonts w:cstheme="minorHAnsi"/>
                <w:sz w:val="18"/>
                <w:szCs w:val="18"/>
              </w:rPr>
              <w:t>;</w:t>
            </w:r>
          </w:p>
          <w:p w14:paraId="0CCCD28D" w14:textId="77777777" w:rsidR="00565FE3" w:rsidRPr="00167EA2" w:rsidRDefault="00565FE3" w:rsidP="00565FE3">
            <w:pPr>
              <w:pStyle w:val="Paragrafoelenco"/>
              <w:numPr>
                <w:ilvl w:val="0"/>
                <w:numId w:val="26"/>
              </w:numPr>
              <w:spacing w:after="0" w:line="257" w:lineRule="auto"/>
              <w:jc w:val="both"/>
              <w:rPr>
                <w:rFonts w:cstheme="minorHAnsi"/>
                <w:sz w:val="18"/>
                <w:szCs w:val="18"/>
              </w:rPr>
            </w:pPr>
            <w:r w:rsidRPr="008C59F8">
              <w:rPr>
                <w:rFonts w:cstheme="minorHAnsi"/>
                <w:b/>
                <w:bCs/>
                <w:sz w:val="18"/>
                <w:szCs w:val="18"/>
              </w:rPr>
              <w:t>Per azione 10.5.1</w:t>
            </w:r>
            <w:r w:rsidRPr="008C59F8">
              <w:rPr>
                <w:rFonts w:cstheme="minorHAnsi"/>
                <w:sz w:val="18"/>
                <w:szCs w:val="18"/>
              </w:rPr>
              <w:t>: superficie minima pari ad 1 ha.</w:t>
            </w:r>
          </w:p>
        </w:tc>
      </w:tr>
      <w:tr w:rsidR="00565FE3" w:rsidRPr="00167EA2" w14:paraId="06E7AD5E" w14:textId="77777777" w:rsidTr="00C73FF8">
        <w:trPr>
          <w:trHeight w:val="248"/>
        </w:trPr>
        <w:tc>
          <w:tcPr>
            <w:tcW w:w="792" w:type="pct"/>
            <w:vAlign w:val="center"/>
          </w:tcPr>
          <w:p w14:paraId="6BD620F1" w14:textId="77777777" w:rsidR="00565FE3" w:rsidRPr="00167EA2" w:rsidRDefault="00565FE3" w:rsidP="00C73FF8">
            <w:pPr>
              <w:spacing w:after="0"/>
              <w:jc w:val="center"/>
              <w:rPr>
                <w:rFonts w:cstheme="minorHAnsi"/>
                <w:b/>
                <w:bCs/>
                <w:sz w:val="18"/>
                <w:szCs w:val="18"/>
              </w:rPr>
            </w:pPr>
            <w:r>
              <w:rPr>
                <w:rFonts w:cstheme="minorHAnsi"/>
                <w:b/>
                <w:bCs/>
                <w:sz w:val="18"/>
                <w:szCs w:val="18"/>
              </w:rPr>
              <w:t>SRA10_C_LOM_2</w:t>
            </w:r>
          </w:p>
        </w:tc>
        <w:tc>
          <w:tcPr>
            <w:tcW w:w="4208" w:type="pct"/>
            <w:vAlign w:val="center"/>
          </w:tcPr>
          <w:p w14:paraId="10BAA93A" w14:textId="77777777" w:rsidR="00565FE3" w:rsidRDefault="00565FE3" w:rsidP="00C73FF8">
            <w:pPr>
              <w:spacing w:after="0" w:line="257" w:lineRule="auto"/>
              <w:jc w:val="both"/>
              <w:rPr>
                <w:rFonts w:cstheme="minorHAnsi"/>
                <w:sz w:val="18"/>
                <w:szCs w:val="18"/>
              </w:rPr>
            </w:pPr>
            <w:r w:rsidRPr="00700099">
              <w:rPr>
                <w:rFonts w:cstheme="minorHAnsi"/>
                <w:sz w:val="18"/>
                <w:szCs w:val="18"/>
              </w:rPr>
              <w:t>Ulteriori criteri di ammissibilità legati alle caratteristiche delle diverse tipologie di infrastrutture ecologiche nelle specifiche situazioni territoriali</w:t>
            </w:r>
          </w:p>
          <w:p w14:paraId="63FACA4B" w14:textId="77777777" w:rsidR="00565FE3" w:rsidRDefault="00565FE3" w:rsidP="00565FE3">
            <w:pPr>
              <w:pStyle w:val="Paragrafoelenco"/>
              <w:numPr>
                <w:ilvl w:val="0"/>
                <w:numId w:val="24"/>
              </w:numPr>
              <w:spacing w:after="0"/>
              <w:rPr>
                <w:rFonts w:cstheme="minorHAnsi"/>
                <w:sz w:val="18"/>
                <w:szCs w:val="18"/>
              </w:rPr>
            </w:pPr>
            <w:r w:rsidRPr="008C59F8">
              <w:rPr>
                <w:rFonts w:cstheme="minorHAnsi"/>
                <w:b/>
                <w:bCs/>
                <w:sz w:val="18"/>
                <w:szCs w:val="18"/>
              </w:rPr>
              <w:t xml:space="preserve">Per azione 10.1.1 – fasce tampone: </w:t>
            </w:r>
            <w:r w:rsidRPr="008C59F8">
              <w:rPr>
                <w:rFonts w:cstheme="minorHAnsi"/>
                <w:sz w:val="18"/>
                <w:szCs w:val="18"/>
              </w:rPr>
              <w:t>Intervento realizzato con SRD04 o con operazione 4.4.02 del PSR 2014-2022, collaudato dal 2022</w:t>
            </w:r>
            <w:r>
              <w:rPr>
                <w:rFonts w:cstheme="minorHAnsi"/>
                <w:sz w:val="18"/>
                <w:szCs w:val="18"/>
              </w:rPr>
              <w:t>;</w:t>
            </w:r>
          </w:p>
          <w:p w14:paraId="272F903D" w14:textId="77777777" w:rsidR="00565FE3" w:rsidRDefault="00565FE3" w:rsidP="00565FE3">
            <w:pPr>
              <w:pStyle w:val="Paragrafoelenco"/>
              <w:numPr>
                <w:ilvl w:val="0"/>
                <w:numId w:val="24"/>
              </w:numPr>
              <w:spacing w:after="0"/>
              <w:rPr>
                <w:rFonts w:cstheme="minorHAnsi"/>
                <w:sz w:val="18"/>
                <w:szCs w:val="18"/>
              </w:rPr>
            </w:pPr>
            <w:r w:rsidRPr="008C59F8">
              <w:rPr>
                <w:rFonts w:cstheme="minorHAnsi"/>
                <w:b/>
                <w:bCs/>
                <w:sz w:val="18"/>
                <w:szCs w:val="18"/>
              </w:rPr>
              <w:t xml:space="preserve">Per azione 10.1.2 – siepi e filari: </w:t>
            </w:r>
            <w:r w:rsidRPr="008C59F8">
              <w:rPr>
                <w:rFonts w:cstheme="minorHAnsi"/>
                <w:sz w:val="18"/>
                <w:szCs w:val="18"/>
              </w:rPr>
              <w:t>Intervento realizzato con SRD04 o con operazione 4.4.01 del PSR 2014-2022 collaudato dal 2022</w:t>
            </w:r>
            <w:r>
              <w:rPr>
                <w:rFonts w:cstheme="minorHAnsi"/>
                <w:sz w:val="18"/>
                <w:szCs w:val="18"/>
              </w:rPr>
              <w:t>;</w:t>
            </w:r>
          </w:p>
          <w:p w14:paraId="66BD4AB3" w14:textId="77777777" w:rsidR="00565FE3" w:rsidRPr="00167EA2" w:rsidRDefault="00565FE3" w:rsidP="00565FE3">
            <w:pPr>
              <w:pStyle w:val="Paragrafoelenco"/>
              <w:numPr>
                <w:ilvl w:val="0"/>
                <w:numId w:val="24"/>
              </w:numPr>
              <w:spacing w:after="0" w:line="257" w:lineRule="auto"/>
              <w:jc w:val="both"/>
              <w:rPr>
                <w:rFonts w:cstheme="minorHAnsi"/>
                <w:sz w:val="18"/>
                <w:szCs w:val="18"/>
              </w:rPr>
            </w:pPr>
            <w:r w:rsidRPr="008C59F8">
              <w:rPr>
                <w:rFonts w:cstheme="minorHAnsi"/>
                <w:b/>
                <w:bCs/>
                <w:sz w:val="18"/>
                <w:szCs w:val="18"/>
              </w:rPr>
              <w:t xml:space="preserve">Per azione 10.4.2 – zone umide: </w:t>
            </w:r>
            <w:r w:rsidRPr="008C59F8">
              <w:rPr>
                <w:rFonts w:cstheme="minorHAnsi"/>
                <w:sz w:val="18"/>
                <w:szCs w:val="18"/>
              </w:rPr>
              <w:t>Intervento realizzato con SRD04 o con operazione 4.4.02 del PSR 2014-2022 collaudato dal 2022</w:t>
            </w:r>
            <w:r>
              <w:rPr>
                <w:rFonts w:cstheme="minorHAnsi"/>
                <w:sz w:val="18"/>
                <w:szCs w:val="18"/>
              </w:rPr>
              <w:t>.</w:t>
            </w:r>
          </w:p>
        </w:tc>
      </w:tr>
    </w:tbl>
    <w:p w14:paraId="00F297B0" w14:textId="77777777" w:rsidR="00565FE3" w:rsidRPr="00700099" w:rsidRDefault="00565FE3" w:rsidP="00565FE3">
      <w:pPr>
        <w:spacing w:after="0"/>
        <w:rPr>
          <w:rFonts w:cstheme="minorHAnsi"/>
        </w:rPr>
      </w:pPr>
    </w:p>
    <w:p w14:paraId="75B1F8AD"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17"/>
        <w:gridCol w:w="124"/>
        <w:gridCol w:w="8499"/>
      </w:tblGrid>
      <w:tr w:rsidR="00565FE3" w:rsidRPr="00700099" w14:paraId="1251B6BD" w14:textId="77777777" w:rsidTr="00C73FF8">
        <w:trPr>
          <w:trHeight w:val="275"/>
        </w:trPr>
        <w:tc>
          <w:tcPr>
            <w:tcW w:w="5000" w:type="pct"/>
            <w:gridSpan w:val="3"/>
            <w:shd w:val="clear" w:color="auto" w:fill="008E40"/>
            <w:vAlign w:val="center"/>
          </w:tcPr>
          <w:p w14:paraId="479DF877" w14:textId="77777777" w:rsidR="00565FE3" w:rsidRPr="00700099" w:rsidRDefault="00565FE3" w:rsidP="00C73FF8">
            <w:pPr>
              <w:spacing w:after="0"/>
              <w:jc w:val="center"/>
              <w:rPr>
                <w:rFonts w:cstheme="minorHAnsi"/>
                <w:b/>
                <w:bCs/>
                <w:color w:val="FFFFFF" w:themeColor="background1"/>
                <w:sz w:val="18"/>
                <w:szCs w:val="18"/>
              </w:rPr>
            </w:pPr>
            <w:bookmarkStart w:id="23" w:name="_Hlk132126556"/>
            <w:r w:rsidRPr="00700099">
              <w:rPr>
                <w:rFonts w:cstheme="minorHAnsi"/>
                <w:b/>
                <w:bCs/>
                <w:color w:val="FFFFFF" w:themeColor="background1"/>
                <w:sz w:val="18"/>
                <w:szCs w:val="18"/>
              </w:rPr>
              <w:t>Impegni</w:t>
            </w:r>
            <w:r>
              <w:rPr>
                <w:rFonts w:cstheme="minorHAnsi"/>
                <w:b/>
                <w:bCs/>
                <w:color w:val="FFFFFF" w:themeColor="background1"/>
                <w:sz w:val="18"/>
                <w:szCs w:val="18"/>
              </w:rPr>
              <w:t xml:space="preserve"> Sottoazioni 10.1.1 – Fasce tampone e 10.1.2 – Siepi e filari</w:t>
            </w:r>
          </w:p>
        </w:tc>
      </w:tr>
      <w:tr w:rsidR="00565FE3" w:rsidRPr="00700099" w14:paraId="3225E2C0" w14:textId="77777777" w:rsidTr="00C73FF8">
        <w:trPr>
          <w:trHeight w:val="275"/>
        </w:trPr>
        <w:tc>
          <w:tcPr>
            <w:tcW w:w="809" w:type="pct"/>
            <w:gridSpan w:val="2"/>
            <w:shd w:val="clear" w:color="auto" w:fill="A7D9A3"/>
            <w:vAlign w:val="center"/>
          </w:tcPr>
          <w:p w14:paraId="63DC2B67"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1079F7D8"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167EA2" w14:paraId="5C3C7755" w14:textId="77777777" w:rsidTr="00C73FF8">
        <w:trPr>
          <w:trHeight w:val="274"/>
        </w:trPr>
        <w:tc>
          <w:tcPr>
            <w:tcW w:w="809" w:type="pct"/>
            <w:gridSpan w:val="2"/>
            <w:vAlign w:val="center"/>
          </w:tcPr>
          <w:p w14:paraId="7278ABF3"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I01.1</w:t>
            </w:r>
          </w:p>
        </w:tc>
        <w:tc>
          <w:tcPr>
            <w:tcW w:w="4191" w:type="pct"/>
            <w:vAlign w:val="center"/>
          </w:tcPr>
          <w:p w14:paraId="1A697F11" w14:textId="77777777" w:rsidR="00565FE3" w:rsidRPr="00BD05AB" w:rsidRDefault="00565FE3" w:rsidP="00C73FF8">
            <w:pPr>
              <w:spacing w:after="0"/>
              <w:rPr>
                <w:rFonts w:cstheme="minorHAnsi"/>
                <w:sz w:val="18"/>
                <w:szCs w:val="18"/>
              </w:rPr>
            </w:pPr>
            <w:r w:rsidRPr="00700099">
              <w:rPr>
                <w:rFonts w:cstheme="minorHAnsi"/>
                <w:sz w:val="18"/>
                <w:szCs w:val="18"/>
              </w:rPr>
              <w:t>Mantenere la formazione arboreo-arbustiva.</w:t>
            </w:r>
          </w:p>
        </w:tc>
      </w:tr>
      <w:tr w:rsidR="00565FE3" w:rsidRPr="00167EA2" w14:paraId="102EB52F" w14:textId="77777777" w:rsidTr="00C73FF8">
        <w:trPr>
          <w:trHeight w:val="486"/>
        </w:trPr>
        <w:tc>
          <w:tcPr>
            <w:tcW w:w="809" w:type="pct"/>
            <w:gridSpan w:val="2"/>
            <w:vAlign w:val="center"/>
          </w:tcPr>
          <w:p w14:paraId="16BACEA6"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I01.2</w:t>
            </w:r>
          </w:p>
        </w:tc>
        <w:tc>
          <w:tcPr>
            <w:tcW w:w="4191" w:type="pct"/>
            <w:vAlign w:val="center"/>
          </w:tcPr>
          <w:p w14:paraId="179676D2" w14:textId="77777777" w:rsidR="00565FE3" w:rsidRPr="00700099" w:rsidRDefault="00565FE3" w:rsidP="00C73FF8">
            <w:pPr>
              <w:spacing w:after="0"/>
              <w:rPr>
                <w:rFonts w:cstheme="minorHAnsi"/>
                <w:sz w:val="18"/>
                <w:szCs w:val="18"/>
              </w:rPr>
            </w:pPr>
            <w:r w:rsidRPr="00700099">
              <w:rPr>
                <w:rFonts w:cstheme="minorHAnsi"/>
                <w:sz w:val="18"/>
                <w:szCs w:val="18"/>
              </w:rPr>
              <w:t>Eseguire, secondo le specifiche regionali, i seguenti interventi di manutenzione attiva:</w:t>
            </w:r>
          </w:p>
          <w:p w14:paraId="025918D4" w14:textId="77777777" w:rsidR="00565FE3" w:rsidRPr="00700099" w:rsidRDefault="00565FE3" w:rsidP="00565FE3">
            <w:pPr>
              <w:pStyle w:val="Paragrafoelenco"/>
              <w:numPr>
                <w:ilvl w:val="0"/>
                <w:numId w:val="41"/>
              </w:numPr>
              <w:spacing w:after="0"/>
              <w:rPr>
                <w:rFonts w:cstheme="minorHAnsi"/>
                <w:sz w:val="18"/>
                <w:szCs w:val="18"/>
              </w:rPr>
            </w:pPr>
            <w:r>
              <w:rPr>
                <w:rFonts w:cstheme="minorHAnsi"/>
                <w:sz w:val="18"/>
                <w:szCs w:val="18"/>
              </w:rPr>
              <w:t>M</w:t>
            </w:r>
            <w:r w:rsidRPr="00700099">
              <w:rPr>
                <w:rFonts w:cstheme="minorHAnsi"/>
                <w:sz w:val="18"/>
                <w:szCs w:val="18"/>
              </w:rPr>
              <w:t>antenimento della densità della formazione lineare, con reintegrazione delle fallanze nelle formazioni arboreo/arbustiv</w:t>
            </w:r>
            <w:r>
              <w:rPr>
                <w:rFonts w:cstheme="minorHAnsi"/>
                <w:sz w:val="18"/>
                <w:szCs w:val="18"/>
              </w:rPr>
              <w:t>e;</w:t>
            </w:r>
          </w:p>
          <w:p w14:paraId="2F1A3BE2" w14:textId="77777777" w:rsidR="00565FE3" w:rsidRPr="00700099" w:rsidRDefault="00565FE3" w:rsidP="00565FE3">
            <w:pPr>
              <w:pStyle w:val="Paragrafoelenco"/>
              <w:numPr>
                <w:ilvl w:val="0"/>
                <w:numId w:val="41"/>
              </w:numPr>
              <w:spacing w:after="0"/>
              <w:rPr>
                <w:rFonts w:cstheme="minorHAnsi"/>
                <w:sz w:val="18"/>
                <w:szCs w:val="18"/>
              </w:rPr>
            </w:pPr>
            <w:r>
              <w:rPr>
                <w:rFonts w:cstheme="minorHAnsi"/>
                <w:sz w:val="18"/>
                <w:szCs w:val="18"/>
              </w:rPr>
              <w:t>C</w:t>
            </w:r>
            <w:r w:rsidRPr="00700099">
              <w:rPr>
                <w:rFonts w:cstheme="minorHAnsi"/>
                <w:sz w:val="18"/>
                <w:szCs w:val="18"/>
              </w:rPr>
              <w:t>ontenimento delle specie arboree e arbustive alloctone e/o invadenti nelle formazioni arboreo/arbustiv</w:t>
            </w:r>
            <w:r>
              <w:rPr>
                <w:rFonts w:cstheme="minorHAnsi"/>
                <w:sz w:val="18"/>
                <w:szCs w:val="18"/>
              </w:rPr>
              <w:t>e;</w:t>
            </w:r>
          </w:p>
          <w:p w14:paraId="1C780FCB" w14:textId="77777777" w:rsidR="00565FE3" w:rsidRPr="00700099" w:rsidRDefault="00565FE3" w:rsidP="00565FE3">
            <w:pPr>
              <w:pStyle w:val="Paragrafoelenco"/>
              <w:numPr>
                <w:ilvl w:val="0"/>
                <w:numId w:val="41"/>
              </w:numPr>
              <w:spacing w:after="0"/>
              <w:jc w:val="both"/>
              <w:rPr>
                <w:rFonts w:cstheme="minorHAnsi"/>
                <w:sz w:val="18"/>
                <w:szCs w:val="18"/>
              </w:rPr>
            </w:pPr>
            <w:r>
              <w:rPr>
                <w:rFonts w:cstheme="minorHAnsi"/>
                <w:sz w:val="18"/>
                <w:szCs w:val="18"/>
              </w:rPr>
              <w:t>P</w:t>
            </w:r>
            <w:r w:rsidRPr="00700099">
              <w:rPr>
                <w:rFonts w:cstheme="minorHAnsi"/>
                <w:sz w:val="18"/>
                <w:szCs w:val="18"/>
              </w:rPr>
              <w:t>otature strutturali regolamentate e asportazione dei residui di potatura nelle formazioni arboreo/arbustive, secondo i criteri definiti dalle Regioni/PPAA nelle disposizioni di attuazione dell’intervento.</w:t>
            </w:r>
          </w:p>
          <w:p w14:paraId="45029C30" w14:textId="77777777" w:rsidR="00565FE3" w:rsidRPr="00167EA2" w:rsidRDefault="00565FE3" w:rsidP="00C73FF8">
            <w:pPr>
              <w:spacing w:after="0"/>
              <w:jc w:val="both"/>
              <w:rPr>
                <w:rFonts w:cstheme="minorHAnsi"/>
                <w:sz w:val="18"/>
                <w:szCs w:val="18"/>
              </w:rPr>
            </w:pPr>
            <w:r w:rsidRPr="00700099">
              <w:rPr>
                <w:rFonts w:cstheme="minorHAnsi"/>
                <w:sz w:val="18"/>
                <w:szCs w:val="18"/>
              </w:rPr>
              <w:t>Nel caso di necessaria reintegrazione delle fallanze, impiegare le specie indicate dalle Regioni/PPAA nelle disposizioni di attuazione dell’intervento, utilizzando materiale vegetale di comprovata origine, ossia corredato da Cartellino del Produttore e, ove necessario, del Passaporto delle piante. Non è ammesso il rinfoltimento tramite talea autoprodotta.</w:t>
            </w:r>
          </w:p>
        </w:tc>
      </w:tr>
      <w:tr w:rsidR="00565FE3" w:rsidRPr="00167EA2" w14:paraId="2D728263" w14:textId="77777777" w:rsidTr="00C73FF8">
        <w:trPr>
          <w:trHeight w:val="486"/>
        </w:trPr>
        <w:tc>
          <w:tcPr>
            <w:tcW w:w="809" w:type="pct"/>
            <w:gridSpan w:val="2"/>
            <w:vAlign w:val="center"/>
          </w:tcPr>
          <w:p w14:paraId="6AE97415"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I01.3</w:t>
            </w:r>
          </w:p>
        </w:tc>
        <w:tc>
          <w:tcPr>
            <w:tcW w:w="4191" w:type="pct"/>
            <w:vAlign w:val="center"/>
          </w:tcPr>
          <w:p w14:paraId="191749AF" w14:textId="77777777" w:rsidR="00565FE3" w:rsidRPr="00167EA2" w:rsidRDefault="00565FE3" w:rsidP="00C73FF8">
            <w:pPr>
              <w:spacing w:after="0"/>
              <w:jc w:val="both"/>
              <w:rPr>
                <w:rFonts w:cstheme="minorHAnsi"/>
                <w:sz w:val="18"/>
                <w:szCs w:val="18"/>
              </w:rPr>
            </w:pPr>
            <w:r w:rsidRPr="00700099">
              <w:rPr>
                <w:rFonts w:cstheme="minorHAnsi"/>
                <w:sz w:val="18"/>
                <w:szCs w:val="18"/>
              </w:rPr>
              <w:t>Divieto di impiego di prodotti fitosanitari compresi i diserbanti non residuali nelle formazioni arboreo/arbustive</w:t>
            </w:r>
          </w:p>
        </w:tc>
      </w:tr>
      <w:tr w:rsidR="00565FE3" w:rsidRPr="00AF1DA1" w14:paraId="0E36EA0F" w14:textId="77777777" w:rsidTr="00C73FF8">
        <w:trPr>
          <w:trHeight w:val="486"/>
        </w:trPr>
        <w:tc>
          <w:tcPr>
            <w:tcW w:w="809" w:type="pct"/>
            <w:gridSpan w:val="2"/>
            <w:vAlign w:val="center"/>
          </w:tcPr>
          <w:p w14:paraId="1D00D234"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I01.4</w:t>
            </w:r>
          </w:p>
        </w:tc>
        <w:tc>
          <w:tcPr>
            <w:tcW w:w="4191" w:type="pct"/>
            <w:vAlign w:val="center"/>
          </w:tcPr>
          <w:p w14:paraId="438CDE3F" w14:textId="77777777" w:rsidR="00565FE3" w:rsidRPr="00AF1DA1" w:rsidRDefault="00565FE3" w:rsidP="00C73FF8">
            <w:pPr>
              <w:spacing w:after="0"/>
              <w:jc w:val="both"/>
              <w:rPr>
                <w:rFonts w:cstheme="minorHAnsi"/>
                <w:sz w:val="18"/>
                <w:szCs w:val="18"/>
              </w:rPr>
            </w:pPr>
            <w:r w:rsidRPr="00700099">
              <w:rPr>
                <w:rFonts w:cstheme="minorHAnsi"/>
                <w:sz w:val="18"/>
                <w:szCs w:val="18"/>
              </w:rPr>
              <w:t xml:space="preserve">Per tutte le formazioni arboreo/arbustive, divieto di impiego di effluenti zootecnici e materiali assimilati ai sensi del DM 25/02/2016, dei fertilizzanti immessi sul mercato ai sensi del Dlgs. n 75/2010 o del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2019/1009, nonché dei fanghi in agricoltura e di ogni altro rifiuto recuperato in operazioni R10 ai sensi della Parte IV del D.lgs. n. 152/2006</w:t>
            </w:r>
          </w:p>
        </w:tc>
      </w:tr>
      <w:tr w:rsidR="00565FE3" w:rsidRPr="00700099" w14:paraId="05175D31" w14:textId="77777777" w:rsidTr="00C73FF8">
        <w:trPr>
          <w:trHeight w:val="486"/>
        </w:trPr>
        <w:tc>
          <w:tcPr>
            <w:tcW w:w="809" w:type="pct"/>
            <w:gridSpan w:val="2"/>
            <w:vAlign w:val="center"/>
          </w:tcPr>
          <w:p w14:paraId="6BBE0CC0"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I01.5</w:t>
            </w:r>
          </w:p>
        </w:tc>
        <w:tc>
          <w:tcPr>
            <w:tcW w:w="4191" w:type="pct"/>
            <w:vAlign w:val="center"/>
          </w:tcPr>
          <w:p w14:paraId="74FC10A4" w14:textId="77777777" w:rsidR="00565FE3" w:rsidRPr="00700099" w:rsidRDefault="00565FE3" w:rsidP="00C73FF8">
            <w:pPr>
              <w:spacing w:after="0"/>
              <w:jc w:val="both"/>
              <w:rPr>
                <w:rFonts w:cstheme="minorHAnsi"/>
                <w:sz w:val="18"/>
                <w:szCs w:val="18"/>
              </w:rPr>
            </w:pPr>
            <w:r w:rsidRPr="00700099">
              <w:rPr>
                <w:rFonts w:cstheme="minorHAnsi"/>
                <w:sz w:val="18"/>
                <w:szCs w:val="18"/>
              </w:rPr>
              <w:t>Per tutte le formazioni arboreo/arbustive, divieto di eliminazione delle formazioni arboreo/arbustive</w:t>
            </w:r>
          </w:p>
        </w:tc>
      </w:tr>
      <w:tr w:rsidR="00565FE3" w:rsidRPr="00700099" w14:paraId="0BE30667" w14:textId="77777777" w:rsidTr="00C73FF8">
        <w:trPr>
          <w:trHeight w:val="275"/>
        </w:trPr>
        <w:tc>
          <w:tcPr>
            <w:tcW w:w="5000" w:type="pct"/>
            <w:gridSpan w:val="3"/>
            <w:shd w:val="clear" w:color="auto" w:fill="008E40"/>
            <w:vAlign w:val="center"/>
          </w:tcPr>
          <w:p w14:paraId="6C5ECCC8" w14:textId="77777777" w:rsidR="00565FE3" w:rsidRPr="00A0752F" w:rsidRDefault="00565FE3" w:rsidP="00C73FF8">
            <w:pPr>
              <w:spacing w:after="0"/>
              <w:jc w:val="center"/>
              <w:rPr>
                <w:rFonts w:cstheme="minorHAnsi"/>
                <w:b/>
                <w:bCs/>
                <w:color w:val="000000" w:themeColor="text1"/>
                <w:sz w:val="18"/>
                <w:szCs w:val="18"/>
                <w:highlight w:val="yellow"/>
              </w:rPr>
            </w:pPr>
            <w:r w:rsidRPr="00A0752F">
              <w:rPr>
                <w:rFonts w:cstheme="minorHAnsi"/>
                <w:b/>
                <w:bCs/>
                <w:color w:val="000000" w:themeColor="text1"/>
                <w:sz w:val="18"/>
                <w:szCs w:val="18"/>
                <w:highlight w:val="yellow"/>
              </w:rPr>
              <w:t>Impegni trasversali (IT) a tutti gli interventi SRA -  Sottoazioni 10.1.1 – Fasce tampone e 10.1.2 – Siepi e filari</w:t>
            </w:r>
          </w:p>
        </w:tc>
      </w:tr>
      <w:tr w:rsidR="00565FE3" w:rsidRPr="00700099" w14:paraId="5B40E08B" w14:textId="77777777" w:rsidTr="00C73FF8">
        <w:trPr>
          <w:trHeight w:val="275"/>
        </w:trPr>
        <w:tc>
          <w:tcPr>
            <w:tcW w:w="809" w:type="pct"/>
            <w:gridSpan w:val="2"/>
            <w:shd w:val="clear" w:color="auto" w:fill="A7D9A3"/>
            <w:vAlign w:val="center"/>
          </w:tcPr>
          <w:p w14:paraId="1F7946B5" w14:textId="77777777" w:rsidR="00565FE3" w:rsidRPr="00A0752F" w:rsidRDefault="00565FE3" w:rsidP="00C73FF8">
            <w:pPr>
              <w:spacing w:after="0"/>
              <w:jc w:val="center"/>
              <w:rPr>
                <w:rFonts w:cstheme="minorHAnsi"/>
                <w:b/>
                <w:bCs/>
                <w:color w:val="FFFFFF" w:themeColor="background1"/>
                <w:sz w:val="18"/>
                <w:szCs w:val="18"/>
                <w:highlight w:val="yellow"/>
              </w:rPr>
            </w:pPr>
            <w:r w:rsidRPr="00A0752F">
              <w:rPr>
                <w:rFonts w:cstheme="minorHAnsi"/>
                <w:b/>
                <w:bCs/>
                <w:sz w:val="18"/>
                <w:szCs w:val="18"/>
                <w:highlight w:val="yellow"/>
              </w:rPr>
              <w:t>Codice</w:t>
            </w:r>
          </w:p>
        </w:tc>
        <w:tc>
          <w:tcPr>
            <w:tcW w:w="4191" w:type="pct"/>
            <w:shd w:val="clear" w:color="auto" w:fill="A7D9A3"/>
            <w:vAlign w:val="center"/>
          </w:tcPr>
          <w:p w14:paraId="0A9A4475" w14:textId="77777777" w:rsidR="00565FE3" w:rsidRPr="00A0752F" w:rsidRDefault="00565FE3" w:rsidP="00C73FF8">
            <w:pPr>
              <w:spacing w:after="0"/>
              <w:jc w:val="center"/>
              <w:rPr>
                <w:rFonts w:cstheme="minorHAnsi"/>
                <w:b/>
                <w:bCs/>
                <w:color w:val="FFFFFF" w:themeColor="background1"/>
                <w:sz w:val="18"/>
                <w:szCs w:val="18"/>
                <w:highlight w:val="yellow"/>
              </w:rPr>
            </w:pPr>
            <w:r w:rsidRPr="00A0752F">
              <w:rPr>
                <w:rFonts w:cstheme="minorHAnsi"/>
                <w:b/>
                <w:bCs/>
                <w:sz w:val="18"/>
                <w:szCs w:val="18"/>
                <w:highlight w:val="yellow"/>
              </w:rPr>
              <w:t>Descrizione</w:t>
            </w:r>
          </w:p>
        </w:tc>
      </w:tr>
      <w:tr w:rsidR="00565FE3" w:rsidRPr="00700099" w14:paraId="426679BC" w14:textId="77777777" w:rsidTr="00C73FF8">
        <w:trPr>
          <w:trHeight w:val="486"/>
        </w:trPr>
        <w:tc>
          <w:tcPr>
            <w:tcW w:w="809" w:type="pct"/>
            <w:gridSpan w:val="2"/>
            <w:vAlign w:val="center"/>
          </w:tcPr>
          <w:p w14:paraId="62F31C7F" w14:textId="77777777" w:rsidR="00565FE3" w:rsidRPr="00A0752F" w:rsidRDefault="00565FE3" w:rsidP="00C73FF8">
            <w:pPr>
              <w:spacing w:after="0"/>
              <w:jc w:val="center"/>
              <w:rPr>
                <w:rFonts w:cstheme="minorHAnsi"/>
                <w:b/>
                <w:bCs/>
                <w:sz w:val="18"/>
                <w:szCs w:val="18"/>
                <w:highlight w:val="yellow"/>
              </w:rPr>
            </w:pPr>
            <w:r w:rsidRPr="00A0752F">
              <w:rPr>
                <w:rFonts w:cstheme="minorHAnsi"/>
                <w:b/>
                <w:bCs/>
                <w:sz w:val="18"/>
                <w:szCs w:val="18"/>
                <w:highlight w:val="yellow"/>
              </w:rPr>
              <w:t>SRA10.1_IT01</w:t>
            </w:r>
          </w:p>
        </w:tc>
        <w:tc>
          <w:tcPr>
            <w:tcW w:w="4191" w:type="pct"/>
            <w:vAlign w:val="center"/>
          </w:tcPr>
          <w:p w14:paraId="23991279" w14:textId="77777777" w:rsidR="00565FE3" w:rsidRPr="00A0752F" w:rsidRDefault="00565FE3" w:rsidP="00C73FF8">
            <w:pPr>
              <w:spacing w:after="0"/>
              <w:jc w:val="both"/>
              <w:rPr>
                <w:rFonts w:cstheme="minorHAnsi"/>
                <w:sz w:val="18"/>
                <w:szCs w:val="18"/>
                <w:highlight w:val="yellow"/>
              </w:rPr>
            </w:pPr>
            <w:r w:rsidRPr="00A0752F">
              <w:rPr>
                <w:rFonts w:cstheme="minorHAnsi"/>
                <w:sz w:val="18"/>
                <w:szCs w:val="18"/>
                <w:highlight w:val="yellow"/>
              </w:rPr>
              <w:t>Le superfici oggetto di impegno accertate con la domanda di sostegno devono essere mantenute per tutta la durata del periodo di impegno</w:t>
            </w:r>
          </w:p>
        </w:tc>
      </w:tr>
      <w:tr w:rsidR="00565FE3" w:rsidRPr="00700099" w14:paraId="1E069DA7" w14:textId="77777777" w:rsidTr="00C73FF8">
        <w:trPr>
          <w:trHeight w:val="275"/>
        </w:trPr>
        <w:tc>
          <w:tcPr>
            <w:tcW w:w="5000" w:type="pct"/>
            <w:gridSpan w:val="3"/>
            <w:shd w:val="clear" w:color="auto" w:fill="008E40"/>
            <w:vAlign w:val="center"/>
          </w:tcPr>
          <w:p w14:paraId="7058E99A"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Sottoazione 10.4.2 – Zone umide</w:t>
            </w:r>
          </w:p>
        </w:tc>
      </w:tr>
      <w:tr w:rsidR="00565FE3" w:rsidRPr="00700099" w14:paraId="54DF8F13" w14:textId="77777777" w:rsidTr="00C73FF8">
        <w:trPr>
          <w:trHeight w:val="275"/>
        </w:trPr>
        <w:tc>
          <w:tcPr>
            <w:tcW w:w="809" w:type="pct"/>
            <w:gridSpan w:val="2"/>
            <w:shd w:val="clear" w:color="auto" w:fill="A7D9A3"/>
            <w:vAlign w:val="center"/>
          </w:tcPr>
          <w:p w14:paraId="7EDAC7F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2A352BD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E68DF7B" w14:textId="77777777" w:rsidTr="00C73FF8">
        <w:trPr>
          <w:trHeight w:val="274"/>
        </w:trPr>
        <w:tc>
          <w:tcPr>
            <w:tcW w:w="809" w:type="pct"/>
            <w:gridSpan w:val="2"/>
            <w:vAlign w:val="center"/>
          </w:tcPr>
          <w:p w14:paraId="1F80C00B"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I04.1</w:t>
            </w:r>
          </w:p>
        </w:tc>
        <w:tc>
          <w:tcPr>
            <w:tcW w:w="4191" w:type="pct"/>
            <w:vAlign w:val="center"/>
          </w:tcPr>
          <w:p w14:paraId="29542E4E" w14:textId="77777777" w:rsidR="00565FE3" w:rsidRDefault="00565FE3" w:rsidP="00C73FF8">
            <w:pPr>
              <w:spacing w:after="0"/>
              <w:rPr>
                <w:rFonts w:cstheme="minorHAnsi"/>
                <w:sz w:val="18"/>
                <w:szCs w:val="18"/>
              </w:rPr>
            </w:pPr>
            <w:r w:rsidRPr="00700099">
              <w:rPr>
                <w:rFonts w:cstheme="minorHAnsi"/>
                <w:sz w:val="18"/>
                <w:szCs w:val="18"/>
              </w:rPr>
              <w:t>Mantenere un adeguato livello idrico e profondità diversificate nelle Zone umide, con le modalità di gestione definite dalle Regioni/PPAA</w:t>
            </w:r>
          </w:p>
          <w:p w14:paraId="1D8124AE" w14:textId="77777777" w:rsidR="00565FE3" w:rsidRPr="00167EA2" w:rsidRDefault="00565FE3" w:rsidP="00565FE3">
            <w:pPr>
              <w:pStyle w:val="Paragrafoelenco"/>
              <w:numPr>
                <w:ilvl w:val="0"/>
                <w:numId w:val="25"/>
              </w:numPr>
              <w:spacing w:after="0"/>
              <w:rPr>
                <w:rFonts w:cstheme="minorHAnsi"/>
                <w:sz w:val="18"/>
                <w:szCs w:val="18"/>
              </w:rPr>
            </w:pPr>
            <w:r w:rsidRPr="005F7367">
              <w:rPr>
                <w:rFonts w:cstheme="minorHAnsi"/>
                <w:b/>
                <w:bCs/>
                <w:sz w:val="18"/>
                <w:szCs w:val="18"/>
              </w:rPr>
              <w:t>Regione Lombardia</w:t>
            </w:r>
            <w:r>
              <w:rPr>
                <w:rFonts w:cstheme="minorHAnsi"/>
                <w:sz w:val="18"/>
                <w:szCs w:val="18"/>
              </w:rPr>
              <w:t>: a</w:t>
            </w:r>
            <w:r w:rsidRPr="008C59F8">
              <w:rPr>
                <w:rFonts w:cstheme="minorHAnsi"/>
                <w:sz w:val="18"/>
                <w:szCs w:val="18"/>
              </w:rPr>
              <w:t>ssicurare la presenza di acqua per non meno del 50% e non più dell’80% dell'area interessata, per almeno 8 mesi l'anno. Le zone allagate devono avere differenti profondità della lama d'acqua (profondità massima 2 m).</w:t>
            </w:r>
          </w:p>
        </w:tc>
      </w:tr>
      <w:tr w:rsidR="00565FE3" w:rsidRPr="00700099" w14:paraId="0B3CCDC2" w14:textId="77777777" w:rsidTr="00C73FF8">
        <w:trPr>
          <w:trHeight w:val="486"/>
        </w:trPr>
        <w:tc>
          <w:tcPr>
            <w:tcW w:w="809" w:type="pct"/>
            <w:gridSpan w:val="2"/>
            <w:vAlign w:val="center"/>
          </w:tcPr>
          <w:p w14:paraId="18525B56"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I04.2</w:t>
            </w:r>
          </w:p>
        </w:tc>
        <w:tc>
          <w:tcPr>
            <w:tcW w:w="4191" w:type="pct"/>
            <w:vAlign w:val="center"/>
          </w:tcPr>
          <w:p w14:paraId="2A86AA37" w14:textId="77777777" w:rsidR="00565FE3" w:rsidRPr="00167EA2" w:rsidRDefault="00565FE3" w:rsidP="00C73FF8">
            <w:pPr>
              <w:spacing w:after="0"/>
              <w:rPr>
                <w:rFonts w:cstheme="minorHAnsi"/>
                <w:sz w:val="18"/>
                <w:szCs w:val="18"/>
              </w:rPr>
            </w:pPr>
            <w:r w:rsidRPr="00700099">
              <w:rPr>
                <w:rFonts w:cstheme="minorHAnsi"/>
                <w:sz w:val="18"/>
                <w:szCs w:val="18"/>
              </w:rPr>
              <w:t>Asportare l’erba sfalciata</w:t>
            </w:r>
          </w:p>
        </w:tc>
      </w:tr>
      <w:tr w:rsidR="00565FE3" w:rsidRPr="00700099" w14:paraId="65A11C0E" w14:textId="77777777" w:rsidTr="00C73FF8">
        <w:trPr>
          <w:trHeight w:val="486"/>
        </w:trPr>
        <w:tc>
          <w:tcPr>
            <w:tcW w:w="809" w:type="pct"/>
            <w:gridSpan w:val="2"/>
            <w:vAlign w:val="center"/>
          </w:tcPr>
          <w:p w14:paraId="36AE53C9"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I04.3</w:t>
            </w:r>
          </w:p>
        </w:tc>
        <w:tc>
          <w:tcPr>
            <w:tcW w:w="4191" w:type="pct"/>
            <w:vAlign w:val="center"/>
          </w:tcPr>
          <w:p w14:paraId="58D1045C" w14:textId="77777777" w:rsidR="00565FE3" w:rsidRPr="00167EA2" w:rsidRDefault="00565FE3" w:rsidP="00C73FF8">
            <w:pPr>
              <w:spacing w:after="0"/>
              <w:jc w:val="both"/>
              <w:rPr>
                <w:rFonts w:cstheme="minorHAnsi"/>
                <w:sz w:val="18"/>
                <w:szCs w:val="18"/>
              </w:rPr>
            </w:pPr>
            <w:r w:rsidRPr="00700099">
              <w:rPr>
                <w:rFonts w:cstheme="minorHAnsi"/>
                <w:sz w:val="18"/>
                <w:szCs w:val="18"/>
              </w:rPr>
              <w:t>Eseguire la manutenzione delle arginature che delimitano le zone umide, laddove pertinenti, secondo le modalità indicate dalle Regioni/PPAA nelle disposizioni di attuazione dell’intervento</w:t>
            </w:r>
          </w:p>
        </w:tc>
      </w:tr>
      <w:tr w:rsidR="00565FE3" w:rsidRPr="00700099" w14:paraId="4FCC14F6" w14:textId="77777777" w:rsidTr="00C73FF8">
        <w:trPr>
          <w:trHeight w:val="486"/>
        </w:trPr>
        <w:tc>
          <w:tcPr>
            <w:tcW w:w="809" w:type="pct"/>
            <w:gridSpan w:val="2"/>
            <w:vAlign w:val="center"/>
          </w:tcPr>
          <w:p w14:paraId="70BE2EBB"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I04.4</w:t>
            </w:r>
          </w:p>
        </w:tc>
        <w:tc>
          <w:tcPr>
            <w:tcW w:w="4191" w:type="pct"/>
            <w:vAlign w:val="center"/>
          </w:tcPr>
          <w:p w14:paraId="4B13C07B" w14:textId="77777777" w:rsidR="00565FE3" w:rsidRPr="00AF1DA1" w:rsidRDefault="00565FE3" w:rsidP="00C73FF8">
            <w:pPr>
              <w:spacing w:after="0"/>
              <w:jc w:val="both"/>
              <w:rPr>
                <w:rFonts w:cstheme="minorHAnsi"/>
                <w:sz w:val="18"/>
                <w:szCs w:val="18"/>
              </w:rPr>
            </w:pPr>
            <w:r w:rsidRPr="00700099">
              <w:rPr>
                <w:rFonts w:cstheme="minorHAnsi"/>
                <w:sz w:val="18"/>
                <w:szCs w:val="18"/>
              </w:rPr>
              <w:t>Divieto di impiego di prodotti fitosanitari, compresi i diserbanti non residuali</w:t>
            </w:r>
          </w:p>
        </w:tc>
      </w:tr>
      <w:tr w:rsidR="00565FE3" w:rsidRPr="00700099" w14:paraId="3DC017E1" w14:textId="77777777" w:rsidTr="00C73FF8">
        <w:trPr>
          <w:trHeight w:val="486"/>
        </w:trPr>
        <w:tc>
          <w:tcPr>
            <w:tcW w:w="809" w:type="pct"/>
            <w:gridSpan w:val="2"/>
            <w:vAlign w:val="center"/>
          </w:tcPr>
          <w:p w14:paraId="634CF8E2"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I04.5</w:t>
            </w:r>
          </w:p>
        </w:tc>
        <w:tc>
          <w:tcPr>
            <w:tcW w:w="4191" w:type="pct"/>
            <w:vAlign w:val="center"/>
          </w:tcPr>
          <w:p w14:paraId="1AF4D5F0" w14:textId="77777777" w:rsidR="00565FE3" w:rsidRPr="00700099" w:rsidRDefault="00565FE3" w:rsidP="00C73FF8">
            <w:pPr>
              <w:spacing w:after="0"/>
              <w:jc w:val="both"/>
              <w:rPr>
                <w:rFonts w:cstheme="minorHAnsi"/>
                <w:sz w:val="18"/>
                <w:szCs w:val="18"/>
              </w:rPr>
            </w:pPr>
            <w:r w:rsidRPr="00700099">
              <w:rPr>
                <w:rFonts w:cstheme="minorHAnsi"/>
                <w:sz w:val="18"/>
                <w:szCs w:val="18"/>
              </w:rPr>
              <w:t xml:space="preserve">Divieto di impiego di effluenti zootecnici e materiali assimilati ai sensi del DM 25/02/2016, dei fertilizzanti immessi sul mercato ai sensi del Dlgs. n 75/2010 o del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2019/1009, nonché dei fanghi in agricoltura e di ogni altro rifiuto recuperato in operazioni R10 ai sensi della Parte IV del D.Lgs. n. 152/2006</w:t>
            </w:r>
          </w:p>
        </w:tc>
      </w:tr>
      <w:tr w:rsidR="00565FE3" w:rsidRPr="00700099" w14:paraId="56E5A387" w14:textId="77777777" w:rsidTr="00C73FF8">
        <w:trPr>
          <w:trHeight w:val="275"/>
        </w:trPr>
        <w:tc>
          <w:tcPr>
            <w:tcW w:w="5000" w:type="pct"/>
            <w:gridSpan w:val="3"/>
            <w:shd w:val="clear" w:color="auto" w:fill="008E40"/>
            <w:vAlign w:val="center"/>
          </w:tcPr>
          <w:p w14:paraId="0D60D55A"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Altri </w:t>
            </w:r>
            <w:r>
              <w:rPr>
                <w:rFonts w:cstheme="minorHAnsi"/>
                <w:b/>
                <w:bCs/>
                <w:color w:val="FFFFFF" w:themeColor="background1"/>
                <w:sz w:val="18"/>
                <w:szCs w:val="18"/>
              </w:rPr>
              <w:t>impegni specifici regionali – Sottoazione 10.4.2 – Zone umide</w:t>
            </w:r>
          </w:p>
        </w:tc>
      </w:tr>
      <w:tr w:rsidR="00565FE3" w:rsidRPr="00700099" w14:paraId="41603323" w14:textId="77777777" w:rsidTr="00C73FF8">
        <w:trPr>
          <w:trHeight w:val="275"/>
        </w:trPr>
        <w:tc>
          <w:tcPr>
            <w:tcW w:w="809" w:type="pct"/>
            <w:gridSpan w:val="2"/>
            <w:shd w:val="clear" w:color="auto" w:fill="A7D9A3"/>
            <w:vAlign w:val="center"/>
          </w:tcPr>
          <w:p w14:paraId="42BF56F9"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41785BA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4E9DB62" w14:textId="77777777" w:rsidTr="00C73FF8">
        <w:trPr>
          <w:trHeight w:val="296"/>
        </w:trPr>
        <w:tc>
          <w:tcPr>
            <w:tcW w:w="809" w:type="pct"/>
            <w:gridSpan w:val="2"/>
            <w:vAlign w:val="center"/>
          </w:tcPr>
          <w:p w14:paraId="2296A507" w14:textId="77777777" w:rsidR="00565FE3" w:rsidRPr="0037335A" w:rsidRDefault="00565FE3" w:rsidP="00C73FF8">
            <w:pPr>
              <w:spacing w:after="0"/>
              <w:jc w:val="center"/>
              <w:rPr>
                <w:rFonts w:cstheme="minorHAnsi"/>
                <w:b/>
                <w:bCs/>
                <w:sz w:val="18"/>
                <w:szCs w:val="18"/>
              </w:rPr>
            </w:pPr>
            <w:r>
              <w:rPr>
                <w:rFonts w:cstheme="minorHAnsi"/>
                <w:b/>
                <w:bCs/>
                <w:sz w:val="18"/>
                <w:szCs w:val="18"/>
              </w:rPr>
              <w:t>SRA10_I_LOM</w:t>
            </w:r>
            <w:r w:rsidRPr="002A2862">
              <w:rPr>
                <w:rFonts w:cstheme="minorHAnsi"/>
                <w:b/>
                <w:bCs/>
                <w:sz w:val="18"/>
                <w:szCs w:val="18"/>
              </w:rPr>
              <w:t>_01</w:t>
            </w:r>
          </w:p>
        </w:tc>
        <w:tc>
          <w:tcPr>
            <w:tcW w:w="4191" w:type="pct"/>
            <w:vAlign w:val="center"/>
          </w:tcPr>
          <w:p w14:paraId="0845B2D2" w14:textId="77777777" w:rsidR="00565FE3" w:rsidRPr="00700099" w:rsidRDefault="00565FE3" w:rsidP="00C73FF8">
            <w:pPr>
              <w:spacing w:after="0"/>
              <w:jc w:val="both"/>
              <w:rPr>
                <w:rFonts w:cstheme="minorHAnsi"/>
                <w:sz w:val="18"/>
                <w:szCs w:val="18"/>
              </w:rPr>
            </w:pPr>
            <w:r>
              <w:rPr>
                <w:rFonts w:cstheme="minorHAnsi"/>
                <w:sz w:val="18"/>
                <w:szCs w:val="18"/>
              </w:rPr>
              <w:t>Nella componente vegetale della parte emersa (</w:t>
            </w:r>
            <w:r w:rsidRPr="00F41B3A">
              <w:rPr>
                <w:rFonts w:cstheme="minorHAnsi"/>
                <w:sz w:val="18"/>
                <w:szCs w:val="18"/>
              </w:rPr>
              <w:t>sponde inverdite con specie palustri e con sistemi macchia-radura</w:t>
            </w:r>
            <w:r>
              <w:rPr>
                <w:rFonts w:cstheme="minorHAnsi"/>
                <w:sz w:val="18"/>
                <w:szCs w:val="18"/>
              </w:rPr>
              <w:t xml:space="preserve">) </w:t>
            </w:r>
            <w:r w:rsidRPr="00F41B3A">
              <w:rPr>
                <w:rFonts w:cstheme="minorHAnsi"/>
                <w:sz w:val="18"/>
                <w:szCs w:val="18"/>
              </w:rPr>
              <w:t>devono essere mantenute la densità di impianto e le specie arboree e arbustive così come collaudate con l’operazione 4.4.02 del PSR 2014-22 o con l’azione 1 dell’intervento SRD04 del PSP 2023-27 attraverso la sostituzione delle fallanze e la pulizia della vegetazione alloctona</w:t>
            </w:r>
            <w:r>
              <w:rPr>
                <w:rFonts w:cstheme="minorHAnsi"/>
                <w:sz w:val="18"/>
                <w:szCs w:val="18"/>
              </w:rPr>
              <w:t>.</w:t>
            </w:r>
          </w:p>
        </w:tc>
      </w:tr>
      <w:tr w:rsidR="00565FE3" w:rsidRPr="00700099" w14:paraId="641C1DA3" w14:textId="77777777" w:rsidTr="00C73FF8">
        <w:trPr>
          <w:trHeight w:val="296"/>
        </w:trPr>
        <w:tc>
          <w:tcPr>
            <w:tcW w:w="5000" w:type="pct"/>
            <w:gridSpan w:val="3"/>
            <w:shd w:val="clear" w:color="auto" w:fill="00B050"/>
            <w:vAlign w:val="center"/>
          </w:tcPr>
          <w:p w14:paraId="4A92282D" w14:textId="77777777" w:rsidR="00565FE3" w:rsidRPr="00A0752F" w:rsidRDefault="00565FE3" w:rsidP="00C73FF8">
            <w:pPr>
              <w:spacing w:after="0"/>
              <w:jc w:val="center"/>
              <w:rPr>
                <w:rFonts w:cstheme="minorHAnsi"/>
                <w:color w:val="000000" w:themeColor="text1"/>
                <w:sz w:val="18"/>
                <w:szCs w:val="18"/>
                <w:highlight w:val="yellow"/>
              </w:rPr>
            </w:pPr>
            <w:r w:rsidRPr="00A0752F">
              <w:rPr>
                <w:rFonts w:cstheme="minorHAnsi"/>
                <w:b/>
                <w:bCs/>
                <w:color w:val="000000" w:themeColor="text1"/>
                <w:sz w:val="18"/>
                <w:szCs w:val="18"/>
                <w:highlight w:val="yellow"/>
              </w:rPr>
              <w:t>Impegni trasversali (IT) a tutti gli interventi SRA – Sottoazione 10.4.2 – Zone umide</w:t>
            </w:r>
          </w:p>
        </w:tc>
      </w:tr>
      <w:tr w:rsidR="00565FE3" w:rsidRPr="00700099" w14:paraId="1B4CB5A5" w14:textId="77777777" w:rsidTr="00C73FF8">
        <w:trPr>
          <w:trHeight w:val="296"/>
        </w:trPr>
        <w:tc>
          <w:tcPr>
            <w:tcW w:w="809" w:type="pct"/>
            <w:gridSpan w:val="2"/>
            <w:vAlign w:val="center"/>
          </w:tcPr>
          <w:p w14:paraId="25A9E782" w14:textId="77777777" w:rsidR="00565FE3" w:rsidRPr="00A0752F" w:rsidRDefault="00565FE3" w:rsidP="00C73FF8">
            <w:pPr>
              <w:spacing w:after="0"/>
              <w:jc w:val="center"/>
              <w:rPr>
                <w:rFonts w:cstheme="minorHAnsi"/>
                <w:b/>
                <w:bCs/>
                <w:sz w:val="18"/>
                <w:szCs w:val="18"/>
                <w:highlight w:val="yellow"/>
              </w:rPr>
            </w:pPr>
            <w:r w:rsidRPr="00A0752F">
              <w:rPr>
                <w:rFonts w:cstheme="minorHAnsi"/>
                <w:b/>
                <w:bCs/>
                <w:sz w:val="18"/>
                <w:szCs w:val="18"/>
                <w:highlight w:val="yellow"/>
              </w:rPr>
              <w:t>Codice</w:t>
            </w:r>
          </w:p>
        </w:tc>
        <w:tc>
          <w:tcPr>
            <w:tcW w:w="4191" w:type="pct"/>
            <w:vAlign w:val="center"/>
          </w:tcPr>
          <w:p w14:paraId="02233248" w14:textId="77777777" w:rsidR="00565FE3" w:rsidRPr="00A0752F" w:rsidRDefault="00565FE3" w:rsidP="00C73FF8">
            <w:pPr>
              <w:spacing w:after="0"/>
              <w:jc w:val="both"/>
              <w:rPr>
                <w:rFonts w:cstheme="minorHAnsi"/>
                <w:sz w:val="18"/>
                <w:szCs w:val="18"/>
                <w:highlight w:val="yellow"/>
              </w:rPr>
            </w:pPr>
            <w:r w:rsidRPr="00A0752F">
              <w:rPr>
                <w:rFonts w:cstheme="minorHAnsi"/>
                <w:b/>
                <w:bCs/>
                <w:sz w:val="18"/>
                <w:szCs w:val="18"/>
                <w:highlight w:val="yellow"/>
              </w:rPr>
              <w:t>Descrizione</w:t>
            </w:r>
          </w:p>
        </w:tc>
      </w:tr>
      <w:tr w:rsidR="00565FE3" w:rsidRPr="00700099" w14:paraId="705A1FFA" w14:textId="77777777" w:rsidTr="00C73FF8">
        <w:trPr>
          <w:trHeight w:val="296"/>
        </w:trPr>
        <w:tc>
          <w:tcPr>
            <w:tcW w:w="809" w:type="pct"/>
            <w:gridSpan w:val="2"/>
            <w:vAlign w:val="center"/>
          </w:tcPr>
          <w:p w14:paraId="68E14B57" w14:textId="77777777" w:rsidR="00565FE3" w:rsidRPr="00A0752F" w:rsidRDefault="00565FE3" w:rsidP="00C73FF8">
            <w:pPr>
              <w:spacing w:after="0"/>
              <w:jc w:val="center"/>
              <w:rPr>
                <w:rFonts w:cstheme="minorHAnsi"/>
                <w:b/>
                <w:bCs/>
                <w:sz w:val="18"/>
                <w:szCs w:val="18"/>
                <w:highlight w:val="yellow"/>
              </w:rPr>
            </w:pPr>
            <w:r w:rsidRPr="00A0752F">
              <w:rPr>
                <w:rFonts w:cstheme="minorHAnsi"/>
                <w:b/>
                <w:bCs/>
                <w:sz w:val="18"/>
                <w:szCs w:val="18"/>
                <w:highlight w:val="yellow"/>
              </w:rPr>
              <w:t>SRA10.4_IT01</w:t>
            </w:r>
          </w:p>
        </w:tc>
        <w:tc>
          <w:tcPr>
            <w:tcW w:w="4191" w:type="pct"/>
            <w:vAlign w:val="center"/>
          </w:tcPr>
          <w:p w14:paraId="261435A1" w14:textId="77777777" w:rsidR="00565FE3" w:rsidRPr="00A0752F" w:rsidRDefault="00565FE3" w:rsidP="00C73FF8">
            <w:pPr>
              <w:spacing w:after="0"/>
              <w:jc w:val="both"/>
              <w:rPr>
                <w:rFonts w:cstheme="minorHAnsi"/>
                <w:sz w:val="18"/>
                <w:szCs w:val="18"/>
                <w:highlight w:val="yellow"/>
              </w:rPr>
            </w:pPr>
            <w:r w:rsidRPr="00A0752F">
              <w:rPr>
                <w:rFonts w:cstheme="minorHAnsi"/>
                <w:sz w:val="18"/>
                <w:szCs w:val="18"/>
                <w:highlight w:val="yellow"/>
              </w:rPr>
              <w:t>Le superfici oggetto di impegno accertate con la domanda di sostegno devono essere mantenute per tutta la durata del periodo di impegno</w:t>
            </w:r>
          </w:p>
        </w:tc>
      </w:tr>
      <w:tr w:rsidR="00565FE3" w:rsidRPr="00700099" w14:paraId="57C12BCF" w14:textId="77777777" w:rsidTr="00C73FF8">
        <w:trPr>
          <w:trHeight w:val="275"/>
        </w:trPr>
        <w:tc>
          <w:tcPr>
            <w:tcW w:w="5000" w:type="pct"/>
            <w:gridSpan w:val="3"/>
            <w:shd w:val="clear" w:color="auto" w:fill="008E40"/>
            <w:vAlign w:val="center"/>
          </w:tcPr>
          <w:p w14:paraId="4C89A664"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Azione 10.5 – Marcite</w:t>
            </w:r>
          </w:p>
        </w:tc>
      </w:tr>
      <w:tr w:rsidR="00565FE3" w:rsidRPr="00700099" w14:paraId="150D7D20" w14:textId="77777777" w:rsidTr="00C73FF8">
        <w:trPr>
          <w:trHeight w:val="275"/>
        </w:trPr>
        <w:tc>
          <w:tcPr>
            <w:tcW w:w="809" w:type="pct"/>
            <w:gridSpan w:val="2"/>
            <w:shd w:val="clear" w:color="auto" w:fill="A7D9A3"/>
            <w:vAlign w:val="center"/>
          </w:tcPr>
          <w:p w14:paraId="28BA8A1A"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1750E27C"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07B05018" w14:textId="77777777" w:rsidTr="00C73FF8">
        <w:trPr>
          <w:trHeight w:val="296"/>
        </w:trPr>
        <w:tc>
          <w:tcPr>
            <w:tcW w:w="809" w:type="pct"/>
            <w:gridSpan w:val="2"/>
            <w:vAlign w:val="center"/>
          </w:tcPr>
          <w:p w14:paraId="4185F271" w14:textId="77777777" w:rsidR="00565FE3" w:rsidRDefault="00565FE3" w:rsidP="00C73FF8">
            <w:pPr>
              <w:spacing w:after="0"/>
              <w:jc w:val="center"/>
              <w:rPr>
                <w:rFonts w:cstheme="minorHAnsi"/>
                <w:b/>
                <w:bCs/>
                <w:sz w:val="18"/>
                <w:szCs w:val="18"/>
              </w:rPr>
            </w:pPr>
            <w:r w:rsidRPr="00700099">
              <w:rPr>
                <w:rFonts w:cstheme="minorHAnsi"/>
                <w:b/>
                <w:bCs/>
                <w:sz w:val="18"/>
                <w:szCs w:val="18"/>
              </w:rPr>
              <w:t>I05.1</w:t>
            </w:r>
          </w:p>
        </w:tc>
        <w:tc>
          <w:tcPr>
            <w:tcW w:w="4191" w:type="pct"/>
            <w:vAlign w:val="center"/>
          </w:tcPr>
          <w:p w14:paraId="4AB2AD45" w14:textId="77777777" w:rsidR="00565FE3" w:rsidRDefault="00565FE3" w:rsidP="00C73FF8">
            <w:pPr>
              <w:spacing w:after="0"/>
              <w:jc w:val="both"/>
              <w:rPr>
                <w:rFonts w:cstheme="minorHAnsi"/>
                <w:sz w:val="18"/>
                <w:szCs w:val="18"/>
              </w:rPr>
            </w:pPr>
            <w:r w:rsidRPr="00700099">
              <w:rPr>
                <w:rFonts w:cstheme="minorHAnsi"/>
                <w:sz w:val="18"/>
                <w:szCs w:val="18"/>
              </w:rPr>
              <w:t>Mantenere un adeguato livello idrico, con le modalità di gestione definite dalle Regioni/PPAA</w:t>
            </w:r>
          </w:p>
          <w:p w14:paraId="43AE1033" w14:textId="77777777" w:rsidR="00565FE3" w:rsidRPr="00167EA2" w:rsidRDefault="00565FE3" w:rsidP="00565FE3">
            <w:pPr>
              <w:pStyle w:val="Paragrafoelenco"/>
              <w:numPr>
                <w:ilvl w:val="0"/>
                <w:numId w:val="25"/>
              </w:numPr>
              <w:spacing w:after="0"/>
              <w:jc w:val="both"/>
              <w:rPr>
                <w:rFonts w:cstheme="minorHAnsi"/>
                <w:sz w:val="18"/>
                <w:szCs w:val="18"/>
              </w:rPr>
            </w:pPr>
            <w:r w:rsidRPr="005F7367">
              <w:rPr>
                <w:rFonts w:cstheme="minorHAnsi"/>
                <w:b/>
                <w:bCs/>
                <w:sz w:val="18"/>
                <w:szCs w:val="18"/>
              </w:rPr>
              <w:t>Regione Lombardia</w:t>
            </w:r>
            <w:r>
              <w:rPr>
                <w:rFonts w:cstheme="minorHAnsi"/>
                <w:sz w:val="18"/>
                <w:szCs w:val="18"/>
              </w:rPr>
              <w:t>: d</w:t>
            </w:r>
            <w:r w:rsidRPr="008C59F8">
              <w:rPr>
                <w:rFonts w:cstheme="minorHAnsi"/>
                <w:sz w:val="18"/>
                <w:szCs w:val="18"/>
              </w:rPr>
              <w:t>eve essere garantita la sommersione invernale continua per almeno 60 giorni consecutivi.</w:t>
            </w:r>
          </w:p>
        </w:tc>
      </w:tr>
      <w:tr w:rsidR="00565FE3" w:rsidRPr="00700099" w14:paraId="052D681B" w14:textId="77777777" w:rsidTr="00C73FF8">
        <w:trPr>
          <w:trHeight w:val="296"/>
        </w:trPr>
        <w:tc>
          <w:tcPr>
            <w:tcW w:w="809" w:type="pct"/>
            <w:gridSpan w:val="2"/>
            <w:vAlign w:val="center"/>
          </w:tcPr>
          <w:p w14:paraId="11FD5AD9" w14:textId="77777777" w:rsidR="00565FE3" w:rsidRDefault="00565FE3" w:rsidP="00C73FF8">
            <w:pPr>
              <w:spacing w:after="0"/>
              <w:jc w:val="center"/>
              <w:rPr>
                <w:rFonts w:cstheme="minorHAnsi"/>
                <w:b/>
                <w:bCs/>
                <w:sz w:val="18"/>
                <w:szCs w:val="18"/>
              </w:rPr>
            </w:pPr>
            <w:r w:rsidRPr="00700099">
              <w:rPr>
                <w:rFonts w:cstheme="minorHAnsi"/>
                <w:b/>
                <w:bCs/>
                <w:sz w:val="18"/>
                <w:szCs w:val="18"/>
              </w:rPr>
              <w:t>I05.2</w:t>
            </w:r>
          </w:p>
        </w:tc>
        <w:tc>
          <w:tcPr>
            <w:tcW w:w="4191" w:type="pct"/>
            <w:vAlign w:val="center"/>
          </w:tcPr>
          <w:p w14:paraId="3F92FE2A" w14:textId="77777777" w:rsidR="00565FE3" w:rsidRPr="004A28B9" w:rsidRDefault="00565FE3" w:rsidP="00C73FF8">
            <w:pPr>
              <w:spacing w:after="0"/>
              <w:jc w:val="both"/>
              <w:rPr>
                <w:rFonts w:cstheme="minorHAnsi"/>
                <w:sz w:val="18"/>
                <w:szCs w:val="18"/>
              </w:rPr>
            </w:pPr>
            <w:r w:rsidRPr="00700099">
              <w:rPr>
                <w:rFonts w:cstheme="minorHAnsi"/>
                <w:sz w:val="18"/>
                <w:szCs w:val="18"/>
              </w:rPr>
              <w:t>Asportare l’erba sfalciata</w:t>
            </w:r>
          </w:p>
        </w:tc>
      </w:tr>
      <w:tr w:rsidR="00565FE3" w:rsidRPr="00700099" w14:paraId="596A52FA" w14:textId="77777777" w:rsidTr="00C73FF8">
        <w:trPr>
          <w:trHeight w:val="296"/>
        </w:trPr>
        <w:tc>
          <w:tcPr>
            <w:tcW w:w="809" w:type="pct"/>
            <w:gridSpan w:val="2"/>
            <w:vAlign w:val="center"/>
          </w:tcPr>
          <w:p w14:paraId="39FF74ED" w14:textId="77777777" w:rsidR="00565FE3" w:rsidRDefault="00565FE3" w:rsidP="00C73FF8">
            <w:pPr>
              <w:spacing w:after="0"/>
              <w:jc w:val="center"/>
              <w:rPr>
                <w:rFonts w:cstheme="minorHAnsi"/>
                <w:b/>
                <w:bCs/>
                <w:sz w:val="18"/>
                <w:szCs w:val="18"/>
              </w:rPr>
            </w:pPr>
            <w:r w:rsidRPr="00700099">
              <w:rPr>
                <w:rFonts w:cstheme="minorHAnsi"/>
                <w:b/>
                <w:bCs/>
                <w:sz w:val="18"/>
                <w:szCs w:val="18"/>
              </w:rPr>
              <w:t>I05.3</w:t>
            </w:r>
          </w:p>
        </w:tc>
        <w:tc>
          <w:tcPr>
            <w:tcW w:w="4191" w:type="pct"/>
            <w:vAlign w:val="center"/>
          </w:tcPr>
          <w:p w14:paraId="18358CE1" w14:textId="77777777" w:rsidR="00565FE3" w:rsidRPr="004A28B9" w:rsidRDefault="00565FE3" w:rsidP="00C73FF8">
            <w:pPr>
              <w:spacing w:after="0"/>
              <w:jc w:val="both"/>
              <w:rPr>
                <w:rFonts w:cstheme="minorHAnsi"/>
                <w:sz w:val="18"/>
                <w:szCs w:val="18"/>
              </w:rPr>
            </w:pPr>
            <w:r w:rsidRPr="00700099">
              <w:rPr>
                <w:rFonts w:cstheme="minorHAnsi"/>
                <w:sz w:val="18"/>
                <w:szCs w:val="18"/>
              </w:rPr>
              <w:t>Eseguire la manutenzione delle arginature che delimitano le marcite, laddove pertinenti, ed assicurare la sistemazione superficiale dei terreni, in modo che sia garantita la corretta circolazione dell'acqua, secondo le modalità indicate dalle Regioni/PPAA nelle disposizioni di attuazione dell’intervento</w:t>
            </w:r>
          </w:p>
        </w:tc>
      </w:tr>
      <w:tr w:rsidR="00565FE3" w:rsidRPr="00700099" w14:paraId="6905C782" w14:textId="77777777" w:rsidTr="00C73FF8">
        <w:trPr>
          <w:trHeight w:val="296"/>
        </w:trPr>
        <w:tc>
          <w:tcPr>
            <w:tcW w:w="809" w:type="pct"/>
            <w:gridSpan w:val="2"/>
            <w:vAlign w:val="center"/>
          </w:tcPr>
          <w:p w14:paraId="5EFE2659" w14:textId="77777777" w:rsidR="00565FE3" w:rsidRDefault="00565FE3" w:rsidP="00C73FF8">
            <w:pPr>
              <w:spacing w:after="0"/>
              <w:jc w:val="center"/>
              <w:rPr>
                <w:rFonts w:cstheme="minorHAnsi"/>
                <w:b/>
                <w:bCs/>
                <w:sz w:val="18"/>
                <w:szCs w:val="18"/>
              </w:rPr>
            </w:pPr>
            <w:r w:rsidRPr="00700099">
              <w:rPr>
                <w:rFonts w:cstheme="minorHAnsi"/>
                <w:b/>
                <w:bCs/>
                <w:sz w:val="18"/>
                <w:szCs w:val="18"/>
              </w:rPr>
              <w:t>I05.4</w:t>
            </w:r>
          </w:p>
        </w:tc>
        <w:tc>
          <w:tcPr>
            <w:tcW w:w="4191" w:type="pct"/>
            <w:vAlign w:val="center"/>
          </w:tcPr>
          <w:p w14:paraId="571202E4" w14:textId="77777777" w:rsidR="00565FE3" w:rsidRPr="004A28B9" w:rsidRDefault="00565FE3" w:rsidP="00C73FF8">
            <w:pPr>
              <w:spacing w:after="0"/>
              <w:jc w:val="both"/>
              <w:rPr>
                <w:rFonts w:cstheme="minorHAnsi"/>
                <w:sz w:val="18"/>
                <w:szCs w:val="18"/>
              </w:rPr>
            </w:pPr>
            <w:r w:rsidRPr="00700099">
              <w:rPr>
                <w:rFonts w:cstheme="minorHAnsi"/>
                <w:sz w:val="18"/>
                <w:szCs w:val="18"/>
              </w:rPr>
              <w:t>Divieto di impiego di prodotti fitosanitari, compresi i diserbanti non residuali</w:t>
            </w:r>
          </w:p>
        </w:tc>
      </w:tr>
      <w:tr w:rsidR="00565FE3" w:rsidRPr="00700099" w14:paraId="105D84DF" w14:textId="77777777" w:rsidTr="00C73FF8">
        <w:trPr>
          <w:trHeight w:val="296"/>
        </w:trPr>
        <w:tc>
          <w:tcPr>
            <w:tcW w:w="809" w:type="pct"/>
            <w:gridSpan w:val="2"/>
            <w:vAlign w:val="center"/>
          </w:tcPr>
          <w:p w14:paraId="1DC3A889" w14:textId="77777777" w:rsidR="00565FE3" w:rsidRDefault="00565FE3" w:rsidP="00C73FF8">
            <w:pPr>
              <w:spacing w:after="0"/>
              <w:jc w:val="center"/>
              <w:rPr>
                <w:rFonts w:cstheme="minorHAnsi"/>
                <w:b/>
                <w:bCs/>
                <w:sz w:val="18"/>
                <w:szCs w:val="18"/>
              </w:rPr>
            </w:pPr>
            <w:r w:rsidRPr="00700099">
              <w:rPr>
                <w:rFonts w:cstheme="minorHAnsi"/>
                <w:b/>
                <w:bCs/>
                <w:sz w:val="18"/>
                <w:szCs w:val="18"/>
              </w:rPr>
              <w:t>I05.5</w:t>
            </w:r>
          </w:p>
        </w:tc>
        <w:tc>
          <w:tcPr>
            <w:tcW w:w="4191" w:type="pct"/>
            <w:vAlign w:val="center"/>
          </w:tcPr>
          <w:p w14:paraId="76254F3B" w14:textId="77777777" w:rsidR="00565FE3" w:rsidRPr="004A28B9" w:rsidRDefault="00565FE3" w:rsidP="00C73FF8">
            <w:pPr>
              <w:spacing w:after="0"/>
              <w:jc w:val="both"/>
              <w:rPr>
                <w:rFonts w:cstheme="minorHAnsi"/>
                <w:sz w:val="18"/>
                <w:szCs w:val="18"/>
              </w:rPr>
            </w:pPr>
            <w:r w:rsidRPr="00700099">
              <w:rPr>
                <w:rFonts w:cstheme="minorHAnsi"/>
                <w:sz w:val="18"/>
                <w:szCs w:val="18"/>
              </w:rPr>
              <w:t xml:space="preserve">Divieto di impiego dei fertilizzanti immessi sul mercato ai sensi del Dlgs. n 75/2010 o del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2019/1009, nonché dei fanghi in agricoltura e di ogni altro rifiuto recuperato in operazioni R10 ai sensi della Parte IV del D.lgs. n. 152/2006.</w:t>
            </w:r>
            <w:r>
              <w:rPr>
                <w:rFonts w:cstheme="minorHAnsi"/>
                <w:sz w:val="18"/>
                <w:szCs w:val="18"/>
              </w:rPr>
              <w:t xml:space="preserve"> È </w:t>
            </w:r>
            <w:r w:rsidRPr="00700099">
              <w:rPr>
                <w:rFonts w:cstheme="minorHAnsi"/>
                <w:sz w:val="18"/>
                <w:szCs w:val="18"/>
              </w:rPr>
              <w:t>consentito l’uso dei soli effluenti zootecnici</w:t>
            </w:r>
          </w:p>
        </w:tc>
      </w:tr>
      <w:tr w:rsidR="00565FE3" w:rsidRPr="00700099" w14:paraId="0341FD1B" w14:textId="77777777" w:rsidTr="00C73FF8">
        <w:trPr>
          <w:trHeight w:val="296"/>
        </w:trPr>
        <w:tc>
          <w:tcPr>
            <w:tcW w:w="809" w:type="pct"/>
            <w:gridSpan w:val="2"/>
            <w:vAlign w:val="center"/>
          </w:tcPr>
          <w:p w14:paraId="6EBF0AFE" w14:textId="77777777" w:rsidR="00565FE3" w:rsidRDefault="00565FE3" w:rsidP="00C73FF8">
            <w:pPr>
              <w:spacing w:after="0"/>
              <w:jc w:val="center"/>
              <w:rPr>
                <w:rFonts w:cstheme="minorHAnsi"/>
                <w:b/>
                <w:bCs/>
                <w:sz w:val="18"/>
                <w:szCs w:val="18"/>
              </w:rPr>
            </w:pPr>
            <w:r w:rsidRPr="00700099">
              <w:rPr>
                <w:rFonts w:cstheme="minorHAnsi"/>
                <w:b/>
                <w:bCs/>
                <w:sz w:val="18"/>
                <w:szCs w:val="18"/>
              </w:rPr>
              <w:t>I05.6</w:t>
            </w:r>
          </w:p>
        </w:tc>
        <w:tc>
          <w:tcPr>
            <w:tcW w:w="4191" w:type="pct"/>
            <w:vAlign w:val="center"/>
          </w:tcPr>
          <w:p w14:paraId="3215A404" w14:textId="77777777" w:rsidR="00565FE3" w:rsidRPr="004A28B9" w:rsidRDefault="00565FE3" w:rsidP="00C73FF8">
            <w:pPr>
              <w:spacing w:after="0"/>
              <w:jc w:val="both"/>
              <w:rPr>
                <w:rFonts w:cstheme="minorHAnsi"/>
                <w:sz w:val="18"/>
                <w:szCs w:val="18"/>
              </w:rPr>
            </w:pPr>
            <w:r w:rsidRPr="00700099">
              <w:rPr>
                <w:rFonts w:cstheme="minorHAnsi"/>
                <w:sz w:val="18"/>
                <w:szCs w:val="18"/>
              </w:rPr>
              <w:t>Divieto di effettuare pascolo e/o stazzo di bestiame</w:t>
            </w:r>
          </w:p>
        </w:tc>
      </w:tr>
      <w:tr w:rsidR="00565FE3" w:rsidRPr="00700099" w14:paraId="769B64A1" w14:textId="77777777" w:rsidTr="00C73FF8">
        <w:trPr>
          <w:trHeight w:val="293"/>
        </w:trPr>
        <w:tc>
          <w:tcPr>
            <w:tcW w:w="5000" w:type="pct"/>
            <w:gridSpan w:val="3"/>
            <w:shd w:val="clear" w:color="auto" w:fill="008E40"/>
            <w:vAlign w:val="center"/>
          </w:tcPr>
          <w:p w14:paraId="1597AB82" w14:textId="77777777" w:rsidR="00565FE3" w:rsidRPr="00A0752F" w:rsidRDefault="00565FE3" w:rsidP="00C73FF8">
            <w:pPr>
              <w:spacing w:after="0"/>
              <w:jc w:val="center"/>
              <w:rPr>
                <w:rFonts w:cstheme="minorHAnsi"/>
                <w:color w:val="000000" w:themeColor="text1"/>
                <w:sz w:val="18"/>
                <w:szCs w:val="18"/>
                <w:highlight w:val="yellow"/>
              </w:rPr>
            </w:pPr>
            <w:r w:rsidRPr="00A0752F">
              <w:rPr>
                <w:rFonts w:cstheme="minorHAnsi"/>
                <w:b/>
                <w:bCs/>
                <w:color w:val="000000" w:themeColor="text1"/>
                <w:sz w:val="18"/>
                <w:szCs w:val="18"/>
                <w:highlight w:val="yellow"/>
              </w:rPr>
              <w:t>Impegni trasversali (IT) a tutti gli interventi SRA – Azione 10.5 - Marcite</w:t>
            </w:r>
          </w:p>
        </w:tc>
      </w:tr>
      <w:tr w:rsidR="00565FE3" w:rsidRPr="00700099" w14:paraId="26F21A78" w14:textId="77777777" w:rsidTr="00C73FF8">
        <w:trPr>
          <w:trHeight w:val="270"/>
        </w:trPr>
        <w:tc>
          <w:tcPr>
            <w:tcW w:w="748" w:type="pct"/>
            <w:shd w:val="clear" w:color="auto" w:fill="A7D9A3"/>
            <w:vAlign w:val="center"/>
          </w:tcPr>
          <w:p w14:paraId="4270737E" w14:textId="77777777" w:rsidR="00565FE3" w:rsidRPr="00A0752F" w:rsidRDefault="00565FE3" w:rsidP="00C73FF8">
            <w:pPr>
              <w:spacing w:after="0"/>
              <w:jc w:val="center"/>
              <w:rPr>
                <w:rFonts w:cstheme="minorHAnsi"/>
                <w:b/>
                <w:bCs/>
                <w:sz w:val="18"/>
                <w:szCs w:val="18"/>
                <w:highlight w:val="yellow"/>
              </w:rPr>
            </w:pPr>
            <w:r w:rsidRPr="00A0752F">
              <w:rPr>
                <w:rFonts w:cstheme="minorHAnsi"/>
                <w:b/>
                <w:bCs/>
                <w:sz w:val="18"/>
                <w:szCs w:val="18"/>
                <w:highlight w:val="yellow"/>
              </w:rPr>
              <w:t>Codice</w:t>
            </w:r>
          </w:p>
        </w:tc>
        <w:tc>
          <w:tcPr>
            <w:tcW w:w="4252" w:type="pct"/>
            <w:gridSpan w:val="2"/>
            <w:shd w:val="clear" w:color="auto" w:fill="A7D9A3"/>
            <w:vAlign w:val="center"/>
          </w:tcPr>
          <w:p w14:paraId="6F0B7E1D" w14:textId="77777777" w:rsidR="00565FE3" w:rsidRPr="00A0752F" w:rsidRDefault="00565FE3" w:rsidP="00C73FF8">
            <w:pPr>
              <w:spacing w:after="0"/>
              <w:jc w:val="center"/>
              <w:rPr>
                <w:rFonts w:cstheme="minorHAnsi"/>
                <w:sz w:val="18"/>
                <w:szCs w:val="18"/>
                <w:highlight w:val="yellow"/>
              </w:rPr>
            </w:pPr>
            <w:r w:rsidRPr="00A0752F">
              <w:rPr>
                <w:rFonts w:cstheme="minorHAnsi"/>
                <w:b/>
                <w:bCs/>
                <w:sz w:val="18"/>
                <w:szCs w:val="18"/>
                <w:highlight w:val="yellow"/>
              </w:rPr>
              <w:t>Descrizione</w:t>
            </w:r>
          </w:p>
        </w:tc>
      </w:tr>
      <w:tr w:rsidR="00565FE3" w:rsidRPr="00700099" w14:paraId="13417585" w14:textId="77777777" w:rsidTr="00C73FF8">
        <w:trPr>
          <w:trHeight w:val="296"/>
        </w:trPr>
        <w:tc>
          <w:tcPr>
            <w:tcW w:w="809" w:type="pct"/>
            <w:gridSpan w:val="2"/>
            <w:vAlign w:val="center"/>
          </w:tcPr>
          <w:p w14:paraId="30EE31DB" w14:textId="77777777" w:rsidR="00565FE3" w:rsidRPr="00A0752F" w:rsidRDefault="00565FE3" w:rsidP="00C73FF8">
            <w:pPr>
              <w:spacing w:after="0"/>
              <w:jc w:val="center"/>
              <w:rPr>
                <w:rFonts w:cstheme="minorHAnsi"/>
                <w:b/>
                <w:bCs/>
                <w:sz w:val="18"/>
                <w:szCs w:val="18"/>
                <w:highlight w:val="yellow"/>
              </w:rPr>
            </w:pPr>
            <w:r w:rsidRPr="00A0752F">
              <w:rPr>
                <w:rFonts w:cstheme="minorHAnsi"/>
                <w:b/>
                <w:bCs/>
                <w:sz w:val="18"/>
                <w:szCs w:val="18"/>
                <w:highlight w:val="yellow"/>
              </w:rPr>
              <w:t>SRA10.5_IT01</w:t>
            </w:r>
          </w:p>
        </w:tc>
        <w:tc>
          <w:tcPr>
            <w:tcW w:w="4191" w:type="pct"/>
            <w:vAlign w:val="center"/>
          </w:tcPr>
          <w:p w14:paraId="3CFB643E" w14:textId="77777777" w:rsidR="00565FE3" w:rsidRPr="00A0752F" w:rsidRDefault="00565FE3" w:rsidP="00C73FF8">
            <w:pPr>
              <w:spacing w:after="0"/>
              <w:jc w:val="both"/>
              <w:rPr>
                <w:rFonts w:cstheme="minorHAnsi"/>
                <w:sz w:val="18"/>
                <w:szCs w:val="18"/>
                <w:highlight w:val="yellow"/>
              </w:rPr>
            </w:pPr>
            <w:r w:rsidRPr="00A0752F">
              <w:rPr>
                <w:rFonts w:cstheme="minorHAnsi"/>
                <w:sz w:val="18"/>
                <w:szCs w:val="18"/>
                <w:highlight w:val="yellow"/>
              </w:rPr>
              <w:t>Le superfici oggetto di impegno accertate con la domanda di sostegno devono essere mantenute per tutta la durata del periodo di impegno</w:t>
            </w:r>
          </w:p>
        </w:tc>
      </w:tr>
      <w:bookmarkEnd w:id="23"/>
    </w:tbl>
    <w:p w14:paraId="51461E5F"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700099" w14:paraId="6FD055B5" w14:textId="77777777" w:rsidTr="00C73FF8">
        <w:tc>
          <w:tcPr>
            <w:tcW w:w="5000" w:type="pct"/>
            <w:gridSpan w:val="2"/>
            <w:shd w:val="clear" w:color="auto" w:fill="008E40"/>
            <w:vAlign w:val="center"/>
          </w:tcPr>
          <w:p w14:paraId="0A07FF0D"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1E42B355" w14:textId="77777777" w:rsidTr="00C73FF8">
        <w:tc>
          <w:tcPr>
            <w:tcW w:w="767" w:type="pct"/>
            <w:shd w:val="clear" w:color="auto" w:fill="A7D9A3"/>
            <w:vAlign w:val="center"/>
          </w:tcPr>
          <w:p w14:paraId="2675059B"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33" w:type="pct"/>
            <w:shd w:val="clear" w:color="auto" w:fill="A7D9A3"/>
            <w:vAlign w:val="center"/>
          </w:tcPr>
          <w:p w14:paraId="7264C0B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4F4CCF8A" w14:textId="77777777" w:rsidTr="00C73FF8">
        <w:tc>
          <w:tcPr>
            <w:tcW w:w="767" w:type="pct"/>
            <w:vAlign w:val="center"/>
          </w:tcPr>
          <w:p w14:paraId="7FE67ED8"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33" w:type="pct"/>
            <w:vAlign w:val="center"/>
          </w:tcPr>
          <w:p w14:paraId="489D22CC"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0EC40B4E" w14:textId="77777777" w:rsidTr="00C73FF8">
        <w:tc>
          <w:tcPr>
            <w:tcW w:w="767" w:type="pct"/>
            <w:vAlign w:val="center"/>
          </w:tcPr>
          <w:p w14:paraId="50C2BC65"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33" w:type="pct"/>
            <w:vAlign w:val="center"/>
          </w:tcPr>
          <w:p w14:paraId="59C251AC"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11F25E52" w14:textId="77777777" w:rsidR="00565FE3" w:rsidRDefault="00565FE3" w:rsidP="00565FE3">
      <w:pPr>
        <w:spacing w:after="0"/>
      </w:pPr>
    </w:p>
    <w:p w14:paraId="1A191EFF"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w:t>
      </w:r>
      <w:r>
        <w:rPr>
          <w:i/>
          <w:iCs/>
          <w:color w:val="365F91" w:themeColor="accent1" w:themeShade="BF"/>
          <w:sz w:val="22"/>
          <w:szCs w:val="22"/>
        </w:rPr>
        <w:t xml:space="preserve"> </w:t>
      </w:r>
      <w:r w:rsidRPr="001E0CF5">
        <w:rPr>
          <w:i/>
          <w:iCs/>
          <w:color w:val="365F91" w:themeColor="accent1" w:themeShade="BF"/>
          <w:sz w:val="22"/>
          <w:szCs w:val="22"/>
        </w:rPr>
        <w:t>(€/ha/anno)</w:t>
      </w:r>
    </w:p>
    <w:tbl>
      <w:tblPr>
        <w:tblStyle w:val="Grigliatabella"/>
        <w:tblW w:w="0" w:type="auto"/>
        <w:tblLook w:val="04A0" w:firstRow="1" w:lastRow="0" w:firstColumn="1" w:lastColumn="0" w:noHBand="0" w:noVBand="1"/>
      </w:tblPr>
      <w:tblGrid>
        <w:gridCol w:w="2551"/>
        <w:gridCol w:w="2363"/>
        <w:gridCol w:w="2367"/>
      </w:tblGrid>
      <w:tr w:rsidR="00565FE3" w14:paraId="7CBA8141" w14:textId="77777777" w:rsidTr="00C73FF8">
        <w:trPr>
          <w:trHeight w:val="444"/>
        </w:trPr>
        <w:tc>
          <w:tcPr>
            <w:tcW w:w="2551" w:type="dxa"/>
            <w:shd w:val="clear" w:color="auto" w:fill="008E40"/>
            <w:vAlign w:val="center"/>
          </w:tcPr>
          <w:p w14:paraId="50C6E0BF" w14:textId="77777777" w:rsidR="00565FE3" w:rsidRPr="00C547C1" w:rsidRDefault="00565FE3" w:rsidP="00C73FF8">
            <w:pPr>
              <w:spacing w:after="0"/>
              <w:jc w:val="center"/>
              <w:rPr>
                <w:rFonts w:cstheme="minorHAnsi"/>
                <w:b/>
                <w:bCs/>
                <w:color w:val="FFFFFF" w:themeColor="background1"/>
                <w:sz w:val="18"/>
                <w:szCs w:val="18"/>
              </w:rPr>
            </w:pPr>
            <w:bookmarkStart w:id="24" w:name="_Hlk130826954"/>
            <w:r>
              <w:rPr>
                <w:rFonts w:cstheme="minorHAnsi"/>
                <w:b/>
                <w:bCs/>
                <w:color w:val="FFFFFF" w:themeColor="background1"/>
                <w:sz w:val="18"/>
                <w:szCs w:val="18"/>
              </w:rPr>
              <w:t>Fasce tampone, siepi e filari</w:t>
            </w:r>
          </w:p>
        </w:tc>
        <w:tc>
          <w:tcPr>
            <w:tcW w:w="2363" w:type="dxa"/>
            <w:shd w:val="clear" w:color="auto" w:fill="008E40"/>
            <w:vAlign w:val="center"/>
          </w:tcPr>
          <w:p w14:paraId="78A8DD7E"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Zone umide</w:t>
            </w:r>
          </w:p>
        </w:tc>
        <w:tc>
          <w:tcPr>
            <w:tcW w:w="2367" w:type="dxa"/>
            <w:shd w:val="clear" w:color="auto" w:fill="008E40"/>
            <w:vAlign w:val="center"/>
          </w:tcPr>
          <w:p w14:paraId="01463060"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Marcite</w:t>
            </w:r>
          </w:p>
        </w:tc>
      </w:tr>
      <w:tr w:rsidR="00565FE3" w14:paraId="7C8CB23E" w14:textId="77777777" w:rsidTr="00C73FF8">
        <w:trPr>
          <w:trHeight w:val="289"/>
        </w:trPr>
        <w:tc>
          <w:tcPr>
            <w:tcW w:w="2551" w:type="dxa"/>
            <w:vAlign w:val="center"/>
          </w:tcPr>
          <w:p w14:paraId="19FD852A" w14:textId="77777777" w:rsidR="00565FE3" w:rsidRPr="00086BFC" w:rsidRDefault="00565FE3" w:rsidP="00C73FF8">
            <w:pPr>
              <w:spacing w:after="0"/>
              <w:jc w:val="center"/>
              <w:rPr>
                <w:rFonts w:cstheme="minorHAnsi"/>
                <w:sz w:val="18"/>
                <w:szCs w:val="18"/>
                <w:lang w:val="it"/>
              </w:rPr>
            </w:pPr>
            <w:r w:rsidRPr="00A0752F">
              <w:rPr>
                <w:rFonts w:cstheme="minorHAnsi"/>
                <w:sz w:val="18"/>
                <w:szCs w:val="18"/>
                <w:highlight w:val="yellow"/>
                <w:lang w:val="it"/>
              </w:rPr>
              <w:t>600</w:t>
            </w:r>
          </w:p>
        </w:tc>
        <w:tc>
          <w:tcPr>
            <w:tcW w:w="2363" w:type="dxa"/>
            <w:vAlign w:val="center"/>
          </w:tcPr>
          <w:p w14:paraId="2DEA6683" w14:textId="77777777" w:rsidR="00565FE3" w:rsidRPr="00086BFC" w:rsidRDefault="00565FE3" w:rsidP="00C73FF8">
            <w:pPr>
              <w:spacing w:after="0"/>
              <w:jc w:val="center"/>
              <w:rPr>
                <w:rFonts w:cstheme="minorHAnsi"/>
                <w:sz w:val="18"/>
                <w:szCs w:val="18"/>
                <w:lang w:val="it"/>
              </w:rPr>
            </w:pPr>
            <w:r w:rsidRPr="00A0752F">
              <w:rPr>
                <w:rFonts w:cstheme="minorHAnsi"/>
                <w:sz w:val="18"/>
                <w:szCs w:val="18"/>
                <w:highlight w:val="yellow"/>
                <w:lang w:val="it"/>
              </w:rPr>
              <w:t>600</w:t>
            </w:r>
          </w:p>
        </w:tc>
        <w:tc>
          <w:tcPr>
            <w:tcW w:w="2367" w:type="dxa"/>
            <w:vAlign w:val="center"/>
          </w:tcPr>
          <w:p w14:paraId="146B89A8" w14:textId="77777777" w:rsidR="00565FE3" w:rsidRPr="00086BFC" w:rsidRDefault="00565FE3" w:rsidP="00C73FF8">
            <w:pPr>
              <w:spacing w:after="0"/>
              <w:jc w:val="center"/>
              <w:rPr>
                <w:rFonts w:cstheme="minorHAnsi"/>
                <w:sz w:val="18"/>
                <w:szCs w:val="18"/>
                <w:lang w:val="it"/>
              </w:rPr>
            </w:pPr>
            <w:r w:rsidRPr="00086BFC">
              <w:rPr>
                <w:rFonts w:cstheme="minorHAnsi"/>
                <w:sz w:val="18"/>
                <w:szCs w:val="18"/>
                <w:lang w:val="it"/>
              </w:rPr>
              <w:t>450</w:t>
            </w:r>
          </w:p>
        </w:tc>
      </w:tr>
    </w:tbl>
    <w:p w14:paraId="3C9EE7EA" w14:textId="77777777" w:rsidR="00565FE3" w:rsidRPr="00A0752F" w:rsidRDefault="00565FE3" w:rsidP="00565FE3">
      <w:pPr>
        <w:autoSpaceDE w:val="0"/>
        <w:autoSpaceDN w:val="0"/>
        <w:adjustRightInd w:val="0"/>
        <w:jc w:val="both"/>
        <w:rPr>
          <w:rFonts w:cstheme="minorHAnsi"/>
          <w:sz w:val="18"/>
          <w:szCs w:val="18"/>
          <w:lang w:val="it"/>
        </w:rPr>
      </w:pPr>
      <w:bookmarkStart w:id="25" w:name="_Hlk132976298"/>
      <w:bookmarkEnd w:id="24"/>
      <w:r w:rsidRPr="00A0752F">
        <w:rPr>
          <w:rFonts w:cstheme="minorHAnsi"/>
          <w:sz w:val="18"/>
          <w:szCs w:val="18"/>
          <w:highlight w:val="red"/>
          <w:lang w:val="it"/>
        </w:rPr>
        <w:t>Tali premi sono stati inclusi nelle richieste di modifica del PSP inviate da Regione Lombardia precedentemente alla notifica del MASAF alla Commissione europea per l’approvazione del PSP v. 1.2. Però, per mero errore materiale, non sono stati poi inseriti correttamente nella versione approvata.</w:t>
      </w:r>
      <w:r>
        <w:rPr>
          <w:rFonts w:cstheme="minorHAnsi"/>
          <w:sz w:val="18"/>
          <w:szCs w:val="18"/>
          <w:lang w:val="it"/>
        </w:rPr>
        <w:t xml:space="preserve"> </w:t>
      </w:r>
      <w:bookmarkEnd w:id="25"/>
    </w:p>
    <w:p w14:paraId="3733CB5C"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6C5A6C32" w14:textId="77777777" w:rsidTr="00C73FF8">
        <w:trPr>
          <w:trHeight w:val="163"/>
        </w:trPr>
        <w:tc>
          <w:tcPr>
            <w:tcW w:w="4673" w:type="dxa"/>
            <w:vMerge w:val="restart"/>
            <w:shd w:val="clear" w:color="auto" w:fill="008E40"/>
            <w:vAlign w:val="center"/>
          </w:tcPr>
          <w:p w14:paraId="590D499C"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6DCDC08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09611474"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0B4381FC" w14:textId="77777777" w:rsidTr="00C73FF8">
        <w:trPr>
          <w:trHeight w:val="139"/>
        </w:trPr>
        <w:tc>
          <w:tcPr>
            <w:tcW w:w="4673" w:type="dxa"/>
            <w:vMerge/>
            <w:shd w:val="clear" w:color="auto" w:fill="008E40"/>
            <w:vAlign w:val="center"/>
          </w:tcPr>
          <w:p w14:paraId="63F5B3FF"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640724F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0121DDB8"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37DE657C" w14:textId="77777777" w:rsidR="00565FE3" w:rsidRDefault="00565FE3" w:rsidP="00565FE3">
      <w:pPr>
        <w:spacing w:after="0"/>
        <w:rPr>
          <w:rFonts w:cstheme="minorHAnsi"/>
          <w:b/>
          <w:bCs/>
          <w:sz w:val="20"/>
          <w:szCs w:val="20"/>
        </w:rPr>
      </w:pPr>
    </w:p>
    <w:p w14:paraId="69E80938"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05B6904D" w14:textId="77777777" w:rsidR="00565FE3" w:rsidRPr="00027731" w:rsidRDefault="00565FE3" w:rsidP="00565FE3">
      <w:pPr>
        <w:rPr>
          <w:rFonts w:eastAsiaTheme="majorEastAsia" w:cstheme="minorHAnsi"/>
          <w:b/>
          <w:bCs/>
          <w:color w:val="008000"/>
          <w:sz w:val="24"/>
          <w:szCs w:val="24"/>
        </w:rPr>
      </w:pPr>
      <w:r w:rsidRPr="00027731">
        <w:rPr>
          <w:sz w:val="20"/>
          <w:szCs w:val="20"/>
        </w:rPr>
        <w:t>Non prevista.</w:t>
      </w:r>
      <w:r w:rsidRPr="00027731">
        <w:rPr>
          <w:rFonts w:cstheme="minorHAnsi"/>
          <w:b/>
          <w:bCs/>
          <w:sz w:val="20"/>
          <w:szCs w:val="20"/>
        </w:rPr>
        <w:br w:type="page"/>
      </w:r>
    </w:p>
    <w:p w14:paraId="47CA7D1D" w14:textId="77777777" w:rsidR="00565FE3" w:rsidRDefault="00565FE3" w:rsidP="00565FE3">
      <w:pPr>
        <w:pStyle w:val="Titolo2"/>
        <w:tabs>
          <w:tab w:val="left" w:pos="993"/>
        </w:tabs>
        <w:rPr>
          <w:rFonts w:asciiTheme="minorHAnsi" w:hAnsiTheme="minorHAnsi" w:cstheme="minorHAnsi"/>
          <w:b/>
          <w:bCs/>
        </w:rPr>
      </w:pPr>
      <w:bookmarkStart w:id="26" w:name="_Toc133425201"/>
      <w:r w:rsidRPr="00F6220C">
        <w:rPr>
          <w:rFonts w:asciiTheme="minorHAnsi" w:hAnsiTheme="minorHAnsi" w:cstheme="minorHAnsi"/>
          <w:b/>
          <w:bCs/>
        </w:rPr>
        <w:t>SRA14</w:t>
      </w:r>
      <w:r>
        <w:rPr>
          <w:rFonts w:asciiTheme="minorHAnsi" w:hAnsiTheme="minorHAnsi" w:cstheme="minorHAnsi"/>
          <w:b/>
          <w:bCs/>
        </w:rPr>
        <w:t xml:space="preserve"> – Allevatori custodi dell’agrobiodiversità</w:t>
      </w:r>
      <w:bookmarkEnd w:id="26"/>
    </w:p>
    <w:p w14:paraId="3E2EA2A5"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1E225701" w14:textId="77777777" w:rsidR="00565FE3" w:rsidRPr="00B7263B" w:rsidRDefault="00565FE3" w:rsidP="00565FE3">
      <w:pPr>
        <w:spacing w:before="40" w:after="40"/>
        <w:jc w:val="both"/>
        <w:rPr>
          <w:noProof/>
          <w:sz w:val="20"/>
          <w:szCs w:val="20"/>
        </w:rPr>
      </w:pPr>
      <w:r w:rsidRPr="00B7263B">
        <w:rPr>
          <w:noProof/>
          <w:sz w:val="20"/>
          <w:szCs w:val="20"/>
        </w:rPr>
        <w:t xml:space="preserve">L’intervento prevede un </w:t>
      </w:r>
      <w:r w:rsidRPr="00B7263B">
        <w:rPr>
          <w:b/>
          <w:bCs/>
          <w:noProof/>
          <w:sz w:val="20"/>
          <w:szCs w:val="20"/>
        </w:rPr>
        <w:t>sostegno ad UBA</w:t>
      </w:r>
      <w:r w:rsidRPr="00B7263B">
        <w:rPr>
          <w:noProof/>
          <w:sz w:val="20"/>
          <w:szCs w:val="20"/>
        </w:rPr>
        <w:t xml:space="preserve"> a favore dei beneficiari che si impegnano ad allevare razze locali a rischio di erosione genetica. L’intervento è finalizzato a salvaguardare la biodiversità, limitando il fenomeno di erosione delle risorse genetiche animali autoctone, soppiantate da razze di nuova introduzione più produttive, con migliori performances riproduttive ed ubiquitarie.</w:t>
      </w:r>
      <w:r w:rsidRPr="00B7263B">
        <w:rPr>
          <w:rFonts w:ascii="Segoe UI" w:hAnsi="Segoe UI" w:cs="Segoe UI"/>
          <w:color w:val="242424"/>
          <w:sz w:val="20"/>
          <w:szCs w:val="20"/>
          <w:shd w:val="clear" w:color="auto" w:fill="FFFFFF"/>
        </w:rPr>
        <w:t xml:space="preserve"> </w:t>
      </w:r>
    </w:p>
    <w:p w14:paraId="26708AA5" w14:textId="77777777" w:rsidR="00565FE3" w:rsidRPr="00B7263B" w:rsidRDefault="00565FE3" w:rsidP="00565FE3">
      <w:pPr>
        <w:spacing w:before="40" w:after="40"/>
        <w:jc w:val="both"/>
        <w:rPr>
          <w:sz w:val="20"/>
          <w:szCs w:val="20"/>
        </w:rPr>
      </w:pPr>
      <w:r w:rsidRPr="00B7263B">
        <w:rPr>
          <w:noProof/>
          <w:sz w:val="20"/>
          <w:szCs w:val="20"/>
        </w:rPr>
        <w:t>L’intervento prevede un periodo di impegno di durata pari a</w:t>
      </w:r>
      <w:r w:rsidRPr="00B7263B">
        <w:rPr>
          <w:b/>
          <w:bCs/>
          <w:noProof/>
          <w:sz w:val="20"/>
          <w:szCs w:val="20"/>
        </w:rPr>
        <w:t xml:space="preserve"> 5 anni</w:t>
      </w:r>
      <w:r w:rsidRPr="00B7263B">
        <w:rPr>
          <w:noProof/>
          <w:sz w:val="20"/>
          <w:szCs w:val="20"/>
        </w:rPr>
        <w:t>.</w:t>
      </w:r>
    </w:p>
    <w:p w14:paraId="4683A825" w14:textId="77777777" w:rsidR="00565FE3" w:rsidRPr="00B7263B" w:rsidRDefault="00565FE3" w:rsidP="00565FE3">
      <w:pPr>
        <w:spacing w:before="40" w:after="40"/>
        <w:jc w:val="both"/>
        <w:rPr>
          <w:sz w:val="20"/>
          <w:szCs w:val="20"/>
        </w:rPr>
      </w:pPr>
      <w:r w:rsidRPr="00B7263B">
        <w:rPr>
          <w:noProof/>
          <w:sz w:val="20"/>
          <w:szCs w:val="20"/>
        </w:rPr>
        <w:t>La singola annualità dell’impegno è riferita all’</w:t>
      </w:r>
      <w:r w:rsidRPr="00B7263B">
        <w:rPr>
          <w:b/>
          <w:bCs/>
          <w:noProof/>
          <w:sz w:val="20"/>
          <w:szCs w:val="20"/>
        </w:rPr>
        <w:t>anno solare</w:t>
      </w:r>
      <w:r w:rsidRPr="00B7263B">
        <w:rPr>
          <w:noProof/>
          <w:sz w:val="20"/>
          <w:szCs w:val="20"/>
        </w:rPr>
        <w:t xml:space="preserve"> (01/01-31/12).</w:t>
      </w:r>
    </w:p>
    <w:p w14:paraId="43D662DE" w14:textId="77777777" w:rsidR="00565FE3" w:rsidRPr="00955CE8" w:rsidRDefault="00565FE3" w:rsidP="00565FE3">
      <w:pPr>
        <w:spacing w:after="0"/>
      </w:pPr>
    </w:p>
    <w:p w14:paraId="129BA6CF" w14:textId="77777777" w:rsidR="00565FE3" w:rsidRPr="00253715" w:rsidRDefault="00565FE3" w:rsidP="00565FE3">
      <w:pPr>
        <w:pStyle w:val="Titolo3"/>
        <w:rPr>
          <w:i/>
          <w:iCs/>
          <w:color w:val="365F91" w:themeColor="accent1" w:themeShade="BF"/>
          <w:sz w:val="22"/>
          <w:szCs w:val="22"/>
        </w:rPr>
      </w:pPr>
      <w:r w:rsidRPr="00253715">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553"/>
        <w:gridCol w:w="698"/>
        <w:gridCol w:w="1034"/>
        <w:gridCol w:w="965"/>
        <w:gridCol w:w="2253"/>
        <w:gridCol w:w="1057"/>
        <w:gridCol w:w="1284"/>
        <w:gridCol w:w="1296"/>
      </w:tblGrid>
      <w:tr w:rsidR="00565FE3" w:rsidRPr="00215F57" w14:paraId="1EDAADA9" w14:textId="77777777" w:rsidTr="00C73FF8">
        <w:trPr>
          <w:trHeight w:val="405"/>
        </w:trPr>
        <w:tc>
          <w:tcPr>
            <w:tcW w:w="766" w:type="pct"/>
            <w:vMerge w:val="restart"/>
            <w:shd w:val="clear" w:color="auto" w:fill="008E40"/>
            <w:vAlign w:val="center"/>
          </w:tcPr>
          <w:p w14:paraId="785B039A" w14:textId="77777777" w:rsidR="00565FE3" w:rsidRPr="00215F57" w:rsidRDefault="00565FE3" w:rsidP="00C73FF8">
            <w:pPr>
              <w:spacing w:after="0"/>
              <w:jc w:val="center"/>
              <w:rPr>
                <w:rFonts w:cstheme="minorHAnsi"/>
                <w:b/>
                <w:bCs/>
                <w:color w:val="002060"/>
                <w:sz w:val="18"/>
                <w:szCs w:val="18"/>
              </w:rPr>
            </w:pPr>
            <w:r w:rsidRPr="00215F57">
              <w:rPr>
                <w:rFonts w:cstheme="minorHAnsi"/>
                <w:b/>
                <w:bCs/>
                <w:color w:val="FFFFFF" w:themeColor="background1"/>
                <w:sz w:val="18"/>
                <w:szCs w:val="18"/>
              </w:rPr>
              <w:t>Codice intervento</w:t>
            </w:r>
          </w:p>
        </w:tc>
        <w:tc>
          <w:tcPr>
            <w:tcW w:w="344" w:type="pct"/>
            <w:vMerge w:val="restart"/>
            <w:vAlign w:val="center"/>
          </w:tcPr>
          <w:p w14:paraId="56A611D2" w14:textId="77777777" w:rsidR="00565FE3" w:rsidRPr="00215F57" w:rsidRDefault="00565FE3" w:rsidP="00C73FF8">
            <w:pPr>
              <w:spacing w:after="0"/>
              <w:jc w:val="center"/>
              <w:rPr>
                <w:rFonts w:cstheme="minorHAnsi"/>
                <w:b/>
                <w:bCs/>
                <w:sz w:val="18"/>
                <w:szCs w:val="18"/>
              </w:rPr>
            </w:pPr>
            <w:r w:rsidRPr="00215F57">
              <w:rPr>
                <w:rFonts w:cstheme="minorHAnsi"/>
                <w:b/>
                <w:bCs/>
                <w:sz w:val="18"/>
                <w:szCs w:val="18"/>
              </w:rPr>
              <w:t>SRA14</w:t>
            </w:r>
          </w:p>
        </w:tc>
        <w:tc>
          <w:tcPr>
            <w:tcW w:w="510" w:type="pct"/>
            <w:vMerge w:val="restart"/>
            <w:shd w:val="clear" w:color="auto" w:fill="008E40"/>
            <w:vAlign w:val="center"/>
          </w:tcPr>
          <w:p w14:paraId="3C068E44" w14:textId="77777777" w:rsidR="00565FE3" w:rsidRPr="00215F57" w:rsidRDefault="00565FE3" w:rsidP="00C73FF8">
            <w:pPr>
              <w:spacing w:after="0"/>
              <w:jc w:val="center"/>
              <w:rPr>
                <w:rFonts w:cstheme="minorHAnsi"/>
                <w:b/>
                <w:bCs/>
                <w:color w:val="002060"/>
                <w:sz w:val="18"/>
                <w:szCs w:val="18"/>
              </w:rPr>
            </w:pPr>
            <w:r w:rsidRPr="00215F57">
              <w:rPr>
                <w:rFonts w:cstheme="minorHAnsi"/>
                <w:b/>
                <w:bCs/>
                <w:color w:val="FFFFFF" w:themeColor="background1"/>
                <w:sz w:val="18"/>
                <w:szCs w:val="18"/>
              </w:rPr>
              <w:t>Titolo intervento</w:t>
            </w:r>
          </w:p>
        </w:tc>
        <w:tc>
          <w:tcPr>
            <w:tcW w:w="1587" w:type="pct"/>
            <w:gridSpan w:val="2"/>
            <w:vMerge w:val="restart"/>
            <w:vAlign w:val="center"/>
          </w:tcPr>
          <w:p w14:paraId="628C8C89" w14:textId="77777777" w:rsidR="00565FE3" w:rsidRPr="00215F57" w:rsidRDefault="00565FE3" w:rsidP="00C73FF8">
            <w:pPr>
              <w:spacing w:after="0"/>
              <w:jc w:val="center"/>
              <w:rPr>
                <w:rFonts w:cstheme="minorHAnsi"/>
                <w:b/>
                <w:bCs/>
                <w:sz w:val="18"/>
                <w:szCs w:val="18"/>
              </w:rPr>
            </w:pPr>
            <w:r w:rsidRPr="00215F57">
              <w:rPr>
                <w:rFonts w:cstheme="minorHAnsi"/>
                <w:b/>
                <w:bCs/>
                <w:sz w:val="18"/>
                <w:szCs w:val="18"/>
              </w:rPr>
              <w:t xml:space="preserve">ACA14 </w:t>
            </w:r>
            <w:r>
              <w:rPr>
                <w:rFonts w:cstheme="minorHAnsi"/>
                <w:b/>
                <w:bCs/>
                <w:sz w:val="18"/>
                <w:szCs w:val="18"/>
              </w:rPr>
              <w:t>–</w:t>
            </w:r>
            <w:r w:rsidRPr="00215F57">
              <w:rPr>
                <w:rFonts w:cstheme="minorHAnsi"/>
                <w:b/>
                <w:bCs/>
                <w:sz w:val="18"/>
                <w:szCs w:val="18"/>
              </w:rPr>
              <w:t xml:space="preserve"> </w:t>
            </w:r>
            <w:r>
              <w:rPr>
                <w:rFonts w:cstheme="minorHAnsi"/>
                <w:b/>
                <w:bCs/>
                <w:sz w:val="18"/>
                <w:szCs w:val="18"/>
              </w:rPr>
              <w:t>Allevatori custodi dell’agrobiodiversità</w:t>
            </w:r>
          </w:p>
        </w:tc>
        <w:tc>
          <w:tcPr>
            <w:tcW w:w="520" w:type="pct"/>
            <w:vMerge w:val="restart"/>
            <w:shd w:val="clear" w:color="auto" w:fill="008E40"/>
            <w:vAlign w:val="center"/>
          </w:tcPr>
          <w:p w14:paraId="44F848B3" w14:textId="77777777" w:rsidR="00565FE3" w:rsidRPr="00215F57" w:rsidRDefault="00565FE3" w:rsidP="00C73FF8">
            <w:pPr>
              <w:spacing w:after="0"/>
              <w:jc w:val="center"/>
              <w:rPr>
                <w:rFonts w:cstheme="minorHAnsi"/>
                <w:b/>
                <w:bCs/>
                <w:color w:val="FFFFFF" w:themeColor="background1"/>
                <w:sz w:val="18"/>
                <w:szCs w:val="18"/>
              </w:rPr>
            </w:pPr>
            <w:r w:rsidRPr="00215F57">
              <w:rPr>
                <w:rFonts w:cstheme="minorHAnsi"/>
                <w:b/>
                <w:bCs/>
                <w:color w:val="FFFFFF" w:themeColor="background1"/>
                <w:sz w:val="18"/>
                <w:szCs w:val="18"/>
              </w:rPr>
              <w:t>Attivato da Regione Lombardia</w:t>
            </w:r>
          </w:p>
        </w:tc>
        <w:tc>
          <w:tcPr>
            <w:tcW w:w="633" w:type="pct"/>
            <w:shd w:val="clear" w:color="auto" w:fill="92D050"/>
            <w:vAlign w:val="center"/>
          </w:tcPr>
          <w:p w14:paraId="0409C835" w14:textId="77777777" w:rsidR="00565FE3" w:rsidRPr="00215F57" w:rsidRDefault="00565FE3" w:rsidP="00C73FF8">
            <w:pPr>
              <w:spacing w:after="0"/>
              <w:jc w:val="center"/>
              <w:rPr>
                <w:rFonts w:cstheme="minorHAnsi"/>
                <w:b/>
                <w:bCs/>
                <w:color w:val="FFFFFF" w:themeColor="background1"/>
                <w:sz w:val="18"/>
                <w:szCs w:val="18"/>
              </w:rPr>
            </w:pPr>
            <w:r w:rsidRPr="00215F57">
              <w:rPr>
                <w:rFonts w:cstheme="minorHAnsi"/>
                <w:b/>
                <w:bCs/>
                <w:color w:val="FFFFFF" w:themeColor="background1"/>
                <w:sz w:val="18"/>
                <w:szCs w:val="18"/>
              </w:rPr>
              <w:t>Sì</w:t>
            </w:r>
          </w:p>
        </w:tc>
        <w:sdt>
          <w:sdtPr>
            <w:rPr>
              <w:rFonts w:cstheme="minorHAnsi"/>
            </w:rPr>
            <w:id w:val="-1141497344"/>
            <w14:checkbox>
              <w14:checked w14:val="1"/>
              <w14:checkedState w14:val="2612" w14:font="MS Gothic"/>
              <w14:uncheckedState w14:val="2610" w14:font="MS Gothic"/>
            </w14:checkbox>
          </w:sdtPr>
          <w:sdtEndPr/>
          <w:sdtContent>
            <w:tc>
              <w:tcPr>
                <w:tcW w:w="639" w:type="pct"/>
                <w:vAlign w:val="center"/>
              </w:tcPr>
              <w:p w14:paraId="0652502E" w14:textId="77777777" w:rsidR="00565FE3" w:rsidRPr="00215F57"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215F57" w14:paraId="0EA491DB" w14:textId="77777777" w:rsidTr="00C73FF8">
        <w:trPr>
          <w:trHeight w:val="405"/>
        </w:trPr>
        <w:tc>
          <w:tcPr>
            <w:tcW w:w="766" w:type="pct"/>
            <w:vMerge/>
            <w:shd w:val="clear" w:color="auto" w:fill="008E40"/>
            <w:vAlign w:val="center"/>
          </w:tcPr>
          <w:p w14:paraId="4644E1AB" w14:textId="77777777" w:rsidR="00565FE3" w:rsidRPr="00215F57" w:rsidRDefault="00565FE3" w:rsidP="00C73FF8">
            <w:pPr>
              <w:spacing w:after="0"/>
              <w:rPr>
                <w:rFonts w:cstheme="minorHAnsi"/>
                <w:sz w:val="18"/>
                <w:szCs w:val="18"/>
              </w:rPr>
            </w:pPr>
          </w:p>
        </w:tc>
        <w:tc>
          <w:tcPr>
            <w:tcW w:w="344" w:type="pct"/>
            <w:vMerge/>
            <w:vAlign w:val="center"/>
          </w:tcPr>
          <w:p w14:paraId="5B923C94" w14:textId="77777777" w:rsidR="00565FE3" w:rsidRPr="00215F57" w:rsidRDefault="00565FE3" w:rsidP="00C73FF8">
            <w:pPr>
              <w:spacing w:after="0"/>
              <w:rPr>
                <w:rFonts w:cstheme="minorHAnsi"/>
                <w:sz w:val="18"/>
                <w:szCs w:val="18"/>
              </w:rPr>
            </w:pPr>
          </w:p>
        </w:tc>
        <w:tc>
          <w:tcPr>
            <w:tcW w:w="510" w:type="pct"/>
            <w:vMerge/>
            <w:shd w:val="clear" w:color="auto" w:fill="008E40"/>
            <w:vAlign w:val="center"/>
          </w:tcPr>
          <w:p w14:paraId="142AE358" w14:textId="77777777" w:rsidR="00565FE3" w:rsidRPr="00215F57" w:rsidRDefault="00565FE3" w:rsidP="00C73FF8">
            <w:pPr>
              <w:spacing w:after="0"/>
              <w:rPr>
                <w:rFonts w:cstheme="minorHAnsi"/>
                <w:sz w:val="18"/>
                <w:szCs w:val="18"/>
              </w:rPr>
            </w:pPr>
          </w:p>
        </w:tc>
        <w:tc>
          <w:tcPr>
            <w:tcW w:w="1587" w:type="pct"/>
            <w:gridSpan w:val="2"/>
            <w:vMerge/>
            <w:vAlign w:val="center"/>
          </w:tcPr>
          <w:p w14:paraId="4C6057D2" w14:textId="77777777" w:rsidR="00565FE3" w:rsidRPr="00215F57" w:rsidRDefault="00565FE3" w:rsidP="00C73FF8">
            <w:pPr>
              <w:spacing w:after="0"/>
              <w:rPr>
                <w:rFonts w:cstheme="minorHAnsi"/>
                <w:sz w:val="18"/>
                <w:szCs w:val="18"/>
              </w:rPr>
            </w:pPr>
          </w:p>
        </w:tc>
        <w:tc>
          <w:tcPr>
            <w:tcW w:w="520" w:type="pct"/>
            <w:vMerge/>
            <w:shd w:val="clear" w:color="auto" w:fill="008E40"/>
            <w:vAlign w:val="center"/>
          </w:tcPr>
          <w:p w14:paraId="2715FD9D" w14:textId="77777777" w:rsidR="00565FE3" w:rsidRPr="00215F57" w:rsidRDefault="00565FE3" w:rsidP="00C73FF8">
            <w:pPr>
              <w:spacing w:after="0"/>
              <w:jc w:val="center"/>
              <w:rPr>
                <w:rFonts w:cstheme="minorHAnsi"/>
                <w:b/>
                <w:bCs/>
                <w:color w:val="FFFFFF" w:themeColor="background1"/>
                <w:sz w:val="18"/>
                <w:szCs w:val="18"/>
              </w:rPr>
            </w:pPr>
          </w:p>
        </w:tc>
        <w:tc>
          <w:tcPr>
            <w:tcW w:w="633" w:type="pct"/>
            <w:shd w:val="clear" w:color="auto" w:fill="FF0000"/>
            <w:vAlign w:val="center"/>
          </w:tcPr>
          <w:p w14:paraId="11AF4036" w14:textId="77777777" w:rsidR="00565FE3" w:rsidRPr="00215F57" w:rsidRDefault="00565FE3" w:rsidP="00C73FF8">
            <w:pPr>
              <w:spacing w:after="0"/>
              <w:jc w:val="center"/>
              <w:rPr>
                <w:rFonts w:cstheme="minorHAnsi"/>
                <w:b/>
                <w:bCs/>
                <w:color w:val="FFFFFF" w:themeColor="background1"/>
                <w:sz w:val="18"/>
                <w:szCs w:val="18"/>
              </w:rPr>
            </w:pPr>
            <w:r w:rsidRPr="00215F57">
              <w:rPr>
                <w:rFonts w:cstheme="minorHAnsi"/>
                <w:b/>
                <w:bCs/>
                <w:color w:val="FFFFFF" w:themeColor="background1"/>
                <w:sz w:val="18"/>
                <w:szCs w:val="18"/>
              </w:rPr>
              <w:t>No</w:t>
            </w:r>
          </w:p>
        </w:tc>
        <w:sdt>
          <w:sdtPr>
            <w:rPr>
              <w:rFonts w:cstheme="minorHAnsi"/>
            </w:rPr>
            <w:id w:val="-1233764478"/>
            <w14:checkbox>
              <w14:checked w14:val="0"/>
              <w14:checkedState w14:val="2612" w14:font="MS Gothic"/>
              <w14:uncheckedState w14:val="2610" w14:font="MS Gothic"/>
            </w14:checkbox>
          </w:sdtPr>
          <w:sdtEndPr/>
          <w:sdtContent>
            <w:tc>
              <w:tcPr>
                <w:tcW w:w="639" w:type="pct"/>
                <w:vAlign w:val="center"/>
              </w:tcPr>
              <w:p w14:paraId="0B3F18BC" w14:textId="77777777" w:rsidR="00565FE3" w:rsidRPr="00215F57"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215F57" w14:paraId="623A1992" w14:textId="77777777" w:rsidTr="00C73FF8">
        <w:trPr>
          <w:trHeight w:val="270"/>
        </w:trPr>
        <w:tc>
          <w:tcPr>
            <w:tcW w:w="1110" w:type="pct"/>
            <w:gridSpan w:val="2"/>
            <w:shd w:val="clear" w:color="auto" w:fill="008E40"/>
            <w:vAlign w:val="center"/>
          </w:tcPr>
          <w:p w14:paraId="5A7C42D1"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986" w:type="pct"/>
            <w:gridSpan w:val="2"/>
            <w:vAlign w:val="center"/>
          </w:tcPr>
          <w:p w14:paraId="6C1C37F8" w14:textId="77777777" w:rsidR="00565FE3" w:rsidRPr="00215F57" w:rsidRDefault="00565FE3" w:rsidP="00C73FF8">
            <w:pPr>
              <w:spacing w:after="0"/>
              <w:jc w:val="center"/>
              <w:rPr>
                <w:rFonts w:cstheme="minorHAnsi"/>
                <w:sz w:val="18"/>
                <w:szCs w:val="18"/>
                <w:lang w:val="it"/>
              </w:rPr>
            </w:pPr>
            <w:r w:rsidRPr="00215F57">
              <w:rPr>
                <w:rFonts w:cstheme="minorHAnsi"/>
                <w:sz w:val="18"/>
                <w:szCs w:val="18"/>
                <w:lang w:val="it"/>
              </w:rPr>
              <w:t>4.000.000,00</w:t>
            </w:r>
            <w:r>
              <w:rPr>
                <w:rFonts w:cstheme="minorHAnsi"/>
                <w:sz w:val="18"/>
                <w:szCs w:val="18"/>
                <w:lang w:val="it"/>
              </w:rPr>
              <w:t xml:space="preserve"> €</w:t>
            </w:r>
          </w:p>
        </w:tc>
        <w:tc>
          <w:tcPr>
            <w:tcW w:w="1632" w:type="pct"/>
            <w:gridSpan w:val="2"/>
            <w:shd w:val="clear" w:color="auto" w:fill="008E40"/>
            <w:vAlign w:val="center"/>
          </w:tcPr>
          <w:p w14:paraId="119C2274"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1272" w:type="pct"/>
            <w:gridSpan w:val="2"/>
            <w:vAlign w:val="center"/>
          </w:tcPr>
          <w:p w14:paraId="2DE26B46" w14:textId="77777777" w:rsidR="00565FE3" w:rsidRPr="00215F57" w:rsidRDefault="00565FE3" w:rsidP="00C73FF8">
            <w:pPr>
              <w:spacing w:after="0"/>
              <w:jc w:val="center"/>
              <w:rPr>
                <w:rFonts w:cstheme="minorHAnsi"/>
                <w:sz w:val="18"/>
                <w:szCs w:val="18"/>
                <w:lang w:val="it"/>
              </w:rPr>
            </w:pPr>
            <w:r w:rsidRPr="00215F57">
              <w:rPr>
                <w:rFonts w:cstheme="minorHAnsi"/>
                <w:sz w:val="18"/>
                <w:szCs w:val="18"/>
                <w:lang w:val="it"/>
              </w:rPr>
              <w:t>1.628.000,00 €</w:t>
            </w:r>
          </w:p>
        </w:tc>
      </w:tr>
      <w:tr w:rsidR="00565FE3" w:rsidRPr="00215F57" w14:paraId="2402C5B8" w14:textId="77777777" w:rsidTr="00C73FF8">
        <w:trPr>
          <w:trHeight w:val="270"/>
        </w:trPr>
        <w:tc>
          <w:tcPr>
            <w:tcW w:w="1110" w:type="pct"/>
            <w:gridSpan w:val="2"/>
            <w:shd w:val="clear" w:color="auto" w:fill="008E40"/>
            <w:vAlign w:val="center"/>
          </w:tcPr>
          <w:p w14:paraId="69F3D845"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986" w:type="pct"/>
            <w:gridSpan w:val="2"/>
            <w:vAlign w:val="center"/>
          </w:tcPr>
          <w:p w14:paraId="4ABCADED"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R.25</w:t>
            </w:r>
          </w:p>
        </w:tc>
        <w:tc>
          <w:tcPr>
            <w:tcW w:w="1632" w:type="pct"/>
            <w:gridSpan w:val="2"/>
            <w:shd w:val="clear" w:color="auto" w:fill="008E40"/>
            <w:vAlign w:val="center"/>
          </w:tcPr>
          <w:p w14:paraId="4369354A"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1272" w:type="pct"/>
            <w:gridSpan w:val="2"/>
            <w:vAlign w:val="center"/>
          </w:tcPr>
          <w:p w14:paraId="362E29B5" w14:textId="77777777" w:rsidR="00565FE3" w:rsidRPr="00215F57" w:rsidRDefault="00565FE3" w:rsidP="00C73FF8">
            <w:pPr>
              <w:spacing w:after="0"/>
              <w:jc w:val="center"/>
              <w:rPr>
                <w:rFonts w:cstheme="minorHAnsi"/>
                <w:sz w:val="18"/>
                <w:szCs w:val="18"/>
                <w:lang w:val="it"/>
              </w:rPr>
            </w:pPr>
            <w:r w:rsidRPr="00B51165">
              <w:rPr>
                <w:rFonts w:cstheme="minorHAnsi"/>
                <w:sz w:val="18"/>
                <w:szCs w:val="18"/>
                <w:highlight w:val="green"/>
                <w:lang w:val="it"/>
              </w:rPr>
              <w:t>O.19</w:t>
            </w:r>
          </w:p>
        </w:tc>
      </w:tr>
    </w:tbl>
    <w:p w14:paraId="1967E9D4" w14:textId="77777777" w:rsidR="00565FE3" w:rsidRDefault="00565FE3" w:rsidP="00565FE3">
      <w:pPr>
        <w:spacing w:after="0"/>
        <w:rPr>
          <w:rFonts w:cstheme="minorHAnsi"/>
        </w:rPr>
      </w:pPr>
    </w:p>
    <w:p w14:paraId="42823685"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74A3E248" w14:textId="77777777" w:rsidTr="00C73FF8">
        <w:tc>
          <w:tcPr>
            <w:tcW w:w="5000" w:type="pct"/>
            <w:shd w:val="clear" w:color="auto" w:fill="008E40"/>
            <w:vAlign w:val="center"/>
          </w:tcPr>
          <w:p w14:paraId="18725141" w14:textId="24C83EB8"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sidR="00F76401">
              <w:rPr>
                <w:rFonts w:cstheme="minorHAnsi"/>
                <w:b/>
                <w:bCs/>
                <w:color w:val="FFFFFF" w:themeColor="background1"/>
                <w:sz w:val="18"/>
                <w:szCs w:val="18"/>
              </w:rPr>
              <w:t xml:space="preserve"> </w:t>
            </w:r>
            <w:r w:rsidR="00F76401" w:rsidRPr="000F5566">
              <w:rPr>
                <w:rFonts w:cstheme="minorHAnsi"/>
                <w:b/>
                <w:bCs/>
                <w:color w:val="FFFFFF" w:themeColor="background1"/>
                <w:sz w:val="18"/>
                <w:szCs w:val="18"/>
              </w:rPr>
              <w:t>sulla stessa superficie</w:t>
            </w:r>
          </w:p>
        </w:tc>
      </w:tr>
      <w:tr w:rsidR="00565FE3" w:rsidRPr="00B65FD8" w14:paraId="2B0511F6" w14:textId="77777777" w:rsidTr="00C73FF8">
        <w:tc>
          <w:tcPr>
            <w:tcW w:w="5000" w:type="pct"/>
            <w:vAlign w:val="center"/>
          </w:tcPr>
          <w:p w14:paraId="4E2CE2C9" w14:textId="7367DAD2" w:rsidR="00565FE3" w:rsidRPr="003C38E3" w:rsidRDefault="00565FE3" w:rsidP="00C73FF8">
            <w:pPr>
              <w:spacing w:after="0"/>
              <w:rPr>
                <w:rFonts w:cstheme="minorHAnsi"/>
                <w:sz w:val="18"/>
                <w:szCs w:val="18"/>
              </w:rPr>
            </w:pPr>
            <w:r w:rsidRPr="003C38E3">
              <w:rPr>
                <w:rFonts w:cstheme="minorHAnsi"/>
                <w:sz w:val="18"/>
                <w:szCs w:val="18"/>
              </w:rPr>
              <w:t xml:space="preserve">Nessuna cumulabilità </w:t>
            </w:r>
            <w:r w:rsidRPr="0009311E">
              <w:rPr>
                <w:rFonts w:cstheme="minorHAnsi"/>
                <w:strike/>
                <w:color w:val="FF0000"/>
                <w:sz w:val="18"/>
                <w:szCs w:val="18"/>
              </w:rPr>
              <w:t>con SRA/ACA</w:t>
            </w:r>
            <w:r w:rsidR="009135F0">
              <w:rPr>
                <w:rFonts w:cstheme="minorHAnsi"/>
                <w:strike/>
                <w:color w:val="FF0000"/>
                <w:sz w:val="18"/>
                <w:szCs w:val="18"/>
              </w:rPr>
              <w:t>.</w:t>
            </w:r>
          </w:p>
        </w:tc>
      </w:tr>
    </w:tbl>
    <w:p w14:paraId="7C8ED524" w14:textId="77777777" w:rsidR="00565FE3" w:rsidRDefault="00565FE3" w:rsidP="00565FE3">
      <w:pPr>
        <w:spacing w:after="0"/>
      </w:pPr>
    </w:p>
    <w:p w14:paraId="0E93D0EC"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6407FFBF" w14:textId="77777777" w:rsidTr="00C73FF8">
        <w:tc>
          <w:tcPr>
            <w:tcW w:w="5000" w:type="pct"/>
            <w:gridSpan w:val="2"/>
            <w:shd w:val="clear" w:color="auto" w:fill="008E40"/>
            <w:vAlign w:val="center"/>
          </w:tcPr>
          <w:p w14:paraId="57C2B78A" w14:textId="77777777" w:rsidR="00565FE3" w:rsidRPr="00700099" w:rsidRDefault="00565FE3" w:rsidP="00C73FF8">
            <w:pPr>
              <w:spacing w:after="0"/>
              <w:jc w:val="center"/>
              <w:rPr>
                <w:rFonts w:cstheme="minorHAnsi"/>
                <w:sz w:val="18"/>
                <w:szCs w:val="18"/>
              </w:rPr>
            </w:pPr>
            <w:bookmarkStart w:id="27" w:name="_Hlk117948552"/>
            <w:r>
              <w:rPr>
                <w:rFonts w:cstheme="minorHAnsi"/>
                <w:b/>
                <w:bCs/>
                <w:color w:val="FFFFFF" w:themeColor="background1"/>
                <w:sz w:val="18"/>
                <w:szCs w:val="18"/>
              </w:rPr>
              <w:t>Principi di selezione specifici regionali</w:t>
            </w:r>
          </w:p>
        </w:tc>
      </w:tr>
      <w:tr w:rsidR="00565FE3" w:rsidRPr="00293C3E" w14:paraId="1E1159BF" w14:textId="77777777" w:rsidTr="00C73FF8">
        <w:tc>
          <w:tcPr>
            <w:tcW w:w="782" w:type="pct"/>
            <w:shd w:val="clear" w:color="auto" w:fill="A7D9A3"/>
            <w:vAlign w:val="center"/>
          </w:tcPr>
          <w:p w14:paraId="21EB41B1"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5943EE14"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bookmarkEnd w:id="27"/>
      <w:tr w:rsidR="00565FE3" w:rsidRPr="00700099" w14:paraId="3DE65BEC" w14:textId="77777777" w:rsidTr="00C73FF8">
        <w:tc>
          <w:tcPr>
            <w:tcW w:w="782" w:type="pct"/>
            <w:vAlign w:val="center"/>
          </w:tcPr>
          <w:p w14:paraId="1AACBE1E" w14:textId="77777777" w:rsidR="00565FE3" w:rsidRPr="00967FD0" w:rsidRDefault="00565FE3" w:rsidP="00C73FF8">
            <w:pPr>
              <w:spacing w:after="0"/>
              <w:jc w:val="center"/>
              <w:rPr>
                <w:rFonts w:cstheme="minorHAnsi"/>
                <w:b/>
                <w:bCs/>
                <w:sz w:val="18"/>
                <w:szCs w:val="18"/>
              </w:rPr>
            </w:pPr>
            <w:r>
              <w:rPr>
                <w:rFonts w:cstheme="minorHAnsi"/>
                <w:b/>
                <w:bCs/>
                <w:sz w:val="18"/>
                <w:szCs w:val="18"/>
              </w:rPr>
              <w:t>SRA14_P_LOM_1</w:t>
            </w:r>
          </w:p>
        </w:tc>
        <w:tc>
          <w:tcPr>
            <w:tcW w:w="4218" w:type="pct"/>
            <w:vAlign w:val="center"/>
          </w:tcPr>
          <w:p w14:paraId="7006548B" w14:textId="77777777" w:rsidR="00565FE3" w:rsidRPr="00700099" w:rsidRDefault="00565FE3" w:rsidP="00C73FF8">
            <w:pPr>
              <w:spacing w:after="0"/>
              <w:jc w:val="both"/>
              <w:rPr>
                <w:rFonts w:cstheme="minorHAnsi"/>
                <w:sz w:val="18"/>
                <w:szCs w:val="18"/>
              </w:rPr>
            </w:pPr>
            <w:r w:rsidRPr="00700099">
              <w:rPr>
                <w:rFonts w:cstheme="minorHAnsi"/>
                <w:sz w:val="18"/>
                <w:szCs w:val="18"/>
              </w:rPr>
              <w:t>Essere in possesso di un attestato di frequenza di un corso di formazione, attinente alle tematiche trattate nel presente intervento, erogato da un ente di formazione accreditato nell’ambito dell’Operazione 1.1.01 PSR del 2014-22 o intervento SRH03 del PSP 2023-27 o di altre fonti di finanziamento (es. FSE). In alternativa, aver usufruito di un servizio di consulenza, attinente alle tematiche trattate nel presente intervento, nell’ambito dell’Operazione 2.1.01 del PSR 2014-22 o intervento SRH01 del PSP 2023-27</w:t>
            </w:r>
          </w:p>
        </w:tc>
      </w:tr>
    </w:tbl>
    <w:p w14:paraId="4961374A" w14:textId="77777777" w:rsidR="00565FE3" w:rsidRDefault="00565FE3" w:rsidP="00565FE3">
      <w:pPr>
        <w:spacing w:after="0"/>
        <w:rPr>
          <w:rFonts w:cstheme="minorHAnsi"/>
        </w:rPr>
      </w:pPr>
    </w:p>
    <w:p w14:paraId="3192E175"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70"/>
        <w:gridCol w:w="8570"/>
      </w:tblGrid>
      <w:tr w:rsidR="00565FE3" w:rsidRPr="00167EA2" w14:paraId="328F8B1C" w14:textId="77777777" w:rsidTr="00C73FF8">
        <w:tc>
          <w:tcPr>
            <w:tcW w:w="5000" w:type="pct"/>
            <w:gridSpan w:val="2"/>
            <w:shd w:val="clear" w:color="auto" w:fill="008E40"/>
          </w:tcPr>
          <w:p w14:paraId="6AE01B98" w14:textId="77777777" w:rsidR="00565FE3" w:rsidRPr="00167EA2" w:rsidRDefault="00565FE3" w:rsidP="00C73FF8">
            <w:pPr>
              <w:spacing w:after="0"/>
              <w:jc w:val="center"/>
              <w:rPr>
                <w:rFonts w:cstheme="minorHAnsi"/>
                <w:b/>
                <w:bCs/>
                <w:sz w:val="18"/>
                <w:szCs w:val="18"/>
              </w:rPr>
            </w:pPr>
            <w:r w:rsidRPr="001F2793">
              <w:rPr>
                <w:rFonts w:cstheme="minorHAnsi"/>
                <w:b/>
                <w:bCs/>
                <w:color w:val="FFFFFF" w:themeColor="background1"/>
                <w:sz w:val="18"/>
                <w:szCs w:val="18"/>
              </w:rPr>
              <w:t>Beneficiari</w:t>
            </w:r>
          </w:p>
        </w:tc>
      </w:tr>
      <w:tr w:rsidR="00565FE3" w:rsidRPr="00167EA2" w14:paraId="19803D18" w14:textId="77777777" w:rsidTr="00C73FF8">
        <w:tc>
          <w:tcPr>
            <w:tcW w:w="774" w:type="pct"/>
            <w:shd w:val="clear" w:color="auto" w:fill="A7D9A3"/>
          </w:tcPr>
          <w:p w14:paraId="47D8726F"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26" w:type="pct"/>
            <w:shd w:val="clear" w:color="auto" w:fill="A7D9A3"/>
          </w:tcPr>
          <w:p w14:paraId="55AAEE2E"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62EF2178" w14:textId="77777777" w:rsidTr="00C73FF8">
        <w:tc>
          <w:tcPr>
            <w:tcW w:w="774" w:type="pct"/>
            <w:vAlign w:val="center"/>
          </w:tcPr>
          <w:p w14:paraId="67B48826"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226" w:type="pct"/>
            <w:vAlign w:val="center"/>
          </w:tcPr>
          <w:p w14:paraId="13D8101F" w14:textId="77777777" w:rsidR="00565FE3" w:rsidRPr="00167EA2" w:rsidRDefault="00565FE3" w:rsidP="00C73FF8">
            <w:pPr>
              <w:spacing w:after="0"/>
              <w:rPr>
                <w:rFonts w:cstheme="minorHAnsi"/>
                <w:sz w:val="18"/>
                <w:szCs w:val="18"/>
              </w:rPr>
            </w:pPr>
            <w:r>
              <w:rPr>
                <w:rFonts w:cstheme="minorHAnsi"/>
                <w:sz w:val="18"/>
                <w:szCs w:val="18"/>
              </w:rPr>
              <w:t>Allevatori</w:t>
            </w:r>
            <w:r w:rsidRPr="00700099">
              <w:rPr>
                <w:rFonts w:cstheme="minorHAnsi"/>
                <w:sz w:val="18"/>
                <w:szCs w:val="18"/>
              </w:rPr>
              <w:t xml:space="preserve"> singoli o associati</w:t>
            </w:r>
          </w:p>
        </w:tc>
      </w:tr>
      <w:tr w:rsidR="00565FE3" w:rsidRPr="00167EA2" w14:paraId="4C894B9F" w14:textId="77777777" w:rsidTr="00C73FF8">
        <w:tc>
          <w:tcPr>
            <w:tcW w:w="774" w:type="pct"/>
            <w:vAlign w:val="center"/>
          </w:tcPr>
          <w:p w14:paraId="0AE3D8E1"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226" w:type="pct"/>
            <w:vAlign w:val="center"/>
          </w:tcPr>
          <w:p w14:paraId="6203F2DF" w14:textId="77777777" w:rsidR="00565FE3" w:rsidRPr="00167EA2" w:rsidRDefault="00565FE3" w:rsidP="00C73FF8">
            <w:pPr>
              <w:spacing w:after="0"/>
              <w:rPr>
                <w:rFonts w:cstheme="minorHAnsi"/>
                <w:sz w:val="18"/>
                <w:szCs w:val="18"/>
              </w:rPr>
            </w:pPr>
            <w:r w:rsidRPr="00700099">
              <w:rPr>
                <w:rFonts w:cstheme="minorHAnsi"/>
                <w:sz w:val="18"/>
                <w:szCs w:val="18"/>
              </w:rPr>
              <w:t>Altri soggetti pubblici e privati</w:t>
            </w:r>
          </w:p>
        </w:tc>
      </w:tr>
      <w:tr w:rsidR="00565FE3" w:rsidRPr="00167EA2" w14:paraId="55661E0D" w14:textId="77777777" w:rsidTr="00C73FF8">
        <w:tc>
          <w:tcPr>
            <w:tcW w:w="5000" w:type="pct"/>
            <w:gridSpan w:val="2"/>
            <w:shd w:val="clear" w:color="auto" w:fill="008E40"/>
          </w:tcPr>
          <w:p w14:paraId="4A270135"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565FE3" w:rsidRPr="00167EA2" w14:paraId="4254C8E6" w14:textId="77777777" w:rsidTr="00C73FF8">
        <w:tc>
          <w:tcPr>
            <w:tcW w:w="774" w:type="pct"/>
            <w:shd w:val="clear" w:color="auto" w:fill="A7D9A3"/>
          </w:tcPr>
          <w:p w14:paraId="499BC3B8"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26" w:type="pct"/>
            <w:shd w:val="clear" w:color="auto" w:fill="A7D9A3"/>
          </w:tcPr>
          <w:p w14:paraId="77B0525E"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0214FC17" w14:textId="77777777" w:rsidTr="00C73FF8">
        <w:tc>
          <w:tcPr>
            <w:tcW w:w="774" w:type="pct"/>
            <w:vAlign w:val="center"/>
          </w:tcPr>
          <w:p w14:paraId="49ABF6FF" w14:textId="77777777" w:rsidR="00565FE3" w:rsidRPr="00167EA2" w:rsidRDefault="00565FE3" w:rsidP="00C73FF8">
            <w:pPr>
              <w:spacing w:after="0"/>
              <w:jc w:val="center"/>
              <w:rPr>
                <w:rFonts w:cstheme="minorHAnsi"/>
                <w:b/>
                <w:bCs/>
                <w:sz w:val="18"/>
                <w:szCs w:val="18"/>
              </w:rPr>
            </w:pPr>
            <w:r>
              <w:rPr>
                <w:rFonts w:cstheme="minorHAnsi"/>
                <w:b/>
                <w:bCs/>
                <w:sz w:val="18"/>
                <w:szCs w:val="18"/>
              </w:rPr>
              <w:t>C03</w:t>
            </w:r>
          </w:p>
        </w:tc>
        <w:tc>
          <w:tcPr>
            <w:tcW w:w="4226" w:type="pct"/>
            <w:vAlign w:val="center"/>
          </w:tcPr>
          <w:p w14:paraId="652F6D80" w14:textId="77777777" w:rsidR="00565FE3" w:rsidRPr="00FF005D" w:rsidRDefault="00565FE3" w:rsidP="00C73FF8">
            <w:pPr>
              <w:spacing w:after="0"/>
              <w:rPr>
                <w:rFonts w:cstheme="minorHAnsi"/>
                <w:sz w:val="18"/>
                <w:szCs w:val="18"/>
              </w:rPr>
            </w:pPr>
            <w:r w:rsidRPr="00700099">
              <w:rPr>
                <w:rFonts w:cstheme="minorHAnsi"/>
                <w:sz w:val="18"/>
                <w:szCs w:val="18"/>
              </w:rPr>
              <w:t>Iscrizi</w:t>
            </w:r>
            <w:r w:rsidRPr="00FF005D">
              <w:rPr>
                <w:rFonts w:cstheme="minorHAnsi"/>
                <w:sz w:val="18"/>
                <w:szCs w:val="18"/>
              </w:rPr>
              <w:t>one della razza/popolazione a rischio di estinzione /erosione all’Anagrafe nazionale della biodiversità di interesse agricolo e alimentare della legge n. 194/2015 oppure presenti nei Repertori o Elenchi regionali di risorse genetiche</w:t>
            </w:r>
          </w:p>
          <w:p w14:paraId="6788B1AC" w14:textId="77777777" w:rsidR="00565FE3" w:rsidRPr="00253715" w:rsidRDefault="00565FE3" w:rsidP="00565FE3">
            <w:pPr>
              <w:pStyle w:val="Paragrafoelenco"/>
              <w:numPr>
                <w:ilvl w:val="0"/>
                <w:numId w:val="25"/>
              </w:numPr>
              <w:spacing w:after="0"/>
              <w:rPr>
                <w:rFonts w:cstheme="minorHAnsi"/>
                <w:sz w:val="18"/>
                <w:szCs w:val="18"/>
              </w:rPr>
            </w:pPr>
            <w:r w:rsidRPr="00C64657">
              <w:rPr>
                <w:rFonts w:cstheme="minorHAnsi"/>
                <w:b/>
                <w:bCs/>
                <w:sz w:val="18"/>
                <w:szCs w:val="18"/>
              </w:rPr>
              <w:t>Regione Lombardia</w:t>
            </w:r>
            <w:r>
              <w:rPr>
                <w:rFonts w:cstheme="minorHAnsi"/>
                <w:sz w:val="18"/>
                <w:szCs w:val="18"/>
              </w:rPr>
              <w:t xml:space="preserve">: </w:t>
            </w:r>
            <w:r w:rsidRPr="008C59F8">
              <w:rPr>
                <w:rFonts w:cstheme="minorHAnsi"/>
                <w:sz w:val="18"/>
                <w:szCs w:val="18"/>
              </w:rPr>
              <w:t>Anagrafe Nazionale e/o Elenchi Regionali</w:t>
            </w:r>
          </w:p>
        </w:tc>
      </w:tr>
      <w:tr w:rsidR="00565FE3" w:rsidRPr="00167EA2" w14:paraId="2D8426D7" w14:textId="77777777" w:rsidTr="00C73FF8">
        <w:tc>
          <w:tcPr>
            <w:tcW w:w="774" w:type="pct"/>
            <w:vAlign w:val="center"/>
          </w:tcPr>
          <w:p w14:paraId="7A17A158" w14:textId="77777777" w:rsidR="00565FE3" w:rsidRPr="00167EA2" w:rsidRDefault="00565FE3" w:rsidP="00C73FF8">
            <w:pPr>
              <w:spacing w:after="0"/>
              <w:jc w:val="center"/>
              <w:rPr>
                <w:rFonts w:cstheme="minorHAnsi"/>
                <w:b/>
                <w:bCs/>
                <w:strike/>
                <w:sz w:val="18"/>
                <w:szCs w:val="18"/>
              </w:rPr>
            </w:pPr>
            <w:r>
              <w:rPr>
                <w:rFonts w:cstheme="minorHAnsi"/>
                <w:b/>
                <w:bCs/>
                <w:sz w:val="18"/>
                <w:szCs w:val="18"/>
              </w:rPr>
              <w:t>C04</w:t>
            </w:r>
          </w:p>
        </w:tc>
        <w:tc>
          <w:tcPr>
            <w:tcW w:w="4226" w:type="pct"/>
            <w:vAlign w:val="center"/>
          </w:tcPr>
          <w:p w14:paraId="7795A680" w14:textId="77777777" w:rsidR="00565FE3" w:rsidRDefault="00565FE3" w:rsidP="00C73FF8">
            <w:pPr>
              <w:spacing w:after="0"/>
              <w:rPr>
                <w:rFonts w:cstheme="minorHAnsi"/>
                <w:sz w:val="18"/>
                <w:szCs w:val="18"/>
              </w:rPr>
            </w:pPr>
            <w:r w:rsidRPr="00700099">
              <w:rPr>
                <w:rFonts w:cstheme="minorHAnsi"/>
                <w:sz w:val="18"/>
                <w:szCs w:val="18"/>
              </w:rPr>
              <w:t>Capi di razze autoctone nazionali a rischio di estinzione/erosione (bovini, equidi</w:t>
            </w:r>
            <w:r>
              <w:rPr>
                <w:rFonts w:cstheme="minorHAnsi"/>
                <w:sz w:val="18"/>
                <w:szCs w:val="18"/>
              </w:rPr>
              <w:t xml:space="preserve"> e </w:t>
            </w:r>
            <w:r w:rsidRPr="00700099">
              <w:rPr>
                <w:rFonts w:cstheme="minorHAnsi"/>
                <w:sz w:val="18"/>
                <w:szCs w:val="18"/>
              </w:rPr>
              <w:t>ovi-caprini) con codice di allevamento regionale e iscritti nei libri genealogici/registri delle rispettive razze oggetto d’intervento, definite a livello regionale/provinciale sulla base delle loro specificità</w:t>
            </w:r>
          </w:p>
          <w:p w14:paraId="4321853F" w14:textId="77777777" w:rsidR="00565FE3" w:rsidRPr="00253715" w:rsidRDefault="00565FE3" w:rsidP="00565FE3">
            <w:pPr>
              <w:pStyle w:val="Paragrafoelenco"/>
              <w:numPr>
                <w:ilvl w:val="0"/>
                <w:numId w:val="25"/>
              </w:numPr>
              <w:rPr>
                <w:rFonts w:cstheme="minorHAnsi"/>
                <w:b/>
                <w:bCs/>
                <w:sz w:val="18"/>
                <w:szCs w:val="18"/>
              </w:rPr>
            </w:pPr>
            <w:r w:rsidRPr="00D67CAA">
              <w:rPr>
                <w:rFonts w:cstheme="minorHAnsi"/>
                <w:b/>
                <w:bCs/>
                <w:sz w:val="18"/>
                <w:szCs w:val="18"/>
              </w:rPr>
              <w:t>Regione Lombardia</w:t>
            </w:r>
            <w:r>
              <w:rPr>
                <w:rFonts w:cstheme="minorHAnsi"/>
                <w:b/>
                <w:bCs/>
                <w:sz w:val="18"/>
                <w:szCs w:val="18"/>
              </w:rPr>
              <w:t xml:space="preserve"> -</w:t>
            </w:r>
            <w:r w:rsidRPr="00D67CAA">
              <w:rPr>
                <w:rFonts w:cstheme="minorHAnsi"/>
                <w:b/>
                <w:bCs/>
                <w:sz w:val="18"/>
                <w:szCs w:val="18"/>
              </w:rPr>
              <w:t xml:space="preserve"> </w:t>
            </w:r>
            <w:r w:rsidRPr="00253715">
              <w:rPr>
                <w:rFonts w:cstheme="minorHAnsi"/>
                <w:b/>
                <w:bCs/>
                <w:sz w:val="18"/>
                <w:szCs w:val="18"/>
              </w:rPr>
              <w:t>razze ammissibili:</w:t>
            </w:r>
          </w:p>
          <w:p w14:paraId="78018864" w14:textId="77777777" w:rsidR="00565FE3" w:rsidRPr="008C59F8" w:rsidRDefault="00565FE3" w:rsidP="00565FE3">
            <w:pPr>
              <w:pStyle w:val="Paragrafoelenco"/>
              <w:numPr>
                <w:ilvl w:val="1"/>
                <w:numId w:val="25"/>
              </w:numPr>
              <w:spacing w:after="0"/>
              <w:rPr>
                <w:rFonts w:cstheme="minorHAnsi"/>
                <w:b/>
                <w:bCs/>
                <w:sz w:val="18"/>
                <w:szCs w:val="18"/>
              </w:rPr>
            </w:pPr>
            <w:r w:rsidRPr="008C59F8">
              <w:rPr>
                <w:rFonts w:cstheme="minorHAnsi"/>
                <w:b/>
                <w:bCs/>
                <w:sz w:val="18"/>
                <w:szCs w:val="18"/>
              </w:rPr>
              <w:t>Bovini</w:t>
            </w:r>
            <w:r>
              <w:rPr>
                <w:rFonts w:cstheme="minorHAnsi"/>
                <w:b/>
                <w:bCs/>
                <w:sz w:val="18"/>
                <w:szCs w:val="18"/>
              </w:rPr>
              <w:t>:</w:t>
            </w:r>
          </w:p>
          <w:p w14:paraId="6DDA619B" w14:textId="77777777" w:rsidR="00565FE3" w:rsidRPr="00253715" w:rsidRDefault="00565FE3" w:rsidP="00565FE3">
            <w:pPr>
              <w:pStyle w:val="Paragrafoelenco"/>
              <w:numPr>
                <w:ilvl w:val="2"/>
                <w:numId w:val="25"/>
              </w:numPr>
              <w:spacing w:after="0"/>
              <w:rPr>
                <w:rFonts w:cstheme="minorHAnsi"/>
                <w:sz w:val="18"/>
                <w:szCs w:val="18"/>
              </w:rPr>
            </w:pPr>
            <w:r w:rsidRPr="00253715">
              <w:rPr>
                <w:rFonts w:cstheme="minorHAnsi"/>
                <w:sz w:val="18"/>
                <w:szCs w:val="18"/>
              </w:rPr>
              <w:t>Varzese, Ottonese, Cabannina, Bianca di Val Padana (o Modenese), Rendena</w:t>
            </w:r>
            <w:r w:rsidRPr="000604B6">
              <w:rPr>
                <w:rFonts w:cstheme="minorHAnsi"/>
                <w:sz w:val="18"/>
                <w:szCs w:val="18"/>
              </w:rPr>
              <w:t xml:space="preserve">, </w:t>
            </w:r>
            <w:r w:rsidRPr="0009311E">
              <w:rPr>
                <w:rFonts w:cstheme="minorHAnsi"/>
                <w:strike/>
                <w:color w:val="FF0000"/>
                <w:sz w:val="18"/>
                <w:szCs w:val="18"/>
                <w:highlight w:val="yellow"/>
              </w:rPr>
              <w:t>Grigio Alpina,</w:t>
            </w:r>
            <w:r w:rsidRPr="00253715">
              <w:rPr>
                <w:rFonts w:cstheme="minorHAnsi"/>
                <w:sz w:val="18"/>
                <w:szCs w:val="18"/>
              </w:rPr>
              <w:t xml:space="preserve"> Bruna originaria.</w:t>
            </w:r>
          </w:p>
          <w:p w14:paraId="6DDF6C1F" w14:textId="77777777" w:rsidR="00565FE3" w:rsidRPr="008C59F8" w:rsidRDefault="00565FE3" w:rsidP="00565FE3">
            <w:pPr>
              <w:pStyle w:val="Paragrafoelenco"/>
              <w:numPr>
                <w:ilvl w:val="1"/>
                <w:numId w:val="25"/>
              </w:numPr>
              <w:spacing w:after="0"/>
              <w:rPr>
                <w:rFonts w:cstheme="minorHAnsi"/>
                <w:sz w:val="18"/>
                <w:szCs w:val="18"/>
              </w:rPr>
            </w:pPr>
            <w:r w:rsidRPr="008C59F8">
              <w:rPr>
                <w:rFonts w:cstheme="minorHAnsi"/>
                <w:b/>
                <w:bCs/>
                <w:sz w:val="18"/>
                <w:szCs w:val="18"/>
              </w:rPr>
              <w:t>Ovini</w:t>
            </w:r>
            <w:r>
              <w:rPr>
                <w:rFonts w:cstheme="minorHAnsi"/>
                <w:b/>
                <w:bCs/>
                <w:sz w:val="18"/>
                <w:szCs w:val="18"/>
              </w:rPr>
              <w:t>:</w:t>
            </w:r>
          </w:p>
          <w:p w14:paraId="2F43C1FF" w14:textId="77777777" w:rsidR="00565FE3" w:rsidRPr="00253715" w:rsidRDefault="00565FE3" w:rsidP="00565FE3">
            <w:pPr>
              <w:pStyle w:val="Paragrafoelenco"/>
              <w:numPr>
                <w:ilvl w:val="2"/>
                <w:numId w:val="25"/>
              </w:numPr>
              <w:spacing w:after="0"/>
              <w:rPr>
                <w:rFonts w:cstheme="minorHAnsi"/>
                <w:sz w:val="18"/>
                <w:szCs w:val="18"/>
              </w:rPr>
            </w:pPr>
            <w:r w:rsidRPr="00253715">
              <w:rPr>
                <w:rFonts w:cstheme="minorHAnsi"/>
                <w:sz w:val="18"/>
                <w:szCs w:val="18"/>
              </w:rPr>
              <w:t>Pecora di Corteno, Pecora Brianzola</w:t>
            </w:r>
            <w:r>
              <w:rPr>
                <w:rFonts w:cstheme="minorHAnsi"/>
                <w:sz w:val="18"/>
                <w:szCs w:val="18"/>
              </w:rPr>
              <w:t>,</w:t>
            </w:r>
            <w:r w:rsidRPr="00253715">
              <w:rPr>
                <w:rFonts w:cstheme="minorHAnsi"/>
                <w:sz w:val="18"/>
                <w:szCs w:val="18"/>
              </w:rPr>
              <w:t xml:space="preserve"> Pecora Ciuta, Pecora Bergamasca.</w:t>
            </w:r>
          </w:p>
          <w:p w14:paraId="55761A4B" w14:textId="77777777" w:rsidR="00565FE3" w:rsidRPr="008C59F8" w:rsidRDefault="00565FE3" w:rsidP="00565FE3">
            <w:pPr>
              <w:pStyle w:val="Paragrafoelenco"/>
              <w:numPr>
                <w:ilvl w:val="1"/>
                <w:numId w:val="25"/>
              </w:numPr>
              <w:spacing w:after="0"/>
              <w:rPr>
                <w:rFonts w:cstheme="minorHAnsi"/>
                <w:b/>
                <w:bCs/>
                <w:sz w:val="18"/>
                <w:szCs w:val="18"/>
              </w:rPr>
            </w:pPr>
            <w:r w:rsidRPr="008C59F8">
              <w:rPr>
                <w:rFonts w:cstheme="minorHAnsi"/>
                <w:b/>
                <w:bCs/>
                <w:sz w:val="18"/>
                <w:szCs w:val="18"/>
              </w:rPr>
              <w:t>Caprini</w:t>
            </w:r>
            <w:r>
              <w:rPr>
                <w:rFonts w:cstheme="minorHAnsi"/>
                <w:b/>
                <w:bCs/>
                <w:sz w:val="18"/>
                <w:szCs w:val="18"/>
              </w:rPr>
              <w:t>:</w:t>
            </w:r>
          </w:p>
          <w:p w14:paraId="2EDB941A" w14:textId="77777777" w:rsidR="00565FE3" w:rsidRPr="00253715" w:rsidRDefault="00565FE3" w:rsidP="00565FE3">
            <w:pPr>
              <w:pStyle w:val="Paragrafoelenco"/>
              <w:numPr>
                <w:ilvl w:val="2"/>
                <w:numId w:val="25"/>
              </w:numPr>
              <w:spacing w:after="0"/>
              <w:rPr>
                <w:rFonts w:cstheme="minorHAnsi"/>
                <w:sz w:val="18"/>
                <w:szCs w:val="18"/>
              </w:rPr>
            </w:pPr>
            <w:r w:rsidRPr="00253715">
              <w:rPr>
                <w:rFonts w:cstheme="minorHAnsi"/>
                <w:sz w:val="18"/>
                <w:szCs w:val="18"/>
              </w:rPr>
              <w:t>Capra di Livo o Lariana, Capra Orobica o di Valgerola, Capra Frisa Valtellinese o Frontalasca, Capra Bionda dell'Adamello, Capra Verzaschese.</w:t>
            </w:r>
          </w:p>
          <w:p w14:paraId="38CD6FA7" w14:textId="77777777" w:rsidR="00565FE3" w:rsidRPr="001D75C4" w:rsidRDefault="00565FE3" w:rsidP="00565FE3">
            <w:pPr>
              <w:pStyle w:val="Paragrafoelenco"/>
              <w:numPr>
                <w:ilvl w:val="1"/>
                <w:numId w:val="25"/>
              </w:numPr>
              <w:spacing w:after="0"/>
              <w:rPr>
                <w:rFonts w:cstheme="minorHAnsi"/>
                <w:b/>
                <w:bCs/>
                <w:sz w:val="18"/>
                <w:szCs w:val="18"/>
              </w:rPr>
            </w:pPr>
            <w:r w:rsidRPr="001D75C4">
              <w:rPr>
                <w:rFonts w:cstheme="minorHAnsi"/>
                <w:b/>
                <w:bCs/>
                <w:sz w:val="18"/>
                <w:szCs w:val="18"/>
              </w:rPr>
              <w:t>Equini:</w:t>
            </w:r>
          </w:p>
          <w:p w14:paraId="3C413B13" w14:textId="77777777" w:rsidR="00565FE3" w:rsidRPr="00253715" w:rsidRDefault="00565FE3" w:rsidP="00565FE3">
            <w:pPr>
              <w:pStyle w:val="Paragrafoelenco"/>
              <w:numPr>
                <w:ilvl w:val="2"/>
                <w:numId w:val="25"/>
              </w:numPr>
              <w:spacing w:after="0"/>
              <w:rPr>
                <w:rFonts w:cstheme="minorHAnsi"/>
                <w:strike/>
                <w:sz w:val="18"/>
                <w:szCs w:val="18"/>
              </w:rPr>
            </w:pPr>
            <w:r w:rsidRPr="001D75C4">
              <w:rPr>
                <w:rFonts w:cstheme="minorHAnsi"/>
                <w:sz w:val="18"/>
                <w:szCs w:val="18"/>
              </w:rPr>
              <w:t>Cavallo</w:t>
            </w:r>
            <w:r w:rsidRPr="00700099">
              <w:rPr>
                <w:rFonts w:cstheme="minorHAnsi"/>
                <w:sz w:val="18"/>
                <w:szCs w:val="18"/>
              </w:rPr>
              <w:t xml:space="preserve"> Tiro Pesante Rapido (TPR)</w:t>
            </w:r>
            <w:r>
              <w:rPr>
                <w:rFonts w:cstheme="minorHAnsi"/>
                <w:sz w:val="18"/>
                <w:szCs w:val="18"/>
              </w:rPr>
              <w:t xml:space="preserve">, </w:t>
            </w:r>
            <w:r w:rsidRPr="008C59F8">
              <w:rPr>
                <w:rFonts w:cstheme="minorHAnsi"/>
                <w:sz w:val="18"/>
                <w:szCs w:val="18"/>
              </w:rPr>
              <w:t>Asino Romagnolo</w:t>
            </w:r>
            <w:r>
              <w:rPr>
                <w:rFonts w:cstheme="minorHAnsi"/>
                <w:sz w:val="18"/>
                <w:szCs w:val="18"/>
              </w:rPr>
              <w:t>.</w:t>
            </w:r>
          </w:p>
        </w:tc>
      </w:tr>
      <w:tr w:rsidR="00565FE3" w:rsidRPr="00167EA2" w14:paraId="4CF2719E" w14:textId="77777777" w:rsidTr="00C73FF8">
        <w:tc>
          <w:tcPr>
            <w:tcW w:w="5000" w:type="pct"/>
            <w:gridSpan w:val="2"/>
            <w:shd w:val="clear" w:color="auto" w:fill="008E40"/>
            <w:vAlign w:val="center"/>
          </w:tcPr>
          <w:p w14:paraId="41D2BEE7"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Altri criteri di ammissibilità specifici regionali</w:t>
            </w:r>
          </w:p>
        </w:tc>
      </w:tr>
      <w:tr w:rsidR="00565FE3" w:rsidRPr="00167EA2" w14:paraId="71C47F8A" w14:textId="77777777" w:rsidTr="00C73FF8">
        <w:tc>
          <w:tcPr>
            <w:tcW w:w="774" w:type="pct"/>
            <w:shd w:val="clear" w:color="auto" w:fill="A7D9A3"/>
          </w:tcPr>
          <w:p w14:paraId="0BFDA21A"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26" w:type="pct"/>
            <w:shd w:val="clear" w:color="auto" w:fill="A7D9A3"/>
          </w:tcPr>
          <w:p w14:paraId="1C4081E9"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7B905EC0" w14:textId="77777777" w:rsidTr="00C73FF8">
        <w:trPr>
          <w:trHeight w:val="248"/>
        </w:trPr>
        <w:tc>
          <w:tcPr>
            <w:tcW w:w="774" w:type="pct"/>
            <w:vAlign w:val="center"/>
          </w:tcPr>
          <w:p w14:paraId="1A5DBE4E"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SRA</w:t>
            </w:r>
            <w:r>
              <w:rPr>
                <w:rFonts w:cstheme="minorHAnsi"/>
                <w:b/>
                <w:bCs/>
                <w:sz w:val="18"/>
                <w:szCs w:val="18"/>
              </w:rPr>
              <w:t>14</w:t>
            </w:r>
            <w:r w:rsidRPr="00167EA2">
              <w:rPr>
                <w:rFonts w:cstheme="minorHAnsi"/>
                <w:b/>
                <w:bCs/>
                <w:sz w:val="18"/>
                <w:szCs w:val="18"/>
              </w:rPr>
              <w:t>_C_LOM_1</w:t>
            </w:r>
          </w:p>
        </w:tc>
        <w:tc>
          <w:tcPr>
            <w:tcW w:w="4226" w:type="pct"/>
            <w:vAlign w:val="center"/>
          </w:tcPr>
          <w:p w14:paraId="195A82D7" w14:textId="77777777" w:rsidR="00565FE3" w:rsidRDefault="00565FE3" w:rsidP="00C73FF8">
            <w:pPr>
              <w:spacing w:after="0" w:line="257" w:lineRule="auto"/>
              <w:jc w:val="both"/>
              <w:rPr>
                <w:rFonts w:cstheme="minorHAnsi"/>
                <w:sz w:val="18"/>
                <w:szCs w:val="18"/>
              </w:rPr>
            </w:pPr>
            <w:r>
              <w:rPr>
                <w:rFonts w:cstheme="minorHAnsi"/>
                <w:sz w:val="18"/>
                <w:szCs w:val="18"/>
              </w:rPr>
              <w:t>Soglia minima in UBA:</w:t>
            </w:r>
          </w:p>
          <w:p w14:paraId="405A370A" w14:textId="77777777" w:rsidR="00565FE3" w:rsidRPr="008C59F8" w:rsidRDefault="00565FE3" w:rsidP="00565FE3">
            <w:pPr>
              <w:pStyle w:val="Paragrafoelenco"/>
              <w:numPr>
                <w:ilvl w:val="0"/>
                <w:numId w:val="25"/>
              </w:numPr>
              <w:rPr>
                <w:rFonts w:cstheme="minorHAnsi"/>
                <w:sz w:val="18"/>
                <w:szCs w:val="18"/>
              </w:rPr>
            </w:pPr>
            <w:r w:rsidRPr="008C59F8">
              <w:rPr>
                <w:rFonts w:cstheme="minorHAnsi"/>
                <w:sz w:val="18"/>
                <w:szCs w:val="18"/>
              </w:rPr>
              <w:t>Ov</w:t>
            </w:r>
            <w:r>
              <w:rPr>
                <w:rFonts w:cstheme="minorHAnsi"/>
                <w:sz w:val="18"/>
                <w:szCs w:val="18"/>
              </w:rPr>
              <w:t>i-</w:t>
            </w:r>
            <w:r w:rsidRPr="008C59F8">
              <w:rPr>
                <w:rFonts w:cstheme="minorHAnsi"/>
                <w:sz w:val="18"/>
                <w:szCs w:val="18"/>
              </w:rPr>
              <w:t>caprini</w:t>
            </w:r>
            <w:r>
              <w:rPr>
                <w:rFonts w:cstheme="minorHAnsi"/>
                <w:sz w:val="18"/>
                <w:szCs w:val="18"/>
              </w:rPr>
              <w:t xml:space="preserve">: </w:t>
            </w:r>
            <w:r w:rsidRPr="008C59F8">
              <w:rPr>
                <w:rFonts w:cstheme="minorHAnsi"/>
                <w:sz w:val="18"/>
                <w:szCs w:val="18"/>
              </w:rPr>
              <w:t>1,5 UBA</w:t>
            </w:r>
            <w:r>
              <w:rPr>
                <w:rFonts w:cstheme="minorHAnsi"/>
                <w:sz w:val="18"/>
                <w:szCs w:val="18"/>
              </w:rPr>
              <w:t>;</w:t>
            </w:r>
          </w:p>
          <w:p w14:paraId="5FFE58AB" w14:textId="77777777" w:rsidR="00565FE3" w:rsidRPr="008C59F8" w:rsidRDefault="00565FE3" w:rsidP="00565FE3">
            <w:pPr>
              <w:pStyle w:val="Paragrafoelenco"/>
              <w:numPr>
                <w:ilvl w:val="0"/>
                <w:numId w:val="25"/>
              </w:numPr>
              <w:rPr>
                <w:rFonts w:cstheme="minorHAnsi"/>
                <w:sz w:val="18"/>
                <w:szCs w:val="18"/>
              </w:rPr>
            </w:pPr>
            <w:r w:rsidRPr="008C59F8">
              <w:rPr>
                <w:rFonts w:cstheme="minorHAnsi"/>
                <w:sz w:val="18"/>
                <w:szCs w:val="18"/>
              </w:rPr>
              <w:t>Bovini</w:t>
            </w:r>
            <w:r>
              <w:rPr>
                <w:rFonts w:cstheme="minorHAnsi"/>
                <w:sz w:val="18"/>
                <w:szCs w:val="18"/>
              </w:rPr>
              <w:t>:</w:t>
            </w:r>
            <w:r w:rsidRPr="008C59F8">
              <w:rPr>
                <w:rFonts w:cstheme="minorHAnsi"/>
                <w:sz w:val="18"/>
                <w:szCs w:val="18"/>
              </w:rPr>
              <w:t xml:space="preserve"> 3 UBA</w:t>
            </w:r>
            <w:r>
              <w:rPr>
                <w:rFonts w:cstheme="minorHAnsi"/>
                <w:sz w:val="18"/>
                <w:szCs w:val="18"/>
              </w:rPr>
              <w:t>;</w:t>
            </w:r>
          </w:p>
          <w:p w14:paraId="3B9C7063" w14:textId="77777777" w:rsidR="00565FE3" w:rsidRPr="00D67CAA" w:rsidRDefault="00565FE3" w:rsidP="00565FE3">
            <w:pPr>
              <w:pStyle w:val="Paragrafoelenco"/>
              <w:numPr>
                <w:ilvl w:val="0"/>
                <w:numId w:val="25"/>
              </w:numPr>
              <w:spacing w:after="0"/>
              <w:rPr>
                <w:rFonts w:cstheme="minorHAnsi"/>
                <w:sz w:val="18"/>
                <w:szCs w:val="18"/>
              </w:rPr>
            </w:pPr>
            <w:r w:rsidRPr="008C59F8">
              <w:rPr>
                <w:rFonts w:cstheme="minorHAnsi"/>
                <w:sz w:val="18"/>
                <w:szCs w:val="18"/>
              </w:rPr>
              <w:t>Equidi</w:t>
            </w:r>
            <w:r>
              <w:rPr>
                <w:rFonts w:cstheme="minorHAnsi"/>
                <w:sz w:val="18"/>
                <w:szCs w:val="18"/>
              </w:rPr>
              <w:t>:</w:t>
            </w:r>
            <w:r w:rsidRPr="008C59F8">
              <w:rPr>
                <w:rFonts w:cstheme="minorHAnsi"/>
                <w:sz w:val="18"/>
                <w:szCs w:val="18"/>
              </w:rPr>
              <w:t xml:space="preserve"> 1 UBA</w:t>
            </w:r>
            <w:r>
              <w:rPr>
                <w:rFonts w:cstheme="minorHAnsi"/>
                <w:sz w:val="18"/>
                <w:szCs w:val="18"/>
              </w:rPr>
              <w:t>.</w:t>
            </w:r>
          </w:p>
        </w:tc>
      </w:tr>
    </w:tbl>
    <w:p w14:paraId="6C8FF551" w14:textId="77777777" w:rsidR="00565FE3" w:rsidRPr="00700099" w:rsidRDefault="00565FE3" w:rsidP="00565FE3">
      <w:pPr>
        <w:spacing w:after="0"/>
        <w:rPr>
          <w:rFonts w:cstheme="minorHAnsi"/>
        </w:rPr>
      </w:pPr>
    </w:p>
    <w:p w14:paraId="69C31125"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35"/>
        <w:gridCol w:w="8605"/>
      </w:tblGrid>
      <w:tr w:rsidR="00565FE3" w:rsidRPr="00700099" w14:paraId="6BB58094" w14:textId="77777777" w:rsidTr="00C73FF8">
        <w:trPr>
          <w:trHeight w:val="275"/>
        </w:trPr>
        <w:tc>
          <w:tcPr>
            <w:tcW w:w="5000" w:type="pct"/>
            <w:gridSpan w:val="2"/>
            <w:shd w:val="clear" w:color="auto" w:fill="008E40"/>
            <w:vAlign w:val="center"/>
          </w:tcPr>
          <w:p w14:paraId="7B75A7D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565FE3" w:rsidRPr="00700099" w14:paraId="37ADB167" w14:textId="77777777" w:rsidTr="00C73FF8">
        <w:trPr>
          <w:trHeight w:val="275"/>
        </w:trPr>
        <w:tc>
          <w:tcPr>
            <w:tcW w:w="757" w:type="pct"/>
            <w:shd w:val="clear" w:color="auto" w:fill="A7D9A3"/>
            <w:vAlign w:val="center"/>
          </w:tcPr>
          <w:p w14:paraId="2D12B011"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40F95138"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7C94C58" w14:textId="77777777" w:rsidTr="00C73FF8">
        <w:trPr>
          <w:trHeight w:val="274"/>
        </w:trPr>
        <w:tc>
          <w:tcPr>
            <w:tcW w:w="757" w:type="pct"/>
            <w:vAlign w:val="center"/>
          </w:tcPr>
          <w:p w14:paraId="1D7B9104" w14:textId="77777777" w:rsidR="00565FE3" w:rsidRPr="0037335A" w:rsidRDefault="00565FE3" w:rsidP="00C73FF8">
            <w:pPr>
              <w:spacing w:after="0"/>
              <w:jc w:val="center"/>
              <w:rPr>
                <w:rFonts w:cstheme="minorHAnsi"/>
                <w:b/>
                <w:bCs/>
                <w:sz w:val="18"/>
                <w:szCs w:val="18"/>
              </w:rPr>
            </w:pPr>
            <w:r w:rsidRPr="00FA142A">
              <w:rPr>
                <w:rFonts w:cstheme="minorHAnsi"/>
                <w:b/>
                <w:bCs/>
                <w:sz w:val="18"/>
                <w:szCs w:val="18"/>
              </w:rPr>
              <w:t>I01</w:t>
            </w:r>
          </w:p>
        </w:tc>
        <w:tc>
          <w:tcPr>
            <w:tcW w:w="4243" w:type="pct"/>
            <w:vAlign w:val="center"/>
          </w:tcPr>
          <w:p w14:paraId="2876FCB4" w14:textId="77777777" w:rsidR="00565FE3" w:rsidRPr="006051F6" w:rsidRDefault="00565FE3" w:rsidP="00C73FF8">
            <w:pPr>
              <w:spacing w:after="0"/>
              <w:rPr>
                <w:rFonts w:cstheme="minorHAnsi"/>
                <w:sz w:val="18"/>
                <w:szCs w:val="18"/>
              </w:rPr>
            </w:pPr>
            <w:r w:rsidRPr="00700099">
              <w:rPr>
                <w:rFonts w:cstheme="minorHAnsi"/>
                <w:sz w:val="18"/>
                <w:szCs w:val="18"/>
              </w:rPr>
              <w:t>Allevare animali di una o più razze a rischio di estinzione/erosione genetica, anche appartenenti a specie diverse</w:t>
            </w:r>
          </w:p>
        </w:tc>
      </w:tr>
      <w:tr w:rsidR="00565FE3" w:rsidRPr="00700099" w14:paraId="5424A929" w14:textId="77777777" w:rsidTr="00C73FF8">
        <w:trPr>
          <w:trHeight w:val="486"/>
        </w:trPr>
        <w:tc>
          <w:tcPr>
            <w:tcW w:w="757" w:type="pct"/>
            <w:vAlign w:val="center"/>
          </w:tcPr>
          <w:p w14:paraId="0082CCB3" w14:textId="77777777" w:rsidR="00565FE3" w:rsidRPr="0037335A" w:rsidRDefault="00565FE3" w:rsidP="00C73FF8">
            <w:pPr>
              <w:spacing w:after="0"/>
              <w:jc w:val="center"/>
              <w:rPr>
                <w:rFonts w:cstheme="minorHAnsi"/>
                <w:b/>
                <w:bCs/>
                <w:sz w:val="18"/>
                <w:szCs w:val="18"/>
              </w:rPr>
            </w:pPr>
            <w:r w:rsidRPr="00FA142A">
              <w:rPr>
                <w:rFonts w:cstheme="minorHAnsi"/>
                <w:b/>
                <w:bCs/>
                <w:sz w:val="18"/>
                <w:szCs w:val="18"/>
              </w:rPr>
              <w:t>I02</w:t>
            </w:r>
          </w:p>
        </w:tc>
        <w:tc>
          <w:tcPr>
            <w:tcW w:w="4243" w:type="pct"/>
            <w:vAlign w:val="center"/>
          </w:tcPr>
          <w:p w14:paraId="34F3A4E7" w14:textId="77777777" w:rsidR="00565FE3" w:rsidRDefault="00565FE3" w:rsidP="00C73FF8">
            <w:pPr>
              <w:spacing w:after="0"/>
              <w:rPr>
                <w:rFonts w:cstheme="minorHAnsi"/>
                <w:sz w:val="18"/>
                <w:szCs w:val="18"/>
              </w:rPr>
            </w:pPr>
            <w:r w:rsidRPr="00700099">
              <w:rPr>
                <w:rFonts w:cstheme="minorHAnsi"/>
                <w:sz w:val="18"/>
                <w:szCs w:val="18"/>
              </w:rPr>
              <w:t>Dovrà essere mantenuta la consistenza della razza/popolazione per tutto il periodo di impegno, fatte salve le specifiche disposizioni regionali</w:t>
            </w:r>
          </w:p>
          <w:p w14:paraId="0209FC67" w14:textId="77777777" w:rsidR="00565FE3" w:rsidRPr="006051F6" w:rsidRDefault="00565FE3" w:rsidP="00565FE3">
            <w:pPr>
              <w:pStyle w:val="Paragrafoelenco"/>
              <w:numPr>
                <w:ilvl w:val="0"/>
                <w:numId w:val="27"/>
              </w:numPr>
              <w:spacing w:after="0"/>
              <w:jc w:val="both"/>
              <w:rPr>
                <w:rFonts w:cstheme="minorHAnsi"/>
                <w:sz w:val="18"/>
                <w:szCs w:val="18"/>
              </w:rPr>
            </w:pPr>
            <w:r w:rsidRPr="00D67CAA">
              <w:rPr>
                <w:rFonts w:cstheme="minorHAnsi"/>
                <w:b/>
                <w:bCs/>
                <w:sz w:val="18"/>
                <w:szCs w:val="18"/>
              </w:rPr>
              <w:t>Regione Lombardia</w:t>
            </w:r>
            <w:r>
              <w:rPr>
                <w:rFonts w:cstheme="minorHAnsi"/>
                <w:sz w:val="18"/>
                <w:szCs w:val="18"/>
              </w:rPr>
              <w:t xml:space="preserve">: </w:t>
            </w:r>
            <w:r w:rsidRPr="006125F7">
              <w:rPr>
                <w:rFonts w:cstheme="minorHAnsi"/>
                <w:sz w:val="18"/>
                <w:szCs w:val="18"/>
              </w:rPr>
              <w:t>Il numero dei capi accertati con la domanda di sostegno deve essere mantenuto per tutto il periodo di impegno, con una tolleranza massima di riduzione del 20%. Per domande di sostegno con meno di 10 UBA accertate a premio, la suddetta tolleranza può essere superata fino ad una riduzione massima di 2 UBA, fermo restando il rispetto del criterio di ammissibilità riferito alla soglia minima di UBA per tipo di allevamento</w:t>
            </w:r>
            <w:r>
              <w:rPr>
                <w:rFonts w:cstheme="minorHAnsi"/>
                <w:sz w:val="18"/>
                <w:szCs w:val="18"/>
              </w:rPr>
              <w:t>.</w:t>
            </w:r>
          </w:p>
        </w:tc>
      </w:tr>
    </w:tbl>
    <w:p w14:paraId="1D7A72C3"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700099" w14:paraId="4D699EEC" w14:textId="77777777" w:rsidTr="00C73FF8">
        <w:tc>
          <w:tcPr>
            <w:tcW w:w="5000" w:type="pct"/>
            <w:gridSpan w:val="2"/>
            <w:shd w:val="clear" w:color="auto" w:fill="008E40"/>
            <w:vAlign w:val="center"/>
          </w:tcPr>
          <w:p w14:paraId="7D916200"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0EE66F2D" w14:textId="77777777" w:rsidTr="00C73FF8">
        <w:tc>
          <w:tcPr>
            <w:tcW w:w="767" w:type="pct"/>
            <w:shd w:val="clear" w:color="auto" w:fill="A7D9A3"/>
            <w:vAlign w:val="center"/>
          </w:tcPr>
          <w:p w14:paraId="6802A69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33" w:type="pct"/>
            <w:shd w:val="clear" w:color="auto" w:fill="A7D9A3"/>
            <w:vAlign w:val="center"/>
          </w:tcPr>
          <w:p w14:paraId="48BCD28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705926DD" w14:textId="77777777" w:rsidTr="00C73FF8">
        <w:tc>
          <w:tcPr>
            <w:tcW w:w="767" w:type="pct"/>
            <w:vAlign w:val="center"/>
          </w:tcPr>
          <w:p w14:paraId="3943BFCE"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33" w:type="pct"/>
            <w:vAlign w:val="center"/>
          </w:tcPr>
          <w:p w14:paraId="77220CFC"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69DA5143" w14:textId="77777777" w:rsidTr="00C73FF8">
        <w:tc>
          <w:tcPr>
            <w:tcW w:w="767" w:type="pct"/>
            <w:vAlign w:val="center"/>
          </w:tcPr>
          <w:p w14:paraId="2734EE4A"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33" w:type="pct"/>
            <w:vAlign w:val="center"/>
          </w:tcPr>
          <w:p w14:paraId="34A6460E"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776C70CC" w14:textId="77777777" w:rsidR="00565FE3" w:rsidRDefault="00565FE3" w:rsidP="00565FE3">
      <w:pPr>
        <w:spacing w:after="0"/>
      </w:pPr>
    </w:p>
    <w:p w14:paraId="16302CCF"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w:t>
      </w:r>
      <w:r>
        <w:rPr>
          <w:i/>
          <w:iCs/>
          <w:color w:val="365F91" w:themeColor="accent1" w:themeShade="BF"/>
          <w:sz w:val="22"/>
          <w:szCs w:val="22"/>
        </w:rPr>
        <w:t xml:space="preserve"> </w:t>
      </w:r>
      <w:r w:rsidRPr="001E0CF5">
        <w:rPr>
          <w:i/>
          <w:iCs/>
          <w:color w:val="365F91" w:themeColor="accent1" w:themeShade="BF"/>
          <w:sz w:val="22"/>
          <w:szCs w:val="22"/>
        </w:rPr>
        <w:t>(€/</w:t>
      </w:r>
      <w:r>
        <w:rPr>
          <w:i/>
          <w:iCs/>
          <w:color w:val="365F91" w:themeColor="accent1" w:themeShade="BF"/>
          <w:sz w:val="22"/>
          <w:szCs w:val="22"/>
        </w:rPr>
        <w:t>UBA</w:t>
      </w:r>
      <w:r w:rsidRPr="001E0CF5">
        <w:rPr>
          <w:i/>
          <w:iCs/>
          <w:color w:val="365F91" w:themeColor="accent1" w:themeShade="BF"/>
          <w:sz w:val="22"/>
          <w:szCs w:val="22"/>
        </w:rPr>
        <w:t>/anno)</w:t>
      </w:r>
    </w:p>
    <w:tbl>
      <w:tblPr>
        <w:tblStyle w:val="Grigliatabella"/>
        <w:tblW w:w="0" w:type="auto"/>
        <w:tblLook w:val="04A0" w:firstRow="1" w:lastRow="0" w:firstColumn="1" w:lastColumn="0" w:noHBand="0" w:noVBand="1"/>
      </w:tblPr>
      <w:tblGrid>
        <w:gridCol w:w="2585"/>
        <w:gridCol w:w="2423"/>
        <w:gridCol w:w="2423"/>
      </w:tblGrid>
      <w:tr w:rsidR="00565FE3" w14:paraId="2C172F1C" w14:textId="77777777" w:rsidTr="00C73FF8">
        <w:trPr>
          <w:trHeight w:val="444"/>
        </w:trPr>
        <w:tc>
          <w:tcPr>
            <w:tcW w:w="2585" w:type="dxa"/>
            <w:shd w:val="clear" w:color="auto" w:fill="008E40"/>
            <w:vAlign w:val="center"/>
          </w:tcPr>
          <w:p w14:paraId="5133CDDA" w14:textId="77777777" w:rsidR="00565FE3" w:rsidRPr="00C547C1"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Bovini</w:t>
            </w:r>
          </w:p>
        </w:tc>
        <w:tc>
          <w:tcPr>
            <w:tcW w:w="2423" w:type="dxa"/>
            <w:shd w:val="clear" w:color="auto" w:fill="008E40"/>
            <w:vAlign w:val="center"/>
          </w:tcPr>
          <w:p w14:paraId="4B6CF711"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Equidi</w:t>
            </w:r>
          </w:p>
        </w:tc>
        <w:tc>
          <w:tcPr>
            <w:tcW w:w="2423" w:type="dxa"/>
            <w:shd w:val="clear" w:color="auto" w:fill="008E40"/>
            <w:vAlign w:val="center"/>
          </w:tcPr>
          <w:p w14:paraId="2E4F1CF8"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Ovicaprini</w:t>
            </w:r>
          </w:p>
        </w:tc>
      </w:tr>
      <w:tr w:rsidR="00565FE3" w14:paraId="24756EDC" w14:textId="77777777" w:rsidTr="00C73FF8">
        <w:trPr>
          <w:trHeight w:val="289"/>
        </w:trPr>
        <w:tc>
          <w:tcPr>
            <w:tcW w:w="2585" w:type="dxa"/>
            <w:vAlign w:val="center"/>
          </w:tcPr>
          <w:p w14:paraId="107716EC" w14:textId="77777777" w:rsidR="00565FE3" w:rsidRDefault="00565FE3" w:rsidP="00C73FF8">
            <w:pPr>
              <w:spacing w:after="0"/>
              <w:jc w:val="center"/>
              <w:rPr>
                <w:rFonts w:cstheme="minorHAnsi"/>
                <w:strike/>
                <w:color w:val="FF0000"/>
                <w:sz w:val="18"/>
                <w:szCs w:val="18"/>
                <w:lang w:val="it"/>
              </w:rPr>
            </w:pPr>
            <w:r w:rsidRPr="002F3E4F">
              <w:rPr>
                <w:rFonts w:cstheme="minorHAnsi"/>
                <w:strike/>
                <w:color w:val="FF0000"/>
                <w:sz w:val="18"/>
                <w:szCs w:val="18"/>
                <w:lang w:val="it"/>
              </w:rPr>
              <w:t>358,61</w:t>
            </w:r>
          </w:p>
          <w:p w14:paraId="43B715BB" w14:textId="77777777" w:rsidR="00565FE3" w:rsidRPr="002F3E4F" w:rsidRDefault="00565FE3" w:rsidP="00C73FF8">
            <w:pPr>
              <w:spacing w:after="0"/>
              <w:jc w:val="center"/>
              <w:rPr>
                <w:rFonts w:cstheme="minorHAnsi"/>
                <w:sz w:val="18"/>
                <w:szCs w:val="18"/>
                <w:lang w:val="it"/>
              </w:rPr>
            </w:pPr>
            <w:r w:rsidRPr="0009311E">
              <w:rPr>
                <w:rFonts w:cstheme="minorHAnsi"/>
                <w:sz w:val="18"/>
                <w:szCs w:val="18"/>
                <w:highlight w:val="yellow"/>
                <w:lang w:val="it"/>
              </w:rPr>
              <w:t>400</w:t>
            </w:r>
          </w:p>
        </w:tc>
        <w:tc>
          <w:tcPr>
            <w:tcW w:w="2423" w:type="dxa"/>
            <w:vAlign w:val="center"/>
          </w:tcPr>
          <w:p w14:paraId="61C97109" w14:textId="77777777" w:rsidR="00565FE3" w:rsidRDefault="00565FE3" w:rsidP="00C73FF8">
            <w:pPr>
              <w:spacing w:after="0"/>
              <w:jc w:val="center"/>
              <w:rPr>
                <w:rFonts w:cstheme="minorHAnsi"/>
                <w:strike/>
                <w:color w:val="FF0000"/>
                <w:sz w:val="18"/>
                <w:szCs w:val="18"/>
                <w:lang w:val="it"/>
              </w:rPr>
            </w:pPr>
            <w:r w:rsidRPr="002F3E4F">
              <w:rPr>
                <w:rFonts w:cstheme="minorHAnsi"/>
                <w:strike/>
                <w:color w:val="FF0000"/>
                <w:sz w:val="18"/>
                <w:szCs w:val="18"/>
                <w:lang w:val="it"/>
              </w:rPr>
              <w:t>216,66</w:t>
            </w:r>
          </w:p>
          <w:p w14:paraId="080258C4" w14:textId="77777777" w:rsidR="00565FE3" w:rsidRPr="002F3E4F" w:rsidRDefault="00565FE3" w:rsidP="00C73FF8">
            <w:pPr>
              <w:spacing w:after="0"/>
              <w:jc w:val="center"/>
              <w:rPr>
                <w:rFonts w:cstheme="minorHAnsi"/>
                <w:sz w:val="18"/>
                <w:szCs w:val="18"/>
                <w:lang w:val="it"/>
              </w:rPr>
            </w:pPr>
            <w:r w:rsidRPr="0009311E">
              <w:rPr>
                <w:rFonts w:cstheme="minorHAnsi"/>
                <w:sz w:val="18"/>
                <w:szCs w:val="18"/>
                <w:highlight w:val="yellow"/>
                <w:lang w:val="it"/>
              </w:rPr>
              <w:t>235</w:t>
            </w:r>
          </w:p>
        </w:tc>
        <w:tc>
          <w:tcPr>
            <w:tcW w:w="2423" w:type="dxa"/>
            <w:vAlign w:val="center"/>
          </w:tcPr>
          <w:p w14:paraId="5D13F94B" w14:textId="77777777" w:rsidR="00565FE3" w:rsidRDefault="00565FE3" w:rsidP="00C73FF8">
            <w:pPr>
              <w:spacing w:after="0"/>
              <w:jc w:val="center"/>
              <w:rPr>
                <w:rFonts w:cstheme="minorHAnsi"/>
                <w:strike/>
                <w:color w:val="FF0000"/>
                <w:sz w:val="18"/>
                <w:szCs w:val="18"/>
                <w:lang w:val="it"/>
              </w:rPr>
            </w:pPr>
            <w:r w:rsidRPr="002F3E4F">
              <w:rPr>
                <w:rFonts w:cstheme="minorHAnsi"/>
                <w:strike/>
                <w:color w:val="FF0000"/>
                <w:sz w:val="18"/>
                <w:szCs w:val="18"/>
                <w:lang w:val="it"/>
              </w:rPr>
              <w:t>98,48</w:t>
            </w:r>
          </w:p>
          <w:p w14:paraId="624FA4E2" w14:textId="77777777" w:rsidR="00565FE3" w:rsidRPr="002F3E4F" w:rsidRDefault="00565FE3" w:rsidP="00C73FF8">
            <w:pPr>
              <w:spacing w:after="0"/>
              <w:jc w:val="center"/>
              <w:rPr>
                <w:rFonts w:cstheme="minorHAnsi"/>
                <w:sz w:val="18"/>
                <w:szCs w:val="18"/>
                <w:lang w:val="it"/>
              </w:rPr>
            </w:pPr>
            <w:r w:rsidRPr="0009311E">
              <w:rPr>
                <w:rFonts w:cstheme="minorHAnsi"/>
                <w:sz w:val="18"/>
                <w:szCs w:val="18"/>
                <w:highlight w:val="yellow"/>
                <w:lang w:val="it"/>
              </w:rPr>
              <w:t>260</w:t>
            </w:r>
          </w:p>
        </w:tc>
      </w:tr>
    </w:tbl>
    <w:p w14:paraId="482AB1F5" w14:textId="77777777" w:rsidR="00565FE3" w:rsidRDefault="00565FE3" w:rsidP="00565FE3">
      <w:pPr>
        <w:spacing w:after="0"/>
      </w:pPr>
    </w:p>
    <w:p w14:paraId="28F9DB26"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14F60AC3" w14:textId="77777777" w:rsidTr="00C73FF8">
        <w:trPr>
          <w:trHeight w:val="163"/>
        </w:trPr>
        <w:tc>
          <w:tcPr>
            <w:tcW w:w="4673" w:type="dxa"/>
            <w:vMerge w:val="restart"/>
            <w:shd w:val="clear" w:color="auto" w:fill="008E40"/>
            <w:vAlign w:val="center"/>
          </w:tcPr>
          <w:p w14:paraId="1458FDCD"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350D4F68"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5AAC0985"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6165388B" w14:textId="77777777" w:rsidTr="00C73FF8">
        <w:trPr>
          <w:trHeight w:val="139"/>
        </w:trPr>
        <w:tc>
          <w:tcPr>
            <w:tcW w:w="4673" w:type="dxa"/>
            <w:vMerge/>
            <w:shd w:val="clear" w:color="auto" w:fill="008E40"/>
            <w:vAlign w:val="center"/>
          </w:tcPr>
          <w:p w14:paraId="3E078D58"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42C62CC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47B0B6E5"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03372609" w14:textId="77777777" w:rsidR="00565FE3" w:rsidRPr="006835CB" w:rsidRDefault="00565FE3" w:rsidP="00565FE3">
      <w:pPr>
        <w:spacing w:after="0"/>
        <w:rPr>
          <w:rFonts w:cstheme="minorHAnsi"/>
          <w:b/>
          <w:bCs/>
        </w:rPr>
      </w:pPr>
    </w:p>
    <w:p w14:paraId="75BACC35"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1A38FC27" w14:textId="77777777" w:rsidR="00565FE3" w:rsidRPr="00027731" w:rsidRDefault="00565FE3" w:rsidP="00565FE3">
      <w:pPr>
        <w:rPr>
          <w:rFonts w:eastAsiaTheme="majorEastAsia" w:cstheme="minorHAnsi"/>
          <w:b/>
          <w:bCs/>
          <w:color w:val="008000"/>
          <w:sz w:val="26"/>
          <w:szCs w:val="26"/>
        </w:rPr>
      </w:pPr>
      <w:r w:rsidRPr="00027731">
        <w:rPr>
          <w:sz w:val="20"/>
          <w:szCs w:val="20"/>
        </w:rPr>
        <w:t>Non prevista.</w:t>
      </w:r>
      <w:r w:rsidRPr="00027731">
        <w:rPr>
          <w:rFonts w:eastAsiaTheme="majorEastAsia" w:cstheme="minorHAnsi"/>
          <w:b/>
          <w:bCs/>
          <w:color w:val="008000"/>
          <w:sz w:val="26"/>
          <w:szCs w:val="26"/>
        </w:rPr>
        <w:br w:type="page"/>
      </w:r>
    </w:p>
    <w:p w14:paraId="172E2821" w14:textId="77777777" w:rsidR="00565FE3" w:rsidRDefault="00565FE3" w:rsidP="00565FE3">
      <w:pPr>
        <w:pStyle w:val="Titolo2"/>
        <w:rPr>
          <w:rFonts w:asciiTheme="minorHAnsi" w:hAnsiTheme="minorHAnsi" w:cstheme="minorHAnsi"/>
          <w:b/>
          <w:bCs/>
        </w:rPr>
      </w:pPr>
      <w:bookmarkStart w:id="28" w:name="_Toc133425202"/>
      <w:r w:rsidRPr="00F6220C">
        <w:rPr>
          <w:rFonts w:asciiTheme="minorHAnsi" w:hAnsiTheme="minorHAnsi" w:cstheme="minorHAnsi"/>
          <w:b/>
          <w:bCs/>
        </w:rPr>
        <w:t>SRA19</w:t>
      </w:r>
      <w:r>
        <w:rPr>
          <w:rFonts w:asciiTheme="minorHAnsi" w:hAnsiTheme="minorHAnsi" w:cstheme="minorHAnsi"/>
          <w:b/>
          <w:bCs/>
        </w:rPr>
        <w:t xml:space="preserve"> – Riduzione </w:t>
      </w:r>
      <w:r w:rsidRPr="00580F60">
        <w:rPr>
          <w:rFonts w:asciiTheme="minorHAnsi" w:hAnsiTheme="minorHAnsi" w:cstheme="minorHAnsi"/>
          <w:b/>
          <w:bCs/>
        </w:rPr>
        <w:t>dell’impatto dell’uso di prodotti fitosanitari</w:t>
      </w:r>
      <w:bookmarkEnd w:id="28"/>
    </w:p>
    <w:p w14:paraId="60C64A29"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3217EE5F" w14:textId="77777777" w:rsidR="00565FE3" w:rsidRPr="001F2691" w:rsidRDefault="00565FE3" w:rsidP="00565FE3">
      <w:pPr>
        <w:spacing w:before="40" w:after="40"/>
        <w:jc w:val="both"/>
        <w:rPr>
          <w:noProof/>
          <w:sz w:val="20"/>
          <w:szCs w:val="20"/>
        </w:rPr>
      </w:pPr>
      <w:r w:rsidRPr="001F2691">
        <w:rPr>
          <w:noProof/>
          <w:sz w:val="20"/>
          <w:szCs w:val="20"/>
        </w:rPr>
        <w:t xml:space="preserve">L’intervento prevede un </w:t>
      </w:r>
      <w:r w:rsidRPr="001F2691">
        <w:rPr>
          <w:b/>
          <w:bCs/>
          <w:noProof/>
          <w:sz w:val="20"/>
          <w:szCs w:val="20"/>
        </w:rPr>
        <w:t>sostegno per ettaro di SAU</w:t>
      </w:r>
      <w:r w:rsidRPr="001F2691">
        <w:rPr>
          <w:noProof/>
          <w:sz w:val="20"/>
          <w:szCs w:val="20"/>
        </w:rPr>
        <w:t xml:space="preserve"> a favore dei beneficiari che si impegnano ad applicare tecniche di gestione agronomica volte alla riduzione della deriva dei prodotti fitosanitari, a ridurre l’impiego di sostanze attive classificate come candidate alla sostituzione ai sensi del Reg (CE) n. 1107/2009 ed altre sostanze individuate ai sensi dell’art 15 della Direttiva 2009/128/CE, nonché ad introdurre metodi di difesa più evoluti, che vanno oltre il mero aspetto limitativo nell’utilizzo dei prodotti fitosanitari. Pertanto, l’intervento concorre ad una gestione più sostenibile delle superfici agricole.</w:t>
      </w:r>
    </w:p>
    <w:p w14:paraId="5B20866E" w14:textId="77777777" w:rsidR="00565FE3" w:rsidRPr="00F509EC" w:rsidRDefault="00565FE3" w:rsidP="00565FE3">
      <w:pPr>
        <w:spacing w:before="40" w:after="40"/>
        <w:jc w:val="both"/>
        <w:rPr>
          <w:noProof/>
          <w:sz w:val="20"/>
          <w:szCs w:val="20"/>
        </w:rPr>
      </w:pPr>
      <w:r w:rsidRPr="001F2691">
        <w:rPr>
          <w:noProof/>
          <w:sz w:val="20"/>
          <w:szCs w:val="20"/>
        </w:rPr>
        <w:t xml:space="preserve">L’intervento si </w:t>
      </w:r>
      <w:r w:rsidRPr="00F509EC">
        <w:rPr>
          <w:noProof/>
          <w:sz w:val="20"/>
          <w:szCs w:val="20"/>
        </w:rPr>
        <w:t xml:space="preserve">compone di tre azioni: </w:t>
      </w:r>
    </w:p>
    <w:p w14:paraId="09D21496" w14:textId="77777777" w:rsidR="00565FE3" w:rsidRPr="00F509EC" w:rsidRDefault="00565FE3" w:rsidP="00565FE3">
      <w:pPr>
        <w:pStyle w:val="Paragrafoelenco"/>
        <w:numPr>
          <w:ilvl w:val="0"/>
          <w:numId w:val="27"/>
        </w:numPr>
        <w:spacing w:before="40" w:after="40"/>
        <w:jc w:val="both"/>
        <w:rPr>
          <w:sz w:val="20"/>
          <w:szCs w:val="20"/>
        </w:rPr>
      </w:pPr>
      <w:r w:rsidRPr="00F509EC">
        <w:rPr>
          <w:b/>
          <w:bCs/>
          <w:sz w:val="20"/>
          <w:szCs w:val="20"/>
        </w:rPr>
        <w:t>Azione 1</w:t>
      </w:r>
      <w:r w:rsidRPr="00F509EC">
        <w:rPr>
          <w:sz w:val="20"/>
          <w:szCs w:val="20"/>
        </w:rPr>
        <w:t xml:space="preserve"> - Riduzione del 50% della deriva dei prodotti fitosanitari</w:t>
      </w:r>
    </w:p>
    <w:p w14:paraId="5B6C842D" w14:textId="77777777" w:rsidR="00565FE3" w:rsidRPr="00F509EC" w:rsidRDefault="00565FE3" w:rsidP="00565FE3">
      <w:pPr>
        <w:pStyle w:val="Paragrafoelenco"/>
        <w:numPr>
          <w:ilvl w:val="0"/>
          <w:numId w:val="27"/>
        </w:numPr>
        <w:spacing w:before="40" w:after="40"/>
        <w:jc w:val="both"/>
        <w:rPr>
          <w:sz w:val="20"/>
          <w:szCs w:val="20"/>
        </w:rPr>
      </w:pPr>
      <w:r w:rsidRPr="00F509EC">
        <w:rPr>
          <w:b/>
          <w:bCs/>
          <w:sz w:val="20"/>
          <w:szCs w:val="20"/>
        </w:rPr>
        <w:t>Azione 2</w:t>
      </w:r>
      <w:r w:rsidRPr="00F509EC">
        <w:rPr>
          <w:sz w:val="20"/>
          <w:szCs w:val="20"/>
        </w:rPr>
        <w:t xml:space="preserve"> - Limitazione dell’impiego dei prodotti fitosanitari contenenti sostanze attive candidate alla sostituzione e altre eventualmente individuate a livello regionale </w:t>
      </w:r>
    </w:p>
    <w:p w14:paraId="6D178956" w14:textId="77777777" w:rsidR="00565FE3" w:rsidRPr="00F509EC" w:rsidRDefault="00565FE3" w:rsidP="00565FE3">
      <w:pPr>
        <w:pStyle w:val="Paragrafoelenco"/>
        <w:numPr>
          <w:ilvl w:val="0"/>
          <w:numId w:val="27"/>
        </w:numPr>
        <w:spacing w:before="40" w:after="40"/>
        <w:jc w:val="both"/>
        <w:rPr>
          <w:sz w:val="20"/>
          <w:szCs w:val="20"/>
        </w:rPr>
      </w:pPr>
      <w:r w:rsidRPr="00F509EC">
        <w:rPr>
          <w:b/>
          <w:bCs/>
          <w:sz w:val="20"/>
          <w:szCs w:val="20"/>
        </w:rPr>
        <w:t>Azione 3</w:t>
      </w:r>
      <w:r w:rsidRPr="00F509EC">
        <w:rPr>
          <w:sz w:val="20"/>
          <w:szCs w:val="20"/>
        </w:rPr>
        <w:t xml:space="preserve"> - Adozione di strategie avanzate di difesa delle colture basate sui metodi biotecnologici e biologici</w:t>
      </w:r>
    </w:p>
    <w:p w14:paraId="3AFCA406" w14:textId="77777777" w:rsidR="00565FE3" w:rsidRPr="00F509EC" w:rsidRDefault="00565FE3" w:rsidP="00565FE3">
      <w:pPr>
        <w:spacing w:before="40" w:after="40"/>
        <w:jc w:val="both"/>
        <w:rPr>
          <w:sz w:val="20"/>
          <w:szCs w:val="20"/>
        </w:rPr>
      </w:pPr>
      <w:r w:rsidRPr="00F509EC">
        <w:rPr>
          <w:noProof/>
          <w:sz w:val="20"/>
          <w:szCs w:val="20"/>
        </w:rPr>
        <w:t>Ogni azione prevede un periodo di impegno di durata pari a</w:t>
      </w:r>
      <w:r w:rsidRPr="00F509EC">
        <w:rPr>
          <w:b/>
          <w:bCs/>
          <w:noProof/>
          <w:sz w:val="20"/>
          <w:szCs w:val="20"/>
        </w:rPr>
        <w:t xml:space="preserve"> 5 anni</w:t>
      </w:r>
      <w:r w:rsidRPr="00F509EC">
        <w:rPr>
          <w:noProof/>
          <w:sz w:val="20"/>
          <w:szCs w:val="20"/>
        </w:rPr>
        <w:t>.</w:t>
      </w:r>
    </w:p>
    <w:p w14:paraId="092D56B8" w14:textId="77777777" w:rsidR="00565FE3" w:rsidRPr="001F2691" w:rsidRDefault="00565FE3" w:rsidP="00565FE3">
      <w:pPr>
        <w:spacing w:before="40" w:after="40"/>
        <w:jc w:val="both"/>
        <w:rPr>
          <w:sz w:val="20"/>
          <w:szCs w:val="20"/>
        </w:rPr>
      </w:pPr>
      <w:r w:rsidRPr="00F509EC">
        <w:rPr>
          <w:noProof/>
          <w:sz w:val="20"/>
          <w:szCs w:val="20"/>
        </w:rPr>
        <w:t>La singola annualità dell’impeg</w:t>
      </w:r>
      <w:r w:rsidRPr="001F2691">
        <w:rPr>
          <w:noProof/>
          <w:sz w:val="20"/>
          <w:szCs w:val="20"/>
        </w:rPr>
        <w:t>no è riferita all’</w:t>
      </w:r>
      <w:r w:rsidRPr="001F2691">
        <w:rPr>
          <w:b/>
          <w:bCs/>
          <w:noProof/>
          <w:sz w:val="20"/>
          <w:szCs w:val="20"/>
        </w:rPr>
        <w:t>anno solare</w:t>
      </w:r>
      <w:r w:rsidRPr="001F2691">
        <w:rPr>
          <w:noProof/>
          <w:sz w:val="20"/>
          <w:szCs w:val="20"/>
        </w:rPr>
        <w:t xml:space="preserve"> (01/01-31/12).</w:t>
      </w:r>
    </w:p>
    <w:p w14:paraId="2B6490D6" w14:textId="77777777" w:rsidR="00565FE3" w:rsidRDefault="00565FE3" w:rsidP="00565FE3">
      <w:pPr>
        <w:spacing w:after="0"/>
        <w:jc w:val="both"/>
        <w:rPr>
          <w:rFonts w:eastAsiaTheme="majorEastAsia"/>
          <w:sz w:val="20"/>
          <w:szCs w:val="20"/>
        </w:rPr>
      </w:pPr>
      <w:r w:rsidRPr="001F2691">
        <w:rPr>
          <w:rFonts w:eastAsiaTheme="majorEastAsia"/>
          <w:sz w:val="20"/>
          <w:szCs w:val="20"/>
        </w:rPr>
        <w:t xml:space="preserve">L’intervento si applica su </w:t>
      </w:r>
      <w:r w:rsidRPr="001F2691">
        <w:rPr>
          <w:rFonts w:eastAsiaTheme="majorEastAsia"/>
          <w:b/>
          <w:bCs/>
          <w:sz w:val="20"/>
          <w:szCs w:val="20"/>
        </w:rPr>
        <w:t>appezzamenti variabili</w:t>
      </w:r>
      <w:r w:rsidRPr="001F2691">
        <w:rPr>
          <w:rFonts w:eastAsiaTheme="majorEastAsia"/>
          <w:sz w:val="20"/>
          <w:szCs w:val="20"/>
        </w:rPr>
        <w:t xml:space="preserve">. </w:t>
      </w:r>
    </w:p>
    <w:p w14:paraId="6151A6E8" w14:textId="147CEDFF" w:rsidR="00785A37" w:rsidRPr="00785A37" w:rsidRDefault="00785A37" w:rsidP="00565FE3">
      <w:pPr>
        <w:spacing w:after="0"/>
        <w:jc w:val="both"/>
        <w:rPr>
          <w:rFonts w:eastAsiaTheme="majorEastAsia"/>
        </w:rPr>
      </w:pPr>
      <w:r w:rsidRPr="00785A37">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p w14:paraId="4C1519DD" w14:textId="77777777" w:rsidR="00565FE3" w:rsidRPr="00086BFC" w:rsidRDefault="00565FE3" w:rsidP="00565FE3">
      <w:pPr>
        <w:spacing w:after="0"/>
        <w:jc w:val="both"/>
        <w:rPr>
          <w:rFonts w:eastAsiaTheme="majorEastAsia"/>
        </w:rPr>
      </w:pPr>
    </w:p>
    <w:p w14:paraId="608E0EFF" w14:textId="77777777" w:rsidR="00565FE3" w:rsidRPr="007C7231" w:rsidRDefault="00565FE3" w:rsidP="00565FE3">
      <w:pPr>
        <w:pStyle w:val="Titolo3"/>
        <w:rPr>
          <w:i/>
          <w:iCs/>
          <w:color w:val="365F91" w:themeColor="accent1" w:themeShade="BF"/>
          <w:sz w:val="22"/>
          <w:szCs w:val="22"/>
        </w:rPr>
      </w:pPr>
      <w:r w:rsidRPr="007C7231">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31"/>
        <w:gridCol w:w="732"/>
        <w:gridCol w:w="1245"/>
        <w:gridCol w:w="1121"/>
        <w:gridCol w:w="2602"/>
        <w:gridCol w:w="1343"/>
        <w:gridCol w:w="730"/>
        <w:gridCol w:w="736"/>
      </w:tblGrid>
      <w:tr w:rsidR="00565FE3" w:rsidRPr="00165D22" w14:paraId="41ECE063" w14:textId="77777777" w:rsidTr="00C73FF8">
        <w:trPr>
          <w:trHeight w:val="405"/>
        </w:trPr>
        <w:tc>
          <w:tcPr>
            <w:tcW w:w="804" w:type="pct"/>
            <w:vMerge w:val="restart"/>
            <w:shd w:val="clear" w:color="auto" w:fill="008E40"/>
            <w:vAlign w:val="center"/>
          </w:tcPr>
          <w:p w14:paraId="44E23310" w14:textId="77777777" w:rsidR="00565FE3" w:rsidRPr="00165D22" w:rsidRDefault="00565FE3" w:rsidP="00C73FF8">
            <w:pPr>
              <w:spacing w:after="0"/>
              <w:jc w:val="center"/>
              <w:rPr>
                <w:rFonts w:cstheme="minorHAnsi"/>
                <w:b/>
                <w:bCs/>
                <w:color w:val="002060"/>
                <w:sz w:val="18"/>
                <w:szCs w:val="18"/>
              </w:rPr>
            </w:pPr>
            <w:r w:rsidRPr="00165D22">
              <w:rPr>
                <w:rFonts w:cstheme="minorHAnsi"/>
                <w:b/>
                <w:bCs/>
                <w:color w:val="FFFFFF" w:themeColor="background1"/>
                <w:sz w:val="18"/>
                <w:szCs w:val="18"/>
              </w:rPr>
              <w:t>Codice intervento</w:t>
            </w:r>
          </w:p>
        </w:tc>
        <w:tc>
          <w:tcPr>
            <w:tcW w:w="361" w:type="pct"/>
            <w:vMerge w:val="restart"/>
            <w:vAlign w:val="center"/>
          </w:tcPr>
          <w:p w14:paraId="34CDD244" w14:textId="77777777" w:rsidR="00565FE3" w:rsidRPr="00165D22" w:rsidRDefault="00565FE3" w:rsidP="00C73FF8">
            <w:pPr>
              <w:spacing w:after="0"/>
              <w:jc w:val="center"/>
              <w:rPr>
                <w:rFonts w:cstheme="minorHAnsi"/>
                <w:b/>
                <w:bCs/>
                <w:sz w:val="18"/>
                <w:szCs w:val="18"/>
              </w:rPr>
            </w:pPr>
            <w:r w:rsidRPr="00165D22">
              <w:rPr>
                <w:rFonts w:cstheme="minorHAnsi"/>
                <w:b/>
                <w:bCs/>
                <w:sz w:val="18"/>
                <w:szCs w:val="18"/>
              </w:rPr>
              <w:t>SRA19</w:t>
            </w:r>
          </w:p>
        </w:tc>
        <w:tc>
          <w:tcPr>
            <w:tcW w:w="614" w:type="pct"/>
            <w:vMerge w:val="restart"/>
            <w:shd w:val="clear" w:color="auto" w:fill="008E40"/>
            <w:vAlign w:val="center"/>
          </w:tcPr>
          <w:p w14:paraId="5708524B" w14:textId="77777777" w:rsidR="00565FE3" w:rsidRPr="00165D22" w:rsidRDefault="00565FE3" w:rsidP="00C73FF8">
            <w:pPr>
              <w:spacing w:after="0"/>
              <w:jc w:val="center"/>
              <w:rPr>
                <w:rFonts w:cstheme="minorHAnsi"/>
                <w:b/>
                <w:bCs/>
                <w:color w:val="002060"/>
                <w:sz w:val="18"/>
                <w:szCs w:val="18"/>
              </w:rPr>
            </w:pPr>
            <w:r w:rsidRPr="00165D22">
              <w:rPr>
                <w:rFonts w:cstheme="minorHAnsi"/>
                <w:b/>
                <w:bCs/>
                <w:color w:val="FFFFFF" w:themeColor="background1"/>
                <w:sz w:val="18"/>
                <w:szCs w:val="18"/>
              </w:rPr>
              <w:t>Titolo intervento</w:t>
            </w:r>
          </w:p>
        </w:tc>
        <w:tc>
          <w:tcPr>
            <w:tcW w:w="1836" w:type="pct"/>
            <w:gridSpan w:val="2"/>
            <w:vMerge w:val="restart"/>
            <w:vAlign w:val="center"/>
          </w:tcPr>
          <w:p w14:paraId="7549EE0B" w14:textId="77777777" w:rsidR="00565FE3" w:rsidRPr="00165D22" w:rsidRDefault="00565FE3" w:rsidP="00C73FF8">
            <w:pPr>
              <w:spacing w:after="0"/>
              <w:jc w:val="center"/>
              <w:rPr>
                <w:rFonts w:cstheme="minorHAnsi"/>
                <w:b/>
                <w:bCs/>
                <w:sz w:val="18"/>
                <w:szCs w:val="18"/>
              </w:rPr>
            </w:pPr>
            <w:r w:rsidRPr="00165D22">
              <w:rPr>
                <w:rFonts w:cstheme="minorHAnsi"/>
                <w:b/>
                <w:bCs/>
                <w:sz w:val="18"/>
                <w:szCs w:val="18"/>
              </w:rPr>
              <w:t>ACA19 - Riduzione dell’impatto dell’uso di prodotti fitosanitari</w:t>
            </w:r>
          </w:p>
        </w:tc>
        <w:tc>
          <w:tcPr>
            <w:tcW w:w="662" w:type="pct"/>
            <w:vMerge w:val="restart"/>
            <w:shd w:val="clear" w:color="auto" w:fill="008E40"/>
            <w:vAlign w:val="center"/>
          </w:tcPr>
          <w:p w14:paraId="303E244B" w14:textId="77777777" w:rsidR="00565FE3" w:rsidRPr="00165D22" w:rsidRDefault="00565FE3" w:rsidP="00C73FF8">
            <w:pPr>
              <w:spacing w:after="0"/>
              <w:jc w:val="center"/>
              <w:rPr>
                <w:rFonts w:cstheme="minorHAnsi"/>
                <w:b/>
                <w:bCs/>
                <w:color w:val="FFFFFF" w:themeColor="background1"/>
                <w:sz w:val="18"/>
                <w:szCs w:val="18"/>
              </w:rPr>
            </w:pPr>
            <w:r w:rsidRPr="00165D22">
              <w:rPr>
                <w:rFonts w:cstheme="minorHAnsi"/>
                <w:b/>
                <w:bCs/>
                <w:color w:val="FFFFFF" w:themeColor="background1"/>
                <w:sz w:val="18"/>
                <w:szCs w:val="18"/>
              </w:rPr>
              <w:t>Attivato da Regione Lombardia</w:t>
            </w:r>
          </w:p>
        </w:tc>
        <w:tc>
          <w:tcPr>
            <w:tcW w:w="360" w:type="pct"/>
            <w:shd w:val="clear" w:color="auto" w:fill="92D050"/>
            <w:vAlign w:val="center"/>
          </w:tcPr>
          <w:p w14:paraId="5B03144E" w14:textId="77777777" w:rsidR="00565FE3" w:rsidRPr="00165D22" w:rsidRDefault="00565FE3" w:rsidP="00C73FF8">
            <w:pPr>
              <w:spacing w:after="0"/>
              <w:jc w:val="center"/>
              <w:rPr>
                <w:rFonts w:cstheme="minorHAnsi"/>
                <w:b/>
                <w:bCs/>
                <w:color w:val="FFFFFF" w:themeColor="background1"/>
                <w:sz w:val="18"/>
                <w:szCs w:val="18"/>
              </w:rPr>
            </w:pPr>
            <w:r w:rsidRPr="00165D22">
              <w:rPr>
                <w:rFonts w:cstheme="minorHAnsi"/>
                <w:b/>
                <w:bCs/>
                <w:color w:val="FFFFFF" w:themeColor="background1"/>
                <w:sz w:val="18"/>
                <w:szCs w:val="18"/>
              </w:rPr>
              <w:t>Sì</w:t>
            </w:r>
          </w:p>
        </w:tc>
        <w:sdt>
          <w:sdtPr>
            <w:rPr>
              <w:rFonts w:cstheme="minorHAnsi"/>
            </w:rPr>
            <w:id w:val="-778571746"/>
            <w14:checkbox>
              <w14:checked w14:val="1"/>
              <w14:checkedState w14:val="2612" w14:font="MS Gothic"/>
              <w14:uncheckedState w14:val="2610" w14:font="MS Gothic"/>
            </w14:checkbox>
          </w:sdtPr>
          <w:sdtEndPr/>
          <w:sdtContent>
            <w:tc>
              <w:tcPr>
                <w:tcW w:w="363" w:type="pct"/>
                <w:vAlign w:val="center"/>
              </w:tcPr>
              <w:p w14:paraId="202EE3FB" w14:textId="77777777" w:rsidR="00565FE3" w:rsidRPr="00165D2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165D22" w14:paraId="74EC26FD" w14:textId="77777777" w:rsidTr="00C73FF8">
        <w:trPr>
          <w:trHeight w:val="405"/>
        </w:trPr>
        <w:tc>
          <w:tcPr>
            <w:tcW w:w="804" w:type="pct"/>
            <w:vMerge/>
            <w:shd w:val="clear" w:color="auto" w:fill="008E40"/>
            <w:vAlign w:val="center"/>
          </w:tcPr>
          <w:p w14:paraId="37690564" w14:textId="77777777" w:rsidR="00565FE3" w:rsidRPr="00165D22" w:rsidRDefault="00565FE3" w:rsidP="00C73FF8">
            <w:pPr>
              <w:spacing w:after="0"/>
              <w:rPr>
                <w:rFonts w:cstheme="minorHAnsi"/>
                <w:sz w:val="18"/>
                <w:szCs w:val="18"/>
              </w:rPr>
            </w:pPr>
          </w:p>
        </w:tc>
        <w:tc>
          <w:tcPr>
            <w:tcW w:w="361" w:type="pct"/>
            <w:vMerge/>
            <w:vAlign w:val="center"/>
          </w:tcPr>
          <w:p w14:paraId="5300957C" w14:textId="77777777" w:rsidR="00565FE3" w:rsidRPr="00165D22" w:rsidRDefault="00565FE3" w:rsidP="00C73FF8">
            <w:pPr>
              <w:spacing w:after="0"/>
              <w:rPr>
                <w:rFonts w:cstheme="minorHAnsi"/>
                <w:sz w:val="18"/>
                <w:szCs w:val="18"/>
              </w:rPr>
            </w:pPr>
          </w:p>
        </w:tc>
        <w:tc>
          <w:tcPr>
            <w:tcW w:w="614" w:type="pct"/>
            <w:vMerge/>
            <w:shd w:val="clear" w:color="auto" w:fill="008E40"/>
            <w:vAlign w:val="center"/>
          </w:tcPr>
          <w:p w14:paraId="58738CD0" w14:textId="77777777" w:rsidR="00565FE3" w:rsidRPr="00165D22" w:rsidRDefault="00565FE3" w:rsidP="00C73FF8">
            <w:pPr>
              <w:spacing w:after="0"/>
              <w:rPr>
                <w:rFonts w:cstheme="minorHAnsi"/>
                <w:sz w:val="18"/>
                <w:szCs w:val="18"/>
              </w:rPr>
            </w:pPr>
          </w:p>
        </w:tc>
        <w:tc>
          <w:tcPr>
            <w:tcW w:w="1836" w:type="pct"/>
            <w:gridSpan w:val="2"/>
            <w:vMerge/>
            <w:vAlign w:val="center"/>
          </w:tcPr>
          <w:p w14:paraId="63EDEE70" w14:textId="77777777" w:rsidR="00565FE3" w:rsidRPr="00165D22" w:rsidRDefault="00565FE3" w:rsidP="00C73FF8">
            <w:pPr>
              <w:spacing w:after="0"/>
              <w:rPr>
                <w:rFonts w:cstheme="minorHAnsi"/>
                <w:sz w:val="18"/>
                <w:szCs w:val="18"/>
              </w:rPr>
            </w:pPr>
          </w:p>
        </w:tc>
        <w:tc>
          <w:tcPr>
            <w:tcW w:w="662" w:type="pct"/>
            <w:vMerge/>
            <w:shd w:val="clear" w:color="auto" w:fill="008E40"/>
            <w:vAlign w:val="center"/>
          </w:tcPr>
          <w:p w14:paraId="39E12796" w14:textId="77777777" w:rsidR="00565FE3" w:rsidRPr="00165D22" w:rsidRDefault="00565FE3" w:rsidP="00C73FF8">
            <w:pPr>
              <w:spacing w:after="0"/>
              <w:jc w:val="center"/>
              <w:rPr>
                <w:rFonts w:cstheme="minorHAnsi"/>
                <w:b/>
                <w:bCs/>
                <w:color w:val="FFFFFF" w:themeColor="background1"/>
                <w:sz w:val="18"/>
                <w:szCs w:val="18"/>
              </w:rPr>
            </w:pPr>
          </w:p>
        </w:tc>
        <w:tc>
          <w:tcPr>
            <w:tcW w:w="360" w:type="pct"/>
            <w:shd w:val="clear" w:color="auto" w:fill="FF0000"/>
            <w:vAlign w:val="center"/>
          </w:tcPr>
          <w:p w14:paraId="0DB88AB9" w14:textId="77777777" w:rsidR="00565FE3" w:rsidRPr="00165D22" w:rsidRDefault="00565FE3" w:rsidP="00C73FF8">
            <w:pPr>
              <w:spacing w:after="0"/>
              <w:jc w:val="center"/>
              <w:rPr>
                <w:rFonts w:cstheme="minorHAnsi"/>
                <w:b/>
                <w:bCs/>
                <w:color w:val="FFFFFF" w:themeColor="background1"/>
                <w:sz w:val="18"/>
                <w:szCs w:val="18"/>
              </w:rPr>
            </w:pPr>
            <w:r w:rsidRPr="00165D22">
              <w:rPr>
                <w:rFonts w:cstheme="minorHAnsi"/>
                <w:b/>
                <w:bCs/>
                <w:color w:val="FFFFFF" w:themeColor="background1"/>
                <w:sz w:val="18"/>
                <w:szCs w:val="18"/>
              </w:rPr>
              <w:t>No</w:t>
            </w:r>
          </w:p>
        </w:tc>
        <w:sdt>
          <w:sdtPr>
            <w:rPr>
              <w:rFonts w:cstheme="minorHAnsi"/>
            </w:rPr>
            <w:id w:val="325867088"/>
            <w14:checkbox>
              <w14:checked w14:val="0"/>
              <w14:checkedState w14:val="2612" w14:font="MS Gothic"/>
              <w14:uncheckedState w14:val="2610" w14:font="MS Gothic"/>
            </w14:checkbox>
          </w:sdtPr>
          <w:sdtEndPr/>
          <w:sdtContent>
            <w:tc>
              <w:tcPr>
                <w:tcW w:w="363" w:type="pct"/>
                <w:vAlign w:val="center"/>
              </w:tcPr>
              <w:p w14:paraId="7BAE9DE4" w14:textId="77777777" w:rsidR="00565FE3" w:rsidRPr="00165D2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165D22" w14:paraId="4C19AE43" w14:textId="77777777" w:rsidTr="00C73FF8">
        <w:trPr>
          <w:trHeight w:val="270"/>
        </w:trPr>
        <w:tc>
          <w:tcPr>
            <w:tcW w:w="1165" w:type="pct"/>
            <w:gridSpan w:val="2"/>
            <w:shd w:val="clear" w:color="auto" w:fill="008E40"/>
            <w:vAlign w:val="center"/>
          </w:tcPr>
          <w:p w14:paraId="22A0BF28"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67" w:type="pct"/>
            <w:gridSpan w:val="2"/>
            <w:vAlign w:val="center"/>
          </w:tcPr>
          <w:p w14:paraId="0BD23621" w14:textId="77777777" w:rsidR="00565FE3" w:rsidRPr="00165D22" w:rsidRDefault="00565FE3" w:rsidP="00C73FF8">
            <w:pPr>
              <w:spacing w:after="0"/>
              <w:jc w:val="center"/>
              <w:rPr>
                <w:rFonts w:cstheme="minorHAnsi"/>
                <w:sz w:val="18"/>
                <w:szCs w:val="18"/>
                <w:lang w:val="it"/>
              </w:rPr>
            </w:pPr>
            <w:r w:rsidRPr="00165D22">
              <w:rPr>
                <w:rFonts w:cstheme="minorHAnsi"/>
                <w:sz w:val="18"/>
                <w:szCs w:val="18"/>
                <w:lang w:val="it"/>
              </w:rPr>
              <w:t>4.000.000,00</w:t>
            </w:r>
            <w:r>
              <w:rPr>
                <w:rFonts w:cstheme="minorHAnsi"/>
                <w:sz w:val="18"/>
                <w:szCs w:val="18"/>
                <w:lang w:val="it"/>
              </w:rPr>
              <w:t xml:space="preserve"> </w:t>
            </w:r>
            <w:r w:rsidRPr="0068565C">
              <w:rPr>
                <w:rFonts w:cstheme="minorHAnsi"/>
                <w:sz w:val="18"/>
                <w:szCs w:val="18"/>
                <w:highlight w:val="green"/>
                <w:lang w:val="it"/>
              </w:rPr>
              <w:t>€</w:t>
            </w:r>
          </w:p>
        </w:tc>
        <w:tc>
          <w:tcPr>
            <w:tcW w:w="1945" w:type="pct"/>
            <w:gridSpan w:val="2"/>
            <w:shd w:val="clear" w:color="auto" w:fill="008E40"/>
            <w:vAlign w:val="center"/>
          </w:tcPr>
          <w:p w14:paraId="1A73463D"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535A591E" w14:textId="77777777" w:rsidR="00565FE3" w:rsidRPr="00165D22" w:rsidRDefault="00565FE3" w:rsidP="00C73FF8">
            <w:pPr>
              <w:spacing w:after="0"/>
              <w:jc w:val="center"/>
              <w:rPr>
                <w:rFonts w:cstheme="minorHAnsi"/>
                <w:sz w:val="18"/>
                <w:szCs w:val="18"/>
                <w:lang w:val="it"/>
              </w:rPr>
            </w:pPr>
            <w:r w:rsidRPr="00165D22">
              <w:rPr>
                <w:rFonts w:cstheme="minorHAnsi"/>
                <w:sz w:val="18"/>
                <w:szCs w:val="18"/>
                <w:lang w:val="it"/>
              </w:rPr>
              <w:t>1.628.000,00</w:t>
            </w:r>
            <w:r>
              <w:rPr>
                <w:rFonts w:cstheme="minorHAnsi"/>
                <w:sz w:val="18"/>
                <w:szCs w:val="18"/>
                <w:lang w:val="it"/>
              </w:rPr>
              <w:t xml:space="preserve"> €</w:t>
            </w:r>
          </w:p>
        </w:tc>
      </w:tr>
      <w:tr w:rsidR="00565FE3" w:rsidRPr="00165D22" w14:paraId="35967B5F" w14:textId="77777777" w:rsidTr="00C73FF8">
        <w:trPr>
          <w:trHeight w:val="270"/>
        </w:trPr>
        <w:tc>
          <w:tcPr>
            <w:tcW w:w="1165" w:type="pct"/>
            <w:gridSpan w:val="2"/>
            <w:shd w:val="clear" w:color="auto" w:fill="008E40"/>
            <w:vAlign w:val="center"/>
          </w:tcPr>
          <w:p w14:paraId="103F1C6E"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67" w:type="pct"/>
            <w:gridSpan w:val="2"/>
            <w:vAlign w:val="center"/>
          </w:tcPr>
          <w:p w14:paraId="60326480"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R.21</w:t>
            </w:r>
          </w:p>
          <w:p w14:paraId="084679B7"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R.24</w:t>
            </w:r>
          </w:p>
          <w:p w14:paraId="12B81496"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R.31</w:t>
            </w:r>
          </w:p>
        </w:tc>
        <w:tc>
          <w:tcPr>
            <w:tcW w:w="1945" w:type="pct"/>
            <w:gridSpan w:val="2"/>
            <w:shd w:val="clear" w:color="auto" w:fill="008E40"/>
            <w:vAlign w:val="center"/>
          </w:tcPr>
          <w:p w14:paraId="3AFA6D53"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23" w:type="pct"/>
            <w:gridSpan w:val="2"/>
            <w:vAlign w:val="center"/>
          </w:tcPr>
          <w:p w14:paraId="3440D0C9"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6907C8DF" w14:textId="77777777" w:rsidR="00565FE3" w:rsidRDefault="00565FE3" w:rsidP="00565FE3">
      <w:pPr>
        <w:spacing w:after="0"/>
      </w:pPr>
    </w:p>
    <w:p w14:paraId="6AB1F949" w14:textId="57F45FF1"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con altri interventi</w:t>
      </w:r>
      <w:r w:rsidR="00785A37">
        <w:rPr>
          <w:i/>
          <w:iCs/>
          <w:color w:val="365F91" w:themeColor="accent1" w:themeShade="BF"/>
          <w:sz w:val="22"/>
          <w:szCs w:val="22"/>
        </w:rPr>
        <w:t xml:space="preserve"> </w:t>
      </w:r>
      <w:r w:rsidR="00785A37" w:rsidRPr="00E9607C">
        <w:rPr>
          <w:i/>
          <w:iCs/>
          <w:color w:val="365F91" w:themeColor="accent1" w:themeShade="BF"/>
          <w:sz w:val="22"/>
          <w:szCs w:val="22"/>
          <w:highlight w:val="green"/>
        </w:rPr>
        <w:t>SRA</w:t>
      </w:r>
      <w:r w:rsidR="00785A37">
        <w:rPr>
          <w:i/>
          <w:iCs/>
          <w:color w:val="365F91" w:themeColor="accent1" w:themeShade="BF"/>
          <w:sz w:val="22"/>
          <w:szCs w:val="22"/>
          <w:highlight w:val="green"/>
        </w:rPr>
        <w:t xml:space="preserve"> e </w:t>
      </w:r>
      <w:r w:rsidR="00785A37" w:rsidRPr="00E9607C">
        <w:rPr>
          <w:i/>
          <w:iCs/>
          <w:color w:val="365F91" w:themeColor="accent1" w:themeShade="BF"/>
          <w:sz w:val="22"/>
          <w:szCs w:val="22"/>
          <w:highlight w:val="green"/>
        </w:rPr>
        <w:t xml:space="preserve">TRLOM dello </w:t>
      </w:r>
      <w:r w:rsidR="00785A37" w:rsidRPr="0068565C">
        <w:rPr>
          <w:i/>
          <w:iCs/>
          <w:color w:val="365F91" w:themeColor="accent1" w:themeShade="BF"/>
          <w:sz w:val="22"/>
          <w:szCs w:val="22"/>
          <w:highlight w:val="green"/>
        </w:rPr>
        <w:t>Sviluppo Rurale</w:t>
      </w:r>
      <w:r>
        <w:rPr>
          <w:i/>
          <w:iCs/>
          <w:color w:val="365F91" w:themeColor="accent1" w:themeShade="BF"/>
          <w:sz w:val="22"/>
          <w:szCs w:val="22"/>
        </w:rPr>
        <w:t xml:space="preserve"> </w:t>
      </w:r>
    </w:p>
    <w:tbl>
      <w:tblPr>
        <w:tblStyle w:val="Grigliatabella"/>
        <w:tblW w:w="5000" w:type="pct"/>
        <w:tblLook w:val="04A0" w:firstRow="1" w:lastRow="0" w:firstColumn="1" w:lastColumn="0" w:noHBand="0" w:noVBand="1"/>
      </w:tblPr>
      <w:tblGrid>
        <w:gridCol w:w="10140"/>
      </w:tblGrid>
      <w:tr w:rsidR="00751CBA" w:rsidRPr="00700099" w14:paraId="71B31FE3" w14:textId="77777777" w:rsidTr="00C73FF8">
        <w:tc>
          <w:tcPr>
            <w:tcW w:w="5000" w:type="pct"/>
            <w:shd w:val="clear" w:color="auto" w:fill="008E40"/>
            <w:vAlign w:val="center"/>
          </w:tcPr>
          <w:p w14:paraId="48B56366" w14:textId="3AF2AF59" w:rsidR="00751CBA" w:rsidRPr="00785A37" w:rsidRDefault="00751CBA" w:rsidP="00751CBA">
            <w:pPr>
              <w:spacing w:after="0"/>
              <w:jc w:val="center"/>
              <w:rPr>
                <w:rFonts w:cstheme="minorHAnsi"/>
                <w:b/>
                <w:bCs/>
                <w:sz w:val="18"/>
                <w:szCs w:val="18"/>
                <w:highlight w:val="yellow"/>
              </w:rPr>
            </w:pPr>
            <w:r w:rsidRPr="00785A37">
              <w:rPr>
                <w:rFonts w:cstheme="minorHAnsi"/>
                <w:b/>
                <w:bCs/>
                <w:color w:val="FFFFFF" w:themeColor="background1"/>
                <w:sz w:val="18"/>
                <w:szCs w:val="18"/>
              </w:rPr>
              <w:t xml:space="preserve">Cumulabilità sulla stessa superficie </w:t>
            </w:r>
          </w:p>
        </w:tc>
      </w:tr>
      <w:tr w:rsidR="00751CBA" w:rsidRPr="00B65FD8" w14:paraId="18EA96D4" w14:textId="77777777" w:rsidTr="00C73FF8">
        <w:tc>
          <w:tcPr>
            <w:tcW w:w="5000" w:type="pct"/>
            <w:vAlign w:val="center"/>
          </w:tcPr>
          <w:p w14:paraId="7FDB2D83" w14:textId="35A02468" w:rsidR="00751CBA" w:rsidRPr="00700099" w:rsidRDefault="00751CBA" w:rsidP="00751CBA">
            <w:pPr>
              <w:spacing w:after="0"/>
              <w:rPr>
                <w:rFonts w:cstheme="minorHAnsi"/>
                <w:sz w:val="18"/>
                <w:szCs w:val="18"/>
              </w:rPr>
            </w:pPr>
            <w:r w:rsidRPr="00700099">
              <w:rPr>
                <w:rFonts w:cstheme="minorHAnsi"/>
                <w:b/>
                <w:bCs/>
                <w:sz w:val="18"/>
                <w:szCs w:val="18"/>
              </w:rPr>
              <w:t xml:space="preserve">Azione 1: </w:t>
            </w:r>
            <w:r w:rsidRPr="007C7231">
              <w:rPr>
                <w:rFonts w:cstheme="minorHAnsi"/>
                <w:sz w:val="18"/>
                <w:szCs w:val="18"/>
              </w:rPr>
              <w:t>SRA1/</w:t>
            </w:r>
            <w:r w:rsidRPr="00700099">
              <w:rPr>
                <w:rFonts w:cstheme="minorHAnsi"/>
                <w:sz w:val="18"/>
                <w:szCs w:val="18"/>
              </w:rPr>
              <w:t xml:space="preserve">ACA1, </w:t>
            </w:r>
            <w:r w:rsidRPr="007C7231">
              <w:rPr>
                <w:rFonts w:cstheme="minorHAnsi"/>
                <w:sz w:val="18"/>
                <w:szCs w:val="18"/>
              </w:rPr>
              <w:t>SRA</w:t>
            </w:r>
            <w:r>
              <w:rPr>
                <w:rFonts w:cstheme="minorHAnsi"/>
                <w:sz w:val="18"/>
                <w:szCs w:val="18"/>
              </w:rPr>
              <w:t>3</w:t>
            </w:r>
            <w:r w:rsidRPr="007C7231">
              <w:rPr>
                <w:rFonts w:cstheme="minorHAnsi"/>
                <w:sz w:val="18"/>
                <w:szCs w:val="18"/>
              </w:rPr>
              <w:t>/</w:t>
            </w:r>
            <w:r w:rsidRPr="00700099">
              <w:rPr>
                <w:rFonts w:cstheme="minorHAnsi"/>
                <w:sz w:val="18"/>
                <w:szCs w:val="18"/>
              </w:rPr>
              <w:t xml:space="preserve">ACA3, </w:t>
            </w:r>
            <w:r w:rsidRPr="007C7231">
              <w:rPr>
                <w:rFonts w:cstheme="minorHAnsi"/>
                <w:sz w:val="18"/>
                <w:szCs w:val="18"/>
              </w:rPr>
              <w:t>SRA</w:t>
            </w:r>
            <w:r>
              <w:rPr>
                <w:rFonts w:cstheme="minorHAnsi"/>
                <w:sz w:val="18"/>
                <w:szCs w:val="18"/>
              </w:rPr>
              <w:t>20</w:t>
            </w:r>
            <w:r w:rsidRPr="007C7231">
              <w:rPr>
                <w:rFonts w:cstheme="minorHAnsi"/>
                <w:sz w:val="18"/>
                <w:szCs w:val="18"/>
              </w:rPr>
              <w:t>/</w:t>
            </w:r>
            <w:r w:rsidRPr="00700099">
              <w:rPr>
                <w:rFonts w:cstheme="minorHAnsi"/>
                <w:sz w:val="18"/>
                <w:szCs w:val="18"/>
              </w:rPr>
              <w:t xml:space="preserve">ACA20, </w:t>
            </w:r>
            <w:r w:rsidRPr="007C7231">
              <w:rPr>
                <w:rFonts w:cstheme="minorHAnsi"/>
                <w:sz w:val="18"/>
                <w:szCs w:val="18"/>
              </w:rPr>
              <w:t>SRA</w:t>
            </w:r>
            <w:r>
              <w:rPr>
                <w:rFonts w:cstheme="minorHAnsi"/>
                <w:sz w:val="18"/>
                <w:szCs w:val="18"/>
              </w:rPr>
              <w:t>22</w:t>
            </w:r>
            <w:r w:rsidRPr="007C7231">
              <w:rPr>
                <w:rFonts w:cstheme="minorHAnsi"/>
                <w:sz w:val="18"/>
                <w:szCs w:val="18"/>
              </w:rPr>
              <w:t>/</w:t>
            </w:r>
            <w:r w:rsidRPr="00700099">
              <w:rPr>
                <w:rFonts w:cstheme="minorHAnsi"/>
                <w:sz w:val="18"/>
                <w:szCs w:val="18"/>
              </w:rPr>
              <w:t>ACA22</w:t>
            </w:r>
            <w:r w:rsidRPr="000604B6">
              <w:rPr>
                <w:rFonts w:cstheme="minorHAnsi"/>
                <w:sz w:val="18"/>
                <w:szCs w:val="18"/>
                <w:highlight w:val="green"/>
              </w:rPr>
              <w:t>, TRLOM.10.1.01, TRLOM.10.1.03, TRLOM.10.1.04, TRLOM.10.1.10</w:t>
            </w:r>
            <w:r>
              <w:rPr>
                <w:rFonts w:cstheme="minorHAnsi"/>
                <w:sz w:val="18"/>
                <w:szCs w:val="18"/>
              </w:rPr>
              <w:t xml:space="preserve"> </w:t>
            </w:r>
          </w:p>
          <w:p w14:paraId="166E0A15" w14:textId="77777777" w:rsidR="00751CBA" w:rsidRPr="00700099" w:rsidRDefault="00751CBA" w:rsidP="00751CBA">
            <w:pPr>
              <w:spacing w:after="0"/>
              <w:rPr>
                <w:rFonts w:cstheme="minorHAnsi"/>
                <w:sz w:val="18"/>
                <w:szCs w:val="18"/>
              </w:rPr>
            </w:pPr>
            <w:r w:rsidRPr="00700099">
              <w:rPr>
                <w:rFonts w:cstheme="minorHAnsi"/>
                <w:b/>
                <w:bCs/>
                <w:sz w:val="18"/>
                <w:szCs w:val="18"/>
              </w:rPr>
              <w:t xml:space="preserve">Azione 2: </w:t>
            </w:r>
            <w:r w:rsidRPr="007C7231">
              <w:rPr>
                <w:rFonts w:cstheme="minorHAnsi"/>
                <w:sz w:val="18"/>
                <w:szCs w:val="18"/>
              </w:rPr>
              <w:t>SRA</w:t>
            </w:r>
            <w:r>
              <w:rPr>
                <w:rFonts w:cstheme="minorHAnsi"/>
                <w:sz w:val="18"/>
                <w:szCs w:val="18"/>
              </w:rPr>
              <w:t>3</w:t>
            </w:r>
            <w:r w:rsidRPr="007C7231">
              <w:rPr>
                <w:rFonts w:cstheme="minorHAnsi"/>
                <w:sz w:val="18"/>
                <w:szCs w:val="18"/>
              </w:rPr>
              <w:t>/</w:t>
            </w:r>
            <w:r w:rsidRPr="00700099">
              <w:rPr>
                <w:rFonts w:cstheme="minorHAnsi"/>
                <w:sz w:val="18"/>
                <w:szCs w:val="18"/>
              </w:rPr>
              <w:t xml:space="preserve">ACA3, </w:t>
            </w:r>
            <w:r w:rsidRPr="007C7231">
              <w:rPr>
                <w:rFonts w:cstheme="minorHAnsi"/>
                <w:sz w:val="18"/>
                <w:szCs w:val="18"/>
              </w:rPr>
              <w:t>SRA</w:t>
            </w:r>
            <w:r>
              <w:rPr>
                <w:rFonts w:cstheme="minorHAnsi"/>
                <w:sz w:val="18"/>
                <w:szCs w:val="18"/>
              </w:rPr>
              <w:t>20</w:t>
            </w:r>
            <w:r w:rsidRPr="007C7231">
              <w:rPr>
                <w:rFonts w:cstheme="minorHAnsi"/>
                <w:sz w:val="18"/>
                <w:szCs w:val="18"/>
              </w:rPr>
              <w:t>/</w:t>
            </w:r>
            <w:r w:rsidRPr="00700099">
              <w:rPr>
                <w:rFonts w:cstheme="minorHAnsi"/>
                <w:sz w:val="18"/>
                <w:szCs w:val="18"/>
              </w:rPr>
              <w:t xml:space="preserve">ACA20, </w:t>
            </w:r>
            <w:r w:rsidRPr="007C7231">
              <w:rPr>
                <w:rFonts w:cstheme="minorHAnsi"/>
                <w:sz w:val="18"/>
                <w:szCs w:val="18"/>
              </w:rPr>
              <w:t>SRA</w:t>
            </w:r>
            <w:r>
              <w:rPr>
                <w:rFonts w:cstheme="minorHAnsi"/>
                <w:sz w:val="18"/>
                <w:szCs w:val="18"/>
              </w:rPr>
              <w:t>22</w:t>
            </w:r>
            <w:r w:rsidRPr="007C7231">
              <w:rPr>
                <w:rFonts w:cstheme="minorHAnsi"/>
                <w:sz w:val="18"/>
                <w:szCs w:val="18"/>
              </w:rPr>
              <w:t>/</w:t>
            </w:r>
            <w:r w:rsidRPr="00700099">
              <w:rPr>
                <w:rFonts w:cstheme="minorHAnsi"/>
                <w:sz w:val="18"/>
                <w:szCs w:val="18"/>
              </w:rPr>
              <w:t>ACA22</w:t>
            </w:r>
            <w:r>
              <w:rPr>
                <w:rFonts w:cstheme="minorHAnsi"/>
                <w:sz w:val="18"/>
                <w:szCs w:val="18"/>
              </w:rPr>
              <w:t xml:space="preserve">, </w:t>
            </w:r>
            <w:r w:rsidRPr="000604B6">
              <w:rPr>
                <w:rFonts w:cstheme="minorHAnsi"/>
                <w:sz w:val="18"/>
                <w:szCs w:val="18"/>
                <w:highlight w:val="green"/>
              </w:rPr>
              <w:t>TRLOM.10.1.03, TRLOM.10.1.04, TRLOM.10.1.10</w:t>
            </w:r>
            <w:r>
              <w:rPr>
                <w:rFonts w:cstheme="minorHAnsi"/>
                <w:sz w:val="18"/>
                <w:szCs w:val="18"/>
              </w:rPr>
              <w:t xml:space="preserve"> </w:t>
            </w:r>
          </w:p>
          <w:p w14:paraId="1685751D" w14:textId="44F024EA" w:rsidR="00751CBA" w:rsidRPr="00931F96" w:rsidRDefault="00751CBA" w:rsidP="00751CBA">
            <w:pPr>
              <w:spacing w:after="0"/>
              <w:rPr>
                <w:rFonts w:cstheme="minorHAnsi"/>
                <w:sz w:val="18"/>
                <w:szCs w:val="18"/>
              </w:rPr>
            </w:pPr>
            <w:r w:rsidRPr="00700099">
              <w:rPr>
                <w:rFonts w:cstheme="minorHAnsi"/>
                <w:b/>
                <w:bCs/>
                <w:sz w:val="18"/>
                <w:szCs w:val="18"/>
              </w:rPr>
              <w:t xml:space="preserve">Azione 3: </w:t>
            </w:r>
            <w:r w:rsidRPr="007C7231">
              <w:rPr>
                <w:rFonts w:cstheme="minorHAnsi"/>
                <w:sz w:val="18"/>
                <w:szCs w:val="18"/>
              </w:rPr>
              <w:t>SRA1/</w:t>
            </w:r>
            <w:r w:rsidRPr="00700099">
              <w:rPr>
                <w:rFonts w:cstheme="minorHAnsi"/>
                <w:sz w:val="18"/>
                <w:szCs w:val="18"/>
              </w:rPr>
              <w:t xml:space="preserve">ACA1, </w:t>
            </w:r>
            <w:r w:rsidRPr="007C7231">
              <w:rPr>
                <w:rFonts w:cstheme="minorHAnsi"/>
                <w:sz w:val="18"/>
                <w:szCs w:val="18"/>
              </w:rPr>
              <w:t>SRA</w:t>
            </w:r>
            <w:r>
              <w:rPr>
                <w:rFonts w:cstheme="minorHAnsi"/>
                <w:sz w:val="18"/>
                <w:szCs w:val="18"/>
              </w:rPr>
              <w:t>3</w:t>
            </w:r>
            <w:r w:rsidRPr="007C7231">
              <w:rPr>
                <w:rFonts w:cstheme="minorHAnsi"/>
                <w:sz w:val="18"/>
                <w:szCs w:val="18"/>
              </w:rPr>
              <w:t>/</w:t>
            </w:r>
            <w:r w:rsidRPr="00700099">
              <w:rPr>
                <w:rFonts w:cstheme="minorHAnsi"/>
                <w:sz w:val="18"/>
                <w:szCs w:val="18"/>
              </w:rPr>
              <w:t xml:space="preserve">ACA3, </w:t>
            </w:r>
            <w:r w:rsidRPr="007C7231">
              <w:rPr>
                <w:rFonts w:cstheme="minorHAnsi"/>
                <w:sz w:val="18"/>
                <w:szCs w:val="18"/>
              </w:rPr>
              <w:t>SRA</w:t>
            </w:r>
            <w:r>
              <w:rPr>
                <w:rFonts w:cstheme="minorHAnsi"/>
                <w:sz w:val="18"/>
                <w:szCs w:val="18"/>
              </w:rPr>
              <w:t>20</w:t>
            </w:r>
            <w:r w:rsidRPr="007C7231">
              <w:rPr>
                <w:rFonts w:cstheme="minorHAnsi"/>
                <w:sz w:val="18"/>
                <w:szCs w:val="18"/>
              </w:rPr>
              <w:t>/</w:t>
            </w:r>
            <w:r w:rsidRPr="00700099">
              <w:rPr>
                <w:rFonts w:cstheme="minorHAnsi"/>
                <w:sz w:val="18"/>
                <w:szCs w:val="18"/>
              </w:rPr>
              <w:t>ACA20</w:t>
            </w:r>
            <w:r>
              <w:rPr>
                <w:rFonts w:cstheme="minorHAnsi"/>
                <w:sz w:val="18"/>
                <w:szCs w:val="18"/>
              </w:rPr>
              <w:t xml:space="preserve">, </w:t>
            </w:r>
            <w:r w:rsidRPr="000604B6">
              <w:rPr>
                <w:rFonts w:cstheme="minorHAnsi"/>
                <w:sz w:val="18"/>
                <w:szCs w:val="18"/>
                <w:highlight w:val="green"/>
              </w:rPr>
              <w:t>TRLOM.10.1.01, TRLOM.10.1.04, TRLOM.10.1.10</w:t>
            </w:r>
            <w:r>
              <w:rPr>
                <w:rFonts w:cstheme="minorHAnsi"/>
                <w:sz w:val="18"/>
                <w:szCs w:val="18"/>
              </w:rPr>
              <w:t xml:space="preserve"> </w:t>
            </w:r>
          </w:p>
        </w:tc>
      </w:tr>
    </w:tbl>
    <w:p w14:paraId="7AA90CD1" w14:textId="77777777" w:rsidR="00565FE3" w:rsidRPr="000604B6" w:rsidRDefault="00565FE3" w:rsidP="00565FE3">
      <w:pPr>
        <w:spacing w:after="0"/>
        <w:jc w:val="both"/>
        <w:rPr>
          <w:rFonts w:cstheme="minorHAnsi"/>
          <w:strike/>
          <w:color w:val="FF0000"/>
          <w:sz w:val="20"/>
          <w:szCs w:val="20"/>
        </w:rPr>
      </w:pPr>
      <w:r w:rsidRPr="000604B6">
        <w:rPr>
          <w:rFonts w:cstheme="minorHAnsi"/>
          <w:b/>
          <w:bCs/>
          <w:strike/>
          <w:color w:val="FF0000"/>
          <w:sz w:val="20"/>
          <w:szCs w:val="20"/>
        </w:rPr>
        <w:t>NB</w:t>
      </w:r>
      <w:r w:rsidRPr="000604B6">
        <w:rPr>
          <w:rFonts w:cstheme="minorHAnsi"/>
          <w:strike/>
          <w:color w:val="FF0000"/>
          <w:sz w:val="20"/>
          <w:szCs w:val="20"/>
        </w:rPr>
        <w:t xml:space="preserve"> - Sono possibili combinazioni tra due o più SRA tra quelle sopra citate, che verranno dettagliate a livello di bando. </w:t>
      </w:r>
    </w:p>
    <w:p w14:paraId="425DAAE8" w14:textId="77777777" w:rsidR="00565FE3" w:rsidRPr="000604B6" w:rsidRDefault="00565FE3" w:rsidP="00565FE3">
      <w:pPr>
        <w:spacing w:after="0"/>
        <w:jc w:val="both"/>
        <w:rPr>
          <w:rFonts w:cstheme="minorHAnsi"/>
          <w:strike/>
          <w:color w:val="FF0000"/>
          <w:sz w:val="20"/>
          <w:szCs w:val="20"/>
        </w:rPr>
      </w:pPr>
      <w:r w:rsidRPr="000604B6">
        <w:rPr>
          <w:rFonts w:cstheme="minorHAnsi"/>
          <w:strike/>
          <w:color w:val="FF0000"/>
          <w:sz w:val="20"/>
          <w:szCs w:val="20"/>
        </w:rPr>
        <w:t xml:space="preserve">ACA19 con le sue tre azioni può essere inoltre cumulabile con le seguenti operazioni del PSR 2014-2022 di Regione Lombardia: </w:t>
      </w:r>
    </w:p>
    <w:p w14:paraId="1E725F39" w14:textId="77777777" w:rsidR="00565FE3" w:rsidRPr="000604B6" w:rsidRDefault="00565FE3" w:rsidP="00565FE3">
      <w:pPr>
        <w:pStyle w:val="Paragrafoelenco"/>
        <w:numPr>
          <w:ilvl w:val="0"/>
          <w:numId w:val="36"/>
        </w:numPr>
        <w:spacing w:after="0"/>
        <w:rPr>
          <w:rFonts w:ascii="Calibri" w:eastAsia="Times New Roman" w:hAnsi="Calibri" w:cs="Calibri"/>
          <w:strike/>
          <w:color w:val="FF0000"/>
          <w:sz w:val="20"/>
          <w:szCs w:val="20"/>
        </w:rPr>
      </w:pPr>
      <w:r w:rsidRPr="000604B6">
        <w:rPr>
          <w:rFonts w:ascii="Calibri" w:eastAsia="Times New Roman" w:hAnsi="Calibri" w:cs="Calibri"/>
          <w:b/>
          <w:bCs/>
          <w:strike/>
          <w:color w:val="FF0000"/>
          <w:sz w:val="20"/>
          <w:szCs w:val="20"/>
        </w:rPr>
        <w:t>Azione 1</w:t>
      </w:r>
      <w:r w:rsidRPr="000604B6">
        <w:rPr>
          <w:rFonts w:ascii="Calibri" w:eastAsia="Times New Roman" w:hAnsi="Calibri" w:cs="Calibri"/>
          <w:strike/>
          <w:color w:val="FF0000"/>
          <w:sz w:val="20"/>
          <w:szCs w:val="20"/>
        </w:rPr>
        <w:t xml:space="preserve">: 10.1.01 – Produzioni agricole integrate, 10.1.03 – Conservazione della biodiversità nelle risaie, 10.1.04 – Agricoltura conservativa, 10.1.10 </w:t>
      </w:r>
      <w:r w:rsidRPr="000604B6">
        <w:rPr>
          <w:rFonts w:cstheme="minorHAnsi"/>
          <w:strike/>
          <w:color w:val="FF0000"/>
          <w:sz w:val="20"/>
          <w:szCs w:val="20"/>
        </w:rPr>
        <w:t>– Tecniche di distribuzione degli effluenti di allevamento;</w:t>
      </w:r>
    </w:p>
    <w:p w14:paraId="24BBD87D" w14:textId="77777777" w:rsidR="00565FE3" w:rsidRPr="000604B6" w:rsidRDefault="00565FE3" w:rsidP="00565FE3">
      <w:pPr>
        <w:pStyle w:val="Paragrafoelenco"/>
        <w:numPr>
          <w:ilvl w:val="0"/>
          <w:numId w:val="36"/>
        </w:numPr>
        <w:spacing w:after="0"/>
        <w:rPr>
          <w:rFonts w:ascii="Calibri" w:eastAsia="Times New Roman" w:hAnsi="Calibri" w:cs="Calibri"/>
          <w:strike/>
          <w:color w:val="FF0000"/>
          <w:sz w:val="20"/>
          <w:szCs w:val="20"/>
        </w:rPr>
      </w:pPr>
      <w:r w:rsidRPr="000604B6">
        <w:rPr>
          <w:rFonts w:ascii="Calibri" w:eastAsia="Times New Roman" w:hAnsi="Calibri" w:cs="Calibri"/>
          <w:b/>
          <w:bCs/>
          <w:strike/>
          <w:color w:val="FF0000"/>
          <w:sz w:val="20"/>
          <w:szCs w:val="20"/>
        </w:rPr>
        <w:t>Azione 2</w:t>
      </w:r>
      <w:r w:rsidRPr="000604B6">
        <w:rPr>
          <w:rFonts w:ascii="Calibri" w:eastAsia="Times New Roman" w:hAnsi="Calibri" w:cs="Calibri"/>
          <w:strike/>
          <w:color w:val="FF0000"/>
          <w:sz w:val="20"/>
          <w:szCs w:val="20"/>
        </w:rPr>
        <w:t xml:space="preserve">: 10.1.03 – Conservazione della biodiversità nelle risaie, 10.1.04 – Agricoltura conservativa, 10.1.10 </w:t>
      </w:r>
      <w:r w:rsidRPr="000604B6">
        <w:rPr>
          <w:rFonts w:cstheme="minorHAnsi"/>
          <w:strike/>
          <w:color w:val="FF0000"/>
          <w:sz w:val="20"/>
          <w:szCs w:val="20"/>
        </w:rPr>
        <w:t>– Tecniche di distribuzione degli effluenti di allevamento;</w:t>
      </w:r>
    </w:p>
    <w:p w14:paraId="556CF186" w14:textId="77777777" w:rsidR="00565FE3" w:rsidRPr="000604B6" w:rsidRDefault="00565FE3" w:rsidP="00565FE3">
      <w:pPr>
        <w:pStyle w:val="Paragrafoelenco"/>
        <w:numPr>
          <w:ilvl w:val="0"/>
          <w:numId w:val="36"/>
        </w:numPr>
        <w:spacing w:after="0"/>
        <w:rPr>
          <w:rFonts w:ascii="Calibri" w:eastAsia="Times New Roman" w:hAnsi="Calibri" w:cs="Calibri"/>
          <w:strike/>
          <w:color w:val="FF0000"/>
          <w:sz w:val="20"/>
          <w:szCs w:val="20"/>
        </w:rPr>
      </w:pPr>
      <w:r w:rsidRPr="000604B6">
        <w:rPr>
          <w:rFonts w:ascii="Calibri" w:eastAsia="Times New Roman" w:hAnsi="Calibri" w:cs="Calibri"/>
          <w:b/>
          <w:bCs/>
          <w:strike/>
          <w:color w:val="FF0000"/>
          <w:sz w:val="20"/>
          <w:szCs w:val="20"/>
        </w:rPr>
        <w:t>Azione 3</w:t>
      </w:r>
      <w:r w:rsidRPr="000604B6">
        <w:rPr>
          <w:rFonts w:ascii="Calibri" w:eastAsia="Times New Roman" w:hAnsi="Calibri" w:cs="Calibri"/>
          <w:strike/>
          <w:color w:val="FF0000"/>
          <w:sz w:val="20"/>
          <w:szCs w:val="20"/>
        </w:rPr>
        <w:t xml:space="preserve">: 10.1.01 – Produzioni agricole integrate, 10.1.04 – Agricoltura conservativa, 10.1.10 </w:t>
      </w:r>
      <w:r w:rsidRPr="000604B6">
        <w:rPr>
          <w:rFonts w:cstheme="minorHAnsi"/>
          <w:strike/>
          <w:color w:val="FF0000"/>
          <w:sz w:val="20"/>
          <w:szCs w:val="20"/>
        </w:rPr>
        <w:t>– Tecniche di distribuzione degli effluenti di allevamento.</w:t>
      </w:r>
    </w:p>
    <w:p w14:paraId="4F7A91C6" w14:textId="77777777" w:rsidR="00565FE3" w:rsidRPr="003C38E3" w:rsidRDefault="00565FE3" w:rsidP="00565FE3">
      <w:pPr>
        <w:spacing w:after="0"/>
        <w:jc w:val="both"/>
        <w:rPr>
          <w:rFonts w:cstheme="minorHAnsi"/>
          <w:strike/>
          <w:color w:val="FF0000"/>
          <w:sz w:val="20"/>
          <w:szCs w:val="20"/>
        </w:rPr>
      </w:pPr>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p w14:paraId="2C372894" w14:textId="77777777" w:rsidR="00565FE3" w:rsidRDefault="00565FE3" w:rsidP="00565FE3">
      <w:pPr>
        <w:spacing w:after="0"/>
      </w:pPr>
    </w:p>
    <w:p w14:paraId="5B1C92D3"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26BF85E0" w14:textId="77777777" w:rsidTr="00C73FF8">
        <w:tc>
          <w:tcPr>
            <w:tcW w:w="5000" w:type="pct"/>
            <w:gridSpan w:val="2"/>
            <w:shd w:val="clear" w:color="auto" w:fill="008E40"/>
            <w:vAlign w:val="center"/>
          </w:tcPr>
          <w:p w14:paraId="7239996B"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4FC9F87A" w14:textId="77777777" w:rsidTr="00C73FF8">
        <w:tc>
          <w:tcPr>
            <w:tcW w:w="782" w:type="pct"/>
            <w:shd w:val="clear" w:color="auto" w:fill="A7D9A3"/>
            <w:vAlign w:val="center"/>
          </w:tcPr>
          <w:p w14:paraId="1C7F9A59"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6651161B"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0928D3CE" w14:textId="77777777" w:rsidTr="00C73FF8">
        <w:tc>
          <w:tcPr>
            <w:tcW w:w="782" w:type="pct"/>
            <w:vAlign w:val="center"/>
          </w:tcPr>
          <w:p w14:paraId="124E4507" w14:textId="77777777" w:rsidR="00565FE3" w:rsidRPr="00194C55" w:rsidRDefault="00565FE3" w:rsidP="00C73FF8">
            <w:pPr>
              <w:spacing w:after="0"/>
              <w:jc w:val="center"/>
              <w:rPr>
                <w:rFonts w:cstheme="minorHAnsi"/>
                <w:b/>
                <w:bCs/>
                <w:sz w:val="18"/>
                <w:szCs w:val="18"/>
              </w:rPr>
            </w:pPr>
            <w:r w:rsidRPr="00700099">
              <w:rPr>
                <w:rFonts w:cstheme="minorHAnsi"/>
                <w:b/>
                <w:bCs/>
                <w:sz w:val="18"/>
                <w:szCs w:val="18"/>
              </w:rPr>
              <w:t>PR01</w:t>
            </w:r>
          </w:p>
        </w:tc>
        <w:tc>
          <w:tcPr>
            <w:tcW w:w="4218" w:type="pct"/>
            <w:vAlign w:val="center"/>
          </w:tcPr>
          <w:p w14:paraId="5FBAD5D0" w14:textId="77777777" w:rsidR="00565FE3" w:rsidRDefault="00565FE3" w:rsidP="00C73FF8">
            <w:pPr>
              <w:spacing w:after="0"/>
              <w:jc w:val="both"/>
              <w:rPr>
                <w:rFonts w:cstheme="minorHAnsi"/>
                <w:sz w:val="18"/>
                <w:szCs w:val="18"/>
              </w:rPr>
            </w:pPr>
            <w:r w:rsidRPr="00700099">
              <w:rPr>
                <w:rFonts w:cstheme="minorHAnsi"/>
                <w:sz w:val="18"/>
                <w:szCs w:val="18"/>
              </w:rPr>
              <w:t>Aree caratterizzate da particolari pregi ambientali</w:t>
            </w:r>
          </w:p>
          <w:p w14:paraId="1DA97637" w14:textId="77777777" w:rsidR="00565FE3" w:rsidRPr="007C7231" w:rsidRDefault="00565FE3" w:rsidP="00565FE3">
            <w:pPr>
              <w:pStyle w:val="Paragrafoelenco"/>
              <w:numPr>
                <w:ilvl w:val="0"/>
                <w:numId w:val="29"/>
              </w:numPr>
              <w:spacing w:after="0"/>
              <w:jc w:val="both"/>
              <w:rPr>
                <w:rFonts w:cstheme="minorHAnsi"/>
                <w:sz w:val="18"/>
                <w:szCs w:val="18"/>
              </w:rPr>
            </w:pPr>
            <w:r w:rsidRPr="00650B0D">
              <w:rPr>
                <w:rFonts w:cstheme="minorHAnsi"/>
                <w:b/>
                <w:bCs/>
                <w:sz w:val="18"/>
                <w:szCs w:val="18"/>
              </w:rPr>
              <w:t>Regione Lombardia</w:t>
            </w:r>
            <w:r>
              <w:rPr>
                <w:rFonts w:cstheme="minorHAnsi"/>
                <w:sz w:val="18"/>
                <w:szCs w:val="18"/>
              </w:rPr>
              <w:t>: Aree Natura 2000 e/o Aree protette.</w:t>
            </w:r>
          </w:p>
        </w:tc>
      </w:tr>
      <w:tr w:rsidR="00565FE3" w:rsidRPr="00700099" w14:paraId="1EC5DCB9" w14:textId="77777777" w:rsidTr="00C73FF8">
        <w:tc>
          <w:tcPr>
            <w:tcW w:w="782" w:type="pct"/>
            <w:vAlign w:val="center"/>
          </w:tcPr>
          <w:p w14:paraId="7E5245AC"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PR03</w:t>
            </w:r>
          </w:p>
        </w:tc>
        <w:tc>
          <w:tcPr>
            <w:tcW w:w="4218" w:type="pct"/>
            <w:vAlign w:val="center"/>
          </w:tcPr>
          <w:p w14:paraId="3547CE66" w14:textId="77777777" w:rsidR="00565FE3" w:rsidRPr="00CC42E1" w:rsidRDefault="00565FE3" w:rsidP="00C73FF8">
            <w:pPr>
              <w:spacing w:after="0"/>
              <w:jc w:val="both"/>
              <w:rPr>
                <w:rFonts w:cstheme="minorHAnsi"/>
                <w:sz w:val="18"/>
                <w:szCs w:val="18"/>
              </w:rPr>
            </w:pPr>
            <w:r w:rsidRPr="00700099">
              <w:rPr>
                <w:rFonts w:cstheme="minorHAnsi"/>
                <w:sz w:val="18"/>
                <w:szCs w:val="18"/>
              </w:rPr>
              <w:t>Entità della superficie soggetta a impegno (SOI)</w:t>
            </w:r>
          </w:p>
        </w:tc>
      </w:tr>
      <w:tr w:rsidR="00565FE3" w:rsidRPr="00700099" w14:paraId="5C7582C9" w14:textId="77777777" w:rsidTr="00C73FF8">
        <w:tc>
          <w:tcPr>
            <w:tcW w:w="5000" w:type="pct"/>
            <w:gridSpan w:val="2"/>
            <w:shd w:val="clear" w:color="auto" w:fill="008E40"/>
            <w:vAlign w:val="center"/>
          </w:tcPr>
          <w:p w14:paraId="27B16B7E"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293C3E" w14:paraId="37DF4830" w14:textId="77777777" w:rsidTr="00C73FF8">
        <w:tc>
          <w:tcPr>
            <w:tcW w:w="782" w:type="pct"/>
            <w:shd w:val="clear" w:color="auto" w:fill="A7D9A3"/>
            <w:vAlign w:val="center"/>
          </w:tcPr>
          <w:p w14:paraId="232733D6"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31FC51EA"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4CB90076" w14:textId="77777777" w:rsidTr="00C73FF8">
        <w:tc>
          <w:tcPr>
            <w:tcW w:w="782" w:type="pct"/>
            <w:vAlign w:val="center"/>
          </w:tcPr>
          <w:p w14:paraId="0BE12C89" w14:textId="77777777" w:rsidR="00565FE3" w:rsidRPr="00967FD0" w:rsidRDefault="00565FE3" w:rsidP="00C73FF8">
            <w:pPr>
              <w:spacing w:after="0"/>
              <w:jc w:val="center"/>
              <w:rPr>
                <w:rFonts w:cstheme="minorHAnsi"/>
                <w:b/>
                <w:bCs/>
                <w:sz w:val="18"/>
                <w:szCs w:val="18"/>
              </w:rPr>
            </w:pPr>
            <w:r>
              <w:rPr>
                <w:rFonts w:cstheme="minorHAnsi"/>
                <w:b/>
                <w:bCs/>
                <w:sz w:val="18"/>
                <w:szCs w:val="18"/>
              </w:rPr>
              <w:t>SRA19_P_LOM_1</w:t>
            </w:r>
          </w:p>
        </w:tc>
        <w:tc>
          <w:tcPr>
            <w:tcW w:w="4218" w:type="pct"/>
            <w:vAlign w:val="center"/>
          </w:tcPr>
          <w:p w14:paraId="5876481A" w14:textId="77777777" w:rsidR="00565FE3" w:rsidRPr="00700099" w:rsidRDefault="00565FE3" w:rsidP="00C73FF8">
            <w:pPr>
              <w:spacing w:after="0"/>
              <w:jc w:val="both"/>
              <w:rPr>
                <w:rFonts w:cstheme="minorHAnsi"/>
                <w:sz w:val="18"/>
                <w:szCs w:val="18"/>
              </w:rPr>
            </w:pPr>
            <w:r w:rsidRPr="00700099">
              <w:rPr>
                <w:rFonts w:cstheme="minorHAnsi"/>
                <w:sz w:val="18"/>
                <w:szCs w:val="18"/>
              </w:rPr>
              <w:t>Essere in possesso di attestato di frequenza di un corso di formazione, attinente alle tematiche trattate nel presente intervento, erogato da un ente di formazione accreditato nell’ambito dell’Operazione 1.1.01 PSR del 2014-22 o intervento SRH03 del PSP 2023-27 o di altre fonti di finanziamento (es. FSE). In alternativa, aver usufruito di un servizio di consulenza, attinente alle tematiche trattate nel presente intervento, nell’ambito dell’Operazione 2.1.01 del PSR 2014-22 o intervento SRH01 del PSP 2023-2027</w:t>
            </w:r>
          </w:p>
        </w:tc>
      </w:tr>
    </w:tbl>
    <w:p w14:paraId="705381BC" w14:textId="77777777" w:rsidR="00565FE3" w:rsidRDefault="00565FE3" w:rsidP="00565FE3">
      <w:pPr>
        <w:spacing w:after="0"/>
      </w:pPr>
    </w:p>
    <w:p w14:paraId="4EA50574"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39"/>
        <w:gridCol w:w="8501"/>
      </w:tblGrid>
      <w:tr w:rsidR="00565FE3" w:rsidRPr="00167EA2" w14:paraId="41150C26" w14:textId="77777777" w:rsidTr="00C73FF8">
        <w:tc>
          <w:tcPr>
            <w:tcW w:w="5000" w:type="pct"/>
            <w:gridSpan w:val="2"/>
            <w:shd w:val="clear" w:color="auto" w:fill="008E40"/>
          </w:tcPr>
          <w:p w14:paraId="2BCF0C3B" w14:textId="77777777" w:rsidR="00565FE3" w:rsidRPr="00167EA2" w:rsidRDefault="00565FE3" w:rsidP="00C73FF8">
            <w:pPr>
              <w:spacing w:after="0"/>
              <w:jc w:val="center"/>
              <w:rPr>
                <w:rFonts w:cstheme="minorHAnsi"/>
                <w:b/>
                <w:bCs/>
                <w:sz w:val="18"/>
                <w:szCs w:val="18"/>
              </w:rPr>
            </w:pPr>
            <w:bookmarkStart w:id="29" w:name="_Hlk132127276"/>
            <w:r>
              <w:rPr>
                <w:rFonts w:cstheme="minorHAnsi"/>
                <w:b/>
                <w:bCs/>
                <w:color w:val="FFFFFF" w:themeColor="background1"/>
                <w:sz w:val="18"/>
                <w:szCs w:val="18"/>
              </w:rPr>
              <w:t>Beneficiari</w:t>
            </w:r>
          </w:p>
        </w:tc>
      </w:tr>
      <w:tr w:rsidR="00565FE3" w:rsidRPr="00167EA2" w14:paraId="152E7AEE" w14:textId="77777777" w:rsidTr="00C73FF8">
        <w:tc>
          <w:tcPr>
            <w:tcW w:w="808" w:type="pct"/>
            <w:shd w:val="clear" w:color="auto" w:fill="A7D9A3"/>
          </w:tcPr>
          <w:p w14:paraId="5F7FEA0A"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192" w:type="pct"/>
            <w:shd w:val="clear" w:color="auto" w:fill="A7D9A3"/>
          </w:tcPr>
          <w:p w14:paraId="49427279"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18D0F1C4" w14:textId="77777777" w:rsidTr="00C73FF8">
        <w:tc>
          <w:tcPr>
            <w:tcW w:w="808" w:type="pct"/>
            <w:vAlign w:val="center"/>
          </w:tcPr>
          <w:p w14:paraId="332EB050"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192" w:type="pct"/>
            <w:vAlign w:val="center"/>
          </w:tcPr>
          <w:p w14:paraId="212EBB37" w14:textId="77777777" w:rsidR="00565FE3" w:rsidRPr="00EF6FAE" w:rsidRDefault="00565FE3" w:rsidP="00C73FF8">
            <w:pPr>
              <w:spacing w:after="0"/>
              <w:rPr>
                <w:rFonts w:cstheme="minorHAnsi"/>
                <w:sz w:val="18"/>
                <w:szCs w:val="18"/>
              </w:rPr>
            </w:pPr>
            <w:r>
              <w:rPr>
                <w:rFonts w:cstheme="minorHAnsi"/>
                <w:sz w:val="18"/>
                <w:szCs w:val="18"/>
              </w:rPr>
              <w:t>Agricoltori</w:t>
            </w:r>
            <w:r w:rsidRPr="00700099">
              <w:rPr>
                <w:rFonts w:cstheme="minorHAnsi"/>
                <w:sz w:val="18"/>
                <w:szCs w:val="18"/>
              </w:rPr>
              <w:t xml:space="preserve">, singoli o associati </w:t>
            </w:r>
          </w:p>
        </w:tc>
      </w:tr>
      <w:tr w:rsidR="00565FE3" w:rsidRPr="00167EA2" w14:paraId="77E864B9" w14:textId="77777777" w:rsidTr="00C73FF8">
        <w:tc>
          <w:tcPr>
            <w:tcW w:w="808" w:type="pct"/>
            <w:vAlign w:val="center"/>
          </w:tcPr>
          <w:p w14:paraId="22D7BC4E"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192" w:type="pct"/>
            <w:vAlign w:val="center"/>
          </w:tcPr>
          <w:p w14:paraId="495FB67B" w14:textId="77777777" w:rsidR="00565FE3" w:rsidRPr="00EF6FAE"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167EA2" w14:paraId="545E0CDC" w14:textId="77777777" w:rsidTr="00C73FF8">
        <w:tc>
          <w:tcPr>
            <w:tcW w:w="5000" w:type="pct"/>
            <w:gridSpan w:val="2"/>
            <w:shd w:val="clear" w:color="auto" w:fill="008E40"/>
          </w:tcPr>
          <w:p w14:paraId="296CF775" w14:textId="77777777" w:rsidR="00565FE3" w:rsidRPr="00167EA2" w:rsidRDefault="00565FE3" w:rsidP="00C73FF8">
            <w:pPr>
              <w:spacing w:after="0"/>
              <w:jc w:val="center"/>
              <w:rPr>
                <w:rFonts w:cstheme="minorHAnsi"/>
                <w:b/>
                <w:bCs/>
                <w:sz w:val="18"/>
                <w:szCs w:val="18"/>
              </w:rPr>
            </w:pPr>
            <w:bookmarkStart w:id="30" w:name="_Hlk132127285"/>
            <w:bookmarkEnd w:id="29"/>
            <w:r w:rsidRPr="00167EA2">
              <w:rPr>
                <w:rFonts w:cstheme="minorHAnsi"/>
                <w:b/>
                <w:bCs/>
                <w:color w:val="FFFFFF" w:themeColor="background1"/>
                <w:sz w:val="18"/>
                <w:szCs w:val="18"/>
              </w:rPr>
              <w:t>Criteri di ammissibilità</w:t>
            </w:r>
            <w:r>
              <w:rPr>
                <w:rFonts w:cstheme="minorHAnsi"/>
                <w:b/>
                <w:bCs/>
                <w:color w:val="FFFFFF" w:themeColor="background1"/>
                <w:sz w:val="18"/>
                <w:szCs w:val="18"/>
              </w:rPr>
              <w:t xml:space="preserve"> – Tutte le azioni</w:t>
            </w:r>
          </w:p>
        </w:tc>
      </w:tr>
      <w:tr w:rsidR="00565FE3" w:rsidRPr="00167EA2" w14:paraId="7CE3A1B5" w14:textId="77777777" w:rsidTr="00C73FF8">
        <w:tc>
          <w:tcPr>
            <w:tcW w:w="808" w:type="pct"/>
            <w:shd w:val="clear" w:color="auto" w:fill="A7D9A3"/>
          </w:tcPr>
          <w:p w14:paraId="37202718"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192" w:type="pct"/>
            <w:shd w:val="clear" w:color="auto" w:fill="A7D9A3"/>
          </w:tcPr>
          <w:p w14:paraId="67888F05"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5283CD98" w14:textId="77777777" w:rsidTr="00C73FF8">
        <w:tc>
          <w:tcPr>
            <w:tcW w:w="808" w:type="pct"/>
            <w:vAlign w:val="center"/>
          </w:tcPr>
          <w:p w14:paraId="43BF965D"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C03</w:t>
            </w:r>
          </w:p>
        </w:tc>
        <w:tc>
          <w:tcPr>
            <w:tcW w:w="4192" w:type="pct"/>
            <w:vAlign w:val="center"/>
          </w:tcPr>
          <w:p w14:paraId="27F84022" w14:textId="77777777" w:rsidR="00565FE3" w:rsidRDefault="00565FE3" w:rsidP="00C73FF8">
            <w:pPr>
              <w:spacing w:after="0"/>
              <w:rPr>
                <w:rFonts w:cstheme="minorHAnsi"/>
                <w:sz w:val="18"/>
                <w:szCs w:val="18"/>
              </w:rPr>
            </w:pPr>
            <w:r w:rsidRPr="00700099">
              <w:rPr>
                <w:rFonts w:cstheme="minorHAnsi"/>
                <w:sz w:val="18"/>
                <w:szCs w:val="18"/>
              </w:rPr>
              <w:t>Superficie minima oggetto di impegno</w:t>
            </w:r>
          </w:p>
          <w:p w14:paraId="79C123BA" w14:textId="77777777" w:rsidR="00565FE3" w:rsidRPr="00526562" w:rsidRDefault="00565FE3" w:rsidP="00565FE3">
            <w:pPr>
              <w:pStyle w:val="Paragrafoelenco"/>
              <w:numPr>
                <w:ilvl w:val="0"/>
                <w:numId w:val="29"/>
              </w:numPr>
              <w:spacing w:after="0"/>
              <w:rPr>
                <w:rFonts w:cstheme="minorHAnsi"/>
                <w:b/>
                <w:bCs/>
                <w:sz w:val="18"/>
                <w:szCs w:val="18"/>
              </w:rPr>
            </w:pPr>
            <w:r w:rsidRPr="00650B0D">
              <w:rPr>
                <w:rFonts w:cstheme="minorHAnsi"/>
                <w:b/>
                <w:bCs/>
                <w:sz w:val="18"/>
                <w:szCs w:val="18"/>
              </w:rPr>
              <w:t>Regione Lombardia</w:t>
            </w:r>
            <w:r>
              <w:rPr>
                <w:rFonts w:cstheme="minorHAnsi"/>
                <w:sz w:val="18"/>
                <w:szCs w:val="18"/>
              </w:rPr>
              <w:t xml:space="preserve">: </w:t>
            </w:r>
          </w:p>
          <w:p w14:paraId="01848C70" w14:textId="77777777" w:rsidR="00565FE3" w:rsidRPr="00526562" w:rsidRDefault="00565FE3" w:rsidP="00565FE3">
            <w:pPr>
              <w:pStyle w:val="Paragrafoelenco"/>
              <w:numPr>
                <w:ilvl w:val="1"/>
                <w:numId w:val="29"/>
              </w:numPr>
              <w:spacing w:after="0"/>
              <w:rPr>
                <w:rFonts w:cstheme="minorHAnsi"/>
                <w:b/>
                <w:bCs/>
                <w:sz w:val="18"/>
                <w:szCs w:val="18"/>
              </w:rPr>
            </w:pPr>
            <w:r w:rsidRPr="008C59F8">
              <w:rPr>
                <w:rFonts w:cstheme="minorHAnsi"/>
                <w:b/>
                <w:bCs/>
                <w:sz w:val="18"/>
                <w:szCs w:val="18"/>
              </w:rPr>
              <w:t>Azione 1:</w:t>
            </w:r>
            <w:r w:rsidRPr="008C59F8">
              <w:rPr>
                <w:rFonts w:cstheme="minorHAnsi"/>
                <w:sz w:val="18"/>
                <w:szCs w:val="18"/>
              </w:rPr>
              <w:t xml:space="preserve"> 1 ha</w:t>
            </w:r>
            <w:r>
              <w:rPr>
                <w:rFonts w:cstheme="minorHAnsi"/>
                <w:sz w:val="18"/>
                <w:szCs w:val="18"/>
              </w:rPr>
              <w:t>.</w:t>
            </w:r>
          </w:p>
          <w:p w14:paraId="550C4D86" w14:textId="77777777" w:rsidR="00565FE3" w:rsidRPr="00526562" w:rsidRDefault="00565FE3" w:rsidP="00565FE3">
            <w:pPr>
              <w:pStyle w:val="Paragrafoelenco"/>
              <w:numPr>
                <w:ilvl w:val="1"/>
                <w:numId w:val="29"/>
              </w:numPr>
              <w:spacing w:after="0"/>
              <w:rPr>
                <w:rFonts w:cstheme="minorHAnsi"/>
                <w:b/>
                <w:bCs/>
                <w:sz w:val="18"/>
                <w:szCs w:val="18"/>
              </w:rPr>
            </w:pPr>
            <w:r w:rsidRPr="00526562">
              <w:rPr>
                <w:rFonts w:cstheme="minorHAnsi"/>
                <w:b/>
                <w:bCs/>
                <w:sz w:val="18"/>
                <w:szCs w:val="18"/>
              </w:rPr>
              <w:t>Azione 2</w:t>
            </w:r>
            <w:r>
              <w:rPr>
                <w:rFonts w:cstheme="minorHAnsi"/>
                <w:sz w:val="18"/>
                <w:szCs w:val="18"/>
              </w:rPr>
              <w:t xml:space="preserve">: </w:t>
            </w:r>
          </w:p>
          <w:p w14:paraId="5406E74B" w14:textId="77777777" w:rsidR="00565FE3" w:rsidRPr="00526562" w:rsidRDefault="00565FE3" w:rsidP="00565FE3">
            <w:pPr>
              <w:pStyle w:val="Paragrafoelenco"/>
              <w:numPr>
                <w:ilvl w:val="2"/>
                <w:numId w:val="29"/>
              </w:numPr>
              <w:spacing w:after="0"/>
              <w:rPr>
                <w:rFonts w:cstheme="minorHAnsi"/>
                <w:b/>
                <w:bCs/>
                <w:sz w:val="18"/>
                <w:szCs w:val="18"/>
              </w:rPr>
            </w:pPr>
            <w:r w:rsidRPr="00526562">
              <w:rPr>
                <w:rFonts w:cstheme="minorHAnsi"/>
                <w:sz w:val="18"/>
                <w:szCs w:val="18"/>
              </w:rPr>
              <w:t>Colture arboree: 1 ha;</w:t>
            </w:r>
          </w:p>
          <w:p w14:paraId="27E416D8" w14:textId="77777777" w:rsidR="00565FE3" w:rsidRPr="00F509EC" w:rsidRDefault="00565FE3" w:rsidP="00565FE3">
            <w:pPr>
              <w:pStyle w:val="Paragrafoelenco"/>
              <w:numPr>
                <w:ilvl w:val="2"/>
                <w:numId w:val="29"/>
              </w:numPr>
              <w:spacing w:after="0"/>
              <w:rPr>
                <w:rFonts w:cstheme="minorHAnsi"/>
                <w:b/>
                <w:bCs/>
                <w:sz w:val="18"/>
                <w:szCs w:val="18"/>
              </w:rPr>
            </w:pPr>
            <w:r w:rsidRPr="00F509EC">
              <w:rPr>
                <w:rFonts w:cstheme="minorHAnsi"/>
                <w:sz w:val="18"/>
                <w:szCs w:val="18"/>
              </w:rPr>
              <w:t>Colture erbacee: 7 ha;</w:t>
            </w:r>
          </w:p>
          <w:p w14:paraId="744D13D7" w14:textId="77777777" w:rsidR="00565FE3" w:rsidRPr="00F509EC" w:rsidRDefault="00565FE3" w:rsidP="00565FE3">
            <w:pPr>
              <w:pStyle w:val="Paragrafoelenco"/>
              <w:numPr>
                <w:ilvl w:val="2"/>
                <w:numId w:val="29"/>
              </w:numPr>
              <w:spacing w:after="0"/>
              <w:rPr>
                <w:rFonts w:cstheme="minorHAnsi"/>
                <w:b/>
                <w:bCs/>
                <w:sz w:val="18"/>
                <w:szCs w:val="18"/>
              </w:rPr>
            </w:pPr>
            <w:r w:rsidRPr="00F509EC">
              <w:rPr>
                <w:rFonts w:cstheme="minorHAnsi"/>
                <w:sz w:val="18"/>
                <w:szCs w:val="18"/>
              </w:rPr>
              <w:t>Colture orticole: 5 ha.</w:t>
            </w:r>
          </w:p>
          <w:p w14:paraId="4BFF01DC" w14:textId="77777777" w:rsidR="00565FE3" w:rsidRPr="00F509EC" w:rsidRDefault="00565FE3" w:rsidP="00C73FF8">
            <w:pPr>
              <w:spacing w:after="0"/>
              <w:ind w:left="1080"/>
              <w:jc w:val="both"/>
              <w:rPr>
                <w:rFonts w:cstheme="minorHAnsi"/>
                <w:sz w:val="18"/>
                <w:szCs w:val="18"/>
              </w:rPr>
            </w:pPr>
            <w:r w:rsidRPr="00F509EC">
              <w:rPr>
                <w:rFonts w:cstheme="minorHAnsi"/>
                <w:sz w:val="18"/>
                <w:szCs w:val="18"/>
              </w:rPr>
              <w:t>NB - In alternativa, è possibile aderire al presente intervento con una superficie minima di 10 ettari investita con le colture ammesse a premio, indipendentemente dall’estensione dei singoli gruppi di coltura</w:t>
            </w:r>
          </w:p>
          <w:p w14:paraId="10F73E59" w14:textId="77777777" w:rsidR="00565FE3" w:rsidRPr="00F509EC" w:rsidRDefault="00565FE3" w:rsidP="00565FE3">
            <w:pPr>
              <w:pStyle w:val="Paragrafoelenco"/>
              <w:numPr>
                <w:ilvl w:val="1"/>
                <w:numId w:val="29"/>
              </w:numPr>
              <w:spacing w:after="0"/>
              <w:rPr>
                <w:rFonts w:cstheme="minorHAnsi"/>
                <w:b/>
                <w:bCs/>
                <w:sz w:val="18"/>
                <w:szCs w:val="18"/>
              </w:rPr>
            </w:pPr>
            <w:r w:rsidRPr="00F509EC">
              <w:rPr>
                <w:rFonts w:cstheme="minorHAnsi"/>
                <w:b/>
                <w:bCs/>
                <w:sz w:val="18"/>
                <w:szCs w:val="18"/>
              </w:rPr>
              <w:t xml:space="preserve">Azione 3: </w:t>
            </w:r>
          </w:p>
          <w:p w14:paraId="781FA59C" w14:textId="77777777" w:rsidR="00565FE3" w:rsidRDefault="00565FE3" w:rsidP="00565FE3">
            <w:pPr>
              <w:pStyle w:val="Paragrafoelenco"/>
              <w:numPr>
                <w:ilvl w:val="2"/>
                <w:numId w:val="29"/>
              </w:numPr>
              <w:spacing w:after="0"/>
              <w:rPr>
                <w:rFonts w:cstheme="minorHAnsi"/>
                <w:sz w:val="18"/>
                <w:szCs w:val="18"/>
              </w:rPr>
            </w:pPr>
            <w:r w:rsidRPr="008C59F8">
              <w:rPr>
                <w:rFonts w:cstheme="minorHAnsi"/>
                <w:sz w:val="18"/>
                <w:szCs w:val="18"/>
              </w:rPr>
              <w:t>Colture frutticole: 1 ha</w:t>
            </w:r>
            <w:r>
              <w:rPr>
                <w:rFonts w:cstheme="minorHAnsi"/>
                <w:sz w:val="18"/>
                <w:szCs w:val="18"/>
              </w:rPr>
              <w:t>;</w:t>
            </w:r>
          </w:p>
          <w:p w14:paraId="7121443C" w14:textId="77777777" w:rsidR="00565FE3" w:rsidRDefault="00565FE3" w:rsidP="00565FE3">
            <w:pPr>
              <w:pStyle w:val="Paragrafoelenco"/>
              <w:numPr>
                <w:ilvl w:val="2"/>
                <w:numId w:val="29"/>
              </w:numPr>
              <w:spacing w:after="0"/>
              <w:rPr>
                <w:rFonts w:cstheme="minorHAnsi"/>
                <w:sz w:val="18"/>
                <w:szCs w:val="18"/>
              </w:rPr>
            </w:pPr>
            <w:r w:rsidRPr="00700099">
              <w:rPr>
                <w:rFonts w:cstheme="minorHAnsi"/>
                <w:sz w:val="18"/>
                <w:szCs w:val="18"/>
              </w:rPr>
              <w:t>Vite: 1 ha</w:t>
            </w:r>
            <w:r>
              <w:rPr>
                <w:rFonts w:cstheme="minorHAnsi"/>
                <w:sz w:val="18"/>
                <w:szCs w:val="18"/>
              </w:rPr>
              <w:t>;</w:t>
            </w:r>
          </w:p>
          <w:p w14:paraId="2443A7A9" w14:textId="77777777" w:rsidR="00565FE3" w:rsidRPr="00FE522C" w:rsidRDefault="00565FE3" w:rsidP="00565FE3">
            <w:pPr>
              <w:pStyle w:val="Paragrafoelenco"/>
              <w:numPr>
                <w:ilvl w:val="2"/>
                <w:numId w:val="29"/>
              </w:numPr>
              <w:spacing w:after="0"/>
              <w:rPr>
                <w:rFonts w:cstheme="minorHAnsi"/>
                <w:sz w:val="18"/>
                <w:szCs w:val="18"/>
              </w:rPr>
            </w:pPr>
            <w:r w:rsidRPr="00700099">
              <w:rPr>
                <w:rFonts w:cstheme="minorHAnsi"/>
                <w:sz w:val="18"/>
                <w:szCs w:val="18"/>
              </w:rPr>
              <w:t>Mais: 7 ha</w:t>
            </w:r>
            <w:r>
              <w:rPr>
                <w:rFonts w:cstheme="minorHAnsi"/>
                <w:sz w:val="18"/>
                <w:szCs w:val="18"/>
              </w:rPr>
              <w:t>.</w:t>
            </w:r>
          </w:p>
        </w:tc>
      </w:tr>
      <w:tr w:rsidR="00565FE3" w:rsidRPr="00167EA2" w14:paraId="4BB2E382" w14:textId="77777777" w:rsidTr="00C73FF8">
        <w:tc>
          <w:tcPr>
            <w:tcW w:w="5000" w:type="pct"/>
            <w:gridSpan w:val="2"/>
            <w:shd w:val="clear" w:color="auto" w:fill="008E40"/>
            <w:vAlign w:val="center"/>
          </w:tcPr>
          <w:p w14:paraId="257319D6"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Altri criteri di ammissibilità specifici regionali</w:t>
            </w:r>
            <w:r>
              <w:rPr>
                <w:rFonts w:cstheme="minorHAnsi"/>
                <w:b/>
                <w:bCs/>
                <w:color w:val="FFFFFF" w:themeColor="background1"/>
                <w:sz w:val="18"/>
                <w:szCs w:val="18"/>
              </w:rPr>
              <w:t xml:space="preserve"> – Azione 1) </w:t>
            </w:r>
          </w:p>
        </w:tc>
      </w:tr>
      <w:tr w:rsidR="00565FE3" w:rsidRPr="00167EA2" w14:paraId="204617D7" w14:textId="77777777" w:rsidTr="00C73FF8">
        <w:tc>
          <w:tcPr>
            <w:tcW w:w="808" w:type="pct"/>
            <w:shd w:val="clear" w:color="auto" w:fill="A7D9A3"/>
          </w:tcPr>
          <w:p w14:paraId="28CED7FB"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192" w:type="pct"/>
            <w:shd w:val="clear" w:color="auto" w:fill="A7D9A3"/>
          </w:tcPr>
          <w:p w14:paraId="22408549"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7EBCEADD" w14:textId="77777777" w:rsidTr="00C73FF8">
        <w:trPr>
          <w:trHeight w:val="248"/>
        </w:trPr>
        <w:tc>
          <w:tcPr>
            <w:tcW w:w="808" w:type="pct"/>
            <w:vAlign w:val="center"/>
          </w:tcPr>
          <w:p w14:paraId="3C0D502C"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SRA</w:t>
            </w:r>
            <w:r>
              <w:rPr>
                <w:rFonts w:cstheme="minorHAnsi"/>
                <w:b/>
                <w:bCs/>
                <w:sz w:val="18"/>
                <w:szCs w:val="18"/>
              </w:rPr>
              <w:t>19</w:t>
            </w:r>
            <w:r w:rsidRPr="00167EA2">
              <w:rPr>
                <w:rFonts w:cstheme="minorHAnsi"/>
                <w:b/>
                <w:bCs/>
                <w:sz w:val="18"/>
                <w:szCs w:val="18"/>
              </w:rPr>
              <w:t>_</w:t>
            </w:r>
            <w:r>
              <w:rPr>
                <w:rFonts w:cstheme="minorHAnsi"/>
                <w:b/>
                <w:bCs/>
                <w:sz w:val="18"/>
                <w:szCs w:val="18"/>
              </w:rPr>
              <w:t>C</w:t>
            </w:r>
            <w:r w:rsidRPr="00167EA2">
              <w:rPr>
                <w:rFonts w:cstheme="minorHAnsi"/>
                <w:b/>
                <w:bCs/>
                <w:sz w:val="18"/>
                <w:szCs w:val="18"/>
              </w:rPr>
              <w:t>_LOM_1</w:t>
            </w:r>
          </w:p>
        </w:tc>
        <w:tc>
          <w:tcPr>
            <w:tcW w:w="4192" w:type="pct"/>
            <w:vAlign w:val="center"/>
          </w:tcPr>
          <w:p w14:paraId="65C9833F" w14:textId="77777777" w:rsidR="00565FE3" w:rsidRPr="00EF6FAE" w:rsidRDefault="00565FE3" w:rsidP="00C73FF8">
            <w:pPr>
              <w:spacing w:after="0"/>
              <w:rPr>
                <w:rFonts w:cstheme="minorHAnsi"/>
                <w:sz w:val="18"/>
                <w:szCs w:val="18"/>
              </w:rPr>
            </w:pPr>
            <w:r w:rsidRPr="00700099">
              <w:rPr>
                <w:rFonts w:cstheme="minorHAnsi"/>
                <w:sz w:val="18"/>
                <w:szCs w:val="18"/>
              </w:rPr>
              <w:t>Adesione con tutta la SAU aziendale su cui vengono eseguiti i trattamenti ad eccezione dei prati permanenti, pascoli e terreni lasciati a riposo</w:t>
            </w:r>
          </w:p>
        </w:tc>
      </w:tr>
      <w:tr w:rsidR="00565FE3" w:rsidRPr="00167EA2" w14:paraId="641C9092" w14:textId="77777777" w:rsidTr="00C73FF8">
        <w:tc>
          <w:tcPr>
            <w:tcW w:w="5000" w:type="pct"/>
            <w:gridSpan w:val="2"/>
            <w:shd w:val="clear" w:color="auto" w:fill="008E40"/>
            <w:vAlign w:val="center"/>
          </w:tcPr>
          <w:p w14:paraId="308B1E77"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Altri criteri di ammissibilità specifici regionali</w:t>
            </w:r>
            <w:r>
              <w:rPr>
                <w:rFonts w:cstheme="minorHAnsi"/>
                <w:b/>
                <w:bCs/>
                <w:color w:val="FFFFFF" w:themeColor="background1"/>
                <w:sz w:val="18"/>
                <w:szCs w:val="18"/>
              </w:rPr>
              <w:t xml:space="preserve"> – Azione 2)</w:t>
            </w:r>
          </w:p>
        </w:tc>
      </w:tr>
      <w:tr w:rsidR="00565FE3" w:rsidRPr="00167EA2" w14:paraId="0F2568CA" w14:textId="77777777" w:rsidTr="00C73FF8">
        <w:tc>
          <w:tcPr>
            <w:tcW w:w="808" w:type="pct"/>
            <w:shd w:val="clear" w:color="auto" w:fill="A7D9A3"/>
          </w:tcPr>
          <w:p w14:paraId="36E32CF9"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192" w:type="pct"/>
            <w:shd w:val="clear" w:color="auto" w:fill="A7D9A3"/>
          </w:tcPr>
          <w:p w14:paraId="44411091"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1D392DBD" w14:textId="77777777" w:rsidTr="00C73FF8">
        <w:trPr>
          <w:trHeight w:val="248"/>
        </w:trPr>
        <w:tc>
          <w:tcPr>
            <w:tcW w:w="808" w:type="pct"/>
            <w:vAlign w:val="center"/>
          </w:tcPr>
          <w:p w14:paraId="2931C641"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SRA</w:t>
            </w:r>
            <w:r>
              <w:rPr>
                <w:rFonts w:cstheme="minorHAnsi"/>
                <w:b/>
                <w:bCs/>
                <w:sz w:val="18"/>
                <w:szCs w:val="18"/>
              </w:rPr>
              <w:t>19</w:t>
            </w:r>
            <w:r w:rsidRPr="00167EA2">
              <w:rPr>
                <w:rFonts w:cstheme="minorHAnsi"/>
                <w:b/>
                <w:bCs/>
                <w:sz w:val="18"/>
                <w:szCs w:val="18"/>
              </w:rPr>
              <w:t>_</w:t>
            </w:r>
            <w:r>
              <w:rPr>
                <w:rFonts w:cstheme="minorHAnsi"/>
                <w:b/>
                <w:bCs/>
                <w:sz w:val="18"/>
                <w:szCs w:val="18"/>
              </w:rPr>
              <w:t>C</w:t>
            </w:r>
            <w:r w:rsidRPr="00167EA2">
              <w:rPr>
                <w:rFonts w:cstheme="minorHAnsi"/>
                <w:b/>
                <w:bCs/>
                <w:sz w:val="18"/>
                <w:szCs w:val="18"/>
              </w:rPr>
              <w:t>_LOM_</w:t>
            </w:r>
            <w:r>
              <w:rPr>
                <w:rFonts w:cstheme="minorHAnsi"/>
                <w:b/>
                <w:bCs/>
                <w:sz w:val="18"/>
                <w:szCs w:val="18"/>
              </w:rPr>
              <w:t>2</w:t>
            </w:r>
          </w:p>
        </w:tc>
        <w:tc>
          <w:tcPr>
            <w:tcW w:w="4192" w:type="pct"/>
            <w:vAlign w:val="center"/>
          </w:tcPr>
          <w:p w14:paraId="758F8048" w14:textId="77777777" w:rsidR="00565FE3" w:rsidRPr="00EF6FAE" w:rsidRDefault="00565FE3" w:rsidP="00C73FF8">
            <w:pPr>
              <w:spacing w:after="0"/>
              <w:rPr>
                <w:rFonts w:cstheme="minorHAnsi"/>
                <w:sz w:val="18"/>
                <w:szCs w:val="18"/>
              </w:rPr>
            </w:pPr>
            <w:r w:rsidRPr="00700099">
              <w:rPr>
                <w:rFonts w:cstheme="minorHAnsi"/>
                <w:sz w:val="18"/>
                <w:szCs w:val="18"/>
              </w:rPr>
              <w:t>Adesione con tutta la SAU aziendale investita con le colture ammesse a premio afferenti ad un medesimo gruppo di coltura (colture arboree, colture erbacee e colture orticole)</w:t>
            </w:r>
          </w:p>
        </w:tc>
      </w:tr>
      <w:tr w:rsidR="00565FE3" w:rsidRPr="00167EA2" w14:paraId="4D4AB8BF" w14:textId="77777777" w:rsidTr="00C73FF8">
        <w:tc>
          <w:tcPr>
            <w:tcW w:w="5000" w:type="pct"/>
            <w:gridSpan w:val="2"/>
            <w:shd w:val="clear" w:color="auto" w:fill="008E40"/>
            <w:vAlign w:val="center"/>
          </w:tcPr>
          <w:p w14:paraId="359C6E92"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Altri criteri di ammissibilità specifici regionali</w:t>
            </w:r>
            <w:r>
              <w:rPr>
                <w:rFonts w:cstheme="minorHAnsi"/>
                <w:b/>
                <w:bCs/>
                <w:color w:val="FFFFFF" w:themeColor="background1"/>
                <w:sz w:val="18"/>
                <w:szCs w:val="18"/>
              </w:rPr>
              <w:t xml:space="preserve"> – Azione 3)</w:t>
            </w:r>
          </w:p>
        </w:tc>
      </w:tr>
      <w:tr w:rsidR="00565FE3" w:rsidRPr="00167EA2" w14:paraId="62925D49" w14:textId="77777777" w:rsidTr="00C73FF8">
        <w:tc>
          <w:tcPr>
            <w:tcW w:w="808" w:type="pct"/>
            <w:shd w:val="clear" w:color="auto" w:fill="A7D9A3"/>
          </w:tcPr>
          <w:p w14:paraId="469E4BD5"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192" w:type="pct"/>
            <w:shd w:val="clear" w:color="auto" w:fill="A7D9A3"/>
          </w:tcPr>
          <w:p w14:paraId="41CFF90E"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143CEE70" w14:textId="77777777" w:rsidTr="00C73FF8">
        <w:trPr>
          <w:trHeight w:val="248"/>
        </w:trPr>
        <w:tc>
          <w:tcPr>
            <w:tcW w:w="808" w:type="pct"/>
            <w:vAlign w:val="center"/>
          </w:tcPr>
          <w:p w14:paraId="24119323"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SRA</w:t>
            </w:r>
            <w:r>
              <w:rPr>
                <w:rFonts w:cstheme="minorHAnsi"/>
                <w:b/>
                <w:bCs/>
                <w:sz w:val="18"/>
                <w:szCs w:val="18"/>
              </w:rPr>
              <w:t>19</w:t>
            </w:r>
            <w:r w:rsidRPr="00167EA2">
              <w:rPr>
                <w:rFonts w:cstheme="minorHAnsi"/>
                <w:b/>
                <w:bCs/>
                <w:sz w:val="18"/>
                <w:szCs w:val="18"/>
              </w:rPr>
              <w:t>_</w:t>
            </w:r>
            <w:r>
              <w:rPr>
                <w:rFonts w:cstheme="minorHAnsi"/>
                <w:b/>
                <w:bCs/>
                <w:sz w:val="18"/>
                <w:szCs w:val="18"/>
              </w:rPr>
              <w:t>C</w:t>
            </w:r>
            <w:r w:rsidRPr="00167EA2">
              <w:rPr>
                <w:rFonts w:cstheme="minorHAnsi"/>
                <w:b/>
                <w:bCs/>
                <w:sz w:val="18"/>
                <w:szCs w:val="18"/>
              </w:rPr>
              <w:t>_LOM_</w:t>
            </w:r>
            <w:r>
              <w:rPr>
                <w:rFonts w:cstheme="minorHAnsi"/>
                <w:b/>
                <w:bCs/>
                <w:sz w:val="18"/>
                <w:szCs w:val="18"/>
              </w:rPr>
              <w:t>3</w:t>
            </w:r>
          </w:p>
        </w:tc>
        <w:tc>
          <w:tcPr>
            <w:tcW w:w="4192" w:type="pct"/>
            <w:vAlign w:val="center"/>
          </w:tcPr>
          <w:p w14:paraId="5146627B" w14:textId="77777777" w:rsidR="00565FE3" w:rsidRPr="00EF6FAE" w:rsidRDefault="00565FE3" w:rsidP="00C73FF8">
            <w:pPr>
              <w:spacing w:after="0"/>
              <w:rPr>
                <w:rFonts w:cstheme="minorHAnsi"/>
                <w:sz w:val="18"/>
                <w:szCs w:val="18"/>
              </w:rPr>
            </w:pPr>
            <w:r w:rsidRPr="00700099">
              <w:rPr>
                <w:rFonts w:cstheme="minorHAnsi"/>
                <w:sz w:val="18"/>
                <w:szCs w:val="18"/>
              </w:rPr>
              <w:t>Adesione con tutta la SAU aziendale investita con le colture ammesse a premio afferenti ad un medesimo gruppo di coltura (colture frutticole, vite e mais). Per le colture frutticole l’adesione con tutta la SAU è riferita all’insieme delle colture per le quali è prevista l’applicazione del metodo innovativo scelto</w:t>
            </w:r>
          </w:p>
        </w:tc>
      </w:tr>
      <w:bookmarkEnd w:id="30"/>
    </w:tbl>
    <w:p w14:paraId="00940BCB" w14:textId="77777777" w:rsidR="00565FE3" w:rsidRPr="00C1230E" w:rsidRDefault="00565FE3" w:rsidP="00565FE3">
      <w:pPr>
        <w:spacing w:after="0"/>
      </w:pPr>
    </w:p>
    <w:p w14:paraId="4A951AB3"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35"/>
        <w:gridCol w:w="8605"/>
      </w:tblGrid>
      <w:tr w:rsidR="00565FE3" w:rsidRPr="00700099" w14:paraId="66D2F73B" w14:textId="77777777" w:rsidTr="00C73FF8">
        <w:trPr>
          <w:trHeight w:val="275"/>
        </w:trPr>
        <w:tc>
          <w:tcPr>
            <w:tcW w:w="5000" w:type="pct"/>
            <w:gridSpan w:val="2"/>
            <w:shd w:val="clear" w:color="auto" w:fill="008E40"/>
            <w:vAlign w:val="center"/>
          </w:tcPr>
          <w:p w14:paraId="552E2875"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Azione 1</w:t>
            </w:r>
          </w:p>
        </w:tc>
      </w:tr>
      <w:tr w:rsidR="00565FE3" w:rsidRPr="00700099" w14:paraId="1D2E7232" w14:textId="77777777" w:rsidTr="00C73FF8">
        <w:trPr>
          <w:trHeight w:val="275"/>
        </w:trPr>
        <w:tc>
          <w:tcPr>
            <w:tcW w:w="757" w:type="pct"/>
            <w:shd w:val="clear" w:color="auto" w:fill="A7D9A3"/>
            <w:vAlign w:val="center"/>
          </w:tcPr>
          <w:p w14:paraId="46636D65"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6F68A92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267C8568" w14:textId="77777777" w:rsidTr="00C73FF8">
        <w:trPr>
          <w:trHeight w:val="274"/>
        </w:trPr>
        <w:tc>
          <w:tcPr>
            <w:tcW w:w="757" w:type="pct"/>
            <w:vAlign w:val="center"/>
          </w:tcPr>
          <w:p w14:paraId="19DFBC03"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I1.1</w:t>
            </w:r>
          </w:p>
        </w:tc>
        <w:tc>
          <w:tcPr>
            <w:tcW w:w="4243" w:type="pct"/>
            <w:vAlign w:val="center"/>
          </w:tcPr>
          <w:p w14:paraId="373C7C62" w14:textId="77777777" w:rsidR="00565FE3" w:rsidRPr="006051F6" w:rsidRDefault="00565FE3" w:rsidP="00C73FF8">
            <w:pPr>
              <w:spacing w:after="0"/>
              <w:jc w:val="both"/>
              <w:rPr>
                <w:rFonts w:cstheme="minorHAnsi"/>
                <w:sz w:val="18"/>
                <w:szCs w:val="18"/>
              </w:rPr>
            </w:pPr>
            <w:r w:rsidRPr="00700099">
              <w:rPr>
                <w:rFonts w:cstheme="minorHAnsi"/>
                <w:sz w:val="18"/>
                <w:szCs w:val="18"/>
              </w:rPr>
              <w:t xml:space="preserve">Riduzione di almeno il 50% della deriva per la distribuzione dei prodotti fitosanitari sulle superfici oggetto di impegno, attraverso l’impiego di:  ugelli anti deriva ad iniezione d'aria, ugelli a specchio per barre irroratrici per colture erbacee (gli ugelli devono essere sostituiti almeno due volte nel corso del quinquennio), manica d'aria su barre a polverizzazione meccanica (esclusi interventi in pre-emergenza e post-emergenza precoce), sistemi di distribuzione localizzata (per irroratrici per colture erbacee) e con schermature (per colture arboree), sistemi con paratie per la chiusura del flusso d'aria, macchine irroratrici a tunnel. Le scelte adottate devono essere riportate </w:t>
            </w:r>
            <w:r>
              <w:rPr>
                <w:rFonts w:cstheme="minorHAnsi"/>
                <w:sz w:val="18"/>
                <w:szCs w:val="18"/>
              </w:rPr>
              <w:t>ne</w:t>
            </w:r>
            <w:r w:rsidRPr="00700099">
              <w:rPr>
                <w:rFonts w:cstheme="minorHAnsi"/>
                <w:sz w:val="18"/>
                <w:szCs w:val="18"/>
              </w:rPr>
              <w:t>l registro dei trattamenti ed essere verificabili</w:t>
            </w:r>
          </w:p>
        </w:tc>
      </w:tr>
      <w:tr w:rsidR="00565FE3" w:rsidRPr="00700099" w14:paraId="21B4636B" w14:textId="77777777" w:rsidTr="00C73FF8">
        <w:trPr>
          <w:trHeight w:val="274"/>
        </w:trPr>
        <w:tc>
          <w:tcPr>
            <w:tcW w:w="757" w:type="pct"/>
            <w:vAlign w:val="center"/>
          </w:tcPr>
          <w:p w14:paraId="1216BD67" w14:textId="77777777" w:rsidR="00565FE3" w:rsidRPr="00700099" w:rsidRDefault="00565FE3" w:rsidP="00C73FF8">
            <w:pPr>
              <w:spacing w:after="0"/>
              <w:jc w:val="center"/>
              <w:rPr>
                <w:rFonts w:cstheme="minorHAnsi"/>
                <w:b/>
                <w:bCs/>
                <w:sz w:val="18"/>
                <w:szCs w:val="18"/>
              </w:rPr>
            </w:pPr>
            <w:r>
              <w:rPr>
                <w:rFonts w:cstheme="minorHAnsi"/>
                <w:b/>
                <w:bCs/>
                <w:sz w:val="18"/>
                <w:szCs w:val="18"/>
              </w:rPr>
              <w:t>I1.2</w:t>
            </w:r>
          </w:p>
        </w:tc>
        <w:tc>
          <w:tcPr>
            <w:tcW w:w="4243" w:type="pct"/>
            <w:vAlign w:val="center"/>
          </w:tcPr>
          <w:p w14:paraId="0D6CCAFF" w14:textId="77777777" w:rsidR="00565FE3" w:rsidRPr="00DF423D" w:rsidRDefault="00565FE3" w:rsidP="00C73FF8">
            <w:pPr>
              <w:spacing w:after="0"/>
              <w:jc w:val="both"/>
              <w:rPr>
                <w:rFonts w:cstheme="minorHAnsi"/>
                <w:sz w:val="18"/>
                <w:szCs w:val="18"/>
              </w:rPr>
            </w:pPr>
            <w:r>
              <w:rPr>
                <w:rFonts w:cstheme="minorHAnsi"/>
                <w:sz w:val="18"/>
                <w:szCs w:val="18"/>
              </w:rPr>
              <w:t>O</w:t>
            </w:r>
            <w:r w:rsidRPr="00546592">
              <w:rPr>
                <w:rFonts w:cstheme="minorHAnsi"/>
                <w:sz w:val="18"/>
                <w:szCs w:val="18"/>
              </w:rPr>
              <w:t>bbligo di utilizzare macchine per i trattamenti fitosanitari che rispondono a precisi parametri di funzionalità operativa, per le quali è stata rilasciata una certificazione volontaria di “regolazione” strumentale da parte dei centri prova autorizzati, secondo quanto definito al punto A.3.7 del decreto 22/1/2014 di adozione del Piano di azione nazionale per l'uso sostenibile dei prodotti fitosanitari (PAN). Tale impegno deve essere assolto almeno entro 6 mesi dall’inizio del periodo di impegno. La suddetta certificazione va effettuata due volte nel corso del quinquennio.</w:t>
            </w:r>
          </w:p>
        </w:tc>
      </w:tr>
      <w:tr w:rsidR="00565FE3" w:rsidRPr="00700099" w14:paraId="3AC35CA4" w14:textId="77777777" w:rsidTr="00C73FF8">
        <w:trPr>
          <w:trHeight w:val="275"/>
        </w:trPr>
        <w:tc>
          <w:tcPr>
            <w:tcW w:w="5000" w:type="pct"/>
            <w:gridSpan w:val="2"/>
            <w:shd w:val="clear" w:color="auto" w:fill="008E40"/>
            <w:vAlign w:val="center"/>
          </w:tcPr>
          <w:p w14:paraId="2056BDFD"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Altri impegni specifici regionali – Azione 1</w:t>
            </w:r>
          </w:p>
        </w:tc>
      </w:tr>
      <w:tr w:rsidR="00565FE3" w:rsidRPr="00700099" w14:paraId="061CFFE9" w14:textId="77777777" w:rsidTr="00C73FF8">
        <w:trPr>
          <w:trHeight w:val="275"/>
        </w:trPr>
        <w:tc>
          <w:tcPr>
            <w:tcW w:w="757" w:type="pct"/>
            <w:shd w:val="clear" w:color="auto" w:fill="A7D9A3"/>
            <w:vAlign w:val="center"/>
          </w:tcPr>
          <w:p w14:paraId="73C5CF39"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06ABC123"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592FE631" w14:textId="77777777" w:rsidTr="00C73FF8">
        <w:trPr>
          <w:trHeight w:val="274"/>
        </w:trPr>
        <w:tc>
          <w:tcPr>
            <w:tcW w:w="757" w:type="pct"/>
            <w:vAlign w:val="center"/>
          </w:tcPr>
          <w:p w14:paraId="219236DB" w14:textId="77777777" w:rsidR="00565FE3" w:rsidRPr="00700099" w:rsidRDefault="00565FE3" w:rsidP="00C73FF8">
            <w:pPr>
              <w:spacing w:after="0"/>
              <w:jc w:val="center"/>
              <w:rPr>
                <w:rFonts w:cstheme="minorHAnsi"/>
                <w:b/>
                <w:bCs/>
                <w:sz w:val="18"/>
                <w:szCs w:val="18"/>
              </w:rPr>
            </w:pPr>
            <w:r>
              <w:rPr>
                <w:rFonts w:cstheme="minorHAnsi"/>
                <w:b/>
                <w:bCs/>
                <w:sz w:val="18"/>
                <w:szCs w:val="18"/>
              </w:rPr>
              <w:t>SRA19_I_LOM_1</w:t>
            </w:r>
          </w:p>
        </w:tc>
        <w:tc>
          <w:tcPr>
            <w:tcW w:w="4243" w:type="pct"/>
            <w:vAlign w:val="center"/>
          </w:tcPr>
          <w:p w14:paraId="014F45A8" w14:textId="77777777" w:rsidR="00565FE3" w:rsidRPr="00700099" w:rsidRDefault="00565FE3" w:rsidP="00C73FF8">
            <w:pPr>
              <w:spacing w:after="0"/>
              <w:rPr>
                <w:rFonts w:cstheme="minorHAnsi"/>
                <w:sz w:val="18"/>
                <w:szCs w:val="18"/>
              </w:rPr>
            </w:pPr>
            <w:r w:rsidRPr="0062787A">
              <w:rPr>
                <w:rFonts w:cstheme="minorHAnsi"/>
                <w:sz w:val="18"/>
                <w:szCs w:val="18"/>
              </w:rPr>
              <w:t>Divieto di utilizzo dei fertilizzanti le cui matrici costituenti non siano ricomprese tra quelle definite ai sensi del Reg. (UE) 2019/1009</w:t>
            </w:r>
          </w:p>
        </w:tc>
      </w:tr>
      <w:tr w:rsidR="00565FE3" w:rsidRPr="00700099" w14:paraId="3EA500BC" w14:textId="77777777" w:rsidTr="00C73FF8">
        <w:trPr>
          <w:trHeight w:val="274"/>
        </w:trPr>
        <w:tc>
          <w:tcPr>
            <w:tcW w:w="757" w:type="pct"/>
            <w:vAlign w:val="center"/>
          </w:tcPr>
          <w:p w14:paraId="1D9ECD6E" w14:textId="77777777" w:rsidR="00565FE3" w:rsidRPr="00700099" w:rsidRDefault="00565FE3" w:rsidP="00C73FF8">
            <w:pPr>
              <w:spacing w:after="0"/>
              <w:jc w:val="center"/>
              <w:rPr>
                <w:rFonts w:cstheme="minorHAnsi"/>
                <w:b/>
                <w:bCs/>
                <w:sz w:val="18"/>
                <w:szCs w:val="18"/>
              </w:rPr>
            </w:pPr>
            <w:r>
              <w:rPr>
                <w:rFonts w:cstheme="minorHAnsi"/>
                <w:b/>
                <w:bCs/>
                <w:sz w:val="18"/>
                <w:szCs w:val="18"/>
              </w:rPr>
              <w:t>SRA19_I_LOM_2</w:t>
            </w:r>
          </w:p>
        </w:tc>
        <w:tc>
          <w:tcPr>
            <w:tcW w:w="4243" w:type="pct"/>
            <w:vAlign w:val="center"/>
          </w:tcPr>
          <w:p w14:paraId="703BBBEA" w14:textId="77777777" w:rsidR="00565FE3" w:rsidRPr="00700099" w:rsidRDefault="00565FE3" w:rsidP="00C73FF8">
            <w:pPr>
              <w:spacing w:after="0"/>
              <w:rPr>
                <w:rFonts w:cstheme="minorHAnsi"/>
                <w:sz w:val="18"/>
                <w:szCs w:val="18"/>
              </w:rPr>
            </w:pPr>
            <w:r w:rsidRPr="0062787A">
              <w:rPr>
                <w:rFonts w:cstheme="minorHAnsi"/>
                <w:sz w:val="18"/>
                <w:szCs w:val="18"/>
              </w:rPr>
              <w:t>Divieto di utilizzo dei fanghi in agricoltura e di ogni altro rifiuto recuperato in operazioni R10 ai sensi della Parte IV del D.Lgs. n. 152/2006</w:t>
            </w:r>
          </w:p>
        </w:tc>
      </w:tr>
      <w:tr w:rsidR="00565FE3" w:rsidRPr="00700099" w14:paraId="1FB571DC" w14:textId="77777777" w:rsidTr="00C73FF8">
        <w:trPr>
          <w:trHeight w:val="274"/>
        </w:trPr>
        <w:tc>
          <w:tcPr>
            <w:tcW w:w="757" w:type="pct"/>
            <w:shd w:val="clear" w:color="auto" w:fill="339933"/>
            <w:vAlign w:val="center"/>
          </w:tcPr>
          <w:p w14:paraId="5B1A0888" w14:textId="77777777" w:rsidR="00565FE3" w:rsidRPr="0009311E" w:rsidRDefault="00565FE3" w:rsidP="00C73FF8">
            <w:pPr>
              <w:spacing w:after="0"/>
              <w:jc w:val="center"/>
              <w:rPr>
                <w:rFonts w:cstheme="minorHAnsi"/>
                <w:b/>
                <w:bCs/>
                <w:strike/>
                <w:sz w:val="18"/>
                <w:szCs w:val="18"/>
                <w:highlight w:val="yellow"/>
              </w:rPr>
            </w:pPr>
          </w:p>
        </w:tc>
        <w:tc>
          <w:tcPr>
            <w:tcW w:w="4243" w:type="pct"/>
            <w:shd w:val="clear" w:color="auto" w:fill="339933"/>
            <w:vAlign w:val="center"/>
          </w:tcPr>
          <w:p w14:paraId="10C63A40" w14:textId="77777777" w:rsidR="00565FE3" w:rsidRPr="0009311E" w:rsidRDefault="00565FE3" w:rsidP="00C73FF8">
            <w:pPr>
              <w:spacing w:after="0"/>
              <w:jc w:val="center"/>
              <w:rPr>
                <w:rFonts w:cstheme="minorHAnsi"/>
                <w:sz w:val="18"/>
                <w:szCs w:val="18"/>
                <w:highlight w:val="yellow"/>
              </w:rPr>
            </w:pPr>
            <w:r w:rsidRPr="0009311E">
              <w:rPr>
                <w:rFonts w:cstheme="minorHAnsi"/>
                <w:b/>
                <w:bCs/>
                <w:sz w:val="18"/>
                <w:szCs w:val="18"/>
                <w:highlight w:val="yellow"/>
              </w:rPr>
              <w:t>Impegni trasversali (IT) a tutti gli interventi SRA -</w:t>
            </w:r>
            <w:r w:rsidRPr="0009311E">
              <w:rPr>
                <w:rFonts w:cstheme="minorHAnsi"/>
                <w:b/>
                <w:bCs/>
                <w:highlight w:val="yellow"/>
              </w:rPr>
              <w:t xml:space="preserve"> </w:t>
            </w:r>
            <w:r w:rsidRPr="0009311E">
              <w:rPr>
                <w:rFonts w:cstheme="minorHAnsi"/>
                <w:b/>
                <w:bCs/>
                <w:sz w:val="18"/>
                <w:szCs w:val="18"/>
                <w:highlight w:val="yellow"/>
              </w:rPr>
              <w:t>Azione 1</w:t>
            </w:r>
          </w:p>
        </w:tc>
      </w:tr>
      <w:tr w:rsidR="00565FE3" w:rsidRPr="00AD0AD2" w14:paraId="6C87B469" w14:textId="77777777" w:rsidTr="00C73FF8">
        <w:trPr>
          <w:trHeight w:val="274"/>
        </w:trPr>
        <w:tc>
          <w:tcPr>
            <w:tcW w:w="757" w:type="pct"/>
            <w:shd w:val="clear" w:color="auto" w:fill="A7D9A3"/>
            <w:vAlign w:val="center"/>
          </w:tcPr>
          <w:p w14:paraId="0EDDB8C7"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Codice</w:t>
            </w:r>
          </w:p>
        </w:tc>
        <w:tc>
          <w:tcPr>
            <w:tcW w:w="4243" w:type="pct"/>
            <w:shd w:val="clear" w:color="auto" w:fill="A7D9A3"/>
            <w:vAlign w:val="center"/>
          </w:tcPr>
          <w:p w14:paraId="6B065214"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Descrizione</w:t>
            </w:r>
          </w:p>
        </w:tc>
      </w:tr>
      <w:tr w:rsidR="00565FE3" w:rsidRPr="00700099" w14:paraId="75ED959E" w14:textId="77777777" w:rsidTr="00C73FF8">
        <w:trPr>
          <w:trHeight w:val="274"/>
        </w:trPr>
        <w:tc>
          <w:tcPr>
            <w:tcW w:w="757" w:type="pct"/>
            <w:vAlign w:val="center"/>
          </w:tcPr>
          <w:p w14:paraId="2D2116C2"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SRA19.1_IT01</w:t>
            </w:r>
          </w:p>
        </w:tc>
        <w:tc>
          <w:tcPr>
            <w:tcW w:w="4243" w:type="pct"/>
            <w:vAlign w:val="center"/>
          </w:tcPr>
          <w:p w14:paraId="6972D8A1" w14:textId="77777777" w:rsidR="00565FE3" w:rsidRPr="0009311E" w:rsidRDefault="00565FE3" w:rsidP="00C73FF8">
            <w:pPr>
              <w:spacing w:after="0"/>
              <w:jc w:val="both"/>
              <w:rPr>
                <w:rFonts w:cstheme="minorHAnsi"/>
                <w:sz w:val="18"/>
                <w:szCs w:val="18"/>
                <w:highlight w:val="yellow"/>
              </w:rPr>
            </w:pPr>
            <w:r w:rsidRPr="0009311E">
              <w:rPr>
                <w:rFonts w:cstheme="minorHAnsi"/>
                <w:sz w:val="18"/>
                <w:szCs w:val="18"/>
                <w:highlight w:val="yellow"/>
              </w:rPr>
              <w:t>La quantità della superficie accertata il primo anno di impegno deve essere mantenuta per tutta la durata del periodo di impegno</w:t>
            </w:r>
          </w:p>
        </w:tc>
      </w:tr>
      <w:tr w:rsidR="00565FE3" w:rsidRPr="00700099" w14:paraId="0EE42768" w14:textId="77777777" w:rsidTr="00C73FF8">
        <w:trPr>
          <w:trHeight w:val="275"/>
        </w:trPr>
        <w:tc>
          <w:tcPr>
            <w:tcW w:w="5000" w:type="pct"/>
            <w:gridSpan w:val="2"/>
            <w:shd w:val="clear" w:color="auto" w:fill="008E40"/>
            <w:vAlign w:val="center"/>
          </w:tcPr>
          <w:p w14:paraId="3691B54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Azione </w:t>
            </w:r>
            <w:r w:rsidRPr="005417A4">
              <w:rPr>
                <w:rFonts w:cstheme="minorHAnsi"/>
                <w:b/>
                <w:bCs/>
                <w:color w:val="FFFFFF" w:themeColor="background1"/>
                <w:sz w:val="18"/>
                <w:szCs w:val="18"/>
              </w:rPr>
              <w:t xml:space="preserve">2 </w:t>
            </w:r>
          </w:p>
        </w:tc>
      </w:tr>
      <w:tr w:rsidR="00565FE3" w:rsidRPr="00700099" w14:paraId="2AADE5E9" w14:textId="77777777" w:rsidTr="00C73FF8">
        <w:trPr>
          <w:trHeight w:val="275"/>
        </w:trPr>
        <w:tc>
          <w:tcPr>
            <w:tcW w:w="757" w:type="pct"/>
            <w:shd w:val="clear" w:color="auto" w:fill="A7D9A3"/>
            <w:vAlign w:val="center"/>
          </w:tcPr>
          <w:p w14:paraId="61C8869D"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64E119F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2B4A6D69" w14:textId="77777777" w:rsidTr="00C73FF8">
        <w:trPr>
          <w:trHeight w:val="274"/>
        </w:trPr>
        <w:tc>
          <w:tcPr>
            <w:tcW w:w="757" w:type="pct"/>
            <w:vAlign w:val="center"/>
          </w:tcPr>
          <w:p w14:paraId="6C59D291"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I2.1</w:t>
            </w:r>
          </w:p>
        </w:tc>
        <w:tc>
          <w:tcPr>
            <w:tcW w:w="4243" w:type="pct"/>
            <w:vAlign w:val="center"/>
          </w:tcPr>
          <w:p w14:paraId="4CEFE3FC" w14:textId="77777777" w:rsidR="00565FE3" w:rsidRDefault="00565FE3" w:rsidP="00C73FF8">
            <w:pPr>
              <w:spacing w:after="0"/>
              <w:jc w:val="both"/>
              <w:rPr>
                <w:rFonts w:cstheme="minorHAnsi"/>
                <w:sz w:val="18"/>
                <w:szCs w:val="18"/>
              </w:rPr>
            </w:pPr>
            <w:r w:rsidRPr="00700099">
              <w:rPr>
                <w:rFonts w:cstheme="minorHAnsi"/>
                <w:sz w:val="18"/>
                <w:szCs w:val="18"/>
              </w:rPr>
              <w:t xml:space="preserve">Non superare il numero massimo annuale di trattamenti con sostanze attive candidate alla sostituzione individuate a livello regionale differenziato per </w:t>
            </w:r>
            <w:r>
              <w:rPr>
                <w:rFonts w:cstheme="minorHAnsi"/>
                <w:sz w:val="18"/>
                <w:szCs w:val="18"/>
              </w:rPr>
              <w:t>coltura,</w:t>
            </w:r>
            <w:r w:rsidRPr="00700099">
              <w:rPr>
                <w:rFonts w:cstheme="minorHAnsi"/>
                <w:sz w:val="18"/>
                <w:szCs w:val="18"/>
              </w:rPr>
              <w:t xml:space="preserve"> come da tabella seguente</w:t>
            </w:r>
            <w:r>
              <w:rPr>
                <w:rFonts w:cstheme="minorHAnsi"/>
                <w:sz w:val="18"/>
                <w:szCs w:val="18"/>
              </w:rPr>
              <w:t>.</w:t>
            </w:r>
          </w:p>
          <w:p w14:paraId="2A0A1630" w14:textId="77777777" w:rsidR="00565FE3" w:rsidRPr="00E4191E" w:rsidRDefault="00565FE3" w:rsidP="00565FE3">
            <w:pPr>
              <w:pStyle w:val="Paragrafoelenco"/>
              <w:numPr>
                <w:ilvl w:val="0"/>
                <w:numId w:val="42"/>
              </w:numPr>
              <w:spacing w:after="0"/>
              <w:rPr>
                <w:rFonts w:cstheme="minorHAnsi"/>
                <w:sz w:val="18"/>
                <w:szCs w:val="18"/>
              </w:rPr>
            </w:pPr>
            <w:r w:rsidRPr="00E4191E">
              <w:rPr>
                <w:rFonts w:cstheme="minorHAnsi"/>
                <w:b/>
                <w:bCs/>
                <w:sz w:val="18"/>
                <w:szCs w:val="18"/>
              </w:rPr>
              <w:t>Regione Lombardia</w:t>
            </w:r>
            <w:r>
              <w:rPr>
                <w:rFonts w:cstheme="minorHAnsi"/>
                <w:sz w:val="18"/>
                <w:szCs w:val="18"/>
              </w:rPr>
              <w:t>:</w:t>
            </w:r>
          </w:p>
          <w:p w14:paraId="6001E888" w14:textId="77777777" w:rsidR="00565FE3" w:rsidRPr="00E4191E" w:rsidRDefault="00565FE3" w:rsidP="00C73FF8">
            <w:pPr>
              <w:spacing w:after="0"/>
              <w:rPr>
                <w:rFonts w:cstheme="minorHAnsi"/>
                <w:sz w:val="18"/>
                <w:szCs w:val="18"/>
              </w:rPr>
            </w:pPr>
          </w:p>
          <w:tbl>
            <w:tblPr>
              <w:tblStyle w:val="Grigliatabella"/>
              <w:tblW w:w="7635" w:type="dxa"/>
              <w:tblLook w:val="06A0" w:firstRow="1" w:lastRow="0" w:firstColumn="1" w:lastColumn="0" w:noHBand="1" w:noVBand="1"/>
            </w:tblPr>
            <w:tblGrid>
              <w:gridCol w:w="2035"/>
              <w:gridCol w:w="537"/>
              <w:gridCol w:w="2051"/>
              <w:gridCol w:w="537"/>
              <w:gridCol w:w="1938"/>
              <w:gridCol w:w="537"/>
            </w:tblGrid>
            <w:tr w:rsidR="00565FE3" w:rsidRPr="00F76B95" w14:paraId="490D7E66" w14:textId="77777777" w:rsidTr="00C73FF8">
              <w:trPr>
                <w:trHeight w:val="27"/>
              </w:trPr>
              <w:tc>
                <w:tcPr>
                  <w:tcW w:w="0" w:type="auto"/>
                  <w:gridSpan w:val="6"/>
                  <w:tcBorders>
                    <w:top w:val="single" w:sz="8" w:space="0" w:color="000000" w:themeColor="text1"/>
                    <w:left w:val="single" w:sz="8" w:space="0" w:color="000000" w:themeColor="text1"/>
                    <w:bottom w:val="single" w:sz="4" w:space="0" w:color="auto"/>
                    <w:right w:val="single" w:sz="8" w:space="0" w:color="000000" w:themeColor="text1"/>
                  </w:tcBorders>
                  <w:shd w:val="clear" w:color="auto" w:fill="008E40"/>
                  <w:vAlign w:val="center"/>
                </w:tcPr>
                <w:p w14:paraId="444292FB" w14:textId="77777777" w:rsidR="00565FE3" w:rsidRPr="00E4191E" w:rsidRDefault="00565FE3" w:rsidP="00C73FF8">
                  <w:pPr>
                    <w:spacing w:after="0"/>
                    <w:jc w:val="center"/>
                    <w:rPr>
                      <w:rFonts w:cstheme="minorHAnsi"/>
                      <w:b/>
                      <w:bCs/>
                      <w:color w:val="FFFFFF" w:themeColor="background1"/>
                      <w:sz w:val="16"/>
                      <w:szCs w:val="16"/>
                    </w:rPr>
                  </w:pPr>
                  <w:r w:rsidRPr="00E4191E">
                    <w:rPr>
                      <w:rFonts w:cstheme="minorHAnsi"/>
                      <w:b/>
                      <w:bCs/>
                      <w:color w:val="FFFFFF" w:themeColor="background1"/>
                      <w:sz w:val="16"/>
                      <w:szCs w:val="16"/>
                    </w:rPr>
                    <w:t xml:space="preserve">Dettaglio del numero di interventi massimi per coltura individuati a livello </w:t>
                  </w:r>
                  <w:r>
                    <w:rPr>
                      <w:rFonts w:cstheme="minorHAnsi"/>
                      <w:b/>
                      <w:bCs/>
                      <w:color w:val="FFFFFF" w:themeColor="background1"/>
                      <w:sz w:val="16"/>
                      <w:szCs w:val="16"/>
                    </w:rPr>
                    <w:t>regionale</w:t>
                  </w:r>
                  <w:r w:rsidRPr="00E4191E">
                    <w:rPr>
                      <w:rFonts w:cstheme="minorHAnsi"/>
                      <w:b/>
                      <w:bCs/>
                      <w:color w:val="FFFFFF" w:themeColor="background1"/>
                      <w:sz w:val="16"/>
                      <w:szCs w:val="16"/>
                    </w:rPr>
                    <w:t xml:space="preserve"> con candidati alla sostituzione (escluso il rame).</w:t>
                  </w:r>
                </w:p>
              </w:tc>
            </w:tr>
            <w:tr w:rsidR="00565FE3" w:rsidRPr="00F76B95" w14:paraId="2A4D928E" w14:textId="77777777" w:rsidTr="00C73FF8">
              <w:trPr>
                <w:trHeight w:val="27"/>
              </w:trPr>
              <w:tc>
                <w:tcPr>
                  <w:tcW w:w="0" w:type="auto"/>
                  <w:tcBorders>
                    <w:top w:val="single" w:sz="8" w:space="0" w:color="000000" w:themeColor="text1"/>
                    <w:left w:val="single" w:sz="8" w:space="0" w:color="000000" w:themeColor="text1"/>
                    <w:bottom w:val="single" w:sz="4" w:space="0" w:color="auto"/>
                    <w:right w:val="nil"/>
                  </w:tcBorders>
                  <w:shd w:val="clear" w:color="auto" w:fill="A7D9A3"/>
                  <w:vAlign w:val="center"/>
                </w:tcPr>
                <w:p w14:paraId="25B6F961" w14:textId="77777777" w:rsidR="00565FE3" w:rsidRPr="00CA0638" w:rsidRDefault="00565FE3" w:rsidP="00C73FF8">
                  <w:pPr>
                    <w:spacing w:after="0"/>
                    <w:jc w:val="center"/>
                    <w:rPr>
                      <w:rFonts w:cstheme="minorHAnsi"/>
                      <w:b/>
                      <w:bCs/>
                      <w:sz w:val="16"/>
                      <w:szCs w:val="16"/>
                    </w:rPr>
                  </w:pPr>
                  <w:r>
                    <w:rPr>
                      <w:rFonts w:cstheme="minorHAnsi"/>
                      <w:b/>
                      <w:bCs/>
                      <w:sz w:val="16"/>
                      <w:szCs w:val="16"/>
                    </w:rPr>
                    <w:t>COLTURE</w:t>
                  </w:r>
                </w:p>
              </w:tc>
              <w:tc>
                <w:tcPr>
                  <w:tcW w:w="0" w:type="auto"/>
                  <w:tcBorders>
                    <w:top w:val="single" w:sz="8" w:space="0" w:color="000000" w:themeColor="text1"/>
                    <w:left w:val="single" w:sz="8" w:space="0" w:color="000000" w:themeColor="text1"/>
                    <w:bottom w:val="single" w:sz="4" w:space="0" w:color="auto"/>
                    <w:right w:val="single" w:sz="8" w:space="0" w:color="000000" w:themeColor="text1"/>
                  </w:tcBorders>
                  <w:shd w:val="clear" w:color="auto" w:fill="A7D9A3"/>
                  <w:vAlign w:val="center"/>
                </w:tcPr>
                <w:p w14:paraId="7789CE69" w14:textId="77777777" w:rsidR="00565FE3" w:rsidRPr="00E4191E" w:rsidRDefault="00565FE3" w:rsidP="00C73FF8">
                  <w:pPr>
                    <w:spacing w:after="0"/>
                    <w:jc w:val="center"/>
                    <w:rPr>
                      <w:rFonts w:cstheme="minorHAnsi"/>
                      <w:b/>
                      <w:bCs/>
                      <w:sz w:val="16"/>
                      <w:szCs w:val="16"/>
                    </w:rPr>
                  </w:pPr>
                  <w:r>
                    <w:rPr>
                      <w:rFonts w:cstheme="minorHAnsi"/>
                      <w:b/>
                      <w:bCs/>
                      <w:sz w:val="16"/>
                      <w:szCs w:val="16"/>
                    </w:rPr>
                    <w:t>n.</w:t>
                  </w:r>
                </w:p>
              </w:tc>
              <w:tc>
                <w:tcPr>
                  <w:tcW w:w="0" w:type="auto"/>
                  <w:tcBorders>
                    <w:top w:val="single" w:sz="8" w:space="0" w:color="000000" w:themeColor="text1"/>
                    <w:left w:val="single" w:sz="8" w:space="0" w:color="000000" w:themeColor="text1"/>
                    <w:bottom w:val="single" w:sz="4" w:space="0" w:color="auto"/>
                    <w:right w:val="single" w:sz="8" w:space="0" w:color="000000" w:themeColor="text1"/>
                  </w:tcBorders>
                  <w:shd w:val="clear" w:color="auto" w:fill="A7D9A3"/>
                  <w:vAlign w:val="center"/>
                </w:tcPr>
                <w:p w14:paraId="7CC0799E" w14:textId="77777777" w:rsidR="00565FE3" w:rsidRPr="00E4191E" w:rsidRDefault="00565FE3" w:rsidP="00C73FF8">
                  <w:pPr>
                    <w:spacing w:after="0"/>
                    <w:jc w:val="center"/>
                    <w:rPr>
                      <w:rFonts w:cstheme="minorHAnsi"/>
                      <w:b/>
                      <w:bCs/>
                      <w:sz w:val="16"/>
                      <w:szCs w:val="16"/>
                    </w:rPr>
                  </w:pPr>
                  <w:r>
                    <w:rPr>
                      <w:rFonts w:cstheme="minorHAnsi"/>
                      <w:b/>
                      <w:bCs/>
                      <w:sz w:val="16"/>
                      <w:szCs w:val="16"/>
                    </w:rPr>
                    <w:t>COLTURE</w:t>
                  </w:r>
                </w:p>
              </w:tc>
              <w:tc>
                <w:tcPr>
                  <w:tcW w:w="0" w:type="auto"/>
                  <w:tcBorders>
                    <w:top w:val="single" w:sz="8" w:space="0" w:color="000000" w:themeColor="text1"/>
                    <w:left w:val="single" w:sz="8" w:space="0" w:color="000000" w:themeColor="text1"/>
                    <w:bottom w:val="single" w:sz="4" w:space="0" w:color="auto"/>
                    <w:right w:val="single" w:sz="8" w:space="0" w:color="000000" w:themeColor="text1"/>
                  </w:tcBorders>
                  <w:shd w:val="clear" w:color="auto" w:fill="A7D9A3"/>
                  <w:vAlign w:val="center"/>
                </w:tcPr>
                <w:p w14:paraId="7F069CC1" w14:textId="77777777" w:rsidR="00565FE3" w:rsidRPr="00E4191E" w:rsidRDefault="00565FE3" w:rsidP="00C73FF8">
                  <w:pPr>
                    <w:spacing w:after="0"/>
                    <w:jc w:val="center"/>
                    <w:rPr>
                      <w:rFonts w:cstheme="minorHAnsi"/>
                      <w:b/>
                      <w:bCs/>
                      <w:sz w:val="16"/>
                      <w:szCs w:val="16"/>
                    </w:rPr>
                  </w:pPr>
                  <w:r>
                    <w:rPr>
                      <w:rFonts w:cstheme="minorHAnsi"/>
                      <w:b/>
                      <w:bCs/>
                      <w:sz w:val="16"/>
                      <w:szCs w:val="16"/>
                    </w:rPr>
                    <w:t>n.</w:t>
                  </w:r>
                </w:p>
              </w:tc>
              <w:tc>
                <w:tcPr>
                  <w:tcW w:w="0" w:type="auto"/>
                  <w:tcBorders>
                    <w:top w:val="single" w:sz="8" w:space="0" w:color="000000" w:themeColor="text1"/>
                    <w:left w:val="single" w:sz="8" w:space="0" w:color="000000" w:themeColor="text1"/>
                    <w:bottom w:val="single" w:sz="4" w:space="0" w:color="auto"/>
                    <w:right w:val="single" w:sz="8" w:space="0" w:color="000000" w:themeColor="text1"/>
                  </w:tcBorders>
                  <w:shd w:val="clear" w:color="auto" w:fill="A7D9A3"/>
                  <w:vAlign w:val="center"/>
                </w:tcPr>
                <w:p w14:paraId="3BB889C8" w14:textId="77777777" w:rsidR="00565FE3" w:rsidRDefault="00565FE3" w:rsidP="00C73FF8">
                  <w:pPr>
                    <w:spacing w:after="0"/>
                    <w:jc w:val="center"/>
                    <w:rPr>
                      <w:rFonts w:cstheme="minorHAnsi"/>
                      <w:b/>
                      <w:bCs/>
                      <w:sz w:val="16"/>
                      <w:szCs w:val="16"/>
                    </w:rPr>
                  </w:pPr>
                  <w:r>
                    <w:rPr>
                      <w:rFonts w:cstheme="minorHAnsi"/>
                      <w:b/>
                      <w:bCs/>
                      <w:sz w:val="16"/>
                      <w:szCs w:val="16"/>
                    </w:rPr>
                    <w:t>COLTURE</w:t>
                  </w:r>
                </w:p>
              </w:tc>
              <w:tc>
                <w:tcPr>
                  <w:tcW w:w="0" w:type="auto"/>
                  <w:tcBorders>
                    <w:top w:val="single" w:sz="8" w:space="0" w:color="000000" w:themeColor="text1"/>
                    <w:left w:val="single" w:sz="8" w:space="0" w:color="000000" w:themeColor="text1"/>
                    <w:bottom w:val="single" w:sz="4" w:space="0" w:color="auto"/>
                    <w:right w:val="single" w:sz="8" w:space="0" w:color="000000" w:themeColor="text1"/>
                  </w:tcBorders>
                  <w:shd w:val="clear" w:color="auto" w:fill="A7D9A3"/>
                  <w:vAlign w:val="center"/>
                </w:tcPr>
                <w:p w14:paraId="318A8643" w14:textId="77777777" w:rsidR="00565FE3" w:rsidRDefault="00565FE3" w:rsidP="00C73FF8">
                  <w:pPr>
                    <w:spacing w:after="0"/>
                    <w:jc w:val="center"/>
                    <w:rPr>
                      <w:rFonts w:cstheme="minorHAnsi"/>
                      <w:b/>
                      <w:bCs/>
                      <w:sz w:val="16"/>
                      <w:szCs w:val="16"/>
                    </w:rPr>
                  </w:pPr>
                  <w:r>
                    <w:rPr>
                      <w:rFonts w:cstheme="minorHAnsi"/>
                      <w:b/>
                      <w:bCs/>
                      <w:sz w:val="16"/>
                      <w:szCs w:val="16"/>
                    </w:rPr>
                    <w:t>n.</w:t>
                  </w:r>
                </w:p>
              </w:tc>
            </w:tr>
            <w:tr w:rsidR="00565FE3" w:rsidRPr="00F76B95" w14:paraId="2D8C26A1"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7CFC1FBC" w14:textId="77777777" w:rsidR="00565FE3" w:rsidRPr="00CA0638" w:rsidRDefault="00565FE3" w:rsidP="00C73FF8">
                  <w:pPr>
                    <w:spacing w:after="0"/>
                    <w:rPr>
                      <w:rFonts w:cstheme="minorHAnsi"/>
                      <w:sz w:val="16"/>
                      <w:szCs w:val="16"/>
                    </w:rPr>
                  </w:pPr>
                  <w:r w:rsidRPr="00CA0638">
                    <w:rPr>
                      <w:rFonts w:eastAsia="Arial" w:cstheme="minorHAnsi"/>
                      <w:sz w:val="16"/>
                      <w:szCs w:val="16"/>
                    </w:rPr>
                    <w:t>Actinidia</w:t>
                  </w:r>
                </w:p>
              </w:tc>
              <w:tc>
                <w:tcPr>
                  <w:tcW w:w="0" w:type="auto"/>
                  <w:tcBorders>
                    <w:top w:val="single" w:sz="4" w:space="0" w:color="auto"/>
                    <w:left w:val="single" w:sz="4" w:space="0" w:color="auto"/>
                    <w:bottom w:val="single" w:sz="4" w:space="0" w:color="auto"/>
                    <w:right w:val="single" w:sz="4" w:space="0" w:color="auto"/>
                  </w:tcBorders>
                  <w:vAlign w:val="center"/>
                </w:tcPr>
                <w:p w14:paraId="6F5A5A71" w14:textId="77777777" w:rsidR="00565FE3" w:rsidRPr="00CA0638" w:rsidRDefault="00565FE3" w:rsidP="00C73FF8">
                  <w:pPr>
                    <w:spacing w:after="0"/>
                    <w:jc w:val="center"/>
                    <w:rPr>
                      <w:rFonts w:eastAsia="Calibri" w:cstheme="minorHAnsi"/>
                      <w:sz w:val="16"/>
                      <w:szCs w:val="16"/>
                    </w:rPr>
                  </w:pPr>
                  <w:r w:rsidRPr="00CA0638">
                    <w:rPr>
                      <w:rFonts w:eastAsia="Calibri" w:cstheme="minorHAnsi"/>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784C97A9" w14:textId="77777777" w:rsidR="00565FE3" w:rsidRPr="0080462B" w:rsidRDefault="00565FE3" w:rsidP="00C73FF8">
                  <w:pPr>
                    <w:spacing w:after="0"/>
                    <w:rPr>
                      <w:rFonts w:eastAsia="Calibri" w:cstheme="minorHAnsi"/>
                      <w:sz w:val="16"/>
                      <w:szCs w:val="16"/>
                      <w:highlight w:val="yellow"/>
                    </w:rPr>
                  </w:pPr>
                  <w:r w:rsidRPr="00CA0638">
                    <w:rPr>
                      <w:rFonts w:eastAsia="Arial" w:cstheme="minorHAnsi"/>
                      <w:sz w:val="16"/>
                      <w:szCs w:val="16"/>
                    </w:rPr>
                    <w:t>Orzo</w:t>
                  </w:r>
                </w:p>
              </w:tc>
              <w:tc>
                <w:tcPr>
                  <w:tcW w:w="0" w:type="auto"/>
                  <w:tcBorders>
                    <w:top w:val="single" w:sz="4" w:space="0" w:color="auto"/>
                    <w:left w:val="single" w:sz="4" w:space="0" w:color="auto"/>
                    <w:bottom w:val="single" w:sz="4" w:space="0" w:color="auto"/>
                    <w:right w:val="single" w:sz="4" w:space="0" w:color="auto"/>
                  </w:tcBorders>
                  <w:vAlign w:val="center"/>
                </w:tcPr>
                <w:p w14:paraId="2D631CEA" w14:textId="77777777" w:rsidR="00565FE3" w:rsidRPr="0080462B" w:rsidRDefault="00565FE3" w:rsidP="00C73FF8">
                  <w:pPr>
                    <w:spacing w:after="0"/>
                    <w:jc w:val="center"/>
                    <w:rPr>
                      <w:rFonts w:eastAsia="Calibri" w:cstheme="minorHAnsi"/>
                      <w:sz w:val="16"/>
                      <w:szCs w:val="16"/>
                      <w:highlight w:val="yellow"/>
                    </w:rPr>
                  </w:pPr>
                  <w:r>
                    <w:rPr>
                      <w:rFonts w:eastAsia="Calibri" w:cstheme="minorHAnsi"/>
                      <w:color w:val="000000" w:themeColor="text1"/>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4E5913D9"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Fava</w:t>
                  </w:r>
                </w:p>
              </w:tc>
              <w:tc>
                <w:tcPr>
                  <w:tcW w:w="0" w:type="auto"/>
                  <w:tcBorders>
                    <w:top w:val="single" w:sz="4" w:space="0" w:color="auto"/>
                    <w:left w:val="single" w:sz="4" w:space="0" w:color="auto"/>
                    <w:bottom w:val="single" w:sz="4" w:space="0" w:color="auto"/>
                    <w:right w:val="single" w:sz="4" w:space="0" w:color="auto"/>
                  </w:tcBorders>
                  <w:vAlign w:val="center"/>
                </w:tcPr>
                <w:p w14:paraId="4A5B59AD"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w:t>
                  </w:r>
                </w:p>
              </w:tc>
            </w:tr>
            <w:tr w:rsidR="00565FE3" w:rsidRPr="00F76B95" w14:paraId="308B38FD"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74B2ADBA" w14:textId="77777777" w:rsidR="00565FE3" w:rsidRPr="00CA0638" w:rsidRDefault="00565FE3" w:rsidP="00C73FF8">
                  <w:pPr>
                    <w:spacing w:after="0"/>
                    <w:rPr>
                      <w:rFonts w:cstheme="minorHAnsi"/>
                      <w:sz w:val="16"/>
                      <w:szCs w:val="16"/>
                    </w:rPr>
                  </w:pPr>
                  <w:r w:rsidRPr="00CA0638">
                    <w:rPr>
                      <w:rFonts w:eastAsia="Arial" w:cstheme="minorHAnsi"/>
                      <w:sz w:val="16"/>
                      <w:szCs w:val="16"/>
                    </w:rPr>
                    <w:t>Agrumi</w:t>
                  </w:r>
                </w:p>
              </w:tc>
              <w:tc>
                <w:tcPr>
                  <w:tcW w:w="0" w:type="auto"/>
                  <w:tcBorders>
                    <w:top w:val="single" w:sz="4" w:space="0" w:color="auto"/>
                    <w:left w:val="single" w:sz="4" w:space="0" w:color="auto"/>
                    <w:bottom w:val="single" w:sz="4" w:space="0" w:color="auto"/>
                    <w:right w:val="single" w:sz="4" w:space="0" w:color="auto"/>
                  </w:tcBorders>
                  <w:vAlign w:val="center"/>
                </w:tcPr>
                <w:p w14:paraId="05BF9E1A"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232103B8"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Pisello proteico</w:t>
                  </w:r>
                </w:p>
              </w:tc>
              <w:tc>
                <w:tcPr>
                  <w:tcW w:w="0" w:type="auto"/>
                  <w:tcBorders>
                    <w:top w:val="single" w:sz="4" w:space="0" w:color="auto"/>
                    <w:left w:val="single" w:sz="4" w:space="0" w:color="auto"/>
                    <w:bottom w:val="single" w:sz="4" w:space="0" w:color="auto"/>
                    <w:right w:val="single" w:sz="4" w:space="0" w:color="auto"/>
                  </w:tcBorders>
                  <w:vAlign w:val="center"/>
                </w:tcPr>
                <w:p w14:paraId="44986D21" w14:textId="77777777" w:rsidR="00565FE3" w:rsidRPr="00CA0638" w:rsidRDefault="00565FE3" w:rsidP="00C73FF8">
                  <w:pPr>
                    <w:spacing w:after="0"/>
                    <w:jc w:val="center"/>
                    <w:rPr>
                      <w:rFonts w:eastAsia="Calibri" w:cstheme="minorHAnsi"/>
                      <w:color w:val="000000" w:themeColor="text1"/>
                      <w:sz w:val="16"/>
                      <w:szCs w:val="16"/>
                    </w:rPr>
                  </w:pPr>
                  <w:r>
                    <w:rPr>
                      <w:rFonts w:eastAsia="Calibri" w:cstheme="minorHAnsi"/>
                      <w:color w:val="000000" w:themeColor="text1"/>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269F692D"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Finocchio</w:t>
                  </w:r>
                </w:p>
              </w:tc>
              <w:tc>
                <w:tcPr>
                  <w:tcW w:w="0" w:type="auto"/>
                  <w:tcBorders>
                    <w:top w:val="single" w:sz="4" w:space="0" w:color="auto"/>
                    <w:left w:val="single" w:sz="4" w:space="0" w:color="auto"/>
                    <w:bottom w:val="single" w:sz="4" w:space="0" w:color="auto"/>
                    <w:right w:val="single" w:sz="4" w:space="0" w:color="auto"/>
                  </w:tcBorders>
                  <w:vAlign w:val="center"/>
                </w:tcPr>
                <w:p w14:paraId="4C92A330"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9</w:t>
                  </w:r>
                </w:p>
              </w:tc>
            </w:tr>
            <w:tr w:rsidR="00565FE3" w:rsidRPr="00F76B95" w14:paraId="63FF2DA7"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6815FF80" w14:textId="77777777" w:rsidR="00565FE3" w:rsidRPr="00CA0638" w:rsidRDefault="00565FE3" w:rsidP="00C73FF8">
                  <w:pPr>
                    <w:spacing w:after="0"/>
                    <w:rPr>
                      <w:rFonts w:cstheme="minorHAnsi"/>
                      <w:sz w:val="16"/>
                      <w:szCs w:val="16"/>
                    </w:rPr>
                  </w:pPr>
                  <w:r w:rsidRPr="00CA0638">
                    <w:rPr>
                      <w:rFonts w:eastAsia="Arial" w:cstheme="minorHAnsi"/>
                      <w:sz w:val="16"/>
                      <w:szCs w:val="16"/>
                    </w:rPr>
                    <w:t>Albicocco</w:t>
                  </w:r>
                </w:p>
              </w:tc>
              <w:tc>
                <w:tcPr>
                  <w:tcW w:w="0" w:type="auto"/>
                  <w:tcBorders>
                    <w:top w:val="single" w:sz="4" w:space="0" w:color="auto"/>
                    <w:left w:val="single" w:sz="4" w:space="0" w:color="auto"/>
                    <w:bottom w:val="single" w:sz="4" w:space="0" w:color="auto"/>
                    <w:right w:val="single" w:sz="4" w:space="0" w:color="auto"/>
                  </w:tcBorders>
                  <w:vAlign w:val="center"/>
                </w:tcPr>
                <w:p w14:paraId="2EF7B72E"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8</w:t>
                  </w:r>
                </w:p>
              </w:tc>
              <w:tc>
                <w:tcPr>
                  <w:tcW w:w="0" w:type="auto"/>
                  <w:tcBorders>
                    <w:top w:val="single" w:sz="4" w:space="0" w:color="auto"/>
                    <w:left w:val="single" w:sz="4" w:space="0" w:color="auto"/>
                    <w:bottom w:val="single" w:sz="4" w:space="0" w:color="auto"/>
                    <w:right w:val="single" w:sz="4" w:space="0" w:color="auto"/>
                  </w:tcBorders>
                  <w:vAlign w:val="center"/>
                </w:tcPr>
                <w:p w14:paraId="703B25D7"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Riso</w:t>
                  </w:r>
                </w:p>
              </w:tc>
              <w:tc>
                <w:tcPr>
                  <w:tcW w:w="0" w:type="auto"/>
                  <w:tcBorders>
                    <w:top w:val="single" w:sz="4" w:space="0" w:color="auto"/>
                    <w:left w:val="single" w:sz="4" w:space="0" w:color="auto"/>
                    <w:bottom w:val="single" w:sz="4" w:space="0" w:color="auto"/>
                    <w:right w:val="single" w:sz="4" w:space="0" w:color="auto"/>
                  </w:tcBorders>
                  <w:vAlign w:val="center"/>
                </w:tcPr>
                <w:p w14:paraId="2827A9E9" w14:textId="77777777" w:rsidR="00565FE3" w:rsidRPr="00CA0638" w:rsidRDefault="00565FE3" w:rsidP="00C73FF8">
                  <w:pPr>
                    <w:spacing w:after="0"/>
                    <w:jc w:val="center"/>
                    <w:rPr>
                      <w:rFonts w:eastAsia="Calibri" w:cstheme="minorHAnsi"/>
                      <w:color w:val="000000" w:themeColor="text1"/>
                      <w:sz w:val="16"/>
                      <w:szCs w:val="16"/>
                    </w:rPr>
                  </w:pPr>
                  <w:r>
                    <w:rPr>
                      <w:rFonts w:eastAsia="Calibri" w:cstheme="minorHAnsi"/>
                      <w:color w:val="000000" w:themeColor="text1"/>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14AE0C6A"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Indivia riccia e scarola</w:t>
                  </w:r>
                </w:p>
              </w:tc>
              <w:tc>
                <w:tcPr>
                  <w:tcW w:w="0" w:type="auto"/>
                  <w:tcBorders>
                    <w:top w:val="single" w:sz="4" w:space="0" w:color="auto"/>
                    <w:left w:val="single" w:sz="4" w:space="0" w:color="auto"/>
                    <w:bottom w:val="single" w:sz="4" w:space="0" w:color="auto"/>
                    <w:right w:val="single" w:sz="4" w:space="0" w:color="auto"/>
                  </w:tcBorders>
                  <w:vAlign w:val="center"/>
                </w:tcPr>
                <w:p w14:paraId="741EFDE5"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10</w:t>
                  </w:r>
                </w:p>
              </w:tc>
            </w:tr>
            <w:tr w:rsidR="00565FE3" w:rsidRPr="00F76B95" w14:paraId="53110DEB"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4F875C6C" w14:textId="77777777" w:rsidR="00565FE3" w:rsidRPr="000A3A52" w:rsidRDefault="00565FE3" w:rsidP="00C73FF8">
                  <w:pPr>
                    <w:spacing w:after="0"/>
                    <w:rPr>
                      <w:rFonts w:cstheme="minorHAnsi"/>
                      <w:sz w:val="16"/>
                      <w:szCs w:val="16"/>
                      <w:highlight w:val="yellow"/>
                    </w:rPr>
                  </w:pPr>
                  <w:r w:rsidRPr="00CA0638">
                    <w:rPr>
                      <w:rFonts w:eastAsia="Arial" w:cstheme="minorHAnsi"/>
                      <w:sz w:val="16"/>
                      <w:szCs w:val="16"/>
                    </w:rPr>
                    <w:t>Ciliegio</w:t>
                  </w:r>
                </w:p>
              </w:tc>
              <w:tc>
                <w:tcPr>
                  <w:tcW w:w="0" w:type="auto"/>
                  <w:tcBorders>
                    <w:top w:val="single" w:sz="4" w:space="0" w:color="auto"/>
                    <w:left w:val="single" w:sz="4" w:space="0" w:color="auto"/>
                    <w:bottom w:val="single" w:sz="4" w:space="0" w:color="auto"/>
                    <w:right w:val="single" w:sz="4" w:space="0" w:color="auto"/>
                  </w:tcBorders>
                  <w:vAlign w:val="center"/>
                </w:tcPr>
                <w:p w14:paraId="16F185A3" w14:textId="77777777" w:rsidR="00565FE3" w:rsidRPr="000A3A52" w:rsidRDefault="00565FE3" w:rsidP="00C73FF8">
                  <w:pPr>
                    <w:spacing w:after="0"/>
                    <w:jc w:val="center"/>
                    <w:rPr>
                      <w:rFonts w:eastAsia="Calibri" w:cstheme="minorHAnsi"/>
                      <w:color w:val="000000" w:themeColor="text1"/>
                      <w:sz w:val="16"/>
                      <w:szCs w:val="16"/>
                      <w:highlight w:val="yellow"/>
                    </w:rPr>
                  </w:pPr>
                  <w:r w:rsidRPr="00CA0638">
                    <w:rPr>
                      <w:rFonts w:eastAsia="Calibri" w:cstheme="minorHAnsi"/>
                      <w:color w:val="000000" w:themeColor="text1"/>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14:paraId="4AA06EFE"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Soia</w:t>
                  </w:r>
                </w:p>
              </w:tc>
              <w:tc>
                <w:tcPr>
                  <w:tcW w:w="0" w:type="auto"/>
                  <w:tcBorders>
                    <w:top w:val="single" w:sz="4" w:space="0" w:color="auto"/>
                    <w:left w:val="single" w:sz="4" w:space="0" w:color="auto"/>
                    <w:bottom w:val="single" w:sz="4" w:space="0" w:color="auto"/>
                    <w:right w:val="single" w:sz="4" w:space="0" w:color="auto"/>
                  </w:tcBorders>
                  <w:vAlign w:val="center"/>
                </w:tcPr>
                <w:p w14:paraId="07CEE9A2"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14:paraId="27E599C9"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Lattughino</w:t>
                  </w:r>
                </w:p>
              </w:tc>
              <w:tc>
                <w:tcPr>
                  <w:tcW w:w="0" w:type="auto"/>
                  <w:tcBorders>
                    <w:top w:val="single" w:sz="4" w:space="0" w:color="auto"/>
                    <w:left w:val="single" w:sz="4" w:space="0" w:color="auto"/>
                    <w:bottom w:val="single" w:sz="4" w:space="0" w:color="auto"/>
                    <w:right w:val="single" w:sz="4" w:space="0" w:color="auto"/>
                  </w:tcBorders>
                  <w:vAlign w:val="center"/>
                </w:tcPr>
                <w:p w14:paraId="2E4974C2"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12</w:t>
                  </w:r>
                </w:p>
              </w:tc>
            </w:tr>
            <w:tr w:rsidR="00565FE3" w:rsidRPr="00F76B95" w14:paraId="2DE9E583"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504FC93C" w14:textId="77777777" w:rsidR="00565FE3" w:rsidRPr="00CA0638" w:rsidRDefault="00565FE3" w:rsidP="00C73FF8">
                  <w:pPr>
                    <w:spacing w:after="0"/>
                    <w:rPr>
                      <w:rFonts w:cstheme="minorHAnsi"/>
                      <w:sz w:val="16"/>
                      <w:szCs w:val="16"/>
                    </w:rPr>
                  </w:pPr>
                  <w:r w:rsidRPr="00CA0638">
                    <w:rPr>
                      <w:rFonts w:eastAsia="Arial" w:cstheme="minorHAnsi"/>
                      <w:sz w:val="16"/>
                      <w:szCs w:val="16"/>
                    </w:rPr>
                    <w:t>Cotogno</w:t>
                  </w:r>
                </w:p>
              </w:tc>
              <w:tc>
                <w:tcPr>
                  <w:tcW w:w="0" w:type="auto"/>
                  <w:tcBorders>
                    <w:top w:val="single" w:sz="4" w:space="0" w:color="auto"/>
                    <w:left w:val="single" w:sz="4" w:space="0" w:color="auto"/>
                    <w:bottom w:val="single" w:sz="4" w:space="0" w:color="auto"/>
                    <w:right w:val="single" w:sz="4" w:space="0" w:color="auto"/>
                  </w:tcBorders>
                  <w:vAlign w:val="center"/>
                </w:tcPr>
                <w:p w14:paraId="1FE7ECF9"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1F7ACEB2"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Sorgo</w:t>
                  </w:r>
                </w:p>
              </w:tc>
              <w:tc>
                <w:tcPr>
                  <w:tcW w:w="0" w:type="auto"/>
                  <w:tcBorders>
                    <w:top w:val="single" w:sz="4" w:space="0" w:color="auto"/>
                    <w:left w:val="single" w:sz="4" w:space="0" w:color="auto"/>
                    <w:bottom w:val="single" w:sz="4" w:space="0" w:color="auto"/>
                    <w:right w:val="single" w:sz="4" w:space="0" w:color="auto"/>
                  </w:tcBorders>
                  <w:vAlign w:val="center"/>
                </w:tcPr>
                <w:p w14:paraId="45584C05"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67692EFC"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Lattuga</w:t>
                  </w:r>
                </w:p>
              </w:tc>
              <w:tc>
                <w:tcPr>
                  <w:tcW w:w="0" w:type="auto"/>
                  <w:tcBorders>
                    <w:top w:val="single" w:sz="4" w:space="0" w:color="auto"/>
                    <w:left w:val="single" w:sz="4" w:space="0" w:color="auto"/>
                    <w:bottom w:val="single" w:sz="4" w:space="0" w:color="auto"/>
                    <w:right w:val="single" w:sz="4" w:space="0" w:color="auto"/>
                  </w:tcBorders>
                  <w:vAlign w:val="center"/>
                </w:tcPr>
                <w:p w14:paraId="493C6B36"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10</w:t>
                  </w:r>
                </w:p>
              </w:tc>
            </w:tr>
            <w:tr w:rsidR="00565FE3" w:rsidRPr="00F76B95" w14:paraId="19C3207F"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0116A5D7" w14:textId="77777777" w:rsidR="00565FE3" w:rsidRPr="00CA0638" w:rsidRDefault="00565FE3" w:rsidP="00C73FF8">
                  <w:pPr>
                    <w:spacing w:after="0"/>
                    <w:rPr>
                      <w:rFonts w:cstheme="minorHAnsi"/>
                      <w:sz w:val="16"/>
                      <w:szCs w:val="16"/>
                    </w:rPr>
                  </w:pPr>
                  <w:r w:rsidRPr="00CA0638">
                    <w:rPr>
                      <w:rFonts w:eastAsia="Arial" w:cstheme="minorHAnsi"/>
                      <w:sz w:val="16"/>
                      <w:szCs w:val="16"/>
                    </w:rPr>
                    <w:t>Fico d'india</w:t>
                  </w:r>
                </w:p>
              </w:tc>
              <w:tc>
                <w:tcPr>
                  <w:tcW w:w="0" w:type="auto"/>
                  <w:tcBorders>
                    <w:top w:val="single" w:sz="4" w:space="0" w:color="auto"/>
                    <w:left w:val="single" w:sz="4" w:space="0" w:color="auto"/>
                    <w:bottom w:val="single" w:sz="4" w:space="0" w:color="auto"/>
                    <w:right w:val="single" w:sz="4" w:space="0" w:color="auto"/>
                  </w:tcBorders>
                  <w:vAlign w:val="center"/>
                </w:tcPr>
                <w:p w14:paraId="5CE4D503"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51CCBEDD"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Aglio</w:t>
                  </w:r>
                </w:p>
              </w:tc>
              <w:tc>
                <w:tcPr>
                  <w:tcW w:w="0" w:type="auto"/>
                  <w:tcBorders>
                    <w:top w:val="single" w:sz="4" w:space="0" w:color="auto"/>
                    <w:left w:val="single" w:sz="4" w:space="0" w:color="auto"/>
                    <w:bottom w:val="single" w:sz="4" w:space="0" w:color="auto"/>
                    <w:right w:val="single" w:sz="4" w:space="0" w:color="auto"/>
                  </w:tcBorders>
                  <w:vAlign w:val="center"/>
                </w:tcPr>
                <w:p w14:paraId="36C3035F"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14:paraId="72651A3E"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Lenticchia</w:t>
                  </w:r>
                </w:p>
              </w:tc>
              <w:tc>
                <w:tcPr>
                  <w:tcW w:w="0" w:type="auto"/>
                  <w:tcBorders>
                    <w:top w:val="single" w:sz="4" w:space="0" w:color="auto"/>
                    <w:left w:val="single" w:sz="4" w:space="0" w:color="auto"/>
                    <w:bottom w:val="single" w:sz="4" w:space="0" w:color="auto"/>
                    <w:right w:val="single" w:sz="4" w:space="0" w:color="auto"/>
                  </w:tcBorders>
                  <w:vAlign w:val="center"/>
                </w:tcPr>
                <w:p w14:paraId="2BACA859"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r>
            <w:tr w:rsidR="00565FE3" w:rsidRPr="00F76B95" w14:paraId="3690C0D6"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6DC26A85" w14:textId="77777777" w:rsidR="00565FE3" w:rsidRPr="00CA0638" w:rsidRDefault="00565FE3" w:rsidP="00C73FF8">
                  <w:pPr>
                    <w:spacing w:after="0"/>
                    <w:rPr>
                      <w:rFonts w:cstheme="minorHAnsi"/>
                      <w:sz w:val="16"/>
                      <w:szCs w:val="16"/>
                    </w:rPr>
                  </w:pPr>
                  <w:r w:rsidRPr="00CA0638">
                    <w:rPr>
                      <w:rFonts w:eastAsia="Arial" w:cstheme="minorHAnsi"/>
                      <w:sz w:val="16"/>
                      <w:szCs w:val="16"/>
                    </w:rPr>
                    <w:t>Mandorlo</w:t>
                  </w:r>
                </w:p>
              </w:tc>
              <w:tc>
                <w:tcPr>
                  <w:tcW w:w="0" w:type="auto"/>
                  <w:tcBorders>
                    <w:top w:val="single" w:sz="4" w:space="0" w:color="auto"/>
                    <w:left w:val="single" w:sz="4" w:space="0" w:color="auto"/>
                    <w:bottom w:val="single" w:sz="4" w:space="0" w:color="auto"/>
                    <w:right w:val="single" w:sz="4" w:space="0" w:color="auto"/>
                  </w:tcBorders>
                  <w:vAlign w:val="center"/>
                </w:tcPr>
                <w:p w14:paraId="567D6DF8"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24F0B476"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Anguria</w:t>
                  </w:r>
                </w:p>
              </w:tc>
              <w:tc>
                <w:tcPr>
                  <w:tcW w:w="0" w:type="auto"/>
                  <w:tcBorders>
                    <w:top w:val="single" w:sz="4" w:space="0" w:color="auto"/>
                    <w:left w:val="single" w:sz="4" w:space="0" w:color="auto"/>
                    <w:bottom w:val="single" w:sz="4" w:space="0" w:color="auto"/>
                    <w:right w:val="single" w:sz="4" w:space="0" w:color="auto"/>
                  </w:tcBorders>
                  <w:vAlign w:val="center"/>
                </w:tcPr>
                <w:p w14:paraId="4147E5E3"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14:paraId="7E4B1931"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Mais dolce</w:t>
                  </w:r>
                </w:p>
              </w:tc>
              <w:tc>
                <w:tcPr>
                  <w:tcW w:w="0" w:type="auto"/>
                  <w:tcBorders>
                    <w:top w:val="single" w:sz="4" w:space="0" w:color="auto"/>
                    <w:left w:val="single" w:sz="4" w:space="0" w:color="auto"/>
                    <w:bottom w:val="single" w:sz="4" w:space="0" w:color="auto"/>
                    <w:right w:val="single" w:sz="4" w:space="0" w:color="auto"/>
                  </w:tcBorders>
                  <w:vAlign w:val="center"/>
                </w:tcPr>
                <w:p w14:paraId="221263F0"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3</w:t>
                  </w:r>
                </w:p>
              </w:tc>
            </w:tr>
            <w:tr w:rsidR="00565FE3" w:rsidRPr="00F76B95" w14:paraId="6C705040"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6A4292A1" w14:textId="77777777" w:rsidR="00565FE3" w:rsidRPr="000A3A52" w:rsidRDefault="00565FE3" w:rsidP="00C73FF8">
                  <w:pPr>
                    <w:spacing w:after="0"/>
                    <w:rPr>
                      <w:rFonts w:cstheme="minorHAnsi"/>
                      <w:sz w:val="16"/>
                      <w:szCs w:val="16"/>
                      <w:highlight w:val="yellow"/>
                    </w:rPr>
                  </w:pPr>
                  <w:r w:rsidRPr="00CA0638">
                    <w:rPr>
                      <w:rFonts w:eastAsia="Arial" w:cstheme="minorHAnsi"/>
                      <w:sz w:val="16"/>
                      <w:szCs w:val="16"/>
                    </w:rPr>
                    <w:t>Melo</w:t>
                  </w:r>
                </w:p>
              </w:tc>
              <w:tc>
                <w:tcPr>
                  <w:tcW w:w="0" w:type="auto"/>
                  <w:tcBorders>
                    <w:top w:val="single" w:sz="4" w:space="0" w:color="auto"/>
                    <w:left w:val="single" w:sz="4" w:space="0" w:color="auto"/>
                    <w:bottom w:val="single" w:sz="4" w:space="0" w:color="auto"/>
                    <w:right w:val="single" w:sz="4" w:space="0" w:color="auto"/>
                  </w:tcBorders>
                  <w:vAlign w:val="center"/>
                </w:tcPr>
                <w:p w14:paraId="17000FDE" w14:textId="77777777" w:rsidR="00565FE3" w:rsidRPr="000A3A52" w:rsidRDefault="00565FE3" w:rsidP="00C73FF8">
                  <w:pPr>
                    <w:spacing w:after="0"/>
                    <w:jc w:val="center"/>
                    <w:rPr>
                      <w:rFonts w:eastAsia="Calibri" w:cstheme="minorHAnsi"/>
                      <w:sz w:val="16"/>
                      <w:szCs w:val="16"/>
                      <w:highlight w:val="yellow"/>
                    </w:rPr>
                  </w:pPr>
                  <w:r w:rsidRPr="00CA0638">
                    <w:rPr>
                      <w:rFonts w:eastAsia="Calibri" w:cstheme="minorHAnsi"/>
                      <w:sz w:val="16"/>
                      <w:szCs w:val="16"/>
                    </w:rPr>
                    <w:t>16</w:t>
                  </w:r>
                </w:p>
              </w:tc>
              <w:tc>
                <w:tcPr>
                  <w:tcW w:w="0" w:type="auto"/>
                  <w:tcBorders>
                    <w:top w:val="single" w:sz="4" w:space="0" w:color="auto"/>
                    <w:left w:val="single" w:sz="4" w:space="0" w:color="auto"/>
                    <w:bottom w:val="single" w:sz="4" w:space="0" w:color="auto"/>
                    <w:right w:val="single" w:sz="4" w:space="0" w:color="auto"/>
                  </w:tcBorders>
                  <w:vAlign w:val="center"/>
                </w:tcPr>
                <w:p w14:paraId="786D8845"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Asparago</w:t>
                  </w:r>
                </w:p>
              </w:tc>
              <w:tc>
                <w:tcPr>
                  <w:tcW w:w="0" w:type="auto"/>
                  <w:tcBorders>
                    <w:top w:val="single" w:sz="4" w:space="0" w:color="auto"/>
                    <w:left w:val="single" w:sz="4" w:space="0" w:color="auto"/>
                    <w:bottom w:val="single" w:sz="4" w:space="0" w:color="auto"/>
                    <w:right w:val="single" w:sz="4" w:space="0" w:color="auto"/>
                  </w:tcBorders>
                  <w:vAlign w:val="center"/>
                </w:tcPr>
                <w:p w14:paraId="1D11A9FE"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14:paraId="49B3308B"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Melanzana</w:t>
                  </w:r>
                </w:p>
              </w:tc>
              <w:tc>
                <w:tcPr>
                  <w:tcW w:w="0" w:type="auto"/>
                  <w:tcBorders>
                    <w:top w:val="single" w:sz="4" w:space="0" w:color="auto"/>
                    <w:left w:val="single" w:sz="4" w:space="0" w:color="auto"/>
                    <w:bottom w:val="single" w:sz="4" w:space="0" w:color="auto"/>
                    <w:right w:val="single" w:sz="4" w:space="0" w:color="auto"/>
                  </w:tcBorders>
                  <w:vAlign w:val="center"/>
                </w:tcPr>
                <w:p w14:paraId="7A5A11F8"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11</w:t>
                  </w:r>
                </w:p>
              </w:tc>
            </w:tr>
            <w:tr w:rsidR="00565FE3" w:rsidRPr="00F76B95" w14:paraId="5E17B8D2"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2BC39C84" w14:textId="77777777" w:rsidR="00565FE3" w:rsidRPr="00CA0638" w:rsidRDefault="00565FE3" w:rsidP="00C73FF8">
                  <w:pPr>
                    <w:spacing w:after="0"/>
                    <w:rPr>
                      <w:rFonts w:cstheme="minorHAnsi"/>
                      <w:sz w:val="16"/>
                      <w:szCs w:val="16"/>
                    </w:rPr>
                  </w:pPr>
                  <w:r w:rsidRPr="00CA0638">
                    <w:rPr>
                      <w:rFonts w:eastAsia="Arial" w:cstheme="minorHAnsi"/>
                      <w:sz w:val="16"/>
                      <w:szCs w:val="16"/>
                    </w:rPr>
                    <w:t>Pero</w:t>
                  </w:r>
                </w:p>
              </w:tc>
              <w:tc>
                <w:tcPr>
                  <w:tcW w:w="0" w:type="auto"/>
                  <w:tcBorders>
                    <w:top w:val="single" w:sz="4" w:space="0" w:color="auto"/>
                    <w:left w:val="single" w:sz="4" w:space="0" w:color="auto"/>
                    <w:bottom w:val="single" w:sz="4" w:space="0" w:color="auto"/>
                    <w:right w:val="single" w:sz="4" w:space="0" w:color="auto"/>
                  </w:tcBorders>
                  <w:vAlign w:val="center"/>
                </w:tcPr>
                <w:p w14:paraId="0A5831C6"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18</w:t>
                  </w:r>
                </w:p>
              </w:tc>
              <w:tc>
                <w:tcPr>
                  <w:tcW w:w="0" w:type="auto"/>
                  <w:tcBorders>
                    <w:top w:val="single" w:sz="4" w:space="0" w:color="auto"/>
                    <w:left w:val="single" w:sz="4" w:space="0" w:color="auto"/>
                    <w:bottom w:val="single" w:sz="4" w:space="0" w:color="auto"/>
                    <w:right w:val="single" w:sz="4" w:space="0" w:color="auto"/>
                  </w:tcBorders>
                  <w:vAlign w:val="center"/>
                </w:tcPr>
                <w:p w14:paraId="747A26C8"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Basilico</w:t>
                  </w:r>
                </w:p>
              </w:tc>
              <w:tc>
                <w:tcPr>
                  <w:tcW w:w="0" w:type="auto"/>
                  <w:tcBorders>
                    <w:top w:val="single" w:sz="4" w:space="0" w:color="auto"/>
                    <w:left w:val="single" w:sz="4" w:space="0" w:color="auto"/>
                    <w:bottom w:val="single" w:sz="4" w:space="0" w:color="auto"/>
                    <w:right w:val="single" w:sz="4" w:space="0" w:color="auto"/>
                  </w:tcBorders>
                  <w:vAlign w:val="center"/>
                </w:tcPr>
                <w:p w14:paraId="0D2ECD28"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14:paraId="57812CCE"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Melone</w:t>
                  </w:r>
                </w:p>
              </w:tc>
              <w:tc>
                <w:tcPr>
                  <w:tcW w:w="0" w:type="auto"/>
                  <w:tcBorders>
                    <w:top w:val="single" w:sz="4" w:space="0" w:color="auto"/>
                    <w:left w:val="single" w:sz="4" w:space="0" w:color="auto"/>
                    <w:bottom w:val="single" w:sz="4" w:space="0" w:color="auto"/>
                    <w:right w:val="single" w:sz="4" w:space="0" w:color="auto"/>
                  </w:tcBorders>
                  <w:vAlign w:val="center"/>
                </w:tcPr>
                <w:p w14:paraId="11A0BA4C"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7</w:t>
                  </w:r>
                </w:p>
              </w:tc>
            </w:tr>
            <w:tr w:rsidR="00565FE3" w:rsidRPr="00F76B95" w14:paraId="02EAB011"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4F1A2781" w14:textId="77777777" w:rsidR="00565FE3" w:rsidRPr="00CA0638" w:rsidRDefault="00565FE3" w:rsidP="00C73FF8">
                  <w:pPr>
                    <w:spacing w:after="0"/>
                    <w:rPr>
                      <w:rFonts w:cstheme="minorHAnsi"/>
                      <w:sz w:val="16"/>
                      <w:szCs w:val="16"/>
                    </w:rPr>
                  </w:pPr>
                  <w:r w:rsidRPr="00CA0638">
                    <w:rPr>
                      <w:rFonts w:eastAsia="Arial" w:cstheme="minorHAnsi"/>
                      <w:sz w:val="16"/>
                      <w:szCs w:val="16"/>
                    </w:rPr>
                    <w:t>Pesco</w:t>
                  </w:r>
                </w:p>
              </w:tc>
              <w:tc>
                <w:tcPr>
                  <w:tcW w:w="0" w:type="auto"/>
                  <w:tcBorders>
                    <w:top w:val="single" w:sz="4" w:space="0" w:color="auto"/>
                    <w:left w:val="single" w:sz="4" w:space="0" w:color="auto"/>
                    <w:bottom w:val="single" w:sz="4" w:space="0" w:color="auto"/>
                    <w:right w:val="single" w:sz="4" w:space="0" w:color="auto"/>
                  </w:tcBorders>
                  <w:vAlign w:val="center"/>
                </w:tcPr>
                <w:p w14:paraId="396A6A30"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11</w:t>
                  </w:r>
                </w:p>
              </w:tc>
              <w:tc>
                <w:tcPr>
                  <w:tcW w:w="0" w:type="auto"/>
                  <w:tcBorders>
                    <w:top w:val="single" w:sz="4" w:space="0" w:color="auto"/>
                    <w:left w:val="single" w:sz="4" w:space="0" w:color="auto"/>
                    <w:bottom w:val="single" w:sz="4" w:space="0" w:color="auto"/>
                    <w:right w:val="single" w:sz="4" w:space="0" w:color="auto"/>
                  </w:tcBorders>
                  <w:vAlign w:val="center"/>
                </w:tcPr>
                <w:p w14:paraId="4278839C" w14:textId="77777777" w:rsidR="00565FE3" w:rsidRPr="0080462B" w:rsidRDefault="00565FE3" w:rsidP="00C73FF8">
                  <w:pPr>
                    <w:spacing w:after="0"/>
                    <w:rPr>
                      <w:rFonts w:eastAsia="Calibri" w:cstheme="minorHAnsi"/>
                      <w:sz w:val="16"/>
                      <w:szCs w:val="16"/>
                      <w:highlight w:val="yellow"/>
                    </w:rPr>
                  </w:pPr>
                  <w:r w:rsidRPr="00CA0638">
                    <w:rPr>
                      <w:rFonts w:eastAsia="Arial" w:cstheme="minorHAnsi"/>
                      <w:sz w:val="16"/>
                      <w:szCs w:val="16"/>
                    </w:rPr>
                    <w:t>Bietola da costa e da orto</w:t>
                  </w:r>
                </w:p>
              </w:tc>
              <w:tc>
                <w:tcPr>
                  <w:tcW w:w="0" w:type="auto"/>
                  <w:tcBorders>
                    <w:top w:val="single" w:sz="4" w:space="0" w:color="auto"/>
                    <w:left w:val="single" w:sz="4" w:space="0" w:color="auto"/>
                    <w:bottom w:val="single" w:sz="4" w:space="0" w:color="auto"/>
                    <w:right w:val="single" w:sz="4" w:space="0" w:color="auto"/>
                  </w:tcBorders>
                  <w:vAlign w:val="center"/>
                </w:tcPr>
                <w:p w14:paraId="245DDF26" w14:textId="77777777" w:rsidR="00565FE3" w:rsidRPr="0080462B" w:rsidRDefault="00565FE3" w:rsidP="00C73FF8">
                  <w:pPr>
                    <w:spacing w:after="0"/>
                    <w:jc w:val="center"/>
                    <w:rPr>
                      <w:rFonts w:eastAsia="Calibri" w:cstheme="minorHAnsi"/>
                      <w:sz w:val="16"/>
                      <w:szCs w:val="16"/>
                      <w:highlight w:val="yellow"/>
                    </w:rPr>
                  </w:pPr>
                  <w:r w:rsidRPr="00CA0638">
                    <w:rPr>
                      <w:rFonts w:eastAsia="Calibri" w:cstheme="minorHAnsi"/>
                      <w:color w:val="000000" w:themeColor="text1"/>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14:paraId="404688BA"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Patata</w:t>
                  </w:r>
                </w:p>
              </w:tc>
              <w:tc>
                <w:tcPr>
                  <w:tcW w:w="0" w:type="auto"/>
                  <w:tcBorders>
                    <w:top w:val="single" w:sz="4" w:space="0" w:color="auto"/>
                    <w:left w:val="single" w:sz="4" w:space="0" w:color="auto"/>
                    <w:bottom w:val="single" w:sz="4" w:space="0" w:color="auto"/>
                    <w:right w:val="single" w:sz="4" w:space="0" w:color="auto"/>
                  </w:tcBorders>
                  <w:vAlign w:val="center"/>
                </w:tcPr>
                <w:p w14:paraId="6CF80BD4"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10</w:t>
                  </w:r>
                </w:p>
              </w:tc>
            </w:tr>
            <w:tr w:rsidR="00565FE3" w:rsidRPr="00F76B95" w14:paraId="24DED88B"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00712CF5" w14:textId="77777777" w:rsidR="00565FE3" w:rsidRPr="000A3A52" w:rsidRDefault="00565FE3" w:rsidP="00C73FF8">
                  <w:pPr>
                    <w:spacing w:after="0"/>
                    <w:rPr>
                      <w:rFonts w:cstheme="minorHAnsi"/>
                      <w:sz w:val="16"/>
                      <w:szCs w:val="16"/>
                      <w:highlight w:val="yellow"/>
                    </w:rPr>
                  </w:pPr>
                  <w:r w:rsidRPr="00CA0638">
                    <w:rPr>
                      <w:rFonts w:eastAsia="Arial" w:cstheme="minorHAnsi"/>
                      <w:sz w:val="16"/>
                      <w:szCs w:val="16"/>
                    </w:rPr>
                    <w:t>Pistacchio</w:t>
                  </w:r>
                </w:p>
              </w:tc>
              <w:tc>
                <w:tcPr>
                  <w:tcW w:w="0" w:type="auto"/>
                  <w:tcBorders>
                    <w:top w:val="single" w:sz="4" w:space="0" w:color="auto"/>
                    <w:left w:val="single" w:sz="4" w:space="0" w:color="auto"/>
                    <w:bottom w:val="single" w:sz="4" w:space="0" w:color="auto"/>
                    <w:right w:val="single" w:sz="4" w:space="0" w:color="auto"/>
                  </w:tcBorders>
                  <w:vAlign w:val="center"/>
                </w:tcPr>
                <w:p w14:paraId="10D67000" w14:textId="77777777" w:rsidR="00565FE3" w:rsidRPr="000A3A52" w:rsidRDefault="00565FE3" w:rsidP="00C73FF8">
                  <w:pPr>
                    <w:spacing w:after="0"/>
                    <w:jc w:val="center"/>
                    <w:rPr>
                      <w:rFonts w:eastAsia="Calibri" w:cstheme="minorHAnsi"/>
                      <w:color w:val="000000" w:themeColor="text1"/>
                      <w:sz w:val="16"/>
                      <w:szCs w:val="16"/>
                      <w:highlight w:val="yellow"/>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0D9374EE" w14:textId="77777777" w:rsidR="00565FE3" w:rsidRPr="0080462B" w:rsidRDefault="00565FE3" w:rsidP="00C73FF8">
                  <w:pPr>
                    <w:spacing w:after="0"/>
                    <w:rPr>
                      <w:rFonts w:eastAsia="Calibri" w:cstheme="minorHAnsi"/>
                      <w:b/>
                      <w:bCs/>
                      <w:color w:val="000000" w:themeColor="text1"/>
                      <w:sz w:val="16"/>
                      <w:szCs w:val="16"/>
                    </w:rPr>
                  </w:pPr>
                  <w:r w:rsidRPr="00CA0638">
                    <w:rPr>
                      <w:rFonts w:eastAsia="Arial" w:cstheme="minorHAnsi"/>
                      <w:sz w:val="16"/>
                      <w:szCs w:val="16"/>
                    </w:rPr>
                    <w:t>Bietola rossa</w:t>
                  </w:r>
                </w:p>
              </w:tc>
              <w:tc>
                <w:tcPr>
                  <w:tcW w:w="0" w:type="auto"/>
                  <w:tcBorders>
                    <w:top w:val="single" w:sz="4" w:space="0" w:color="auto"/>
                    <w:left w:val="single" w:sz="4" w:space="0" w:color="auto"/>
                    <w:bottom w:val="single" w:sz="4" w:space="0" w:color="auto"/>
                    <w:right w:val="single" w:sz="4" w:space="0" w:color="auto"/>
                  </w:tcBorders>
                  <w:vAlign w:val="center"/>
                </w:tcPr>
                <w:p w14:paraId="6CF9995E" w14:textId="77777777" w:rsidR="00565FE3" w:rsidRPr="0080462B" w:rsidRDefault="00565FE3" w:rsidP="00C73FF8">
                  <w:pPr>
                    <w:spacing w:after="0"/>
                    <w:jc w:val="center"/>
                    <w:rPr>
                      <w:rFonts w:eastAsia="Calibri" w:cstheme="minorHAnsi"/>
                      <w:b/>
                      <w:bCs/>
                      <w:color w:val="000000" w:themeColor="text1"/>
                      <w:sz w:val="16"/>
                      <w:szCs w:val="16"/>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3E7DA56A"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Patata dolce</w:t>
                  </w:r>
                </w:p>
              </w:tc>
              <w:tc>
                <w:tcPr>
                  <w:tcW w:w="0" w:type="auto"/>
                  <w:tcBorders>
                    <w:top w:val="single" w:sz="4" w:space="0" w:color="auto"/>
                    <w:left w:val="single" w:sz="4" w:space="0" w:color="auto"/>
                    <w:bottom w:val="single" w:sz="4" w:space="0" w:color="auto"/>
                    <w:right w:val="single" w:sz="4" w:space="0" w:color="auto"/>
                  </w:tcBorders>
                  <w:vAlign w:val="center"/>
                </w:tcPr>
                <w:p w14:paraId="753F9FB5"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r>
            <w:tr w:rsidR="00565FE3" w:rsidRPr="00F76B95" w14:paraId="1E3F8232"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142614A8" w14:textId="77777777" w:rsidR="00565FE3" w:rsidRPr="000A3A52" w:rsidRDefault="00565FE3" w:rsidP="00C73FF8">
                  <w:pPr>
                    <w:spacing w:after="0"/>
                    <w:rPr>
                      <w:rFonts w:cstheme="minorHAnsi"/>
                      <w:sz w:val="16"/>
                      <w:szCs w:val="16"/>
                      <w:highlight w:val="yellow"/>
                    </w:rPr>
                  </w:pPr>
                  <w:r w:rsidRPr="00CA0638">
                    <w:rPr>
                      <w:rFonts w:eastAsia="Arial" w:cstheme="minorHAnsi"/>
                      <w:sz w:val="16"/>
                      <w:szCs w:val="16"/>
                    </w:rPr>
                    <w:t>Susino</w:t>
                  </w:r>
                </w:p>
              </w:tc>
              <w:tc>
                <w:tcPr>
                  <w:tcW w:w="0" w:type="auto"/>
                  <w:tcBorders>
                    <w:top w:val="single" w:sz="4" w:space="0" w:color="auto"/>
                    <w:left w:val="single" w:sz="4" w:space="0" w:color="auto"/>
                    <w:bottom w:val="single" w:sz="4" w:space="0" w:color="auto"/>
                    <w:right w:val="single" w:sz="4" w:space="0" w:color="auto"/>
                  </w:tcBorders>
                  <w:vAlign w:val="center"/>
                </w:tcPr>
                <w:p w14:paraId="13F32170" w14:textId="77777777" w:rsidR="00565FE3" w:rsidRPr="000A3A52" w:rsidRDefault="00565FE3" w:rsidP="00C73FF8">
                  <w:pPr>
                    <w:spacing w:after="0"/>
                    <w:jc w:val="center"/>
                    <w:rPr>
                      <w:rFonts w:eastAsia="Calibri" w:cstheme="minorHAnsi"/>
                      <w:color w:val="000000" w:themeColor="text1"/>
                      <w:sz w:val="16"/>
                      <w:szCs w:val="16"/>
                      <w:highlight w:val="yellow"/>
                    </w:rPr>
                  </w:pPr>
                  <w:r w:rsidRPr="00CA0638">
                    <w:rPr>
                      <w:rFonts w:eastAsia="Calibri" w:cstheme="minorHAnsi"/>
                      <w:color w:val="000000" w:themeColor="text1"/>
                      <w:sz w:val="16"/>
                      <w:szCs w:val="16"/>
                    </w:rPr>
                    <w:t>9</w:t>
                  </w:r>
                </w:p>
              </w:tc>
              <w:tc>
                <w:tcPr>
                  <w:tcW w:w="0" w:type="auto"/>
                  <w:tcBorders>
                    <w:top w:val="single" w:sz="4" w:space="0" w:color="auto"/>
                    <w:left w:val="single" w:sz="4" w:space="0" w:color="auto"/>
                    <w:bottom w:val="single" w:sz="4" w:space="0" w:color="auto"/>
                    <w:right w:val="single" w:sz="4" w:space="0" w:color="auto"/>
                  </w:tcBorders>
                  <w:vAlign w:val="center"/>
                </w:tcPr>
                <w:p w14:paraId="71568633"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Carota</w:t>
                  </w:r>
                </w:p>
              </w:tc>
              <w:tc>
                <w:tcPr>
                  <w:tcW w:w="0" w:type="auto"/>
                  <w:tcBorders>
                    <w:top w:val="single" w:sz="4" w:space="0" w:color="auto"/>
                    <w:left w:val="single" w:sz="4" w:space="0" w:color="auto"/>
                    <w:bottom w:val="single" w:sz="4" w:space="0" w:color="auto"/>
                    <w:right w:val="single" w:sz="4" w:space="0" w:color="auto"/>
                  </w:tcBorders>
                  <w:vAlign w:val="center"/>
                </w:tcPr>
                <w:p w14:paraId="1F673B6E"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8</w:t>
                  </w:r>
                </w:p>
              </w:tc>
              <w:tc>
                <w:tcPr>
                  <w:tcW w:w="0" w:type="auto"/>
                  <w:tcBorders>
                    <w:top w:val="single" w:sz="4" w:space="0" w:color="auto"/>
                    <w:left w:val="single" w:sz="4" w:space="0" w:color="auto"/>
                    <w:bottom w:val="single" w:sz="4" w:space="0" w:color="auto"/>
                    <w:right w:val="single" w:sz="4" w:space="0" w:color="auto"/>
                  </w:tcBorders>
                  <w:vAlign w:val="center"/>
                </w:tcPr>
                <w:p w14:paraId="565FA9D3"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Peperone</w:t>
                  </w:r>
                </w:p>
              </w:tc>
              <w:tc>
                <w:tcPr>
                  <w:tcW w:w="0" w:type="auto"/>
                  <w:tcBorders>
                    <w:top w:val="single" w:sz="4" w:space="0" w:color="auto"/>
                    <w:left w:val="single" w:sz="4" w:space="0" w:color="auto"/>
                    <w:bottom w:val="single" w:sz="4" w:space="0" w:color="auto"/>
                    <w:right w:val="single" w:sz="4" w:space="0" w:color="auto"/>
                  </w:tcBorders>
                  <w:vAlign w:val="center"/>
                </w:tcPr>
                <w:p w14:paraId="2F02ECB4"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11</w:t>
                  </w:r>
                </w:p>
              </w:tc>
            </w:tr>
            <w:tr w:rsidR="00565FE3" w:rsidRPr="00F76B95" w14:paraId="7E32999F"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0572729D" w14:textId="77777777" w:rsidR="00565FE3" w:rsidRPr="000A3A52" w:rsidRDefault="00565FE3" w:rsidP="00C73FF8">
                  <w:pPr>
                    <w:spacing w:after="0"/>
                    <w:rPr>
                      <w:rFonts w:cstheme="minorHAnsi"/>
                      <w:sz w:val="16"/>
                      <w:szCs w:val="16"/>
                      <w:highlight w:val="yellow"/>
                    </w:rPr>
                  </w:pPr>
                  <w:r w:rsidRPr="00CA0638">
                    <w:rPr>
                      <w:rFonts w:eastAsia="Arial" w:cstheme="minorHAnsi"/>
                      <w:sz w:val="16"/>
                      <w:szCs w:val="16"/>
                    </w:rPr>
                    <w:t>Vite da vino</w:t>
                  </w:r>
                </w:p>
              </w:tc>
              <w:tc>
                <w:tcPr>
                  <w:tcW w:w="0" w:type="auto"/>
                  <w:tcBorders>
                    <w:top w:val="single" w:sz="4" w:space="0" w:color="auto"/>
                    <w:left w:val="single" w:sz="4" w:space="0" w:color="auto"/>
                    <w:bottom w:val="single" w:sz="4" w:space="0" w:color="auto"/>
                    <w:right w:val="single" w:sz="4" w:space="0" w:color="auto"/>
                  </w:tcBorders>
                  <w:vAlign w:val="center"/>
                </w:tcPr>
                <w:p w14:paraId="12A3983A" w14:textId="77777777" w:rsidR="00565FE3" w:rsidRPr="000A3A52" w:rsidRDefault="00565FE3" w:rsidP="00C73FF8">
                  <w:pPr>
                    <w:spacing w:after="0"/>
                    <w:jc w:val="center"/>
                    <w:rPr>
                      <w:rFonts w:eastAsia="Calibri" w:cstheme="minorHAnsi"/>
                      <w:color w:val="000000" w:themeColor="text1"/>
                      <w:sz w:val="16"/>
                      <w:szCs w:val="16"/>
                      <w:highlight w:val="yellow"/>
                    </w:rPr>
                  </w:pPr>
                  <w:r w:rsidRPr="00CA0638">
                    <w:rPr>
                      <w:rFonts w:eastAsia="Calibri" w:cstheme="minorHAnsi"/>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14:paraId="29139C79"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Cavolo rapa</w:t>
                  </w:r>
                </w:p>
              </w:tc>
              <w:tc>
                <w:tcPr>
                  <w:tcW w:w="0" w:type="auto"/>
                  <w:tcBorders>
                    <w:top w:val="single" w:sz="4" w:space="0" w:color="auto"/>
                    <w:left w:val="single" w:sz="4" w:space="0" w:color="auto"/>
                    <w:bottom w:val="single" w:sz="4" w:space="0" w:color="auto"/>
                    <w:right w:val="single" w:sz="4" w:space="0" w:color="auto"/>
                  </w:tcBorders>
                  <w:vAlign w:val="center"/>
                </w:tcPr>
                <w:p w14:paraId="706698A8"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2AFB68E8"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Pisello</w:t>
                  </w:r>
                </w:p>
              </w:tc>
              <w:tc>
                <w:tcPr>
                  <w:tcW w:w="0" w:type="auto"/>
                  <w:tcBorders>
                    <w:top w:val="single" w:sz="4" w:space="0" w:color="auto"/>
                    <w:left w:val="single" w:sz="4" w:space="0" w:color="auto"/>
                    <w:bottom w:val="single" w:sz="4" w:space="0" w:color="auto"/>
                    <w:right w:val="single" w:sz="4" w:space="0" w:color="auto"/>
                  </w:tcBorders>
                  <w:vAlign w:val="center"/>
                </w:tcPr>
                <w:p w14:paraId="09F45A23"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9</w:t>
                  </w:r>
                </w:p>
              </w:tc>
            </w:tr>
            <w:tr w:rsidR="00565FE3" w:rsidRPr="00F76B95" w14:paraId="3DA7A0B2"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763C6FB4" w14:textId="77777777" w:rsidR="00565FE3" w:rsidRPr="00CA0638" w:rsidRDefault="00565FE3" w:rsidP="00C73FF8">
                  <w:pPr>
                    <w:spacing w:after="0"/>
                    <w:rPr>
                      <w:rFonts w:cstheme="minorHAnsi"/>
                      <w:sz w:val="16"/>
                      <w:szCs w:val="16"/>
                    </w:rPr>
                  </w:pPr>
                  <w:r w:rsidRPr="00CA0638">
                    <w:rPr>
                      <w:rFonts w:eastAsia="Arial" w:cstheme="minorHAnsi"/>
                      <w:sz w:val="16"/>
                      <w:szCs w:val="16"/>
                    </w:rPr>
                    <w:t>Vite da tavola</w:t>
                  </w:r>
                </w:p>
              </w:tc>
              <w:tc>
                <w:tcPr>
                  <w:tcW w:w="0" w:type="auto"/>
                  <w:tcBorders>
                    <w:top w:val="single" w:sz="4" w:space="0" w:color="auto"/>
                    <w:left w:val="single" w:sz="4" w:space="0" w:color="auto"/>
                    <w:bottom w:val="single" w:sz="4" w:space="0" w:color="auto"/>
                    <w:right w:val="single" w:sz="4" w:space="0" w:color="auto"/>
                  </w:tcBorders>
                  <w:vAlign w:val="center"/>
                </w:tcPr>
                <w:p w14:paraId="079651D7"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2CCE6BEA"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Cavolo ad infiorescenza</w:t>
                  </w:r>
                </w:p>
              </w:tc>
              <w:tc>
                <w:tcPr>
                  <w:tcW w:w="0" w:type="auto"/>
                  <w:tcBorders>
                    <w:top w:val="single" w:sz="4" w:space="0" w:color="auto"/>
                    <w:left w:val="single" w:sz="4" w:space="0" w:color="auto"/>
                    <w:bottom w:val="single" w:sz="4" w:space="0" w:color="auto"/>
                    <w:right w:val="single" w:sz="4" w:space="0" w:color="auto"/>
                  </w:tcBorders>
                  <w:vAlign w:val="center"/>
                </w:tcPr>
                <w:p w14:paraId="060EBC70"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14:paraId="7E5FD2A6"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Pomodoro da mensa</w:t>
                  </w:r>
                </w:p>
              </w:tc>
              <w:tc>
                <w:tcPr>
                  <w:tcW w:w="0" w:type="auto"/>
                  <w:tcBorders>
                    <w:top w:val="single" w:sz="4" w:space="0" w:color="auto"/>
                    <w:left w:val="single" w:sz="4" w:space="0" w:color="auto"/>
                    <w:bottom w:val="single" w:sz="4" w:space="0" w:color="auto"/>
                    <w:right w:val="single" w:sz="4" w:space="0" w:color="auto"/>
                  </w:tcBorders>
                  <w:vAlign w:val="center"/>
                </w:tcPr>
                <w:p w14:paraId="3D2132D3"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10</w:t>
                  </w:r>
                </w:p>
              </w:tc>
            </w:tr>
            <w:tr w:rsidR="00565FE3" w:rsidRPr="00F76B95" w14:paraId="075D2D97"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62CC908C" w14:textId="77777777" w:rsidR="00565FE3" w:rsidRPr="00CA0638" w:rsidRDefault="00565FE3" w:rsidP="00C73FF8">
                  <w:pPr>
                    <w:spacing w:after="0"/>
                    <w:rPr>
                      <w:rFonts w:cstheme="minorHAnsi"/>
                      <w:sz w:val="16"/>
                      <w:szCs w:val="16"/>
                    </w:rPr>
                  </w:pPr>
                  <w:r w:rsidRPr="00CA0638">
                    <w:rPr>
                      <w:rFonts w:eastAsia="Arial" w:cstheme="minorHAnsi"/>
                      <w:sz w:val="16"/>
                      <w:szCs w:val="16"/>
                    </w:rPr>
                    <w:t>Fragola</w:t>
                  </w:r>
                </w:p>
              </w:tc>
              <w:tc>
                <w:tcPr>
                  <w:tcW w:w="0" w:type="auto"/>
                  <w:tcBorders>
                    <w:top w:val="single" w:sz="4" w:space="0" w:color="auto"/>
                    <w:left w:val="single" w:sz="4" w:space="0" w:color="auto"/>
                    <w:bottom w:val="single" w:sz="4" w:space="0" w:color="auto"/>
                    <w:right w:val="single" w:sz="4" w:space="0" w:color="auto"/>
                  </w:tcBorders>
                  <w:vAlign w:val="center"/>
                </w:tcPr>
                <w:p w14:paraId="5CD23A6D"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14:paraId="08185333" w14:textId="77777777" w:rsidR="00565FE3" w:rsidRPr="0080462B" w:rsidRDefault="00565FE3" w:rsidP="00C73FF8">
                  <w:pPr>
                    <w:spacing w:after="0"/>
                    <w:rPr>
                      <w:rFonts w:eastAsia="Calibri" w:cstheme="minorHAnsi"/>
                      <w:color w:val="000000" w:themeColor="text1"/>
                      <w:sz w:val="16"/>
                      <w:szCs w:val="16"/>
                      <w:highlight w:val="yellow"/>
                    </w:rPr>
                  </w:pPr>
                  <w:r w:rsidRPr="00CA0638">
                    <w:rPr>
                      <w:rFonts w:eastAsia="Arial" w:cstheme="minorHAnsi"/>
                      <w:sz w:val="16"/>
                      <w:szCs w:val="16"/>
                    </w:rPr>
                    <w:t>Cavolo a testa</w:t>
                  </w:r>
                </w:p>
              </w:tc>
              <w:tc>
                <w:tcPr>
                  <w:tcW w:w="0" w:type="auto"/>
                  <w:tcBorders>
                    <w:top w:val="single" w:sz="4" w:space="0" w:color="auto"/>
                    <w:left w:val="single" w:sz="4" w:space="0" w:color="auto"/>
                    <w:bottom w:val="single" w:sz="4" w:space="0" w:color="auto"/>
                    <w:right w:val="single" w:sz="4" w:space="0" w:color="auto"/>
                  </w:tcBorders>
                  <w:vAlign w:val="center"/>
                </w:tcPr>
                <w:p w14:paraId="283C78B6" w14:textId="77777777" w:rsidR="00565FE3" w:rsidRPr="0080462B" w:rsidRDefault="00565FE3" w:rsidP="00C73FF8">
                  <w:pPr>
                    <w:spacing w:after="0"/>
                    <w:jc w:val="center"/>
                    <w:rPr>
                      <w:rFonts w:eastAsia="Calibri" w:cstheme="minorHAnsi"/>
                      <w:color w:val="000000" w:themeColor="text1"/>
                      <w:sz w:val="16"/>
                      <w:szCs w:val="16"/>
                      <w:highlight w:val="yellow"/>
                    </w:rPr>
                  </w:pPr>
                  <w:r w:rsidRPr="00CA0638">
                    <w:rPr>
                      <w:rFonts w:eastAsia="Calibri" w:cstheme="minorHAnsi"/>
                      <w:color w:val="000000" w:themeColor="text1"/>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14:paraId="32EFA5E6"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Pomodoro pieno campo</w:t>
                  </w:r>
                </w:p>
              </w:tc>
              <w:tc>
                <w:tcPr>
                  <w:tcW w:w="0" w:type="auto"/>
                  <w:tcBorders>
                    <w:top w:val="single" w:sz="4" w:space="0" w:color="auto"/>
                    <w:left w:val="single" w:sz="4" w:space="0" w:color="auto"/>
                    <w:bottom w:val="single" w:sz="4" w:space="0" w:color="auto"/>
                    <w:right w:val="single" w:sz="4" w:space="0" w:color="auto"/>
                  </w:tcBorders>
                  <w:vAlign w:val="center"/>
                </w:tcPr>
                <w:p w14:paraId="2EBC42D8"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10</w:t>
                  </w:r>
                </w:p>
              </w:tc>
            </w:tr>
            <w:tr w:rsidR="00565FE3" w:rsidRPr="00F76B95" w14:paraId="0CC020BC"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1CAABA85" w14:textId="77777777" w:rsidR="00565FE3" w:rsidRPr="00CA0638" w:rsidRDefault="00565FE3" w:rsidP="00C73FF8">
                  <w:pPr>
                    <w:spacing w:after="0"/>
                    <w:rPr>
                      <w:rFonts w:cstheme="minorHAnsi"/>
                      <w:sz w:val="16"/>
                      <w:szCs w:val="16"/>
                    </w:rPr>
                  </w:pPr>
                  <w:r w:rsidRPr="00CA0638">
                    <w:rPr>
                      <w:rFonts w:eastAsia="Arial" w:cstheme="minorHAnsi"/>
                      <w:sz w:val="16"/>
                      <w:szCs w:val="16"/>
                    </w:rPr>
                    <w:t>Avena, segale triticale</w:t>
                  </w:r>
                </w:p>
              </w:tc>
              <w:tc>
                <w:tcPr>
                  <w:tcW w:w="0" w:type="auto"/>
                  <w:tcBorders>
                    <w:top w:val="single" w:sz="4" w:space="0" w:color="auto"/>
                    <w:left w:val="single" w:sz="4" w:space="0" w:color="auto"/>
                    <w:bottom w:val="single" w:sz="4" w:space="0" w:color="auto"/>
                    <w:right w:val="single" w:sz="4" w:space="0" w:color="auto"/>
                  </w:tcBorders>
                  <w:vAlign w:val="center"/>
                </w:tcPr>
                <w:p w14:paraId="5CC250CA"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25A2325F"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Cavolo a foglia</w:t>
                  </w:r>
                </w:p>
              </w:tc>
              <w:tc>
                <w:tcPr>
                  <w:tcW w:w="0" w:type="auto"/>
                  <w:tcBorders>
                    <w:top w:val="single" w:sz="4" w:space="0" w:color="auto"/>
                    <w:left w:val="single" w:sz="4" w:space="0" w:color="auto"/>
                    <w:bottom w:val="single" w:sz="4" w:space="0" w:color="auto"/>
                    <w:right w:val="single" w:sz="4" w:space="0" w:color="auto"/>
                  </w:tcBorders>
                  <w:vAlign w:val="center"/>
                </w:tcPr>
                <w:p w14:paraId="5A7329F2"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14:paraId="0F1D150A"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Porro</w:t>
                  </w:r>
                </w:p>
              </w:tc>
              <w:tc>
                <w:tcPr>
                  <w:tcW w:w="0" w:type="auto"/>
                  <w:tcBorders>
                    <w:top w:val="single" w:sz="4" w:space="0" w:color="auto"/>
                    <w:left w:val="single" w:sz="4" w:space="0" w:color="auto"/>
                    <w:bottom w:val="single" w:sz="4" w:space="0" w:color="auto"/>
                    <w:right w:val="single" w:sz="4" w:space="0" w:color="auto"/>
                  </w:tcBorders>
                  <w:vAlign w:val="center"/>
                </w:tcPr>
                <w:p w14:paraId="69BCD83A"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3</w:t>
                  </w:r>
                </w:p>
              </w:tc>
            </w:tr>
            <w:tr w:rsidR="00565FE3" w:rsidRPr="00F76B95" w14:paraId="1E7528EB"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41B482D8" w14:textId="77777777" w:rsidR="00565FE3" w:rsidRPr="00CA0638" w:rsidRDefault="00565FE3" w:rsidP="00C73FF8">
                  <w:pPr>
                    <w:spacing w:after="0"/>
                    <w:rPr>
                      <w:rFonts w:cstheme="minorHAnsi"/>
                      <w:sz w:val="16"/>
                      <w:szCs w:val="16"/>
                    </w:rPr>
                  </w:pPr>
                  <w:r w:rsidRPr="00CA0638">
                    <w:rPr>
                      <w:rFonts w:eastAsia="Arial" w:cstheme="minorHAnsi"/>
                      <w:sz w:val="16"/>
                      <w:szCs w:val="16"/>
                    </w:rPr>
                    <w:t>Barbabietola da zucchero</w:t>
                  </w:r>
                </w:p>
              </w:tc>
              <w:tc>
                <w:tcPr>
                  <w:tcW w:w="0" w:type="auto"/>
                  <w:tcBorders>
                    <w:top w:val="single" w:sz="4" w:space="0" w:color="auto"/>
                    <w:left w:val="single" w:sz="4" w:space="0" w:color="auto"/>
                    <w:bottom w:val="single" w:sz="4" w:space="0" w:color="auto"/>
                    <w:right w:val="single" w:sz="4" w:space="0" w:color="auto"/>
                  </w:tcBorders>
                  <w:vAlign w:val="center"/>
                </w:tcPr>
                <w:p w14:paraId="450C7B4D"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14:paraId="0AE302DB"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Cece</w:t>
                  </w:r>
                </w:p>
              </w:tc>
              <w:tc>
                <w:tcPr>
                  <w:tcW w:w="0" w:type="auto"/>
                  <w:tcBorders>
                    <w:top w:val="single" w:sz="4" w:space="0" w:color="auto"/>
                    <w:left w:val="single" w:sz="4" w:space="0" w:color="auto"/>
                    <w:bottom w:val="single" w:sz="4" w:space="0" w:color="auto"/>
                    <w:right w:val="single" w:sz="4" w:space="0" w:color="auto"/>
                  </w:tcBorders>
                  <w:vAlign w:val="center"/>
                </w:tcPr>
                <w:p w14:paraId="41F142C8"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14:paraId="5F9BC779"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Prezzemolo</w:t>
                  </w:r>
                </w:p>
              </w:tc>
              <w:tc>
                <w:tcPr>
                  <w:tcW w:w="0" w:type="auto"/>
                  <w:tcBorders>
                    <w:top w:val="single" w:sz="4" w:space="0" w:color="auto"/>
                    <w:left w:val="single" w:sz="4" w:space="0" w:color="auto"/>
                    <w:bottom w:val="single" w:sz="4" w:space="0" w:color="auto"/>
                    <w:right w:val="single" w:sz="4" w:space="0" w:color="auto"/>
                  </w:tcBorders>
                  <w:vAlign w:val="center"/>
                </w:tcPr>
                <w:p w14:paraId="76405E78"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6</w:t>
                  </w:r>
                </w:p>
              </w:tc>
            </w:tr>
            <w:tr w:rsidR="00565FE3" w:rsidRPr="00F76B95" w14:paraId="61F49324"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0FAF74A6" w14:textId="77777777" w:rsidR="00565FE3" w:rsidRPr="00CA0638" w:rsidRDefault="00565FE3" w:rsidP="00C73FF8">
                  <w:pPr>
                    <w:spacing w:after="0"/>
                    <w:rPr>
                      <w:rFonts w:cstheme="minorHAnsi"/>
                      <w:sz w:val="16"/>
                      <w:szCs w:val="16"/>
                    </w:rPr>
                  </w:pPr>
                  <w:r w:rsidRPr="00CA0638">
                    <w:rPr>
                      <w:rFonts w:eastAsia="Arial" w:cstheme="minorHAnsi"/>
                      <w:sz w:val="16"/>
                      <w:szCs w:val="16"/>
                    </w:rPr>
                    <w:t>Colza</w:t>
                  </w:r>
                </w:p>
              </w:tc>
              <w:tc>
                <w:tcPr>
                  <w:tcW w:w="0" w:type="auto"/>
                  <w:tcBorders>
                    <w:top w:val="single" w:sz="4" w:space="0" w:color="auto"/>
                    <w:left w:val="single" w:sz="4" w:space="0" w:color="auto"/>
                    <w:bottom w:val="single" w:sz="4" w:space="0" w:color="auto"/>
                    <w:right w:val="single" w:sz="4" w:space="0" w:color="auto"/>
                  </w:tcBorders>
                  <w:vAlign w:val="center"/>
                </w:tcPr>
                <w:p w14:paraId="591ABD66" w14:textId="77777777" w:rsidR="00565FE3" w:rsidRPr="00CA0638" w:rsidRDefault="00565FE3" w:rsidP="00C73FF8">
                  <w:pPr>
                    <w:spacing w:after="0"/>
                    <w:jc w:val="center"/>
                    <w:rPr>
                      <w:rFonts w:eastAsia="Calibri" w:cstheme="minorHAnsi"/>
                      <w:sz w:val="16"/>
                      <w:szCs w:val="16"/>
                    </w:rPr>
                  </w:pPr>
                  <w:r w:rsidRPr="00CA0638">
                    <w:rPr>
                      <w:rFonts w:eastAsia="Calibri" w:cstheme="minorHAnsi"/>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71E0DBA0"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Cicoria</w:t>
                  </w:r>
                </w:p>
              </w:tc>
              <w:tc>
                <w:tcPr>
                  <w:tcW w:w="0" w:type="auto"/>
                  <w:tcBorders>
                    <w:top w:val="single" w:sz="4" w:space="0" w:color="auto"/>
                    <w:left w:val="single" w:sz="4" w:space="0" w:color="auto"/>
                    <w:bottom w:val="single" w:sz="4" w:space="0" w:color="auto"/>
                    <w:right w:val="single" w:sz="4" w:space="0" w:color="auto"/>
                  </w:tcBorders>
                  <w:vAlign w:val="center"/>
                </w:tcPr>
                <w:p w14:paraId="5A5686B4"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9</w:t>
                  </w:r>
                </w:p>
              </w:tc>
              <w:tc>
                <w:tcPr>
                  <w:tcW w:w="0" w:type="auto"/>
                  <w:tcBorders>
                    <w:top w:val="single" w:sz="4" w:space="0" w:color="auto"/>
                    <w:left w:val="single" w:sz="4" w:space="0" w:color="auto"/>
                    <w:bottom w:val="single" w:sz="4" w:space="0" w:color="auto"/>
                    <w:right w:val="single" w:sz="4" w:space="0" w:color="auto"/>
                  </w:tcBorders>
                  <w:vAlign w:val="center"/>
                </w:tcPr>
                <w:p w14:paraId="447A91B7"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Radicchio</w:t>
                  </w:r>
                </w:p>
              </w:tc>
              <w:tc>
                <w:tcPr>
                  <w:tcW w:w="0" w:type="auto"/>
                  <w:tcBorders>
                    <w:top w:val="single" w:sz="4" w:space="0" w:color="auto"/>
                    <w:left w:val="single" w:sz="4" w:space="0" w:color="auto"/>
                    <w:bottom w:val="single" w:sz="4" w:space="0" w:color="auto"/>
                    <w:right w:val="single" w:sz="4" w:space="0" w:color="auto"/>
                  </w:tcBorders>
                  <w:vAlign w:val="center"/>
                </w:tcPr>
                <w:p w14:paraId="2D34E9A8"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12</w:t>
                  </w:r>
                </w:p>
              </w:tc>
            </w:tr>
            <w:tr w:rsidR="00565FE3" w:rsidRPr="00F76B95" w14:paraId="4EF80671"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7EBDC65C" w14:textId="77777777" w:rsidR="00565FE3" w:rsidRPr="00CA0638" w:rsidRDefault="00565FE3" w:rsidP="00C73FF8">
                  <w:pPr>
                    <w:spacing w:after="0"/>
                    <w:rPr>
                      <w:rFonts w:cstheme="minorHAnsi"/>
                      <w:sz w:val="16"/>
                      <w:szCs w:val="16"/>
                    </w:rPr>
                  </w:pPr>
                  <w:r w:rsidRPr="00CA0638">
                    <w:rPr>
                      <w:rFonts w:eastAsia="Arial" w:cstheme="minorHAnsi"/>
                      <w:sz w:val="16"/>
                      <w:szCs w:val="16"/>
                    </w:rPr>
                    <w:t>Erba Medica</w:t>
                  </w:r>
                </w:p>
              </w:tc>
              <w:tc>
                <w:tcPr>
                  <w:tcW w:w="0" w:type="auto"/>
                  <w:tcBorders>
                    <w:top w:val="single" w:sz="4" w:space="0" w:color="auto"/>
                    <w:left w:val="single" w:sz="4" w:space="0" w:color="auto"/>
                    <w:bottom w:val="single" w:sz="4" w:space="0" w:color="auto"/>
                    <w:right w:val="single" w:sz="4" w:space="0" w:color="auto"/>
                  </w:tcBorders>
                  <w:vAlign w:val="center"/>
                </w:tcPr>
                <w:p w14:paraId="516FA20B" w14:textId="77777777" w:rsidR="00565FE3" w:rsidRPr="00CA0638" w:rsidRDefault="00565FE3" w:rsidP="00C73FF8">
                  <w:pPr>
                    <w:spacing w:after="0"/>
                    <w:jc w:val="center"/>
                    <w:rPr>
                      <w:rFonts w:eastAsia="Calibri" w:cstheme="minorHAnsi"/>
                      <w:color w:val="000000" w:themeColor="text1"/>
                      <w:sz w:val="16"/>
                      <w:szCs w:val="16"/>
                    </w:rPr>
                  </w:pPr>
                  <w:r>
                    <w:rPr>
                      <w:rFonts w:eastAsia="Calibri" w:cstheme="minorHAnsi"/>
                      <w:sz w:val="16"/>
                      <w:szCs w:val="16"/>
                    </w:rPr>
                    <w:t>0</w:t>
                  </w:r>
                </w:p>
              </w:tc>
              <w:tc>
                <w:tcPr>
                  <w:tcW w:w="0" w:type="auto"/>
                  <w:tcBorders>
                    <w:top w:val="single" w:sz="4" w:space="0" w:color="auto"/>
                    <w:left w:val="single" w:sz="4" w:space="0" w:color="auto"/>
                    <w:bottom w:val="single" w:sz="4" w:space="0" w:color="auto"/>
                    <w:right w:val="single" w:sz="4" w:space="0" w:color="auto"/>
                  </w:tcBorders>
                  <w:vAlign w:val="center"/>
                </w:tcPr>
                <w:p w14:paraId="42A86C1E"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Cipolla</w:t>
                  </w:r>
                </w:p>
              </w:tc>
              <w:tc>
                <w:tcPr>
                  <w:tcW w:w="0" w:type="auto"/>
                  <w:tcBorders>
                    <w:top w:val="single" w:sz="4" w:space="0" w:color="auto"/>
                    <w:left w:val="single" w:sz="4" w:space="0" w:color="auto"/>
                    <w:bottom w:val="single" w:sz="4" w:space="0" w:color="auto"/>
                    <w:right w:val="single" w:sz="4" w:space="0" w:color="auto"/>
                  </w:tcBorders>
                  <w:vAlign w:val="center"/>
                </w:tcPr>
                <w:p w14:paraId="524898DC"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14:paraId="461D0138" w14:textId="77777777" w:rsidR="00565FE3" w:rsidRPr="00CA0638" w:rsidRDefault="00565FE3" w:rsidP="00C73FF8">
                  <w:pPr>
                    <w:spacing w:after="0"/>
                    <w:rPr>
                      <w:rFonts w:eastAsia="Calibri" w:cstheme="minorHAnsi"/>
                      <w:color w:val="000000" w:themeColor="text1"/>
                      <w:sz w:val="16"/>
                      <w:szCs w:val="16"/>
                    </w:rPr>
                  </w:pPr>
                  <w:r w:rsidRPr="00CA0638">
                    <w:rPr>
                      <w:rFonts w:eastAsia="Arial" w:cstheme="minorHAnsi"/>
                      <w:sz w:val="16"/>
                      <w:szCs w:val="16"/>
                    </w:rPr>
                    <w:t>Rucola</w:t>
                  </w:r>
                </w:p>
              </w:tc>
              <w:tc>
                <w:tcPr>
                  <w:tcW w:w="0" w:type="auto"/>
                  <w:tcBorders>
                    <w:top w:val="single" w:sz="4" w:space="0" w:color="auto"/>
                    <w:left w:val="single" w:sz="4" w:space="0" w:color="auto"/>
                    <w:bottom w:val="single" w:sz="4" w:space="0" w:color="auto"/>
                    <w:right w:val="single" w:sz="4" w:space="0" w:color="auto"/>
                  </w:tcBorders>
                  <w:vAlign w:val="center"/>
                </w:tcPr>
                <w:p w14:paraId="61C49E41" w14:textId="77777777" w:rsidR="00565FE3" w:rsidRPr="00CA0638" w:rsidRDefault="00565FE3" w:rsidP="00C73FF8">
                  <w:pPr>
                    <w:spacing w:after="0"/>
                    <w:jc w:val="center"/>
                    <w:rPr>
                      <w:rFonts w:eastAsia="Calibri" w:cstheme="minorHAnsi"/>
                      <w:color w:val="000000" w:themeColor="text1"/>
                      <w:sz w:val="16"/>
                      <w:szCs w:val="16"/>
                    </w:rPr>
                  </w:pPr>
                  <w:r w:rsidRPr="00CA0638">
                    <w:rPr>
                      <w:rFonts w:eastAsia="Calibri" w:cstheme="minorHAnsi"/>
                      <w:color w:val="000000" w:themeColor="text1"/>
                      <w:sz w:val="16"/>
                      <w:szCs w:val="16"/>
                    </w:rPr>
                    <w:t>10</w:t>
                  </w:r>
                </w:p>
              </w:tc>
            </w:tr>
            <w:tr w:rsidR="00565FE3" w:rsidRPr="00F76B95" w14:paraId="5A8F9EE8"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1C1C0D4C" w14:textId="77777777" w:rsidR="00565FE3" w:rsidRPr="00CA0638" w:rsidRDefault="00565FE3" w:rsidP="00C73FF8">
                  <w:pPr>
                    <w:spacing w:after="0"/>
                    <w:rPr>
                      <w:rFonts w:cstheme="minorHAnsi"/>
                      <w:sz w:val="16"/>
                      <w:szCs w:val="16"/>
                    </w:rPr>
                  </w:pPr>
                  <w:r w:rsidRPr="00CA0638">
                    <w:rPr>
                      <w:rFonts w:eastAsia="Arial" w:cstheme="minorHAnsi"/>
                      <w:sz w:val="16"/>
                      <w:szCs w:val="16"/>
                    </w:rPr>
                    <w:t>Girasole</w:t>
                  </w:r>
                </w:p>
              </w:tc>
              <w:tc>
                <w:tcPr>
                  <w:tcW w:w="0" w:type="auto"/>
                  <w:tcBorders>
                    <w:top w:val="single" w:sz="4" w:space="0" w:color="auto"/>
                    <w:left w:val="single" w:sz="4" w:space="0" w:color="auto"/>
                    <w:bottom w:val="single" w:sz="4" w:space="0" w:color="auto"/>
                    <w:right w:val="single" w:sz="4" w:space="0" w:color="auto"/>
                  </w:tcBorders>
                  <w:vAlign w:val="center"/>
                </w:tcPr>
                <w:p w14:paraId="7B36D3D4" w14:textId="77777777" w:rsidR="00565FE3" w:rsidRPr="00CA0638" w:rsidRDefault="00565FE3" w:rsidP="00C73FF8">
                  <w:pPr>
                    <w:spacing w:after="0"/>
                    <w:jc w:val="center"/>
                    <w:rPr>
                      <w:rFonts w:eastAsia="Calibri" w:cstheme="minorHAnsi"/>
                      <w:sz w:val="16"/>
                      <w:szCs w:val="16"/>
                    </w:rPr>
                  </w:pPr>
                  <w:r w:rsidRPr="00CA0638">
                    <w:rPr>
                      <w:rFonts w:eastAsia="Calibri" w:cstheme="minorHAnsi"/>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14:paraId="01696734" w14:textId="77777777" w:rsidR="00565FE3" w:rsidRPr="0080462B" w:rsidRDefault="00565FE3" w:rsidP="00C73FF8">
                  <w:pPr>
                    <w:spacing w:after="0"/>
                    <w:rPr>
                      <w:rFonts w:eastAsia="Calibri" w:cstheme="minorHAnsi"/>
                      <w:sz w:val="16"/>
                      <w:szCs w:val="16"/>
                      <w:highlight w:val="yellow"/>
                    </w:rPr>
                  </w:pPr>
                  <w:r w:rsidRPr="00CA0638">
                    <w:rPr>
                      <w:rFonts w:eastAsia="Arial" w:cstheme="minorHAnsi"/>
                      <w:sz w:val="16"/>
                      <w:szCs w:val="16"/>
                    </w:rPr>
                    <w:t>Dolcetta</w:t>
                  </w:r>
                </w:p>
              </w:tc>
              <w:tc>
                <w:tcPr>
                  <w:tcW w:w="0" w:type="auto"/>
                  <w:tcBorders>
                    <w:top w:val="single" w:sz="4" w:space="0" w:color="auto"/>
                    <w:left w:val="single" w:sz="4" w:space="0" w:color="auto"/>
                    <w:bottom w:val="single" w:sz="4" w:space="0" w:color="auto"/>
                    <w:right w:val="single" w:sz="4" w:space="0" w:color="auto"/>
                  </w:tcBorders>
                  <w:vAlign w:val="center"/>
                </w:tcPr>
                <w:p w14:paraId="43A8DAAE" w14:textId="77777777" w:rsidR="00565FE3" w:rsidRPr="0080462B" w:rsidRDefault="00565FE3" w:rsidP="00C73FF8">
                  <w:pPr>
                    <w:spacing w:after="0"/>
                    <w:jc w:val="center"/>
                    <w:rPr>
                      <w:rFonts w:eastAsia="Calibri" w:cstheme="minorHAnsi"/>
                      <w:sz w:val="16"/>
                      <w:szCs w:val="16"/>
                      <w:highlight w:val="yellow"/>
                    </w:rPr>
                  </w:pPr>
                  <w:r w:rsidRPr="00CA0638">
                    <w:rPr>
                      <w:rFonts w:eastAsia="Calibri" w:cstheme="minorHAnsi"/>
                      <w:color w:val="000000" w:themeColor="text1"/>
                      <w:sz w:val="16"/>
                      <w:szCs w:val="16"/>
                    </w:rPr>
                    <w:t>10</w:t>
                  </w:r>
                </w:p>
              </w:tc>
              <w:tc>
                <w:tcPr>
                  <w:tcW w:w="0" w:type="auto"/>
                  <w:tcBorders>
                    <w:top w:val="single" w:sz="4" w:space="0" w:color="auto"/>
                    <w:left w:val="single" w:sz="4" w:space="0" w:color="auto"/>
                    <w:bottom w:val="single" w:sz="4" w:space="0" w:color="auto"/>
                    <w:right w:val="single" w:sz="4" w:space="0" w:color="auto"/>
                  </w:tcBorders>
                  <w:vAlign w:val="center"/>
                </w:tcPr>
                <w:p w14:paraId="3FDA262B"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Scalogno</w:t>
                  </w:r>
                </w:p>
              </w:tc>
              <w:tc>
                <w:tcPr>
                  <w:tcW w:w="0" w:type="auto"/>
                  <w:tcBorders>
                    <w:top w:val="single" w:sz="4" w:space="0" w:color="auto"/>
                    <w:left w:val="single" w:sz="4" w:space="0" w:color="auto"/>
                    <w:bottom w:val="single" w:sz="4" w:space="0" w:color="auto"/>
                    <w:right w:val="single" w:sz="4" w:space="0" w:color="auto"/>
                  </w:tcBorders>
                  <w:vAlign w:val="center"/>
                </w:tcPr>
                <w:p w14:paraId="2EF72693"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3</w:t>
                  </w:r>
                </w:p>
              </w:tc>
            </w:tr>
            <w:tr w:rsidR="00565FE3" w:rsidRPr="00F76B95" w14:paraId="40746E55"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52D00B63" w14:textId="77777777" w:rsidR="00565FE3" w:rsidRPr="000A3A52" w:rsidRDefault="00565FE3" w:rsidP="00C73FF8">
                  <w:pPr>
                    <w:spacing w:after="0"/>
                    <w:rPr>
                      <w:rFonts w:cstheme="minorHAnsi"/>
                      <w:sz w:val="16"/>
                      <w:szCs w:val="16"/>
                      <w:highlight w:val="yellow"/>
                    </w:rPr>
                  </w:pPr>
                  <w:r w:rsidRPr="00CA0638">
                    <w:rPr>
                      <w:rFonts w:eastAsia="Arial" w:cstheme="minorHAnsi"/>
                      <w:sz w:val="16"/>
                      <w:szCs w:val="16"/>
                    </w:rPr>
                    <w:t>Farro</w:t>
                  </w:r>
                </w:p>
              </w:tc>
              <w:tc>
                <w:tcPr>
                  <w:tcW w:w="0" w:type="auto"/>
                  <w:tcBorders>
                    <w:top w:val="single" w:sz="4" w:space="0" w:color="auto"/>
                    <w:left w:val="single" w:sz="4" w:space="0" w:color="auto"/>
                    <w:bottom w:val="single" w:sz="4" w:space="0" w:color="auto"/>
                    <w:right w:val="single" w:sz="4" w:space="0" w:color="auto"/>
                  </w:tcBorders>
                  <w:vAlign w:val="center"/>
                </w:tcPr>
                <w:p w14:paraId="1251BE64" w14:textId="77777777" w:rsidR="00565FE3" w:rsidRPr="000A3A52" w:rsidRDefault="00565FE3" w:rsidP="00C73FF8">
                  <w:pPr>
                    <w:spacing w:after="0"/>
                    <w:jc w:val="center"/>
                    <w:rPr>
                      <w:rFonts w:eastAsia="Calibri" w:cstheme="minorHAnsi"/>
                      <w:sz w:val="16"/>
                      <w:szCs w:val="16"/>
                      <w:highlight w:val="yellow"/>
                    </w:rPr>
                  </w:pPr>
                  <w:r w:rsidRPr="00CA0638">
                    <w:rPr>
                      <w:rFonts w:eastAsia="Calibri" w:cstheme="minorHAnsi"/>
                      <w:sz w:val="16"/>
                      <w:szCs w:val="16"/>
                    </w:rPr>
                    <w:t>0</w:t>
                  </w:r>
                </w:p>
              </w:tc>
              <w:tc>
                <w:tcPr>
                  <w:tcW w:w="0" w:type="auto"/>
                  <w:tcBorders>
                    <w:top w:val="single" w:sz="4" w:space="0" w:color="auto"/>
                    <w:left w:val="single" w:sz="4" w:space="0" w:color="auto"/>
                    <w:bottom w:val="single" w:sz="4" w:space="0" w:color="auto"/>
                    <w:right w:val="single" w:sz="4" w:space="0" w:color="auto"/>
                  </w:tcBorders>
                  <w:vAlign w:val="center"/>
                </w:tcPr>
                <w:p w14:paraId="6501CB9B"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Erbe fresche</w:t>
                  </w:r>
                </w:p>
              </w:tc>
              <w:tc>
                <w:tcPr>
                  <w:tcW w:w="0" w:type="auto"/>
                  <w:tcBorders>
                    <w:top w:val="single" w:sz="4" w:space="0" w:color="auto"/>
                    <w:left w:val="single" w:sz="4" w:space="0" w:color="auto"/>
                    <w:bottom w:val="single" w:sz="4" w:space="0" w:color="auto"/>
                    <w:right w:val="single" w:sz="4" w:space="0" w:color="auto"/>
                  </w:tcBorders>
                  <w:vAlign w:val="center"/>
                </w:tcPr>
                <w:p w14:paraId="10ECEBE1"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14:paraId="6C21BFCC"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Sedano</w:t>
                  </w:r>
                </w:p>
              </w:tc>
              <w:tc>
                <w:tcPr>
                  <w:tcW w:w="0" w:type="auto"/>
                  <w:tcBorders>
                    <w:top w:val="single" w:sz="4" w:space="0" w:color="auto"/>
                    <w:left w:val="single" w:sz="4" w:space="0" w:color="auto"/>
                    <w:bottom w:val="single" w:sz="4" w:space="0" w:color="auto"/>
                    <w:right w:val="single" w:sz="4" w:space="0" w:color="auto"/>
                  </w:tcBorders>
                  <w:vAlign w:val="center"/>
                </w:tcPr>
                <w:p w14:paraId="65C7E3A0"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5</w:t>
                  </w:r>
                </w:p>
              </w:tc>
            </w:tr>
            <w:tr w:rsidR="00565FE3" w:rsidRPr="00F76B95" w14:paraId="7603605F"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4DB97A5C" w14:textId="77777777" w:rsidR="00565FE3" w:rsidRPr="0080462B" w:rsidRDefault="00565FE3" w:rsidP="00C73FF8">
                  <w:pPr>
                    <w:spacing w:after="0"/>
                    <w:rPr>
                      <w:rFonts w:cstheme="minorHAnsi"/>
                      <w:sz w:val="16"/>
                      <w:szCs w:val="16"/>
                      <w:highlight w:val="yellow"/>
                    </w:rPr>
                  </w:pPr>
                  <w:r w:rsidRPr="00CA0638">
                    <w:rPr>
                      <w:rFonts w:eastAsia="Arial" w:cstheme="minorHAnsi"/>
                      <w:sz w:val="16"/>
                      <w:szCs w:val="16"/>
                    </w:rPr>
                    <w:t>Frumento</w:t>
                  </w:r>
                </w:p>
              </w:tc>
              <w:tc>
                <w:tcPr>
                  <w:tcW w:w="0" w:type="auto"/>
                  <w:tcBorders>
                    <w:top w:val="single" w:sz="4" w:space="0" w:color="auto"/>
                    <w:left w:val="single" w:sz="4" w:space="0" w:color="auto"/>
                    <w:bottom w:val="single" w:sz="4" w:space="0" w:color="auto"/>
                    <w:right w:val="single" w:sz="4" w:space="0" w:color="auto"/>
                  </w:tcBorders>
                  <w:vAlign w:val="center"/>
                </w:tcPr>
                <w:p w14:paraId="5F980033" w14:textId="77777777" w:rsidR="00565FE3" w:rsidRPr="0080462B" w:rsidRDefault="00565FE3" w:rsidP="00C73FF8">
                  <w:pPr>
                    <w:spacing w:after="0"/>
                    <w:jc w:val="center"/>
                    <w:rPr>
                      <w:rFonts w:eastAsia="Calibri" w:cstheme="minorHAnsi"/>
                      <w:sz w:val="16"/>
                      <w:szCs w:val="16"/>
                      <w:highlight w:val="yellow"/>
                    </w:rPr>
                  </w:pPr>
                  <w:r>
                    <w:rPr>
                      <w:rFonts w:eastAsia="Calibri" w:cstheme="minorHAnsi"/>
                      <w:color w:val="000000" w:themeColor="text1"/>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654C8A21"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Fagiolino</w:t>
                  </w:r>
                </w:p>
              </w:tc>
              <w:tc>
                <w:tcPr>
                  <w:tcW w:w="0" w:type="auto"/>
                  <w:tcBorders>
                    <w:top w:val="single" w:sz="4" w:space="0" w:color="auto"/>
                    <w:left w:val="single" w:sz="4" w:space="0" w:color="auto"/>
                    <w:bottom w:val="single" w:sz="4" w:space="0" w:color="auto"/>
                    <w:right w:val="single" w:sz="4" w:space="0" w:color="auto"/>
                  </w:tcBorders>
                  <w:vAlign w:val="center"/>
                </w:tcPr>
                <w:p w14:paraId="445BF984"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8</w:t>
                  </w:r>
                </w:p>
              </w:tc>
              <w:tc>
                <w:tcPr>
                  <w:tcW w:w="0" w:type="auto"/>
                  <w:tcBorders>
                    <w:top w:val="single" w:sz="4" w:space="0" w:color="auto"/>
                    <w:left w:val="single" w:sz="4" w:space="0" w:color="auto"/>
                    <w:bottom w:val="single" w:sz="4" w:space="0" w:color="auto"/>
                    <w:right w:val="single" w:sz="4" w:space="0" w:color="auto"/>
                  </w:tcBorders>
                  <w:vAlign w:val="center"/>
                </w:tcPr>
                <w:p w14:paraId="17801B84" w14:textId="77777777" w:rsidR="00565FE3" w:rsidRPr="0080462B" w:rsidRDefault="00565FE3" w:rsidP="00C73FF8">
                  <w:pPr>
                    <w:spacing w:after="0"/>
                    <w:rPr>
                      <w:rFonts w:eastAsia="Calibri" w:cstheme="minorHAnsi"/>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vAlign w:val="center"/>
                </w:tcPr>
                <w:p w14:paraId="28AC5346" w14:textId="77777777" w:rsidR="00565FE3" w:rsidRPr="0080462B" w:rsidRDefault="00565FE3" w:rsidP="00C73FF8">
                  <w:pPr>
                    <w:spacing w:after="0"/>
                    <w:jc w:val="center"/>
                    <w:rPr>
                      <w:rFonts w:eastAsia="Calibri" w:cstheme="minorHAnsi"/>
                      <w:sz w:val="16"/>
                      <w:szCs w:val="16"/>
                      <w:highlight w:val="yellow"/>
                    </w:rPr>
                  </w:pPr>
                </w:p>
              </w:tc>
            </w:tr>
            <w:tr w:rsidR="00565FE3" w:rsidRPr="00F76B95" w14:paraId="1D496A07" w14:textId="77777777" w:rsidTr="00C73FF8">
              <w:trPr>
                <w:trHeight w:val="27"/>
              </w:trPr>
              <w:tc>
                <w:tcPr>
                  <w:tcW w:w="0" w:type="auto"/>
                  <w:tcBorders>
                    <w:top w:val="single" w:sz="4" w:space="0" w:color="auto"/>
                    <w:left w:val="single" w:sz="4" w:space="0" w:color="auto"/>
                    <w:bottom w:val="single" w:sz="4" w:space="0" w:color="auto"/>
                    <w:right w:val="single" w:sz="4" w:space="0" w:color="auto"/>
                  </w:tcBorders>
                  <w:vAlign w:val="center"/>
                </w:tcPr>
                <w:p w14:paraId="7A950256" w14:textId="77777777" w:rsidR="00565FE3" w:rsidRPr="0080462B" w:rsidRDefault="00565FE3" w:rsidP="00C73FF8">
                  <w:pPr>
                    <w:spacing w:after="0"/>
                    <w:rPr>
                      <w:rFonts w:cstheme="minorHAnsi"/>
                      <w:sz w:val="16"/>
                      <w:szCs w:val="16"/>
                      <w:highlight w:val="yellow"/>
                    </w:rPr>
                  </w:pPr>
                  <w:r w:rsidRPr="00CA0638">
                    <w:rPr>
                      <w:rFonts w:eastAsia="Arial" w:cstheme="minorHAnsi"/>
                      <w:sz w:val="16"/>
                      <w:szCs w:val="16"/>
                    </w:rPr>
                    <w:t>Mais</w:t>
                  </w:r>
                </w:p>
              </w:tc>
              <w:tc>
                <w:tcPr>
                  <w:tcW w:w="0" w:type="auto"/>
                  <w:tcBorders>
                    <w:top w:val="single" w:sz="4" w:space="0" w:color="auto"/>
                    <w:left w:val="single" w:sz="4" w:space="0" w:color="auto"/>
                    <w:bottom w:val="single" w:sz="4" w:space="0" w:color="auto"/>
                    <w:right w:val="single" w:sz="4" w:space="0" w:color="auto"/>
                  </w:tcBorders>
                  <w:vAlign w:val="center"/>
                </w:tcPr>
                <w:p w14:paraId="418797C0" w14:textId="77777777" w:rsidR="00565FE3" w:rsidRPr="0080462B" w:rsidRDefault="00565FE3" w:rsidP="00C73FF8">
                  <w:pPr>
                    <w:spacing w:after="0"/>
                    <w:jc w:val="center"/>
                    <w:rPr>
                      <w:rFonts w:eastAsia="Calibri" w:cstheme="minorHAnsi"/>
                      <w:sz w:val="16"/>
                      <w:szCs w:val="16"/>
                      <w:highlight w:val="yellow"/>
                    </w:rPr>
                  </w:pPr>
                  <w:r>
                    <w:rPr>
                      <w:rFonts w:eastAsia="Calibri" w:cstheme="minorHAnsi"/>
                      <w:color w:val="000000" w:themeColor="text1"/>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14:paraId="09D579FE" w14:textId="77777777" w:rsidR="00565FE3" w:rsidRPr="00CA0638" w:rsidRDefault="00565FE3" w:rsidP="00C73FF8">
                  <w:pPr>
                    <w:spacing w:after="0"/>
                    <w:rPr>
                      <w:rFonts w:eastAsia="Calibri" w:cstheme="minorHAnsi"/>
                      <w:sz w:val="16"/>
                      <w:szCs w:val="16"/>
                    </w:rPr>
                  </w:pPr>
                  <w:r w:rsidRPr="00CA0638">
                    <w:rPr>
                      <w:rFonts w:eastAsia="Arial" w:cstheme="minorHAnsi"/>
                      <w:sz w:val="16"/>
                      <w:szCs w:val="16"/>
                    </w:rPr>
                    <w:t>Fagiolo</w:t>
                  </w:r>
                </w:p>
              </w:tc>
              <w:tc>
                <w:tcPr>
                  <w:tcW w:w="0" w:type="auto"/>
                  <w:tcBorders>
                    <w:top w:val="single" w:sz="4" w:space="0" w:color="auto"/>
                    <w:left w:val="single" w:sz="4" w:space="0" w:color="auto"/>
                    <w:bottom w:val="single" w:sz="4" w:space="0" w:color="auto"/>
                    <w:right w:val="single" w:sz="4" w:space="0" w:color="auto"/>
                  </w:tcBorders>
                  <w:vAlign w:val="center"/>
                </w:tcPr>
                <w:p w14:paraId="5DB5C58F" w14:textId="77777777" w:rsidR="00565FE3" w:rsidRPr="00CA0638" w:rsidRDefault="00565FE3" w:rsidP="00C73FF8">
                  <w:pPr>
                    <w:spacing w:after="0"/>
                    <w:jc w:val="center"/>
                    <w:rPr>
                      <w:rFonts w:eastAsia="Calibri" w:cstheme="minorHAnsi"/>
                      <w:sz w:val="16"/>
                      <w:szCs w:val="16"/>
                    </w:rPr>
                  </w:pPr>
                  <w:r w:rsidRPr="00CA0638">
                    <w:rPr>
                      <w:rFonts w:eastAsia="Calibri" w:cstheme="minorHAnsi"/>
                      <w:color w:val="000000" w:themeColor="text1"/>
                      <w:sz w:val="16"/>
                      <w:szCs w:val="16"/>
                    </w:rPr>
                    <w:t>9</w:t>
                  </w:r>
                </w:p>
              </w:tc>
              <w:tc>
                <w:tcPr>
                  <w:tcW w:w="0" w:type="auto"/>
                  <w:tcBorders>
                    <w:top w:val="single" w:sz="4" w:space="0" w:color="auto"/>
                    <w:left w:val="single" w:sz="4" w:space="0" w:color="auto"/>
                    <w:bottom w:val="single" w:sz="4" w:space="0" w:color="auto"/>
                    <w:right w:val="single" w:sz="4" w:space="0" w:color="auto"/>
                  </w:tcBorders>
                  <w:vAlign w:val="center"/>
                </w:tcPr>
                <w:p w14:paraId="2168F94F" w14:textId="77777777" w:rsidR="00565FE3" w:rsidRPr="0080462B" w:rsidRDefault="00565FE3" w:rsidP="00C73FF8">
                  <w:pPr>
                    <w:spacing w:after="0"/>
                    <w:rPr>
                      <w:rFonts w:eastAsia="Calibri" w:cstheme="minorHAnsi"/>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vAlign w:val="center"/>
                </w:tcPr>
                <w:p w14:paraId="533116ED" w14:textId="77777777" w:rsidR="00565FE3" w:rsidRPr="0080462B" w:rsidRDefault="00565FE3" w:rsidP="00C73FF8">
                  <w:pPr>
                    <w:spacing w:after="0"/>
                    <w:jc w:val="center"/>
                    <w:rPr>
                      <w:rFonts w:eastAsia="Calibri" w:cstheme="minorHAnsi"/>
                      <w:sz w:val="16"/>
                      <w:szCs w:val="16"/>
                      <w:highlight w:val="yellow"/>
                    </w:rPr>
                  </w:pPr>
                </w:p>
              </w:tc>
            </w:tr>
          </w:tbl>
          <w:p w14:paraId="24753F8C" w14:textId="77777777" w:rsidR="00565FE3" w:rsidRDefault="00565FE3" w:rsidP="00C73FF8">
            <w:pPr>
              <w:spacing w:after="0"/>
              <w:jc w:val="both"/>
              <w:rPr>
                <w:noProof/>
                <w:color w:val="000000"/>
                <w:sz w:val="18"/>
                <w:szCs w:val="18"/>
              </w:rPr>
            </w:pPr>
            <w:r w:rsidRPr="008D6348">
              <w:rPr>
                <w:noProof/>
                <w:color w:val="000000"/>
                <w:sz w:val="18"/>
                <w:szCs w:val="18"/>
              </w:rPr>
              <w:t>Il numero massimo di interventi con le sostanze candidate alla sostituzione riportato in tabella può essere variato in funzione della disponibilità di sostanze attive candidate alla sostituzione per ciascuna coltura. Di conseguenza la tabella può essere aggiornata nel corso del periodo di impegno e la SOI può anch’essa variare nel corso periodo di impegno qualora per le colture oggetto di impegno non fossero più disponibili sostanze</w:t>
            </w:r>
            <w:r>
              <w:rPr>
                <w:noProof/>
                <w:color w:val="000000"/>
                <w:sz w:val="18"/>
                <w:szCs w:val="18"/>
              </w:rPr>
              <w:t xml:space="preserve"> </w:t>
            </w:r>
            <w:r w:rsidRPr="008D6348">
              <w:rPr>
                <w:noProof/>
                <w:color w:val="000000"/>
                <w:sz w:val="18"/>
                <w:szCs w:val="18"/>
              </w:rPr>
              <w:t>attive candidate alla sostituzione in ragione dell’aggiornamento della tabella stessa.</w:t>
            </w:r>
          </w:p>
          <w:p w14:paraId="4113AFC2" w14:textId="77777777" w:rsidR="00565FE3" w:rsidRPr="008D6348" w:rsidRDefault="00565FE3" w:rsidP="00565FE3">
            <w:pPr>
              <w:pStyle w:val="Paragrafoelenco"/>
              <w:numPr>
                <w:ilvl w:val="0"/>
                <w:numId w:val="42"/>
              </w:numPr>
              <w:spacing w:after="0"/>
              <w:jc w:val="both"/>
              <w:rPr>
                <w:rFonts w:cstheme="minorHAnsi"/>
                <w:sz w:val="18"/>
                <w:szCs w:val="18"/>
              </w:rPr>
            </w:pPr>
            <w:r w:rsidRPr="008D6348">
              <w:rPr>
                <w:rFonts w:cstheme="minorHAnsi"/>
                <w:b/>
                <w:bCs/>
                <w:sz w:val="18"/>
                <w:szCs w:val="18"/>
              </w:rPr>
              <w:t>Regione Lombardia</w:t>
            </w:r>
            <w:r>
              <w:rPr>
                <w:rFonts w:cstheme="minorHAnsi"/>
                <w:sz w:val="18"/>
                <w:szCs w:val="18"/>
              </w:rPr>
              <w:t xml:space="preserve"> non intende limitare l’impiego di altre </w:t>
            </w:r>
            <w:r w:rsidRPr="00F509EC">
              <w:rPr>
                <w:rFonts w:cstheme="minorHAnsi"/>
                <w:sz w:val="18"/>
                <w:szCs w:val="18"/>
              </w:rPr>
              <w:t>sostanze attive individuate</w:t>
            </w:r>
            <w:r>
              <w:rPr>
                <w:rFonts w:cstheme="minorHAnsi"/>
                <w:sz w:val="18"/>
                <w:szCs w:val="18"/>
              </w:rPr>
              <w:t xml:space="preserve"> a livello regionale.</w:t>
            </w:r>
          </w:p>
        </w:tc>
      </w:tr>
      <w:tr w:rsidR="00565FE3" w:rsidRPr="00700099" w14:paraId="099D1FBA" w14:textId="77777777" w:rsidTr="00C73FF8">
        <w:trPr>
          <w:trHeight w:val="274"/>
        </w:trPr>
        <w:tc>
          <w:tcPr>
            <w:tcW w:w="757" w:type="pct"/>
            <w:vAlign w:val="center"/>
          </w:tcPr>
          <w:p w14:paraId="61541701" w14:textId="77777777" w:rsidR="00565FE3" w:rsidRPr="00700099" w:rsidRDefault="00565FE3" w:rsidP="00C73FF8">
            <w:pPr>
              <w:spacing w:after="0"/>
              <w:jc w:val="center"/>
              <w:rPr>
                <w:rFonts w:cstheme="minorHAnsi"/>
                <w:b/>
                <w:bCs/>
                <w:sz w:val="18"/>
                <w:szCs w:val="18"/>
              </w:rPr>
            </w:pPr>
            <w:r>
              <w:rPr>
                <w:rFonts w:cstheme="minorHAnsi"/>
                <w:b/>
                <w:bCs/>
                <w:sz w:val="18"/>
                <w:szCs w:val="18"/>
              </w:rPr>
              <w:t>I2.2</w:t>
            </w:r>
          </w:p>
        </w:tc>
        <w:tc>
          <w:tcPr>
            <w:tcW w:w="4243" w:type="pct"/>
            <w:vAlign w:val="center"/>
          </w:tcPr>
          <w:p w14:paraId="7203749A" w14:textId="77777777" w:rsidR="00565FE3" w:rsidRPr="00700099" w:rsidRDefault="00565FE3" w:rsidP="00C73FF8">
            <w:pPr>
              <w:spacing w:after="0"/>
              <w:jc w:val="both"/>
              <w:rPr>
                <w:rFonts w:cstheme="minorHAnsi"/>
                <w:sz w:val="18"/>
                <w:szCs w:val="18"/>
              </w:rPr>
            </w:pPr>
            <w:r w:rsidRPr="008D6348">
              <w:rPr>
                <w:rFonts w:cstheme="minorHAnsi"/>
                <w:sz w:val="18"/>
                <w:szCs w:val="18"/>
              </w:rPr>
              <w:t>Per le colture arboree è ammesso esclusivamente il diserbo localizzato in bande, la cui larghezza complessiva non deve superare il 30% della superficie totale del frutteto. Non sono ammessi interventi erbicidi nell’interfila</w:t>
            </w:r>
            <w:r>
              <w:rPr>
                <w:rFonts w:cstheme="minorHAnsi"/>
                <w:sz w:val="18"/>
                <w:szCs w:val="18"/>
              </w:rPr>
              <w:t>.</w:t>
            </w:r>
          </w:p>
        </w:tc>
      </w:tr>
      <w:tr w:rsidR="00565FE3" w:rsidRPr="00700099" w14:paraId="296BB83A" w14:textId="77777777" w:rsidTr="00C73FF8">
        <w:trPr>
          <w:trHeight w:val="275"/>
        </w:trPr>
        <w:tc>
          <w:tcPr>
            <w:tcW w:w="5000" w:type="pct"/>
            <w:gridSpan w:val="2"/>
            <w:shd w:val="clear" w:color="auto" w:fill="008E40"/>
            <w:vAlign w:val="center"/>
          </w:tcPr>
          <w:p w14:paraId="6BD6C5B6"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Altri impegni specifici regionali – Azione 2</w:t>
            </w:r>
          </w:p>
        </w:tc>
      </w:tr>
      <w:tr w:rsidR="00565FE3" w:rsidRPr="00700099" w14:paraId="5D607C0D" w14:textId="77777777" w:rsidTr="00C73FF8">
        <w:trPr>
          <w:trHeight w:val="275"/>
        </w:trPr>
        <w:tc>
          <w:tcPr>
            <w:tcW w:w="757" w:type="pct"/>
            <w:shd w:val="clear" w:color="auto" w:fill="A7D9A3"/>
            <w:vAlign w:val="center"/>
          </w:tcPr>
          <w:p w14:paraId="24874C22"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75807DA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271E2240" w14:textId="77777777" w:rsidTr="00C73FF8">
        <w:trPr>
          <w:trHeight w:val="274"/>
        </w:trPr>
        <w:tc>
          <w:tcPr>
            <w:tcW w:w="757" w:type="pct"/>
            <w:vAlign w:val="center"/>
          </w:tcPr>
          <w:p w14:paraId="5983F495" w14:textId="77777777" w:rsidR="00565FE3" w:rsidRPr="00665AF0" w:rsidRDefault="00565FE3" w:rsidP="00C73FF8">
            <w:pPr>
              <w:spacing w:after="0"/>
              <w:jc w:val="center"/>
              <w:rPr>
                <w:rFonts w:cstheme="minorHAnsi"/>
                <w:b/>
                <w:bCs/>
                <w:sz w:val="18"/>
                <w:szCs w:val="18"/>
              </w:rPr>
            </w:pPr>
            <w:r w:rsidRPr="00665AF0">
              <w:rPr>
                <w:rFonts w:cstheme="minorHAnsi"/>
                <w:b/>
                <w:bCs/>
                <w:sz w:val="18"/>
                <w:szCs w:val="18"/>
              </w:rPr>
              <w:t>SRA19_I_LOM_3</w:t>
            </w:r>
          </w:p>
          <w:p w14:paraId="364AED9E" w14:textId="77777777" w:rsidR="00565FE3" w:rsidRPr="00665AF0" w:rsidRDefault="00565FE3" w:rsidP="00C73FF8">
            <w:pPr>
              <w:spacing w:after="0"/>
              <w:jc w:val="center"/>
              <w:rPr>
                <w:rFonts w:cstheme="minorHAnsi"/>
                <w:b/>
                <w:bCs/>
                <w:sz w:val="18"/>
                <w:szCs w:val="18"/>
              </w:rPr>
            </w:pPr>
          </w:p>
        </w:tc>
        <w:tc>
          <w:tcPr>
            <w:tcW w:w="4243" w:type="pct"/>
            <w:vAlign w:val="center"/>
          </w:tcPr>
          <w:p w14:paraId="738A990B" w14:textId="77777777" w:rsidR="00565FE3" w:rsidRPr="00700099" w:rsidRDefault="00565FE3" w:rsidP="00C73FF8">
            <w:pPr>
              <w:spacing w:after="0"/>
              <w:rPr>
                <w:rFonts w:cstheme="minorHAnsi"/>
                <w:sz w:val="18"/>
                <w:szCs w:val="18"/>
              </w:rPr>
            </w:pPr>
            <w:r w:rsidRPr="0062787A">
              <w:rPr>
                <w:rFonts w:cstheme="minorHAnsi"/>
                <w:sz w:val="18"/>
                <w:szCs w:val="18"/>
              </w:rPr>
              <w:t>Divieto di utilizzo dei fertilizzanti le cui matrici costituenti non siano ricomprese tra quelle definite ai sensi del Reg. (UE) 2019/1009</w:t>
            </w:r>
          </w:p>
        </w:tc>
      </w:tr>
      <w:tr w:rsidR="00565FE3" w:rsidRPr="00700099" w14:paraId="6914A2DD" w14:textId="77777777" w:rsidTr="00C73FF8">
        <w:trPr>
          <w:trHeight w:val="274"/>
        </w:trPr>
        <w:tc>
          <w:tcPr>
            <w:tcW w:w="757" w:type="pct"/>
            <w:vAlign w:val="center"/>
          </w:tcPr>
          <w:p w14:paraId="4A14B06A" w14:textId="77777777" w:rsidR="00565FE3" w:rsidRPr="00665AF0" w:rsidRDefault="00565FE3" w:rsidP="00C73FF8">
            <w:pPr>
              <w:spacing w:after="0"/>
              <w:jc w:val="center"/>
              <w:rPr>
                <w:rFonts w:cstheme="minorHAnsi"/>
                <w:b/>
                <w:bCs/>
                <w:sz w:val="18"/>
                <w:szCs w:val="18"/>
              </w:rPr>
            </w:pPr>
            <w:r w:rsidRPr="00665AF0">
              <w:rPr>
                <w:rFonts w:cstheme="minorHAnsi"/>
                <w:b/>
                <w:bCs/>
                <w:sz w:val="18"/>
                <w:szCs w:val="18"/>
              </w:rPr>
              <w:t>SRA19_I_LOM_4</w:t>
            </w:r>
          </w:p>
          <w:p w14:paraId="16C0B112" w14:textId="77777777" w:rsidR="00565FE3" w:rsidRPr="00665AF0" w:rsidRDefault="00565FE3" w:rsidP="00C73FF8">
            <w:pPr>
              <w:spacing w:after="0"/>
              <w:jc w:val="center"/>
              <w:rPr>
                <w:rFonts w:cstheme="minorHAnsi"/>
                <w:b/>
                <w:bCs/>
                <w:sz w:val="18"/>
                <w:szCs w:val="18"/>
              </w:rPr>
            </w:pPr>
          </w:p>
        </w:tc>
        <w:tc>
          <w:tcPr>
            <w:tcW w:w="4243" w:type="pct"/>
            <w:vAlign w:val="center"/>
          </w:tcPr>
          <w:p w14:paraId="7955BBDA" w14:textId="77777777" w:rsidR="00565FE3" w:rsidRPr="00700099" w:rsidRDefault="00565FE3" w:rsidP="00C73FF8">
            <w:pPr>
              <w:spacing w:after="0"/>
              <w:rPr>
                <w:rFonts w:cstheme="minorHAnsi"/>
                <w:sz w:val="18"/>
                <w:szCs w:val="18"/>
              </w:rPr>
            </w:pPr>
            <w:r w:rsidRPr="0062787A">
              <w:rPr>
                <w:rFonts w:cstheme="minorHAnsi"/>
                <w:sz w:val="18"/>
                <w:szCs w:val="18"/>
              </w:rPr>
              <w:t>Divieto di utilizzo dei fanghi in agricoltura e di ogni altro rifiuto recuperato in operazioni R10 ai sensi della Parte IV del D.Lgs. n. 152/2006</w:t>
            </w:r>
          </w:p>
        </w:tc>
      </w:tr>
      <w:tr w:rsidR="00565FE3" w:rsidRPr="00D86E17" w14:paraId="6A2DD29A" w14:textId="77777777" w:rsidTr="00C73FF8">
        <w:trPr>
          <w:trHeight w:val="274"/>
        </w:trPr>
        <w:tc>
          <w:tcPr>
            <w:tcW w:w="5000" w:type="pct"/>
            <w:gridSpan w:val="2"/>
            <w:shd w:val="clear" w:color="auto" w:fill="339933"/>
            <w:vAlign w:val="center"/>
          </w:tcPr>
          <w:p w14:paraId="57B8DE1D" w14:textId="77777777" w:rsidR="00565FE3" w:rsidRPr="0009311E" w:rsidRDefault="00565FE3" w:rsidP="00C73FF8">
            <w:pPr>
              <w:spacing w:after="0"/>
              <w:jc w:val="center"/>
              <w:rPr>
                <w:rFonts w:cstheme="minorHAnsi"/>
                <w:sz w:val="18"/>
                <w:szCs w:val="18"/>
                <w:highlight w:val="yellow"/>
              </w:rPr>
            </w:pPr>
            <w:r w:rsidRPr="0009311E">
              <w:rPr>
                <w:rFonts w:cstheme="minorHAnsi"/>
                <w:b/>
                <w:bCs/>
                <w:sz w:val="18"/>
                <w:szCs w:val="18"/>
                <w:highlight w:val="yellow"/>
              </w:rPr>
              <w:t>Impegni trasversali (IT) a tutti gli interventi SRA -</w:t>
            </w:r>
            <w:r w:rsidRPr="0009311E">
              <w:rPr>
                <w:rFonts w:cstheme="minorHAnsi"/>
                <w:b/>
                <w:bCs/>
                <w:highlight w:val="yellow"/>
              </w:rPr>
              <w:t xml:space="preserve"> </w:t>
            </w:r>
            <w:r w:rsidRPr="0009311E">
              <w:rPr>
                <w:rFonts w:cstheme="minorHAnsi"/>
                <w:b/>
                <w:bCs/>
                <w:sz w:val="18"/>
                <w:szCs w:val="18"/>
                <w:highlight w:val="yellow"/>
              </w:rPr>
              <w:t>Azione 2</w:t>
            </w:r>
          </w:p>
        </w:tc>
      </w:tr>
      <w:tr w:rsidR="00565FE3" w:rsidRPr="00D86E17" w14:paraId="134955DD" w14:textId="77777777" w:rsidTr="00C73FF8">
        <w:trPr>
          <w:trHeight w:val="274"/>
        </w:trPr>
        <w:tc>
          <w:tcPr>
            <w:tcW w:w="757" w:type="pct"/>
            <w:shd w:val="clear" w:color="auto" w:fill="A7D9A3"/>
            <w:vAlign w:val="center"/>
          </w:tcPr>
          <w:p w14:paraId="7AF55680"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Codice</w:t>
            </w:r>
          </w:p>
        </w:tc>
        <w:tc>
          <w:tcPr>
            <w:tcW w:w="4243" w:type="pct"/>
            <w:shd w:val="clear" w:color="auto" w:fill="A7D9A3"/>
            <w:vAlign w:val="center"/>
          </w:tcPr>
          <w:p w14:paraId="310476AB" w14:textId="77777777" w:rsidR="00565FE3" w:rsidRPr="0009311E" w:rsidRDefault="00565FE3" w:rsidP="00C73FF8">
            <w:pPr>
              <w:spacing w:after="0"/>
              <w:jc w:val="center"/>
              <w:rPr>
                <w:rFonts w:cstheme="minorHAnsi"/>
                <w:sz w:val="18"/>
                <w:szCs w:val="18"/>
                <w:highlight w:val="yellow"/>
              </w:rPr>
            </w:pPr>
            <w:r w:rsidRPr="0009311E">
              <w:rPr>
                <w:rFonts w:cstheme="minorHAnsi"/>
                <w:b/>
                <w:bCs/>
                <w:sz w:val="18"/>
                <w:szCs w:val="18"/>
                <w:highlight w:val="yellow"/>
              </w:rPr>
              <w:t>Descrizione</w:t>
            </w:r>
          </w:p>
        </w:tc>
      </w:tr>
      <w:tr w:rsidR="00565FE3" w:rsidRPr="00D86E17" w14:paraId="2EBD5DCE" w14:textId="77777777" w:rsidTr="00C73FF8">
        <w:trPr>
          <w:trHeight w:val="274"/>
        </w:trPr>
        <w:tc>
          <w:tcPr>
            <w:tcW w:w="757" w:type="pct"/>
            <w:vAlign w:val="center"/>
          </w:tcPr>
          <w:p w14:paraId="7F6FCDA8"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SRA19.2_IT01</w:t>
            </w:r>
          </w:p>
        </w:tc>
        <w:tc>
          <w:tcPr>
            <w:tcW w:w="4243" w:type="pct"/>
            <w:vAlign w:val="center"/>
          </w:tcPr>
          <w:p w14:paraId="7F31A615" w14:textId="77777777" w:rsidR="00565FE3" w:rsidRPr="0009311E" w:rsidRDefault="00565FE3" w:rsidP="00C73FF8">
            <w:pPr>
              <w:spacing w:after="0"/>
              <w:jc w:val="both"/>
              <w:rPr>
                <w:rFonts w:cstheme="minorHAnsi"/>
                <w:sz w:val="18"/>
                <w:szCs w:val="18"/>
                <w:highlight w:val="yellow"/>
              </w:rPr>
            </w:pPr>
            <w:r w:rsidRPr="0009311E">
              <w:rPr>
                <w:rFonts w:cstheme="minorHAnsi"/>
                <w:sz w:val="18"/>
                <w:szCs w:val="18"/>
                <w:highlight w:val="yellow"/>
              </w:rPr>
              <w:t>La quantità della superficie accertata il primo anno di impegno deve essere mantenuta per tutta la durata del periodo di impegno fatto salvo diminuzioni dovute all’assenza in commercio di sostanze candidate alla sostituzione per le colture oggetto d’impegno, così come precisato nell’I2.1.</w:t>
            </w:r>
          </w:p>
        </w:tc>
      </w:tr>
      <w:tr w:rsidR="00565FE3" w:rsidRPr="00700099" w14:paraId="57290420" w14:textId="77777777" w:rsidTr="00C73FF8">
        <w:trPr>
          <w:trHeight w:val="275"/>
        </w:trPr>
        <w:tc>
          <w:tcPr>
            <w:tcW w:w="5000" w:type="pct"/>
            <w:gridSpan w:val="2"/>
            <w:shd w:val="clear" w:color="auto" w:fill="008E40"/>
            <w:vAlign w:val="center"/>
          </w:tcPr>
          <w:p w14:paraId="31C46A2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Azione 3</w:t>
            </w:r>
          </w:p>
        </w:tc>
      </w:tr>
      <w:tr w:rsidR="00565FE3" w:rsidRPr="00700099" w14:paraId="74C69E12" w14:textId="77777777" w:rsidTr="00C73FF8">
        <w:trPr>
          <w:trHeight w:val="275"/>
        </w:trPr>
        <w:tc>
          <w:tcPr>
            <w:tcW w:w="757" w:type="pct"/>
            <w:shd w:val="clear" w:color="auto" w:fill="A7D9A3"/>
            <w:vAlign w:val="center"/>
          </w:tcPr>
          <w:p w14:paraId="5B903509"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464F8C4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27B6C9A1" w14:textId="77777777" w:rsidTr="00C73FF8">
        <w:trPr>
          <w:trHeight w:val="274"/>
        </w:trPr>
        <w:tc>
          <w:tcPr>
            <w:tcW w:w="757" w:type="pct"/>
            <w:vAlign w:val="center"/>
          </w:tcPr>
          <w:p w14:paraId="02AAFD8C"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I3.1</w:t>
            </w:r>
          </w:p>
        </w:tc>
        <w:tc>
          <w:tcPr>
            <w:tcW w:w="4243" w:type="pct"/>
            <w:vAlign w:val="center"/>
          </w:tcPr>
          <w:p w14:paraId="74CD91A3" w14:textId="77777777" w:rsidR="00565FE3" w:rsidRDefault="00565FE3" w:rsidP="00C73FF8">
            <w:pPr>
              <w:spacing w:after="0"/>
              <w:rPr>
                <w:rFonts w:cstheme="minorHAnsi"/>
                <w:sz w:val="18"/>
                <w:szCs w:val="18"/>
              </w:rPr>
            </w:pPr>
            <w:r w:rsidRPr="00700099">
              <w:rPr>
                <w:rFonts w:cstheme="minorHAnsi"/>
                <w:sz w:val="18"/>
                <w:szCs w:val="18"/>
              </w:rPr>
              <w:t>Impiegare almeno un metodo di difesa a basso impatto ambientale tra quelli indicati nella seguente tabella secondo le indicazioni regional</w:t>
            </w:r>
            <w:r>
              <w:rPr>
                <w:rFonts w:cstheme="minorHAnsi"/>
                <w:sz w:val="18"/>
                <w:szCs w:val="18"/>
              </w:rPr>
              <w:t>i.</w:t>
            </w:r>
          </w:p>
          <w:p w14:paraId="0D5919C0" w14:textId="77777777" w:rsidR="00565FE3" w:rsidRPr="000F4585" w:rsidRDefault="00565FE3" w:rsidP="00565FE3">
            <w:pPr>
              <w:pStyle w:val="Paragrafoelenco"/>
              <w:numPr>
                <w:ilvl w:val="0"/>
                <w:numId w:val="42"/>
              </w:numPr>
              <w:spacing w:after="0"/>
              <w:rPr>
                <w:rFonts w:cstheme="minorHAnsi"/>
                <w:sz w:val="18"/>
                <w:szCs w:val="18"/>
              </w:rPr>
            </w:pPr>
            <w:r w:rsidRPr="00E4191E">
              <w:rPr>
                <w:rFonts w:cstheme="minorHAnsi"/>
                <w:b/>
                <w:bCs/>
                <w:sz w:val="18"/>
                <w:szCs w:val="18"/>
              </w:rPr>
              <w:t>Regione Lombardia</w:t>
            </w:r>
            <w:r>
              <w:rPr>
                <w:rFonts w:cstheme="minorHAnsi"/>
                <w:sz w:val="18"/>
                <w:szCs w:val="18"/>
              </w:rPr>
              <w:t>:</w:t>
            </w:r>
          </w:p>
          <w:tbl>
            <w:tblPr>
              <w:tblStyle w:val="Grigliatabella"/>
              <w:tblW w:w="7888" w:type="dxa"/>
              <w:tblLook w:val="04A0" w:firstRow="1" w:lastRow="0" w:firstColumn="1" w:lastColumn="0" w:noHBand="0" w:noVBand="1"/>
            </w:tblPr>
            <w:tblGrid>
              <w:gridCol w:w="2560"/>
              <w:gridCol w:w="5328"/>
            </w:tblGrid>
            <w:tr w:rsidR="00565FE3" w:rsidRPr="000F4585" w14:paraId="0EC7EC31" w14:textId="77777777" w:rsidTr="00C73FF8">
              <w:trPr>
                <w:trHeight w:val="163"/>
                <w:tblHeader/>
              </w:trPr>
              <w:tc>
                <w:tcPr>
                  <w:tcW w:w="0" w:type="auto"/>
                  <w:shd w:val="clear" w:color="auto" w:fill="008E40"/>
                  <w:vAlign w:val="center"/>
                </w:tcPr>
                <w:p w14:paraId="2E3D84C9" w14:textId="77777777" w:rsidR="00565FE3" w:rsidRPr="000F4585" w:rsidRDefault="00565FE3" w:rsidP="00C73FF8">
                  <w:pPr>
                    <w:spacing w:after="0"/>
                    <w:jc w:val="center"/>
                    <w:rPr>
                      <w:rFonts w:eastAsia="Times New Roman" w:cstheme="minorHAnsi"/>
                      <w:b/>
                      <w:bCs/>
                      <w:color w:val="FFFFFF" w:themeColor="background1"/>
                      <w:sz w:val="16"/>
                      <w:szCs w:val="16"/>
                    </w:rPr>
                  </w:pPr>
                  <w:r w:rsidRPr="000F4585">
                    <w:rPr>
                      <w:rFonts w:eastAsia="Times New Roman" w:cstheme="minorHAnsi"/>
                      <w:b/>
                      <w:bCs/>
                      <w:color w:val="FFFFFF" w:themeColor="background1"/>
                      <w:sz w:val="16"/>
                      <w:szCs w:val="16"/>
                    </w:rPr>
                    <w:t>Sotto impegno</w:t>
                  </w:r>
                </w:p>
              </w:tc>
              <w:tc>
                <w:tcPr>
                  <w:tcW w:w="0" w:type="auto"/>
                  <w:shd w:val="clear" w:color="auto" w:fill="008E40"/>
                  <w:vAlign w:val="center"/>
                </w:tcPr>
                <w:p w14:paraId="091BE90A" w14:textId="77777777" w:rsidR="00565FE3" w:rsidRPr="000F4585" w:rsidRDefault="00565FE3" w:rsidP="00C73FF8">
                  <w:pPr>
                    <w:spacing w:after="0"/>
                    <w:jc w:val="center"/>
                    <w:rPr>
                      <w:rFonts w:eastAsia="Times New Roman" w:cstheme="minorHAnsi"/>
                      <w:color w:val="FFFFFF" w:themeColor="background1"/>
                      <w:sz w:val="16"/>
                      <w:szCs w:val="16"/>
                    </w:rPr>
                  </w:pPr>
                  <w:r w:rsidRPr="000F4585">
                    <w:rPr>
                      <w:rFonts w:eastAsia="Times New Roman" w:cstheme="minorHAnsi"/>
                      <w:b/>
                      <w:bCs/>
                      <w:color w:val="FFFFFF" w:themeColor="background1"/>
                      <w:sz w:val="16"/>
                      <w:szCs w:val="16"/>
                    </w:rPr>
                    <w:t>Descrizione</w:t>
                  </w:r>
                </w:p>
              </w:tc>
            </w:tr>
            <w:tr w:rsidR="00565FE3" w:rsidRPr="000F4585" w14:paraId="5A6E9318" w14:textId="77777777" w:rsidTr="00C73FF8">
              <w:trPr>
                <w:trHeight w:val="845"/>
              </w:trPr>
              <w:tc>
                <w:tcPr>
                  <w:tcW w:w="0" w:type="auto"/>
                  <w:vAlign w:val="center"/>
                  <w:hideMark/>
                </w:tcPr>
                <w:p w14:paraId="26BCD930" w14:textId="77777777" w:rsidR="00565FE3" w:rsidRPr="000F4585" w:rsidRDefault="00565FE3" w:rsidP="00C73FF8">
                  <w:pPr>
                    <w:spacing w:after="0"/>
                    <w:rPr>
                      <w:rFonts w:eastAsia="Times New Roman" w:cstheme="minorHAnsi"/>
                      <w:b/>
                      <w:bCs/>
                      <w:color w:val="000000"/>
                      <w:sz w:val="16"/>
                      <w:szCs w:val="16"/>
                    </w:rPr>
                  </w:pPr>
                  <w:r w:rsidRPr="000F4585">
                    <w:rPr>
                      <w:rFonts w:eastAsia="Times New Roman" w:cstheme="minorHAnsi"/>
                      <w:b/>
                      <w:bCs/>
                      <w:color w:val="000000"/>
                      <w:sz w:val="16"/>
                      <w:szCs w:val="16"/>
                    </w:rPr>
                    <w:t>01 - Pomacee, Drupacee e Noce - Confusione e disorientamento sessuale</w:t>
                  </w:r>
                </w:p>
              </w:tc>
              <w:tc>
                <w:tcPr>
                  <w:tcW w:w="0" w:type="auto"/>
                  <w:vAlign w:val="center"/>
                  <w:hideMark/>
                </w:tcPr>
                <w:p w14:paraId="35E4C18F"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Confusione sessuale con dispenser tradizionali o spray (aerosol)</w:t>
                  </w:r>
                </w:p>
                <w:p w14:paraId="23E24A7E"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3B507873"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Confusione (disorientamento) sessuale con dispenser biodegradabili</w:t>
                  </w:r>
                </w:p>
                <w:p w14:paraId="1929A1DB"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6D330C5F"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Confusione sessuale in forma liquida</w:t>
                  </w:r>
                </w:p>
              </w:tc>
            </w:tr>
            <w:tr w:rsidR="00565FE3" w:rsidRPr="000F4585" w14:paraId="2678CC36" w14:textId="77777777" w:rsidTr="00C73FF8">
              <w:trPr>
                <w:trHeight w:val="5385"/>
              </w:trPr>
              <w:tc>
                <w:tcPr>
                  <w:tcW w:w="0" w:type="auto"/>
                  <w:vAlign w:val="center"/>
                  <w:hideMark/>
                </w:tcPr>
                <w:p w14:paraId="5F0DDFDA" w14:textId="77777777" w:rsidR="00565FE3" w:rsidRPr="000F4585" w:rsidRDefault="00565FE3" w:rsidP="00C73FF8">
                  <w:pPr>
                    <w:spacing w:after="0"/>
                    <w:rPr>
                      <w:rFonts w:eastAsia="Times New Roman" w:cstheme="minorHAnsi"/>
                      <w:b/>
                      <w:bCs/>
                      <w:color w:val="000000"/>
                      <w:sz w:val="16"/>
                      <w:szCs w:val="16"/>
                    </w:rPr>
                  </w:pPr>
                  <w:r w:rsidRPr="000F4585">
                    <w:rPr>
                      <w:rFonts w:eastAsia="Times New Roman" w:cstheme="minorHAnsi"/>
                      <w:b/>
                      <w:bCs/>
                      <w:color w:val="000000"/>
                      <w:sz w:val="16"/>
                      <w:szCs w:val="16"/>
                    </w:rPr>
                    <w:t>02 - Frutticole -Difesa avanzata</w:t>
                  </w:r>
                </w:p>
              </w:tc>
              <w:tc>
                <w:tcPr>
                  <w:tcW w:w="0" w:type="auto"/>
                  <w:vAlign w:val="center"/>
                  <w:hideMark/>
                </w:tcPr>
                <w:p w14:paraId="325189C2" w14:textId="77777777" w:rsidR="00565FE3" w:rsidRPr="000F4585" w:rsidRDefault="00565FE3" w:rsidP="00C73FF8">
                  <w:pPr>
                    <w:rPr>
                      <w:rFonts w:eastAsia="Times New Roman" w:cstheme="minorHAnsi"/>
                      <w:color w:val="000000"/>
                      <w:sz w:val="16"/>
                      <w:szCs w:val="16"/>
                    </w:rPr>
                  </w:pPr>
                  <w:r w:rsidRPr="000F4585">
                    <w:rPr>
                      <w:rFonts w:eastAsia="Times New Roman" w:cstheme="minorHAnsi"/>
                      <w:color w:val="000000"/>
                      <w:sz w:val="16"/>
                      <w:szCs w:val="16"/>
                    </w:rPr>
                    <w:t>Applicare almeno una delle componenti tecniche indicate:</w:t>
                  </w:r>
                </w:p>
                <w:p w14:paraId="7D1EAFF7"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Bacillus subtilis o Bacillus amyloliquefaciens</w:t>
                  </w:r>
                  <w:r w:rsidRPr="000F4585">
                    <w:rPr>
                      <w:rFonts w:eastAsia="Times New Roman" w:cstheme="minorHAnsi"/>
                      <w:color w:val="000000"/>
                      <w:sz w:val="16"/>
                      <w:szCs w:val="16"/>
                    </w:rPr>
                    <w:t xml:space="preserve"> su Actinidia, Pero, Melo, Pesco, Albicocco Susino, Ciliegio (applicazione metodo, per difesa dalle batteriosi)</w:t>
                  </w:r>
                </w:p>
                <w:p w14:paraId="1D51846E"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5B522070"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Bicarbonato di potassio, Laminarina, Olio essenziale di arancio dolce su Melo e Pero (applicazione metodo per la difesa da ticchiolatura)</w:t>
                  </w:r>
                </w:p>
                <w:p w14:paraId="78B35687"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130B8430"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Azadiractina su Melo (applicazione metodo per la difesa da afide grigio)</w:t>
                  </w:r>
                </w:p>
                <w:p w14:paraId="3BDAE4C1"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5786863F"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Bacillus subtilis</w:t>
                  </w:r>
                  <w:r w:rsidRPr="000F4585">
                    <w:rPr>
                      <w:rFonts w:eastAsia="Times New Roman" w:cstheme="minorHAnsi"/>
                      <w:color w:val="000000"/>
                      <w:sz w:val="16"/>
                      <w:szCs w:val="16"/>
                    </w:rPr>
                    <w:t xml:space="preserve">, </w:t>
                  </w:r>
                  <w:r w:rsidRPr="000F4585">
                    <w:rPr>
                      <w:rFonts w:eastAsia="Times New Roman" w:cstheme="minorHAnsi"/>
                      <w:i/>
                      <w:iCs/>
                      <w:color w:val="000000"/>
                      <w:sz w:val="16"/>
                      <w:szCs w:val="16"/>
                    </w:rPr>
                    <w:t>Bacillus amyloliquefaciens</w:t>
                  </w:r>
                  <w:r w:rsidRPr="000F4585">
                    <w:rPr>
                      <w:rFonts w:eastAsia="Times New Roman" w:cstheme="minorHAnsi"/>
                      <w:color w:val="000000"/>
                      <w:sz w:val="16"/>
                      <w:szCs w:val="16"/>
                    </w:rPr>
                    <w:t>, Bicarbonato di potassio su Drupacee (applicazione metodo per la difesa da monilia)</w:t>
                  </w:r>
                </w:p>
                <w:p w14:paraId="5ED8F953"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44E1C835"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Bacillus thuringiensis</w:t>
                  </w:r>
                  <w:r w:rsidRPr="000F4585">
                    <w:rPr>
                      <w:rFonts w:eastAsia="Times New Roman" w:cstheme="minorHAnsi"/>
                      <w:color w:val="000000"/>
                      <w:sz w:val="16"/>
                      <w:szCs w:val="16"/>
                    </w:rPr>
                    <w:t xml:space="preserve"> su Melo, Pero, Pesco, Albicocco, Susino, Ciliegio, Olivo (applicazione metodo per difesa da ricamatori e/o anarsia e/o tignola dell’olivo)</w:t>
                  </w:r>
                </w:p>
                <w:p w14:paraId="24CA780A"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066BE8DC"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Virus della granulosi su Melo, Pero e Noce (applicazione metodo per difesa da Cydia pomonella)</w:t>
                  </w:r>
                </w:p>
                <w:p w14:paraId="74D0EF80"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0E80E874"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Antocoride su Pero (applicazione metodo per difesa da Psylla piri)</w:t>
                  </w:r>
                </w:p>
                <w:p w14:paraId="026273CD"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160121CB"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Spinosad su Olivo utilizzo con le formulazioni Spintor fly e Tracer fly (contro mosca)</w:t>
                  </w:r>
                </w:p>
                <w:p w14:paraId="447A2391"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1CB352B6"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Aureobasidium pullulans</w:t>
                  </w:r>
                  <w:r w:rsidRPr="000F4585">
                    <w:rPr>
                      <w:rFonts w:eastAsia="Times New Roman" w:cstheme="minorHAnsi"/>
                      <w:color w:val="000000"/>
                      <w:sz w:val="16"/>
                      <w:szCs w:val="16"/>
                    </w:rPr>
                    <w:t xml:space="preserve">, su melo (contro </w:t>
                  </w:r>
                  <w:r w:rsidRPr="000F4585">
                    <w:rPr>
                      <w:rFonts w:eastAsia="Times New Roman" w:cstheme="minorHAnsi"/>
                      <w:i/>
                      <w:iCs/>
                      <w:color w:val="000000"/>
                      <w:sz w:val="16"/>
                      <w:szCs w:val="16"/>
                    </w:rPr>
                    <w:t>Gloesporium</w:t>
                  </w:r>
                  <w:r w:rsidRPr="000F4585">
                    <w:rPr>
                      <w:rFonts w:eastAsia="Times New Roman" w:cstheme="minorHAnsi"/>
                      <w:color w:val="000000"/>
                      <w:sz w:val="16"/>
                      <w:szCs w:val="16"/>
                    </w:rPr>
                    <w:t xml:space="preserve"> o </w:t>
                  </w:r>
                  <w:r w:rsidRPr="000F4585">
                    <w:rPr>
                      <w:rFonts w:eastAsia="Times New Roman" w:cstheme="minorHAnsi"/>
                      <w:i/>
                      <w:iCs/>
                      <w:color w:val="000000"/>
                      <w:sz w:val="16"/>
                      <w:szCs w:val="16"/>
                    </w:rPr>
                    <w:t>Erwinia amylovora</w:t>
                  </w:r>
                  <w:r w:rsidRPr="000F4585">
                    <w:rPr>
                      <w:rFonts w:eastAsia="Times New Roman" w:cstheme="minorHAnsi"/>
                      <w:color w:val="000000"/>
                      <w:sz w:val="16"/>
                      <w:szCs w:val="16"/>
                    </w:rPr>
                    <w:t>) e su pero (</w:t>
                  </w:r>
                  <w:r w:rsidRPr="000F4585">
                    <w:rPr>
                      <w:rFonts w:eastAsia="Times New Roman" w:cstheme="minorHAnsi"/>
                      <w:i/>
                      <w:iCs/>
                      <w:color w:val="000000"/>
                      <w:sz w:val="16"/>
                      <w:szCs w:val="16"/>
                    </w:rPr>
                    <w:t>Erwinia amylovora</w:t>
                  </w:r>
                  <w:r w:rsidRPr="000F4585">
                    <w:rPr>
                      <w:rFonts w:eastAsia="Times New Roman" w:cstheme="minorHAnsi"/>
                      <w:color w:val="000000"/>
                      <w:sz w:val="16"/>
                      <w:szCs w:val="16"/>
                    </w:rPr>
                    <w:t>)</w:t>
                  </w:r>
                </w:p>
              </w:tc>
            </w:tr>
            <w:tr w:rsidR="00565FE3" w:rsidRPr="000F4585" w14:paraId="3D7F2F43" w14:textId="77777777" w:rsidTr="00C73FF8">
              <w:trPr>
                <w:trHeight w:val="951"/>
              </w:trPr>
              <w:tc>
                <w:tcPr>
                  <w:tcW w:w="0" w:type="auto"/>
                  <w:vAlign w:val="center"/>
                  <w:hideMark/>
                </w:tcPr>
                <w:p w14:paraId="033F0106" w14:textId="77777777" w:rsidR="00565FE3" w:rsidRPr="000F4585" w:rsidRDefault="00565FE3" w:rsidP="00C73FF8">
                  <w:pPr>
                    <w:spacing w:after="0"/>
                    <w:rPr>
                      <w:rFonts w:eastAsia="Times New Roman" w:cstheme="minorHAnsi"/>
                      <w:b/>
                      <w:bCs/>
                      <w:color w:val="000000"/>
                      <w:sz w:val="16"/>
                      <w:szCs w:val="16"/>
                    </w:rPr>
                  </w:pPr>
                  <w:r w:rsidRPr="000F4585">
                    <w:rPr>
                      <w:rFonts w:eastAsia="Times New Roman" w:cstheme="minorHAnsi"/>
                      <w:b/>
                      <w:bCs/>
                      <w:color w:val="000000"/>
                      <w:sz w:val="16"/>
                      <w:szCs w:val="16"/>
                    </w:rPr>
                    <w:t>03 - Vite - Confusione e antagonisti</w:t>
                  </w:r>
                </w:p>
              </w:tc>
              <w:tc>
                <w:tcPr>
                  <w:tcW w:w="0" w:type="auto"/>
                  <w:vAlign w:val="center"/>
                  <w:hideMark/>
                </w:tcPr>
                <w:p w14:paraId="2316E8A5"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 xml:space="preserve">Confusione sessuale con dispenser tradizionali o spray (aerosol) per </w:t>
                  </w:r>
                  <w:r w:rsidRPr="000F4585">
                    <w:rPr>
                      <w:rFonts w:eastAsia="Times New Roman" w:cstheme="minorHAnsi"/>
                      <w:i/>
                      <w:iCs/>
                      <w:color w:val="000000"/>
                      <w:sz w:val="16"/>
                      <w:szCs w:val="16"/>
                    </w:rPr>
                    <w:t>Lobesia botrana</w:t>
                  </w:r>
                  <w:r w:rsidRPr="000F4585">
                    <w:rPr>
                      <w:rFonts w:eastAsia="Times New Roman" w:cstheme="minorHAnsi"/>
                      <w:color w:val="000000"/>
                      <w:sz w:val="16"/>
                      <w:szCs w:val="16"/>
                    </w:rPr>
                    <w:t xml:space="preserve"> e/o </w:t>
                  </w:r>
                  <w:r w:rsidRPr="000F4585">
                    <w:rPr>
                      <w:rFonts w:eastAsia="Times New Roman" w:cstheme="minorHAnsi"/>
                      <w:i/>
                      <w:iCs/>
                      <w:color w:val="000000"/>
                      <w:sz w:val="16"/>
                      <w:szCs w:val="16"/>
                    </w:rPr>
                    <w:t>Planococcus ficus</w:t>
                  </w:r>
                </w:p>
                <w:p w14:paraId="40E7D4E4"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18DEFC3B"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Anagyrus vladimiri</w:t>
                  </w:r>
                  <w:r w:rsidRPr="000F4585">
                    <w:rPr>
                      <w:rFonts w:eastAsia="Times New Roman" w:cstheme="minorHAnsi"/>
                      <w:color w:val="000000"/>
                      <w:sz w:val="16"/>
                      <w:szCs w:val="16"/>
                    </w:rPr>
                    <w:t xml:space="preserve"> (pseudococci) (Cocciniglie farinose)</w:t>
                  </w:r>
                </w:p>
              </w:tc>
            </w:tr>
            <w:tr w:rsidR="00565FE3" w:rsidRPr="000F4585" w14:paraId="71CC91A2" w14:textId="77777777" w:rsidTr="00C73FF8">
              <w:trPr>
                <w:trHeight w:val="2487"/>
              </w:trPr>
              <w:tc>
                <w:tcPr>
                  <w:tcW w:w="0" w:type="auto"/>
                  <w:vAlign w:val="center"/>
                  <w:hideMark/>
                </w:tcPr>
                <w:p w14:paraId="5344F049" w14:textId="77777777" w:rsidR="00565FE3" w:rsidRPr="000F4585" w:rsidRDefault="00565FE3" w:rsidP="00C73FF8">
                  <w:pPr>
                    <w:spacing w:after="0"/>
                    <w:rPr>
                      <w:rFonts w:eastAsia="Times New Roman" w:cstheme="minorHAnsi"/>
                      <w:b/>
                      <w:bCs/>
                      <w:color w:val="000000"/>
                      <w:sz w:val="16"/>
                      <w:szCs w:val="16"/>
                    </w:rPr>
                  </w:pPr>
                  <w:r w:rsidRPr="000F4585">
                    <w:rPr>
                      <w:rFonts w:eastAsia="Times New Roman" w:cstheme="minorHAnsi"/>
                      <w:b/>
                      <w:bCs/>
                      <w:color w:val="000000"/>
                      <w:sz w:val="16"/>
                      <w:szCs w:val="16"/>
                    </w:rPr>
                    <w:t>04 –</w:t>
                  </w:r>
                  <w:r w:rsidRPr="000F4585">
                    <w:rPr>
                      <w:rFonts w:eastAsia="Times New Roman" w:cstheme="minorHAnsi"/>
                      <w:color w:val="000000"/>
                      <w:sz w:val="16"/>
                      <w:szCs w:val="16"/>
                    </w:rPr>
                    <w:t xml:space="preserve"> </w:t>
                  </w:r>
                  <w:r w:rsidRPr="000F4585">
                    <w:rPr>
                      <w:rFonts w:eastAsia="Times New Roman" w:cstheme="minorHAnsi"/>
                      <w:b/>
                      <w:bCs/>
                      <w:color w:val="000000"/>
                      <w:sz w:val="16"/>
                      <w:szCs w:val="16"/>
                    </w:rPr>
                    <w:t>Vite - Difesa avanzata</w:t>
                  </w:r>
                </w:p>
              </w:tc>
              <w:tc>
                <w:tcPr>
                  <w:tcW w:w="0" w:type="auto"/>
                  <w:vAlign w:val="center"/>
                  <w:hideMark/>
                </w:tcPr>
                <w:p w14:paraId="16C2FD49" w14:textId="77777777" w:rsidR="00565FE3" w:rsidRPr="000F4585" w:rsidRDefault="00565FE3" w:rsidP="00C73FF8">
                  <w:pPr>
                    <w:rPr>
                      <w:rFonts w:eastAsia="Times New Roman" w:cstheme="minorHAnsi"/>
                      <w:color w:val="000000"/>
                      <w:sz w:val="16"/>
                      <w:szCs w:val="16"/>
                    </w:rPr>
                  </w:pPr>
                  <w:r w:rsidRPr="000F4585">
                    <w:rPr>
                      <w:rFonts w:eastAsia="Times New Roman" w:cstheme="minorHAnsi"/>
                      <w:color w:val="000000"/>
                      <w:sz w:val="16"/>
                      <w:szCs w:val="16"/>
                    </w:rPr>
                    <w:t>Applicare almeno una delle componenti tecniche indicate:</w:t>
                  </w:r>
                </w:p>
                <w:p w14:paraId="517B880D"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Bacillus subtilis</w:t>
                  </w:r>
                  <w:r w:rsidRPr="000F4585">
                    <w:rPr>
                      <w:rFonts w:eastAsia="Times New Roman" w:cstheme="minorHAnsi"/>
                      <w:color w:val="000000"/>
                      <w:sz w:val="16"/>
                      <w:szCs w:val="16"/>
                    </w:rPr>
                    <w:t xml:space="preserve">, </w:t>
                  </w:r>
                  <w:r w:rsidRPr="000F4585">
                    <w:rPr>
                      <w:rFonts w:eastAsia="Times New Roman" w:cstheme="minorHAnsi"/>
                      <w:i/>
                      <w:iCs/>
                      <w:color w:val="000000"/>
                      <w:sz w:val="16"/>
                      <w:szCs w:val="16"/>
                    </w:rPr>
                    <w:t>Aureobasidium pullulans</w:t>
                  </w:r>
                  <w:r w:rsidRPr="000F4585">
                    <w:rPr>
                      <w:rFonts w:eastAsia="Times New Roman" w:cstheme="minorHAnsi"/>
                      <w:color w:val="000000"/>
                      <w:sz w:val="16"/>
                      <w:szCs w:val="16"/>
                    </w:rPr>
                    <w:t xml:space="preserve">, </w:t>
                  </w:r>
                  <w:r w:rsidRPr="000F4585">
                    <w:rPr>
                      <w:rFonts w:eastAsia="Times New Roman" w:cstheme="minorHAnsi"/>
                      <w:i/>
                      <w:iCs/>
                      <w:color w:val="000000"/>
                      <w:sz w:val="16"/>
                      <w:szCs w:val="16"/>
                    </w:rPr>
                    <w:t>Pythium oligandrum</w:t>
                  </w:r>
                  <w:r w:rsidRPr="000F4585">
                    <w:rPr>
                      <w:rFonts w:eastAsia="Times New Roman" w:cstheme="minorHAnsi"/>
                      <w:color w:val="000000"/>
                      <w:sz w:val="16"/>
                      <w:szCs w:val="16"/>
                    </w:rPr>
                    <w:t xml:space="preserve"> (botrite), </w:t>
                  </w:r>
                  <w:r w:rsidRPr="000F4585">
                    <w:rPr>
                      <w:rFonts w:eastAsia="Times New Roman" w:cstheme="minorHAnsi"/>
                      <w:i/>
                      <w:iCs/>
                      <w:color w:val="000000"/>
                      <w:sz w:val="16"/>
                      <w:szCs w:val="16"/>
                    </w:rPr>
                    <w:t>Bacillus amyloliquefaciens</w:t>
                  </w:r>
                  <w:r w:rsidRPr="000F4585">
                    <w:rPr>
                      <w:rFonts w:eastAsia="Times New Roman" w:cstheme="minorHAnsi"/>
                      <w:color w:val="000000"/>
                      <w:sz w:val="16"/>
                      <w:szCs w:val="16"/>
                    </w:rPr>
                    <w:t>, Eugenolo- timolo-geraniolo, Trichoderma atroviride, Bicarbonato di potassio (botrite)</w:t>
                  </w:r>
                </w:p>
                <w:p w14:paraId="0B1F2CD9"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4608374E"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Cerevisane (oidio, peronospora, botrite)</w:t>
                  </w:r>
                </w:p>
                <w:p w14:paraId="443E8733"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2DD57D87"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 xml:space="preserve">Bicarbonato di potassio, </w:t>
                  </w:r>
                  <w:r w:rsidRPr="000F4585">
                    <w:rPr>
                      <w:rFonts w:eastAsia="Times New Roman" w:cstheme="minorHAnsi"/>
                      <w:i/>
                      <w:iCs/>
                      <w:color w:val="000000"/>
                      <w:sz w:val="16"/>
                      <w:szCs w:val="16"/>
                    </w:rPr>
                    <w:t>Ampelomyces quisqualis</w:t>
                  </w:r>
                  <w:r w:rsidRPr="000F4585">
                    <w:rPr>
                      <w:rFonts w:eastAsia="Times New Roman" w:cstheme="minorHAnsi"/>
                      <w:color w:val="000000"/>
                      <w:sz w:val="16"/>
                      <w:szCs w:val="16"/>
                    </w:rPr>
                    <w:t xml:space="preserve">, </w:t>
                  </w:r>
                  <w:r w:rsidRPr="000F4585">
                    <w:rPr>
                      <w:rFonts w:eastAsia="Times New Roman" w:cstheme="minorHAnsi"/>
                      <w:i/>
                      <w:iCs/>
                      <w:color w:val="000000"/>
                      <w:sz w:val="16"/>
                      <w:szCs w:val="16"/>
                    </w:rPr>
                    <w:t>Bacillus pumilus</w:t>
                  </w:r>
                  <w:r w:rsidRPr="000F4585">
                    <w:rPr>
                      <w:rFonts w:eastAsia="Times New Roman" w:cstheme="minorHAnsi"/>
                      <w:color w:val="000000"/>
                      <w:sz w:val="16"/>
                      <w:szCs w:val="16"/>
                    </w:rPr>
                    <w:t>, Cos-Oga (oidio)</w:t>
                  </w:r>
                </w:p>
                <w:p w14:paraId="723D8140"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3C9472F4"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Olio essenziale di arancio dolce, Laminarina (oidio e peronospora)</w:t>
                  </w:r>
                </w:p>
                <w:p w14:paraId="260ADA7A"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096C3A03"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Trichoderma</w:t>
                  </w:r>
                  <w:r w:rsidRPr="000F4585">
                    <w:rPr>
                      <w:rFonts w:eastAsia="Times New Roman" w:cstheme="minorHAnsi"/>
                      <w:color w:val="000000"/>
                      <w:sz w:val="16"/>
                      <w:szCs w:val="16"/>
                    </w:rPr>
                    <w:t xml:space="preserve"> (mal dell'esca)</w:t>
                  </w:r>
                </w:p>
                <w:p w14:paraId="17FA47B4"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779D8A39"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Bacillus thuringiensis</w:t>
                  </w:r>
                  <w:r w:rsidRPr="000F4585">
                    <w:rPr>
                      <w:rFonts w:eastAsia="Times New Roman" w:cstheme="minorHAnsi"/>
                      <w:color w:val="000000"/>
                      <w:sz w:val="16"/>
                      <w:szCs w:val="16"/>
                    </w:rPr>
                    <w:t xml:space="preserve"> (tignola)</w:t>
                  </w:r>
                </w:p>
              </w:tc>
            </w:tr>
            <w:tr w:rsidR="00565FE3" w:rsidRPr="000F4585" w14:paraId="63E01D0D" w14:textId="77777777" w:rsidTr="00C73FF8">
              <w:trPr>
                <w:trHeight w:val="1063"/>
              </w:trPr>
              <w:tc>
                <w:tcPr>
                  <w:tcW w:w="0" w:type="auto"/>
                  <w:vAlign w:val="center"/>
                  <w:hideMark/>
                </w:tcPr>
                <w:p w14:paraId="4FFBE777" w14:textId="77777777" w:rsidR="00565FE3" w:rsidRPr="000F4585" w:rsidRDefault="00565FE3" w:rsidP="00C73FF8">
                  <w:pPr>
                    <w:spacing w:after="0"/>
                    <w:rPr>
                      <w:rFonts w:eastAsia="Times New Roman" w:cstheme="minorHAnsi"/>
                      <w:b/>
                      <w:bCs/>
                      <w:color w:val="000000"/>
                      <w:sz w:val="16"/>
                      <w:szCs w:val="16"/>
                    </w:rPr>
                  </w:pPr>
                  <w:r w:rsidRPr="000F4585">
                    <w:rPr>
                      <w:rFonts w:eastAsia="Times New Roman" w:cstheme="minorHAnsi"/>
                      <w:b/>
                      <w:bCs/>
                      <w:color w:val="000000"/>
                      <w:sz w:val="16"/>
                      <w:szCs w:val="16"/>
                    </w:rPr>
                    <w:t>07 - Erbacee – Difesa avanzata</w:t>
                  </w:r>
                </w:p>
              </w:tc>
              <w:tc>
                <w:tcPr>
                  <w:tcW w:w="0" w:type="auto"/>
                  <w:vAlign w:val="center"/>
                  <w:hideMark/>
                </w:tcPr>
                <w:p w14:paraId="0DEBA490"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color w:val="000000"/>
                      <w:sz w:val="16"/>
                      <w:szCs w:val="16"/>
                    </w:rPr>
                    <w:t>Su Mais:</w:t>
                  </w:r>
                </w:p>
                <w:p w14:paraId="2414E41B"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Trichogramma</w:t>
                  </w:r>
                  <w:r w:rsidRPr="000F4585">
                    <w:rPr>
                      <w:rFonts w:eastAsia="Times New Roman" w:cstheme="minorHAnsi"/>
                      <w:color w:val="000000"/>
                      <w:sz w:val="16"/>
                      <w:szCs w:val="16"/>
                    </w:rPr>
                    <w:t xml:space="preserve">   e/o </w:t>
                  </w:r>
                  <w:r w:rsidRPr="000F4585">
                    <w:rPr>
                      <w:rFonts w:eastAsia="Times New Roman" w:cstheme="minorHAnsi"/>
                      <w:i/>
                      <w:iCs/>
                      <w:color w:val="000000"/>
                      <w:sz w:val="16"/>
                      <w:szCs w:val="16"/>
                    </w:rPr>
                    <w:t>Bacillus thuringiensis</w:t>
                  </w:r>
                  <w:r w:rsidRPr="000F4585">
                    <w:rPr>
                      <w:rFonts w:eastAsia="Times New Roman" w:cstheme="minorHAnsi"/>
                      <w:color w:val="000000"/>
                      <w:sz w:val="16"/>
                      <w:szCs w:val="16"/>
                    </w:rPr>
                    <w:t xml:space="preserve"> per difesa da Piralide su mais con esclusione trattamenti insetticidi specifici per piralide</w:t>
                  </w:r>
                </w:p>
                <w:p w14:paraId="507FB7B3" w14:textId="77777777" w:rsidR="00565FE3" w:rsidRPr="000F4585" w:rsidRDefault="00565FE3" w:rsidP="00C73FF8">
                  <w:pPr>
                    <w:spacing w:after="0"/>
                    <w:jc w:val="center"/>
                    <w:rPr>
                      <w:rFonts w:eastAsia="Times New Roman" w:cstheme="minorHAnsi"/>
                      <w:color w:val="000000"/>
                      <w:sz w:val="16"/>
                      <w:szCs w:val="16"/>
                    </w:rPr>
                  </w:pPr>
                  <w:r w:rsidRPr="000F4585">
                    <w:rPr>
                      <w:rFonts w:eastAsia="Times New Roman" w:cstheme="minorHAnsi"/>
                      <w:color w:val="000000"/>
                      <w:sz w:val="16"/>
                      <w:szCs w:val="16"/>
                    </w:rPr>
                    <w:t>Oppure</w:t>
                  </w:r>
                </w:p>
                <w:p w14:paraId="4EB72A57" w14:textId="77777777" w:rsidR="00565FE3" w:rsidRPr="000F4585" w:rsidRDefault="00565FE3" w:rsidP="00C73FF8">
                  <w:pPr>
                    <w:spacing w:after="0"/>
                    <w:rPr>
                      <w:rFonts w:eastAsia="Times New Roman" w:cstheme="minorHAnsi"/>
                      <w:color w:val="000000"/>
                      <w:sz w:val="16"/>
                      <w:szCs w:val="16"/>
                    </w:rPr>
                  </w:pPr>
                  <w:r w:rsidRPr="000F4585">
                    <w:rPr>
                      <w:rFonts w:eastAsia="Times New Roman" w:cstheme="minorHAnsi"/>
                      <w:i/>
                      <w:iCs/>
                      <w:color w:val="000000"/>
                      <w:sz w:val="16"/>
                      <w:szCs w:val="16"/>
                    </w:rPr>
                    <w:t>Aspergillus flavus</w:t>
                  </w:r>
                  <w:r w:rsidRPr="000F4585">
                    <w:rPr>
                      <w:rFonts w:eastAsia="Times New Roman" w:cstheme="minorHAnsi"/>
                      <w:color w:val="000000"/>
                      <w:sz w:val="16"/>
                      <w:szCs w:val="16"/>
                    </w:rPr>
                    <w:t xml:space="preserve"> (MUCL5491) come antagonista dei ceppi che producono aflatossine su mais per alimentazione animale</w:t>
                  </w:r>
                </w:p>
              </w:tc>
            </w:tr>
          </w:tbl>
          <w:p w14:paraId="27C76692" w14:textId="77777777" w:rsidR="00565FE3" w:rsidRPr="00700099" w:rsidRDefault="00565FE3" w:rsidP="00C73FF8">
            <w:pPr>
              <w:spacing w:after="0"/>
              <w:rPr>
                <w:rFonts w:cstheme="minorHAnsi"/>
                <w:sz w:val="18"/>
                <w:szCs w:val="18"/>
              </w:rPr>
            </w:pPr>
          </w:p>
        </w:tc>
      </w:tr>
      <w:tr w:rsidR="00565FE3" w:rsidRPr="00700099" w14:paraId="0A458572" w14:textId="77777777" w:rsidTr="00C73FF8">
        <w:trPr>
          <w:trHeight w:val="275"/>
        </w:trPr>
        <w:tc>
          <w:tcPr>
            <w:tcW w:w="5000" w:type="pct"/>
            <w:gridSpan w:val="2"/>
            <w:shd w:val="clear" w:color="auto" w:fill="008E40"/>
            <w:vAlign w:val="center"/>
          </w:tcPr>
          <w:p w14:paraId="2A61F01E"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Altri impegni specifici regionali – Azione 3</w:t>
            </w:r>
          </w:p>
        </w:tc>
      </w:tr>
      <w:tr w:rsidR="00565FE3" w:rsidRPr="00700099" w14:paraId="5B05C65E" w14:textId="77777777" w:rsidTr="00C73FF8">
        <w:trPr>
          <w:trHeight w:val="275"/>
        </w:trPr>
        <w:tc>
          <w:tcPr>
            <w:tcW w:w="757" w:type="pct"/>
            <w:shd w:val="clear" w:color="auto" w:fill="A7D9A3"/>
            <w:vAlign w:val="center"/>
          </w:tcPr>
          <w:p w14:paraId="281D1206"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7E493F13"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63A4FF5E" w14:textId="77777777" w:rsidTr="00C73FF8">
        <w:trPr>
          <w:trHeight w:val="274"/>
        </w:trPr>
        <w:tc>
          <w:tcPr>
            <w:tcW w:w="757" w:type="pct"/>
            <w:vAlign w:val="center"/>
          </w:tcPr>
          <w:p w14:paraId="0797F7C4" w14:textId="77777777" w:rsidR="00565FE3" w:rsidRPr="00924B58" w:rsidRDefault="00565FE3" w:rsidP="00C73FF8">
            <w:pPr>
              <w:spacing w:after="0"/>
              <w:jc w:val="center"/>
              <w:rPr>
                <w:rFonts w:cstheme="minorHAnsi"/>
                <w:b/>
                <w:bCs/>
                <w:sz w:val="18"/>
                <w:szCs w:val="18"/>
              </w:rPr>
            </w:pPr>
            <w:r w:rsidRPr="00924B58">
              <w:rPr>
                <w:rFonts w:cstheme="minorHAnsi"/>
                <w:b/>
                <w:bCs/>
                <w:sz w:val="18"/>
                <w:szCs w:val="18"/>
              </w:rPr>
              <w:t>SRA19_I_LOM_5</w:t>
            </w:r>
          </w:p>
          <w:p w14:paraId="6C08D817" w14:textId="77777777" w:rsidR="00565FE3" w:rsidRPr="00924B58" w:rsidRDefault="00565FE3" w:rsidP="00C73FF8">
            <w:pPr>
              <w:spacing w:after="0"/>
              <w:jc w:val="center"/>
              <w:rPr>
                <w:rFonts w:cstheme="minorHAnsi"/>
                <w:b/>
                <w:bCs/>
                <w:sz w:val="18"/>
                <w:szCs w:val="18"/>
              </w:rPr>
            </w:pPr>
          </w:p>
        </w:tc>
        <w:tc>
          <w:tcPr>
            <w:tcW w:w="4243" w:type="pct"/>
            <w:vAlign w:val="center"/>
          </w:tcPr>
          <w:p w14:paraId="2A56EBE8" w14:textId="77777777" w:rsidR="00565FE3" w:rsidRPr="00700099" w:rsidRDefault="00565FE3" w:rsidP="00C73FF8">
            <w:pPr>
              <w:spacing w:after="0"/>
              <w:rPr>
                <w:rFonts w:cstheme="minorHAnsi"/>
                <w:sz w:val="18"/>
                <w:szCs w:val="18"/>
              </w:rPr>
            </w:pPr>
            <w:r w:rsidRPr="0062787A">
              <w:rPr>
                <w:rFonts w:cstheme="minorHAnsi"/>
                <w:sz w:val="18"/>
                <w:szCs w:val="18"/>
              </w:rPr>
              <w:t>Divieto di utilizzo dei fertilizzanti le cui matrici costituenti non siano ricomprese tra quelle definite ai sensi del Reg. (UE) 2019/1009</w:t>
            </w:r>
          </w:p>
        </w:tc>
      </w:tr>
      <w:tr w:rsidR="00565FE3" w:rsidRPr="00700099" w14:paraId="3E17AB14" w14:textId="77777777" w:rsidTr="00C73FF8">
        <w:trPr>
          <w:trHeight w:val="274"/>
        </w:trPr>
        <w:tc>
          <w:tcPr>
            <w:tcW w:w="757" w:type="pct"/>
            <w:vAlign w:val="center"/>
          </w:tcPr>
          <w:p w14:paraId="4BE59C0E" w14:textId="77777777" w:rsidR="00565FE3" w:rsidRPr="00924B58" w:rsidRDefault="00565FE3" w:rsidP="00C73FF8">
            <w:pPr>
              <w:spacing w:after="0"/>
              <w:jc w:val="center"/>
              <w:rPr>
                <w:rFonts w:cstheme="minorHAnsi"/>
                <w:b/>
                <w:bCs/>
                <w:sz w:val="18"/>
                <w:szCs w:val="18"/>
              </w:rPr>
            </w:pPr>
            <w:r w:rsidRPr="00924B58">
              <w:rPr>
                <w:rFonts w:cstheme="minorHAnsi"/>
                <w:b/>
                <w:bCs/>
                <w:sz w:val="18"/>
                <w:szCs w:val="18"/>
              </w:rPr>
              <w:t>SRA19_I_LOM_6</w:t>
            </w:r>
          </w:p>
          <w:p w14:paraId="42A095EF" w14:textId="77777777" w:rsidR="00565FE3" w:rsidRPr="00924B58" w:rsidRDefault="00565FE3" w:rsidP="00C73FF8">
            <w:pPr>
              <w:spacing w:after="0"/>
              <w:jc w:val="center"/>
              <w:rPr>
                <w:rFonts w:cstheme="minorHAnsi"/>
                <w:b/>
                <w:bCs/>
                <w:sz w:val="18"/>
                <w:szCs w:val="18"/>
              </w:rPr>
            </w:pPr>
          </w:p>
        </w:tc>
        <w:tc>
          <w:tcPr>
            <w:tcW w:w="4243" w:type="pct"/>
            <w:vAlign w:val="center"/>
          </w:tcPr>
          <w:p w14:paraId="25A4CB4A" w14:textId="77777777" w:rsidR="00565FE3" w:rsidRPr="00700099" w:rsidRDefault="00565FE3" w:rsidP="00C73FF8">
            <w:pPr>
              <w:spacing w:after="0"/>
              <w:rPr>
                <w:rFonts w:cstheme="minorHAnsi"/>
                <w:sz w:val="18"/>
                <w:szCs w:val="18"/>
              </w:rPr>
            </w:pPr>
            <w:r w:rsidRPr="0062787A">
              <w:rPr>
                <w:rFonts w:cstheme="minorHAnsi"/>
                <w:sz w:val="18"/>
                <w:szCs w:val="18"/>
              </w:rPr>
              <w:t>Divieto di utilizzo dei fanghi in agricoltura e di ogni altro rifiuto recuperato in operazioni R10 ai sensi della Parte IV del D.Lgs. n. 152/2006</w:t>
            </w:r>
          </w:p>
        </w:tc>
      </w:tr>
      <w:tr w:rsidR="00565FE3" w:rsidRPr="00700099" w14:paraId="162274E9" w14:textId="77777777" w:rsidTr="00C73FF8">
        <w:trPr>
          <w:trHeight w:val="274"/>
        </w:trPr>
        <w:tc>
          <w:tcPr>
            <w:tcW w:w="5000" w:type="pct"/>
            <w:gridSpan w:val="2"/>
            <w:shd w:val="clear" w:color="auto" w:fill="339933"/>
            <w:vAlign w:val="center"/>
          </w:tcPr>
          <w:p w14:paraId="2D0AE5E6" w14:textId="77777777" w:rsidR="00565FE3" w:rsidRPr="0009311E" w:rsidRDefault="00565FE3" w:rsidP="00C73FF8">
            <w:pPr>
              <w:spacing w:after="0"/>
              <w:jc w:val="center"/>
              <w:rPr>
                <w:rFonts w:cstheme="minorHAnsi"/>
                <w:sz w:val="18"/>
                <w:szCs w:val="18"/>
                <w:highlight w:val="yellow"/>
              </w:rPr>
            </w:pPr>
            <w:r w:rsidRPr="0009311E">
              <w:rPr>
                <w:rFonts w:cstheme="minorHAnsi"/>
                <w:b/>
                <w:bCs/>
                <w:sz w:val="18"/>
                <w:szCs w:val="18"/>
                <w:highlight w:val="yellow"/>
              </w:rPr>
              <w:t>Impegni trasversali (IT) a tutti gli interventi SRA -</w:t>
            </w:r>
            <w:r w:rsidRPr="0009311E">
              <w:rPr>
                <w:rFonts w:cstheme="minorHAnsi"/>
                <w:b/>
                <w:bCs/>
                <w:highlight w:val="yellow"/>
              </w:rPr>
              <w:t xml:space="preserve"> </w:t>
            </w:r>
            <w:r w:rsidRPr="0009311E">
              <w:rPr>
                <w:rFonts w:cstheme="minorHAnsi"/>
                <w:b/>
                <w:bCs/>
                <w:sz w:val="18"/>
                <w:szCs w:val="18"/>
                <w:highlight w:val="yellow"/>
              </w:rPr>
              <w:t>Azione 3</w:t>
            </w:r>
          </w:p>
        </w:tc>
      </w:tr>
      <w:tr w:rsidR="00565FE3" w:rsidRPr="00700099" w14:paraId="1E4F4B14" w14:textId="77777777" w:rsidTr="00C73FF8">
        <w:trPr>
          <w:trHeight w:val="274"/>
        </w:trPr>
        <w:tc>
          <w:tcPr>
            <w:tcW w:w="757" w:type="pct"/>
            <w:shd w:val="clear" w:color="auto" w:fill="A7D9A3"/>
            <w:vAlign w:val="center"/>
          </w:tcPr>
          <w:p w14:paraId="42EBC5A4"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Codice</w:t>
            </w:r>
          </w:p>
        </w:tc>
        <w:tc>
          <w:tcPr>
            <w:tcW w:w="4243" w:type="pct"/>
            <w:shd w:val="clear" w:color="auto" w:fill="A7D9A3"/>
            <w:vAlign w:val="center"/>
          </w:tcPr>
          <w:p w14:paraId="6A0A0ADA" w14:textId="77777777" w:rsidR="00565FE3" w:rsidRPr="0009311E" w:rsidRDefault="00565FE3" w:rsidP="00C73FF8">
            <w:pPr>
              <w:spacing w:after="0"/>
              <w:jc w:val="center"/>
              <w:rPr>
                <w:rFonts w:cstheme="minorHAnsi"/>
                <w:sz w:val="18"/>
                <w:szCs w:val="18"/>
                <w:highlight w:val="yellow"/>
              </w:rPr>
            </w:pPr>
            <w:r w:rsidRPr="0009311E">
              <w:rPr>
                <w:rFonts w:cstheme="minorHAnsi"/>
                <w:b/>
                <w:bCs/>
                <w:sz w:val="18"/>
                <w:szCs w:val="18"/>
                <w:highlight w:val="yellow"/>
              </w:rPr>
              <w:t>Descrizione</w:t>
            </w:r>
          </w:p>
        </w:tc>
      </w:tr>
      <w:tr w:rsidR="00565FE3" w:rsidRPr="00700099" w14:paraId="0F05B84F" w14:textId="77777777" w:rsidTr="00C73FF8">
        <w:trPr>
          <w:trHeight w:val="274"/>
        </w:trPr>
        <w:tc>
          <w:tcPr>
            <w:tcW w:w="757" w:type="pct"/>
            <w:vAlign w:val="center"/>
          </w:tcPr>
          <w:p w14:paraId="62FFF7BC" w14:textId="77777777" w:rsidR="00565FE3" w:rsidRPr="0009311E" w:rsidRDefault="00565FE3" w:rsidP="00C73FF8">
            <w:pPr>
              <w:spacing w:after="0"/>
              <w:jc w:val="center"/>
              <w:rPr>
                <w:rFonts w:cstheme="minorHAnsi"/>
                <w:b/>
                <w:bCs/>
                <w:sz w:val="18"/>
                <w:szCs w:val="18"/>
                <w:highlight w:val="yellow"/>
              </w:rPr>
            </w:pPr>
            <w:r w:rsidRPr="0009311E">
              <w:rPr>
                <w:rFonts w:cstheme="minorHAnsi"/>
                <w:b/>
                <w:bCs/>
                <w:sz w:val="18"/>
                <w:szCs w:val="18"/>
                <w:highlight w:val="yellow"/>
              </w:rPr>
              <w:t>SRA19.3_IT01</w:t>
            </w:r>
          </w:p>
        </w:tc>
        <w:tc>
          <w:tcPr>
            <w:tcW w:w="4243" w:type="pct"/>
            <w:vAlign w:val="center"/>
          </w:tcPr>
          <w:p w14:paraId="10CFCD5A" w14:textId="77777777" w:rsidR="00565FE3" w:rsidRPr="0009311E" w:rsidRDefault="00565FE3" w:rsidP="00C73FF8">
            <w:pPr>
              <w:spacing w:after="0"/>
              <w:rPr>
                <w:rFonts w:cstheme="minorHAnsi"/>
                <w:sz w:val="18"/>
                <w:szCs w:val="18"/>
                <w:highlight w:val="yellow"/>
              </w:rPr>
            </w:pPr>
            <w:r w:rsidRPr="0009311E">
              <w:rPr>
                <w:rFonts w:cstheme="minorHAnsi"/>
                <w:sz w:val="18"/>
                <w:szCs w:val="18"/>
                <w:highlight w:val="yellow"/>
              </w:rPr>
              <w:t>La quantità della superficie accertata il primo anno di impegno deve essere mantenuta per tutta la durata del periodo di impegno</w:t>
            </w:r>
          </w:p>
        </w:tc>
      </w:tr>
    </w:tbl>
    <w:p w14:paraId="697C7488"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700099" w14:paraId="26EF326C" w14:textId="77777777" w:rsidTr="00C73FF8">
        <w:tc>
          <w:tcPr>
            <w:tcW w:w="5000" w:type="pct"/>
            <w:gridSpan w:val="2"/>
            <w:shd w:val="clear" w:color="auto" w:fill="008E40"/>
            <w:vAlign w:val="center"/>
          </w:tcPr>
          <w:p w14:paraId="668F6A55"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4F0FECBE" w14:textId="77777777" w:rsidTr="00C73FF8">
        <w:tc>
          <w:tcPr>
            <w:tcW w:w="767" w:type="pct"/>
            <w:shd w:val="clear" w:color="auto" w:fill="A7D9A3"/>
            <w:vAlign w:val="center"/>
          </w:tcPr>
          <w:p w14:paraId="416E1028"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33" w:type="pct"/>
            <w:shd w:val="clear" w:color="auto" w:fill="A7D9A3"/>
            <w:vAlign w:val="center"/>
          </w:tcPr>
          <w:p w14:paraId="366EADD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1DA76732" w14:textId="77777777" w:rsidTr="00C73FF8">
        <w:tc>
          <w:tcPr>
            <w:tcW w:w="767" w:type="pct"/>
            <w:vAlign w:val="center"/>
          </w:tcPr>
          <w:p w14:paraId="30FA147C"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33" w:type="pct"/>
            <w:vAlign w:val="center"/>
          </w:tcPr>
          <w:p w14:paraId="04F09C43"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44F19D96" w14:textId="77777777" w:rsidTr="00C73FF8">
        <w:tc>
          <w:tcPr>
            <w:tcW w:w="767" w:type="pct"/>
            <w:vAlign w:val="center"/>
          </w:tcPr>
          <w:p w14:paraId="3A2EAD20"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33" w:type="pct"/>
            <w:vAlign w:val="center"/>
          </w:tcPr>
          <w:p w14:paraId="2BB474CD"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0437576A" w14:textId="77777777" w:rsidR="00565FE3" w:rsidRDefault="00565FE3" w:rsidP="00565FE3">
      <w:pPr>
        <w:spacing w:after="0"/>
      </w:pPr>
    </w:p>
    <w:p w14:paraId="5A2141C4" w14:textId="77777777" w:rsidR="00565FE3" w:rsidRPr="005417A4"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w:t>
      </w:r>
      <w:r>
        <w:rPr>
          <w:i/>
          <w:iCs/>
          <w:color w:val="365F91" w:themeColor="accent1" w:themeShade="BF"/>
          <w:sz w:val="22"/>
          <w:szCs w:val="22"/>
        </w:rPr>
        <w:t xml:space="preserve"> </w:t>
      </w:r>
      <w:r w:rsidRPr="001E0CF5">
        <w:rPr>
          <w:i/>
          <w:iCs/>
          <w:color w:val="365F91" w:themeColor="accent1" w:themeShade="BF"/>
          <w:sz w:val="22"/>
          <w:szCs w:val="22"/>
        </w:rPr>
        <w:t>(€/</w:t>
      </w:r>
      <w:r>
        <w:rPr>
          <w:i/>
          <w:iCs/>
          <w:color w:val="365F91" w:themeColor="accent1" w:themeShade="BF"/>
          <w:sz w:val="22"/>
          <w:szCs w:val="22"/>
        </w:rPr>
        <w:t>ha</w:t>
      </w:r>
      <w:r w:rsidRPr="001E0CF5">
        <w:rPr>
          <w:i/>
          <w:iCs/>
          <w:color w:val="365F91" w:themeColor="accent1" w:themeShade="BF"/>
          <w:sz w:val="22"/>
          <w:szCs w:val="22"/>
        </w:rPr>
        <w:t>/anno)</w:t>
      </w:r>
    </w:p>
    <w:p w14:paraId="48E4E840" w14:textId="77777777" w:rsidR="00565FE3" w:rsidRPr="00A630C5" w:rsidRDefault="00565FE3" w:rsidP="00565FE3">
      <w:pPr>
        <w:spacing w:after="0"/>
        <w:rPr>
          <w:b/>
          <w:bCs/>
          <w:sz w:val="20"/>
          <w:szCs w:val="20"/>
        </w:rPr>
      </w:pPr>
      <w:bookmarkStart w:id="31" w:name="_Hlk132127310"/>
      <w:r w:rsidRPr="00A630C5">
        <w:rPr>
          <w:b/>
          <w:bCs/>
          <w:sz w:val="20"/>
          <w:szCs w:val="20"/>
        </w:rPr>
        <w:t>Azione 1</w:t>
      </w:r>
    </w:p>
    <w:tbl>
      <w:tblPr>
        <w:tblStyle w:val="Grigliatabella"/>
        <w:tblW w:w="0" w:type="auto"/>
        <w:tblLook w:val="04A0" w:firstRow="1" w:lastRow="0" w:firstColumn="1" w:lastColumn="0" w:noHBand="0" w:noVBand="1"/>
      </w:tblPr>
      <w:tblGrid>
        <w:gridCol w:w="2585"/>
      </w:tblGrid>
      <w:tr w:rsidR="00565FE3" w14:paraId="19923DF2" w14:textId="77777777" w:rsidTr="00C73FF8">
        <w:trPr>
          <w:trHeight w:val="50"/>
        </w:trPr>
        <w:tc>
          <w:tcPr>
            <w:tcW w:w="2585" w:type="dxa"/>
            <w:shd w:val="clear" w:color="auto" w:fill="008E40"/>
            <w:vAlign w:val="center"/>
          </w:tcPr>
          <w:p w14:paraId="10AEB63F" w14:textId="77777777" w:rsidR="00565FE3" w:rsidRPr="00C547C1"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Azione 1 (tutti i gruppi coltura)</w:t>
            </w:r>
          </w:p>
        </w:tc>
      </w:tr>
      <w:tr w:rsidR="00565FE3" w14:paraId="4ED1E958" w14:textId="77777777" w:rsidTr="00C73FF8">
        <w:trPr>
          <w:trHeight w:val="289"/>
        </w:trPr>
        <w:tc>
          <w:tcPr>
            <w:tcW w:w="2585" w:type="dxa"/>
            <w:vAlign w:val="center"/>
          </w:tcPr>
          <w:p w14:paraId="1A5F2317" w14:textId="77777777" w:rsidR="00565FE3" w:rsidRPr="002243C6" w:rsidRDefault="00565FE3" w:rsidP="00C73FF8">
            <w:pPr>
              <w:spacing w:after="0"/>
              <w:jc w:val="center"/>
              <w:rPr>
                <w:rFonts w:cstheme="minorHAnsi"/>
                <w:sz w:val="18"/>
                <w:szCs w:val="18"/>
                <w:lang w:val="it"/>
              </w:rPr>
            </w:pPr>
            <w:r>
              <w:rPr>
                <w:rFonts w:cstheme="minorHAnsi"/>
                <w:sz w:val="18"/>
                <w:szCs w:val="18"/>
                <w:lang w:val="it"/>
              </w:rPr>
              <w:t>14</w:t>
            </w:r>
          </w:p>
        </w:tc>
      </w:tr>
    </w:tbl>
    <w:p w14:paraId="65F1B374" w14:textId="77777777" w:rsidR="00565FE3" w:rsidRDefault="00565FE3" w:rsidP="00565FE3">
      <w:pPr>
        <w:spacing w:after="0"/>
      </w:pPr>
    </w:p>
    <w:p w14:paraId="047E44DB" w14:textId="77777777" w:rsidR="00565FE3" w:rsidRPr="00A630C5" w:rsidRDefault="00565FE3" w:rsidP="00565FE3">
      <w:pPr>
        <w:spacing w:after="0"/>
        <w:rPr>
          <w:b/>
          <w:bCs/>
          <w:sz w:val="20"/>
          <w:szCs w:val="20"/>
        </w:rPr>
      </w:pPr>
      <w:r w:rsidRPr="00A630C5">
        <w:rPr>
          <w:b/>
          <w:bCs/>
          <w:sz w:val="20"/>
          <w:szCs w:val="20"/>
        </w:rPr>
        <w:t xml:space="preserve">Azione </w:t>
      </w:r>
      <w:r>
        <w:rPr>
          <w:b/>
          <w:bCs/>
          <w:sz w:val="20"/>
          <w:szCs w:val="20"/>
        </w:rPr>
        <w:t>2</w:t>
      </w:r>
    </w:p>
    <w:tbl>
      <w:tblPr>
        <w:tblStyle w:val="Grigliatabella"/>
        <w:tblW w:w="0" w:type="auto"/>
        <w:tblLook w:val="04A0" w:firstRow="1" w:lastRow="0" w:firstColumn="1" w:lastColumn="0" w:noHBand="0" w:noVBand="1"/>
      </w:tblPr>
      <w:tblGrid>
        <w:gridCol w:w="2093"/>
        <w:gridCol w:w="1936"/>
      </w:tblGrid>
      <w:tr w:rsidR="00565FE3" w14:paraId="5C4D77B8" w14:textId="77777777" w:rsidTr="00C73FF8">
        <w:trPr>
          <w:trHeight w:val="210"/>
        </w:trPr>
        <w:tc>
          <w:tcPr>
            <w:tcW w:w="2093" w:type="dxa"/>
            <w:shd w:val="clear" w:color="auto" w:fill="008E40"/>
            <w:vAlign w:val="center"/>
          </w:tcPr>
          <w:p w14:paraId="7B24459E" w14:textId="77777777" w:rsidR="00565FE3" w:rsidRPr="009909F5"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Pr>
                <w:rFonts w:ascii="Calibri,Bold" w:hAnsi="Calibri,Bold" w:cs="Calibri,Bold"/>
                <w:b/>
                <w:bCs/>
                <w:color w:val="FFFFFF" w:themeColor="background1"/>
                <w:sz w:val="18"/>
                <w:szCs w:val="18"/>
              </w:rPr>
              <w:t>Azione 2</w:t>
            </w:r>
          </w:p>
        </w:tc>
        <w:tc>
          <w:tcPr>
            <w:tcW w:w="1936" w:type="dxa"/>
            <w:shd w:val="clear" w:color="auto" w:fill="008E40"/>
            <w:vAlign w:val="center"/>
          </w:tcPr>
          <w:p w14:paraId="398FCA37" w14:textId="77777777" w:rsidR="00565FE3" w:rsidRPr="009909F5"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Pr>
                <w:rFonts w:ascii="Calibri,Bold" w:hAnsi="Calibri,Bold" w:cs="Calibri,Bold"/>
                <w:b/>
                <w:bCs/>
                <w:color w:val="FFFFFF" w:themeColor="background1"/>
                <w:sz w:val="18"/>
                <w:szCs w:val="18"/>
              </w:rPr>
              <w:t>Premio</w:t>
            </w:r>
          </w:p>
        </w:tc>
      </w:tr>
      <w:tr w:rsidR="00565FE3" w14:paraId="4140B2D0" w14:textId="77777777" w:rsidTr="00C73FF8">
        <w:trPr>
          <w:trHeight w:val="206"/>
        </w:trPr>
        <w:tc>
          <w:tcPr>
            <w:tcW w:w="2093" w:type="dxa"/>
            <w:vAlign w:val="center"/>
          </w:tcPr>
          <w:p w14:paraId="22F6C296" w14:textId="77777777" w:rsidR="00565FE3" w:rsidRPr="009909F5" w:rsidRDefault="00565FE3" w:rsidP="00C73FF8">
            <w:pPr>
              <w:autoSpaceDE w:val="0"/>
              <w:autoSpaceDN w:val="0"/>
              <w:adjustRightInd w:val="0"/>
              <w:spacing w:after="0"/>
              <w:rPr>
                <w:rFonts w:ascii="Calibri,Bold" w:hAnsi="Calibri,Bold" w:cs="Calibri,Bold"/>
                <w:b/>
                <w:bCs/>
                <w:color w:val="000000"/>
                <w:sz w:val="18"/>
                <w:szCs w:val="18"/>
              </w:rPr>
            </w:pPr>
            <w:r w:rsidRPr="00165D22">
              <w:rPr>
                <w:rFonts w:cstheme="minorHAnsi"/>
                <w:sz w:val="18"/>
                <w:szCs w:val="18"/>
              </w:rPr>
              <w:t>Arboree (fruttiferi e vite)</w:t>
            </w:r>
          </w:p>
        </w:tc>
        <w:tc>
          <w:tcPr>
            <w:tcW w:w="1936" w:type="dxa"/>
          </w:tcPr>
          <w:p w14:paraId="6F93A7D1"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244</w:t>
            </w:r>
          </w:p>
          <w:p w14:paraId="0E99E707"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180</w:t>
            </w:r>
          </w:p>
        </w:tc>
      </w:tr>
      <w:tr w:rsidR="00565FE3" w14:paraId="2A2C0FCA" w14:textId="77777777" w:rsidTr="00C73FF8">
        <w:trPr>
          <w:trHeight w:val="233"/>
        </w:trPr>
        <w:tc>
          <w:tcPr>
            <w:tcW w:w="2093" w:type="dxa"/>
            <w:vAlign w:val="center"/>
          </w:tcPr>
          <w:p w14:paraId="6A18A309" w14:textId="77777777" w:rsidR="00565FE3" w:rsidRPr="009909F5" w:rsidRDefault="00565FE3" w:rsidP="00C73FF8">
            <w:pPr>
              <w:autoSpaceDE w:val="0"/>
              <w:autoSpaceDN w:val="0"/>
              <w:adjustRightInd w:val="0"/>
              <w:spacing w:after="0"/>
              <w:rPr>
                <w:rFonts w:ascii="Calibri,Bold" w:hAnsi="Calibri,Bold" w:cs="Calibri,Bold"/>
                <w:b/>
                <w:bCs/>
                <w:color w:val="000000"/>
                <w:sz w:val="18"/>
                <w:szCs w:val="18"/>
              </w:rPr>
            </w:pPr>
            <w:r w:rsidRPr="00165D22">
              <w:rPr>
                <w:rFonts w:cstheme="minorHAnsi"/>
                <w:sz w:val="18"/>
                <w:szCs w:val="18"/>
              </w:rPr>
              <w:t>Orticole</w:t>
            </w:r>
          </w:p>
        </w:tc>
        <w:tc>
          <w:tcPr>
            <w:tcW w:w="1936" w:type="dxa"/>
          </w:tcPr>
          <w:p w14:paraId="4E33896E"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Pr>
                <w:rFonts w:ascii="Calibri,Bold" w:hAnsi="Calibri,Bold" w:cs="Calibri,Bold"/>
                <w:color w:val="000000"/>
                <w:sz w:val="18"/>
                <w:szCs w:val="18"/>
              </w:rPr>
              <w:t>180</w:t>
            </w:r>
          </w:p>
        </w:tc>
      </w:tr>
      <w:tr w:rsidR="00565FE3" w14:paraId="76E8BF8F" w14:textId="77777777" w:rsidTr="00C73FF8">
        <w:trPr>
          <w:trHeight w:val="206"/>
        </w:trPr>
        <w:tc>
          <w:tcPr>
            <w:tcW w:w="2093" w:type="dxa"/>
            <w:vAlign w:val="center"/>
          </w:tcPr>
          <w:p w14:paraId="77666F27" w14:textId="77777777" w:rsidR="00565FE3" w:rsidRPr="009909F5" w:rsidRDefault="00565FE3" w:rsidP="00C73FF8">
            <w:pPr>
              <w:autoSpaceDE w:val="0"/>
              <w:autoSpaceDN w:val="0"/>
              <w:adjustRightInd w:val="0"/>
              <w:spacing w:after="0"/>
              <w:rPr>
                <w:rFonts w:ascii="Calibri,Bold" w:hAnsi="Calibri,Bold" w:cs="Calibri,Bold"/>
                <w:b/>
                <w:bCs/>
                <w:color w:val="000000"/>
                <w:sz w:val="18"/>
                <w:szCs w:val="18"/>
              </w:rPr>
            </w:pPr>
            <w:r w:rsidRPr="00165D22">
              <w:rPr>
                <w:rFonts w:cstheme="minorHAnsi"/>
                <w:sz w:val="18"/>
                <w:szCs w:val="18"/>
              </w:rPr>
              <w:t>Seminativi</w:t>
            </w:r>
          </w:p>
        </w:tc>
        <w:tc>
          <w:tcPr>
            <w:tcW w:w="1936" w:type="dxa"/>
          </w:tcPr>
          <w:p w14:paraId="2FC322E8"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68</w:t>
            </w:r>
          </w:p>
          <w:p w14:paraId="6C1EDBF2"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50</w:t>
            </w:r>
          </w:p>
        </w:tc>
      </w:tr>
    </w:tbl>
    <w:p w14:paraId="5A09B979" w14:textId="77777777" w:rsidR="00565FE3" w:rsidRDefault="00565FE3" w:rsidP="00565FE3">
      <w:pPr>
        <w:autoSpaceDE w:val="0"/>
        <w:autoSpaceDN w:val="0"/>
        <w:adjustRightInd w:val="0"/>
        <w:spacing w:after="0"/>
        <w:rPr>
          <w:rFonts w:ascii="Calibri,Bold" w:hAnsi="Calibri,Bold" w:cs="Calibri,Bold"/>
          <w:b/>
          <w:bCs/>
          <w:color w:val="000000"/>
        </w:rPr>
      </w:pPr>
    </w:p>
    <w:p w14:paraId="421D3FC8" w14:textId="77777777" w:rsidR="00565FE3" w:rsidRPr="00A8516A" w:rsidRDefault="00565FE3" w:rsidP="00565FE3">
      <w:pPr>
        <w:spacing w:after="0"/>
        <w:rPr>
          <w:b/>
          <w:bCs/>
          <w:sz w:val="20"/>
          <w:szCs w:val="20"/>
        </w:rPr>
      </w:pPr>
      <w:r w:rsidRPr="00A630C5">
        <w:rPr>
          <w:b/>
          <w:bCs/>
          <w:sz w:val="20"/>
          <w:szCs w:val="20"/>
        </w:rPr>
        <w:t xml:space="preserve">Azione </w:t>
      </w:r>
      <w:r>
        <w:rPr>
          <w:b/>
          <w:bCs/>
          <w:sz w:val="20"/>
          <w:szCs w:val="20"/>
        </w:rPr>
        <w:t>3</w:t>
      </w:r>
    </w:p>
    <w:tbl>
      <w:tblPr>
        <w:tblStyle w:val="Grigliatabella"/>
        <w:tblW w:w="3678" w:type="pct"/>
        <w:tblLook w:val="04A0" w:firstRow="1" w:lastRow="0" w:firstColumn="1" w:lastColumn="0" w:noHBand="0" w:noVBand="1"/>
      </w:tblPr>
      <w:tblGrid>
        <w:gridCol w:w="5976"/>
        <w:gridCol w:w="1483"/>
      </w:tblGrid>
      <w:tr w:rsidR="00565FE3" w14:paraId="4AA13836" w14:textId="77777777" w:rsidTr="00C73FF8">
        <w:trPr>
          <w:trHeight w:val="162"/>
        </w:trPr>
        <w:tc>
          <w:tcPr>
            <w:tcW w:w="4006" w:type="pct"/>
            <w:shd w:val="clear" w:color="auto" w:fill="008E40"/>
          </w:tcPr>
          <w:p w14:paraId="7724B9EA" w14:textId="77777777" w:rsidR="00565FE3" w:rsidRDefault="00565FE3" w:rsidP="00C73FF8">
            <w:pPr>
              <w:autoSpaceDE w:val="0"/>
              <w:autoSpaceDN w:val="0"/>
              <w:adjustRightInd w:val="0"/>
              <w:spacing w:after="0"/>
              <w:rPr>
                <w:rFonts w:ascii="Calibri,Bold" w:hAnsi="Calibri,Bold" w:cs="Calibri,Bold"/>
                <w:b/>
                <w:bCs/>
                <w:color w:val="FFFFFF" w:themeColor="background1"/>
                <w:sz w:val="18"/>
                <w:szCs w:val="18"/>
              </w:rPr>
            </w:pPr>
            <w:r>
              <w:rPr>
                <w:rFonts w:ascii="Calibri,Bold" w:hAnsi="Calibri,Bold" w:cs="Calibri,Bold"/>
                <w:b/>
                <w:bCs/>
                <w:color w:val="FFFFFF" w:themeColor="background1"/>
                <w:sz w:val="18"/>
                <w:szCs w:val="18"/>
              </w:rPr>
              <w:t>Sotto impegno</w:t>
            </w:r>
          </w:p>
        </w:tc>
        <w:tc>
          <w:tcPr>
            <w:tcW w:w="994" w:type="pct"/>
            <w:shd w:val="clear" w:color="auto" w:fill="008E40"/>
            <w:vAlign w:val="center"/>
          </w:tcPr>
          <w:p w14:paraId="56FD332D" w14:textId="77777777" w:rsidR="00565FE3" w:rsidRPr="009909F5"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Pr>
                <w:rFonts w:ascii="Calibri,Bold" w:hAnsi="Calibri,Bold" w:cs="Calibri,Bold"/>
                <w:b/>
                <w:bCs/>
                <w:color w:val="FFFFFF" w:themeColor="background1"/>
                <w:sz w:val="18"/>
                <w:szCs w:val="18"/>
              </w:rPr>
              <w:t>Premio</w:t>
            </w:r>
          </w:p>
        </w:tc>
      </w:tr>
      <w:tr w:rsidR="00565FE3" w14:paraId="05441249" w14:textId="77777777" w:rsidTr="00C73FF8">
        <w:trPr>
          <w:trHeight w:val="175"/>
        </w:trPr>
        <w:tc>
          <w:tcPr>
            <w:tcW w:w="4006" w:type="pct"/>
            <w:vAlign w:val="center"/>
          </w:tcPr>
          <w:p w14:paraId="25F65AEB" w14:textId="77777777" w:rsidR="00565FE3" w:rsidRPr="00444371" w:rsidRDefault="00565FE3" w:rsidP="00C73FF8">
            <w:pPr>
              <w:spacing w:after="0"/>
              <w:rPr>
                <w:rFonts w:eastAsia="Times New Roman" w:cstheme="minorHAnsi"/>
                <w:color w:val="000000"/>
                <w:sz w:val="18"/>
                <w:szCs w:val="18"/>
              </w:rPr>
            </w:pPr>
            <w:r w:rsidRPr="00444371">
              <w:rPr>
                <w:rFonts w:eastAsia="Times New Roman" w:cstheme="minorHAnsi"/>
                <w:color w:val="000000"/>
                <w:sz w:val="18"/>
                <w:szCs w:val="18"/>
              </w:rPr>
              <w:t>01 - Pomacee, Drupacee e Noce - Confusione e disorientamento sessuale</w:t>
            </w:r>
          </w:p>
        </w:tc>
        <w:tc>
          <w:tcPr>
            <w:tcW w:w="994" w:type="pct"/>
            <w:vAlign w:val="center"/>
          </w:tcPr>
          <w:p w14:paraId="770AA10A"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267</w:t>
            </w:r>
          </w:p>
          <w:p w14:paraId="6DD0FB42" w14:textId="77777777" w:rsidR="00565FE3" w:rsidRPr="000604B6"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205</w:t>
            </w:r>
          </w:p>
        </w:tc>
      </w:tr>
      <w:tr w:rsidR="00565FE3" w14:paraId="5121B107" w14:textId="77777777" w:rsidTr="00C73FF8">
        <w:trPr>
          <w:trHeight w:val="199"/>
        </w:trPr>
        <w:tc>
          <w:tcPr>
            <w:tcW w:w="4006" w:type="pct"/>
            <w:vAlign w:val="center"/>
          </w:tcPr>
          <w:p w14:paraId="1F7E1F03" w14:textId="77777777" w:rsidR="00565FE3" w:rsidRPr="00444371" w:rsidRDefault="00565FE3" w:rsidP="00C73FF8">
            <w:pPr>
              <w:spacing w:after="0"/>
              <w:rPr>
                <w:rFonts w:eastAsia="Times New Roman" w:cstheme="minorHAnsi"/>
                <w:color w:val="000000"/>
                <w:sz w:val="18"/>
                <w:szCs w:val="18"/>
              </w:rPr>
            </w:pPr>
            <w:r w:rsidRPr="00444371">
              <w:rPr>
                <w:rFonts w:eastAsia="Times New Roman" w:cstheme="minorHAnsi"/>
                <w:color w:val="000000"/>
                <w:sz w:val="18"/>
                <w:szCs w:val="18"/>
              </w:rPr>
              <w:t>02 - Frutticole -Difesa avanzata</w:t>
            </w:r>
          </w:p>
        </w:tc>
        <w:tc>
          <w:tcPr>
            <w:tcW w:w="994" w:type="pct"/>
            <w:vAlign w:val="center"/>
          </w:tcPr>
          <w:p w14:paraId="44787B2C"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163</w:t>
            </w:r>
          </w:p>
          <w:p w14:paraId="5D1A32F4" w14:textId="77777777" w:rsidR="00565FE3" w:rsidRPr="000604B6"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125</w:t>
            </w:r>
          </w:p>
        </w:tc>
      </w:tr>
      <w:tr w:rsidR="00565FE3" w14:paraId="11BC8BB5" w14:textId="77777777" w:rsidTr="00C73FF8">
        <w:trPr>
          <w:trHeight w:val="175"/>
        </w:trPr>
        <w:tc>
          <w:tcPr>
            <w:tcW w:w="4006" w:type="pct"/>
            <w:vAlign w:val="center"/>
          </w:tcPr>
          <w:p w14:paraId="14913316" w14:textId="77777777" w:rsidR="00565FE3" w:rsidRPr="00444371" w:rsidRDefault="00565FE3" w:rsidP="00C73FF8">
            <w:pPr>
              <w:spacing w:after="0"/>
              <w:rPr>
                <w:rFonts w:eastAsia="Times New Roman" w:cstheme="minorHAnsi"/>
                <w:color w:val="000000"/>
                <w:sz w:val="18"/>
                <w:szCs w:val="18"/>
              </w:rPr>
            </w:pPr>
            <w:r w:rsidRPr="00444371">
              <w:rPr>
                <w:rFonts w:eastAsia="Times New Roman" w:cstheme="minorHAnsi"/>
                <w:color w:val="000000"/>
                <w:sz w:val="18"/>
                <w:szCs w:val="18"/>
              </w:rPr>
              <w:t>03 - Vite - Confusione e antagonisti</w:t>
            </w:r>
          </w:p>
        </w:tc>
        <w:tc>
          <w:tcPr>
            <w:tcW w:w="994" w:type="pct"/>
            <w:vAlign w:val="center"/>
          </w:tcPr>
          <w:p w14:paraId="216188CB"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253</w:t>
            </w:r>
          </w:p>
          <w:p w14:paraId="35C99742" w14:textId="77777777" w:rsidR="00565FE3" w:rsidRPr="000604B6"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185</w:t>
            </w:r>
          </w:p>
        </w:tc>
      </w:tr>
      <w:tr w:rsidR="00565FE3" w14:paraId="0F75EEC1" w14:textId="77777777" w:rsidTr="00C73FF8">
        <w:trPr>
          <w:trHeight w:val="175"/>
        </w:trPr>
        <w:tc>
          <w:tcPr>
            <w:tcW w:w="4006" w:type="pct"/>
            <w:vAlign w:val="center"/>
          </w:tcPr>
          <w:p w14:paraId="0948523C" w14:textId="77777777" w:rsidR="00565FE3" w:rsidRPr="00444371" w:rsidRDefault="00565FE3" w:rsidP="00C73FF8">
            <w:pPr>
              <w:spacing w:after="0"/>
              <w:rPr>
                <w:rFonts w:eastAsia="Times New Roman" w:cstheme="minorHAnsi"/>
                <w:color w:val="000000"/>
                <w:sz w:val="18"/>
                <w:szCs w:val="18"/>
              </w:rPr>
            </w:pPr>
            <w:r w:rsidRPr="00444371">
              <w:rPr>
                <w:rFonts w:eastAsia="Times New Roman" w:cstheme="minorHAnsi"/>
                <w:color w:val="000000"/>
                <w:sz w:val="18"/>
                <w:szCs w:val="18"/>
              </w:rPr>
              <w:t>04 – Vite - Difesa avanzata</w:t>
            </w:r>
          </w:p>
        </w:tc>
        <w:tc>
          <w:tcPr>
            <w:tcW w:w="994" w:type="pct"/>
            <w:vAlign w:val="center"/>
          </w:tcPr>
          <w:p w14:paraId="3687731B"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148</w:t>
            </w:r>
          </w:p>
          <w:p w14:paraId="0557AC34" w14:textId="77777777" w:rsidR="00565FE3" w:rsidRPr="000604B6"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115</w:t>
            </w:r>
          </w:p>
        </w:tc>
      </w:tr>
      <w:tr w:rsidR="00565FE3" w14:paraId="7EBF2151" w14:textId="77777777" w:rsidTr="00C73FF8">
        <w:trPr>
          <w:trHeight w:val="175"/>
        </w:trPr>
        <w:tc>
          <w:tcPr>
            <w:tcW w:w="4006" w:type="pct"/>
            <w:vAlign w:val="center"/>
          </w:tcPr>
          <w:p w14:paraId="3A552DDE" w14:textId="77777777" w:rsidR="00565FE3" w:rsidRPr="00444371" w:rsidRDefault="00565FE3" w:rsidP="00C73FF8">
            <w:pPr>
              <w:spacing w:after="0"/>
              <w:rPr>
                <w:rFonts w:eastAsia="Times New Roman" w:cstheme="minorHAnsi"/>
                <w:color w:val="000000"/>
                <w:sz w:val="18"/>
                <w:szCs w:val="18"/>
              </w:rPr>
            </w:pPr>
            <w:r w:rsidRPr="00444371">
              <w:rPr>
                <w:rFonts w:eastAsia="Times New Roman" w:cstheme="minorHAnsi"/>
                <w:color w:val="000000"/>
                <w:sz w:val="18"/>
                <w:szCs w:val="18"/>
              </w:rPr>
              <w:t>07 - Erbacee – Difesa avanzata</w:t>
            </w:r>
          </w:p>
        </w:tc>
        <w:tc>
          <w:tcPr>
            <w:tcW w:w="994" w:type="pct"/>
          </w:tcPr>
          <w:p w14:paraId="70CD69A0" w14:textId="77777777" w:rsidR="00565FE3" w:rsidRPr="000604B6" w:rsidRDefault="00565FE3" w:rsidP="00C73FF8">
            <w:pPr>
              <w:autoSpaceDE w:val="0"/>
              <w:autoSpaceDN w:val="0"/>
              <w:adjustRightInd w:val="0"/>
              <w:spacing w:after="0"/>
              <w:jc w:val="center"/>
              <w:rPr>
                <w:rFonts w:ascii="Calibri,Bold" w:hAnsi="Calibri,Bold" w:cs="Calibri,Bold"/>
                <w:strike/>
                <w:color w:val="FF0000"/>
                <w:sz w:val="18"/>
                <w:szCs w:val="18"/>
              </w:rPr>
            </w:pPr>
            <w:r w:rsidRPr="000604B6">
              <w:rPr>
                <w:rFonts w:ascii="Calibri,Bold" w:hAnsi="Calibri,Bold" w:cs="Calibri,Bold"/>
                <w:strike/>
                <w:color w:val="FF0000"/>
                <w:sz w:val="18"/>
                <w:szCs w:val="18"/>
              </w:rPr>
              <w:t>138</w:t>
            </w:r>
          </w:p>
          <w:p w14:paraId="135A0003" w14:textId="77777777" w:rsidR="00565FE3" w:rsidRPr="000604B6" w:rsidRDefault="00565FE3" w:rsidP="00C73FF8">
            <w:pPr>
              <w:autoSpaceDE w:val="0"/>
              <w:autoSpaceDN w:val="0"/>
              <w:adjustRightInd w:val="0"/>
              <w:spacing w:after="0"/>
              <w:jc w:val="center"/>
              <w:rPr>
                <w:rFonts w:ascii="Calibri,Bold" w:hAnsi="Calibri,Bold" w:cs="Calibri,Bold"/>
                <w:color w:val="000000"/>
                <w:sz w:val="18"/>
                <w:szCs w:val="18"/>
              </w:rPr>
            </w:pPr>
            <w:r w:rsidRPr="0009311E">
              <w:rPr>
                <w:rFonts w:ascii="Calibri,Bold" w:hAnsi="Calibri,Bold" w:cs="Calibri,Bold"/>
                <w:color w:val="000000"/>
                <w:sz w:val="18"/>
                <w:szCs w:val="18"/>
                <w:highlight w:val="yellow"/>
              </w:rPr>
              <w:t>100</w:t>
            </w:r>
          </w:p>
        </w:tc>
      </w:tr>
      <w:bookmarkEnd w:id="31"/>
    </w:tbl>
    <w:p w14:paraId="056E2368" w14:textId="77777777" w:rsidR="00565FE3" w:rsidRPr="001F2691" w:rsidRDefault="00565FE3" w:rsidP="00565FE3">
      <w:pPr>
        <w:autoSpaceDE w:val="0"/>
        <w:autoSpaceDN w:val="0"/>
        <w:adjustRightInd w:val="0"/>
        <w:spacing w:after="0"/>
        <w:rPr>
          <w:rFonts w:ascii="Calibri,Bold" w:hAnsi="Calibri,Bold" w:cs="Calibri,Bold"/>
          <w:color w:val="000000"/>
        </w:rPr>
      </w:pPr>
    </w:p>
    <w:p w14:paraId="6D50ED5F"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2608E561" w14:textId="77777777" w:rsidTr="00C73FF8">
        <w:trPr>
          <w:trHeight w:val="163"/>
        </w:trPr>
        <w:tc>
          <w:tcPr>
            <w:tcW w:w="4673" w:type="dxa"/>
            <w:vMerge w:val="restart"/>
            <w:shd w:val="clear" w:color="auto" w:fill="008E40"/>
            <w:vAlign w:val="center"/>
          </w:tcPr>
          <w:p w14:paraId="54AF563D"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658C3E65"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50429988"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15DCE931" w14:textId="77777777" w:rsidTr="00C73FF8">
        <w:trPr>
          <w:trHeight w:val="139"/>
        </w:trPr>
        <w:tc>
          <w:tcPr>
            <w:tcW w:w="4673" w:type="dxa"/>
            <w:vMerge/>
            <w:shd w:val="clear" w:color="auto" w:fill="008E40"/>
            <w:vAlign w:val="center"/>
          </w:tcPr>
          <w:p w14:paraId="3E546E17"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4810368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3107DE03"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56EAB6F2" w14:textId="77777777" w:rsidR="00565FE3" w:rsidRPr="001E5EB7" w:rsidRDefault="00565FE3" w:rsidP="00565FE3">
      <w:pPr>
        <w:spacing w:after="0"/>
        <w:rPr>
          <w:rFonts w:cstheme="minorHAnsi"/>
        </w:rPr>
      </w:pPr>
    </w:p>
    <w:p w14:paraId="057939F5"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16B12FE4" w14:textId="77777777" w:rsidR="00565FE3" w:rsidRPr="00027731" w:rsidRDefault="00565FE3" w:rsidP="00565FE3">
      <w:pPr>
        <w:rPr>
          <w:rFonts w:eastAsiaTheme="majorEastAsia" w:cstheme="minorHAnsi"/>
          <w:b/>
          <w:bCs/>
          <w:color w:val="008000"/>
          <w:sz w:val="24"/>
          <w:szCs w:val="24"/>
        </w:rPr>
      </w:pPr>
      <w:r w:rsidRPr="00027731">
        <w:rPr>
          <w:sz w:val="20"/>
          <w:szCs w:val="20"/>
        </w:rPr>
        <w:t>Non prevista.</w:t>
      </w:r>
      <w:r w:rsidRPr="00027731">
        <w:rPr>
          <w:rFonts w:cstheme="minorHAnsi"/>
          <w:b/>
          <w:bCs/>
          <w:sz w:val="20"/>
          <w:szCs w:val="20"/>
        </w:rPr>
        <w:br w:type="page"/>
      </w:r>
    </w:p>
    <w:p w14:paraId="26870709" w14:textId="77777777" w:rsidR="00565FE3" w:rsidRPr="00F6220C" w:rsidRDefault="00565FE3" w:rsidP="00565FE3">
      <w:pPr>
        <w:pStyle w:val="Titolo2"/>
        <w:rPr>
          <w:rFonts w:asciiTheme="minorHAnsi" w:hAnsiTheme="minorHAnsi" w:cstheme="minorHAnsi"/>
          <w:b/>
          <w:bCs/>
        </w:rPr>
      </w:pPr>
      <w:bookmarkStart w:id="32" w:name="_Toc133425203"/>
      <w:r w:rsidRPr="00F6220C">
        <w:rPr>
          <w:rFonts w:asciiTheme="minorHAnsi" w:hAnsiTheme="minorHAnsi" w:cstheme="minorHAnsi"/>
          <w:b/>
          <w:bCs/>
        </w:rPr>
        <w:t>SRA20</w:t>
      </w:r>
      <w:r>
        <w:rPr>
          <w:rFonts w:asciiTheme="minorHAnsi" w:hAnsiTheme="minorHAnsi" w:cstheme="minorHAnsi"/>
          <w:b/>
          <w:bCs/>
        </w:rPr>
        <w:t xml:space="preserve"> – </w:t>
      </w:r>
      <w:bookmarkStart w:id="33" w:name="_Hlk132127334"/>
      <w:r>
        <w:rPr>
          <w:rFonts w:asciiTheme="minorHAnsi" w:hAnsiTheme="minorHAnsi" w:cstheme="minorHAnsi"/>
          <w:b/>
          <w:bCs/>
        </w:rPr>
        <w:t>Impegni specifici uso sostenibile dei nutrienti</w:t>
      </w:r>
      <w:bookmarkEnd w:id="32"/>
      <w:bookmarkEnd w:id="33"/>
    </w:p>
    <w:p w14:paraId="2525A981"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30E48D69" w14:textId="77777777" w:rsidR="00565FE3" w:rsidRPr="001F2691" w:rsidRDefault="00565FE3" w:rsidP="00565FE3">
      <w:pPr>
        <w:jc w:val="both"/>
        <w:rPr>
          <w:noProof/>
          <w:sz w:val="20"/>
          <w:szCs w:val="20"/>
        </w:rPr>
      </w:pPr>
      <w:bookmarkStart w:id="34" w:name="_Hlk132127344"/>
      <w:r w:rsidRPr="001F2691">
        <w:rPr>
          <w:noProof/>
          <w:sz w:val="20"/>
          <w:szCs w:val="20"/>
        </w:rPr>
        <w:t xml:space="preserve">L’intervento prevede un </w:t>
      </w:r>
      <w:r w:rsidRPr="001F2691">
        <w:rPr>
          <w:b/>
          <w:bCs/>
          <w:noProof/>
          <w:sz w:val="20"/>
          <w:szCs w:val="20"/>
        </w:rPr>
        <w:t xml:space="preserve">sostegno per ettaro di SAU </w:t>
      </w:r>
      <w:r w:rsidRPr="001F2691">
        <w:rPr>
          <w:noProof/>
          <w:sz w:val="20"/>
          <w:szCs w:val="20"/>
        </w:rPr>
        <w:t xml:space="preserve">per gli agricoltori che si impegnano ad un uso più sostenibile dell’azoto. L’intervento è finalizzato alla tutela del suolo e della qualità delle risorse idriche superficiali e profonde, mitigando al contempo le emissioni climalteranti </w:t>
      </w:r>
      <w:r>
        <w:rPr>
          <w:noProof/>
          <w:sz w:val="20"/>
          <w:szCs w:val="20"/>
        </w:rPr>
        <w:t xml:space="preserve">e inquinanti </w:t>
      </w:r>
      <w:r w:rsidRPr="001F2691">
        <w:rPr>
          <w:noProof/>
          <w:sz w:val="20"/>
          <w:szCs w:val="20"/>
        </w:rPr>
        <w:t>legate alle attività di fertilizzazione.</w:t>
      </w:r>
    </w:p>
    <w:p w14:paraId="4B11BCED" w14:textId="77777777" w:rsidR="00565FE3" w:rsidRPr="001F2691" w:rsidRDefault="00565FE3" w:rsidP="00565FE3">
      <w:pPr>
        <w:spacing w:before="40" w:after="40"/>
        <w:jc w:val="both"/>
        <w:rPr>
          <w:sz w:val="20"/>
          <w:szCs w:val="20"/>
        </w:rPr>
      </w:pPr>
      <w:r w:rsidRPr="001F2691">
        <w:rPr>
          <w:noProof/>
          <w:sz w:val="20"/>
          <w:szCs w:val="20"/>
        </w:rPr>
        <w:t>Regione Lombardia intende attivare la presente azione:</w:t>
      </w:r>
    </w:p>
    <w:p w14:paraId="0289AA64" w14:textId="77777777" w:rsidR="00565FE3" w:rsidRPr="001F2691" w:rsidRDefault="00565FE3" w:rsidP="00565FE3">
      <w:pPr>
        <w:pStyle w:val="Paragrafoelenco"/>
        <w:numPr>
          <w:ilvl w:val="0"/>
          <w:numId w:val="30"/>
        </w:numPr>
        <w:spacing w:before="40" w:after="40"/>
        <w:jc w:val="both"/>
        <w:rPr>
          <w:sz w:val="20"/>
          <w:szCs w:val="20"/>
        </w:rPr>
      </w:pPr>
      <w:r w:rsidRPr="001F2691">
        <w:rPr>
          <w:b/>
          <w:bCs/>
          <w:noProof/>
          <w:sz w:val="20"/>
          <w:szCs w:val="20"/>
        </w:rPr>
        <w:t>Azione 1</w:t>
      </w:r>
      <w:r w:rsidRPr="001F2691">
        <w:rPr>
          <w:noProof/>
          <w:sz w:val="20"/>
          <w:szCs w:val="20"/>
        </w:rPr>
        <w:t>: uso sostenibile dei nutrienti.</w:t>
      </w:r>
    </w:p>
    <w:p w14:paraId="765A6D15" w14:textId="77777777" w:rsidR="00565FE3" w:rsidRPr="001F2691" w:rsidRDefault="00565FE3" w:rsidP="00565FE3">
      <w:pPr>
        <w:spacing w:before="40" w:after="40"/>
        <w:jc w:val="both"/>
        <w:rPr>
          <w:sz w:val="20"/>
          <w:szCs w:val="20"/>
        </w:rPr>
      </w:pPr>
      <w:r w:rsidRPr="001F2691">
        <w:rPr>
          <w:noProof/>
          <w:sz w:val="20"/>
          <w:szCs w:val="20"/>
        </w:rPr>
        <w:t>L’intervento prevede un periodo di impegno di durata pari a</w:t>
      </w:r>
      <w:r w:rsidRPr="001F2691">
        <w:rPr>
          <w:b/>
          <w:bCs/>
          <w:noProof/>
          <w:sz w:val="20"/>
          <w:szCs w:val="20"/>
        </w:rPr>
        <w:t xml:space="preserve"> 5 anni</w:t>
      </w:r>
      <w:r w:rsidRPr="001F2691">
        <w:rPr>
          <w:noProof/>
          <w:sz w:val="20"/>
          <w:szCs w:val="20"/>
        </w:rPr>
        <w:t>.</w:t>
      </w:r>
    </w:p>
    <w:p w14:paraId="0617A5A9" w14:textId="77777777" w:rsidR="00565FE3" w:rsidRPr="001F2691" w:rsidRDefault="00565FE3" w:rsidP="00565FE3">
      <w:pPr>
        <w:spacing w:before="40" w:after="40"/>
        <w:jc w:val="both"/>
        <w:rPr>
          <w:sz w:val="20"/>
          <w:szCs w:val="20"/>
        </w:rPr>
      </w:pPr>
      <w:r w:rsidRPr="001F2691">
        <w:rPr>
          <w:noProof/>
          <w:sz w:val="20"/>
          <w:szCs w:val="20"/>
        </w:rPr>
        <w:t>La singola annualità dell’impegno è riferita all’</w:t>
      </w:r>
      <w:r w:rsidRPr="001F2691">
        <w:rPr>
          <w:b/>
          <w:bCs/>
          <w:noProof/>
          <w:sz w:val="20"/>
          <w:szCs w:val="20"/>
        </w:rPr>
        <w:t>anno solare</w:t>
      </w:r>
      <w:r w:rsidRPr="001F2691">
        <w:rPr>
          <w:noProof/>
          <w:sz w:val="20"/>
          <w:szCs w:val="20"/>
        </w:rPr>
        <w:t xml:space="preserve"> (01/01-31/12).</w:t>
      </w:r>
    </w:p>
    <w:p w14:paraId="543B0582" w14:textId="77777777" w:rsidR="00565FE3" w:rsidRPr="001F2691" w:rsidRDefault="00565FE3" w:rsidP="00565FE3">
      <w:pPr>
        <w:spacing w:after="0"/>
        <w:jc w:val="both"/>
        <w:rPr>
          <w:rFonts w:eastAsiaTheme="majorEastAsia"/>
          <w:sz w:val="20"/>
          <w:szCs w:val="20"/>
        </w:rPr>
      </w:pPr>
      <w:r w:rsidRPr="001F2691">
        <w:rPr>
          <w:rFonts w:eastAsiaTheme="majorEastAsia"/>
          <w:sz w:val="20"/>
          <w:szCs w:val="20"/>
        </w:rPr>
        <w:t xml:space="preserve">L’intervento si applica su </w:t>
      </w:r>
      <w:r w:rsidRPr="001F2691">
        <w:rPr>
          <w:rFonts w:eastAsiaTheme="majorEastAsia"/>
          <w:b/>
          <w:bCs/>
          <w:sz w:val="20"/>
          <w:szCs w:val="20"/>
        </w:rPr>
        <w:t>appezzamenti variabili</w:t>
      </w:r>
      <w:r w:rsidRPr="001F2691">
        <w:rPr>
          <w:rFonts w:eastAsiaTheme="majorEastAsia"/>
          <w:sz w:val="20"/>
          <w:szCs w:val="20"/>
        </w:rPr>
        <w:t xml:space="preserve">. </w:t>
      </w:r>
    </w:p>
    <w:bookmarkEnd w:id="34"/>
    <w:p w14:paraId="774F2025" w14:textId="77777777" w:rsidR="00565FE3" w:rsidRPr="00725EB5" w:rsidRDefault="00565FE3" w:rsidP="00565FE3">
      <w:pPr>
        <w:spacing w:before="40" w:after="0"/>
      </w:pPr>
    </w:p>
    <w:p w14:paraId="31911611" w14:textId="77777777" w:rsidR="00565FE3" w:rsidRPr="008724EE" w:rsidRDefault="00565FE3" w:rsidP="00565FE3">
      <w:pPr>
        <w:pStyle w:val="Titolo3"/>
        <w:rPr>
          <w:i/>
          <w:iCs/>
          <w:color w:val="365F91" w:themeColor="accent1" w:themeShade="BF"/>
          <w:sz w:val="22"/>
          <w:szCs w:val="22"/>
        </w:rPr>
      </w:pPr>
      <w:r w:rsidRPr="008724EE">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34"/>
        <w:gridCol w:w="734"/>
        <w:gridCol w:w="1249"/>
        <w:gridCol w:w="1124"/>
        <w:gridCol w:w="2610"/>
        <w:gridCol w:w="1347"/>
        <w:gridCol w:w="718"/>
        <w:gridCol w:w="724"/>
      </w:tblGrid>
      <w:tr w:rsidR="00565FE3" w:rsidRPr="00906FA2" w14:paraId="211A5629" w14:textId="77777777" w:rsidTr="00C73FF8">
        <w:trPr>
          <w:trHeight w:val="405"/>
        </w:trPr>
        <w:tc>
          <w:tcPr>
            <w:tcW w:w="806" w:type="pct"/>
            <w:vMerge w:val="restart"/>
            <w:shd w:val="clear" w:color="auto" w:fill="008E40"/>
            <w:vAlign w:val="center"/>
          </w:tcPr>
          <w:p w14:paraId="26084FF0" w14:textId="77777777" w:rsidR="00565FE3" w:rsidRPr="00906FA2" w:rsidRDefault="00565FE3" w:rsidP="00C73FF8">
            <w:pPr>
              <w:spacing w:after="0"/>
              <w:jc w:val="center"/>
              <w:rPr>
                <w:rFonts w:cstheme="minorHAnsi"/>
                <w:b/>
                <w:bCs/>
                <w:color w:val="002060"/>
                <w:sz w:val="18"/>
                <w:szCs w:val="18"/>
              </w:rPr>
            </w:pPr>
            <w:r w:rsidRPr="00906FA2">
              <w:rPr>
                <w:rFonts w:cstheme="minorHAnsi"/>
                <w:b/>
                <w:bCs/>
                <w:color w:val="FFFFFF" w:themeColor="background1"/>
                <w:sz w:val="18"/>
                <w:szCs w:val="18"/>
              </w:rPr>
              <w:t>Codice intervento</w:t>
            </w:r>
          </w:p>
        </w:tc>
        <w:tc>
          <w:tcPr>
            <w:tcW w:w="362" w:type="pct"/>
            <w:vMerge w:val="restart"/>
            <w:vAlign w:val="center"/>
          </w:tcPr>
          <w:p w14:paraId="27EF61C9" w14:textId="77777777" w:rsidR="00565FE3" w:rsidRPr="00906FA2" w:rsidRDefault="00565FE3" w:rsidP="00C73FF8">
            <w:pPr>
              <w:spacing w:after="0"/>
              <w:jc w:val="center"/>
              <w:rPr>
                <w:rFonts w:cstheme="minorHAnsi"/>
                <w:b/>
                <w:bCs/>
                <w:sz w:val="18"/>
                <w:szCs w:val="18"/>
              </w:rPr>
            </w:pPr>
            <w:r w:rsidRPr="00906FA2">
              <w:rPr>
                <w:rFonts w:cstheme="minorHAnsi"/>
                <w:b/>
                <w:bCs/>
                <w:sz w:val="18"/>
                <w:szCs w:val="18"/>
              </w:rPr>
              <w:t>SRA20</w:t>
            </w:r>
          </w:p>
        </w:tc>
        <w:tc>
          <w:tcPr>
            <w:tcW w:w="616" w:type="pct"/>
            <w:vMerge w:val="restart"/>
            <w:shd w:val="clear" w:color="auto" w:fill="008E40"/>
            <w:vAlign w:val="center"/>
          </w:tcPr>
          <w:p w14:paraId="25872D52" w14:textId="77777777" w:rsidR="00565FE3" w:rsidRPr="00906FA2" w:rsidRDefault="00565FE3" w:rsidP="00C73FF8">
            <w:pPr>
              <w:spacing w:after="0"/>
              <w:jc w:val="center"/>
              <w:rPr>
                <w:rFonts w:cstheme="minorHAnsi"/>
                <w:b/>
                <w:bCs/>
                <w:color w:val="002060"/>
                <w:sz w:val="18"/>
                <w:szCs w:val="18"/>
              </w:rPr>
            </w:pPr>
            <w:r w:rsidRPr="00906FA2">
              <w:rPr>
                <w:rFonts w:cstheme="minorHAnsi"/>
                <w:b/>
                <w:bCs/>
                <w:color w:val="FFFFFF" w:themeColor="background1"/>
                <w:sz w:val="18"/>
                <w:szCs w:val="18"/>
              </w:rPr>
              <w:t>Titolo intervento</w:t>
            </w:r>
          </w:p>
        </w:tc>
        <w:tc>
          <w:tcPr>
            <w:tcW w:w="1841" w:type="pct"/>
            <w:gridSpan w:val="2"/>
            <w:vMerge w:val="restart"/>
            <w:vAlign w:val="center"/>
          </w:tcPr>
          <w:p w14:paraId="4DE25956" w14:textId="77777777" w:rsidR="00565FE3" w:rsidRPr="00906FA2" w:rsidRDefault="00565FE3" w:rsidP="00C73FF8">
            <w:pPr>
              <w:spacing w:after="0"/>
              <w:jc w:val="center"/>
              <w:rPr>
                <w:rFonts w:cstheme="minorHAnsi"/>
                <w:b/>
                <w:bCs/>
                <w:sz w:val="18"/>
                <w:szCs w:val="18"/>
              </w:rPr>
            </w:pPr>
            <w:r w:rsidRPr="00906FA2">
              <w:rPr>
                <w:rFonts w:cstheme="minorHAnsi"/>
                <w:b/>
                <w:bCs/>
                <w:sz w:val="18"/>
                <w:szCs w:val="18"/>
              </w:rPr>
              <w:t>ACA20 - impegni specifici uso sostenibile dei nutrienti</w:t>
            </w:r>
          </w:p>
        </w:tc>
        <w:tc>
          <w:tcPr>
            <w:tcW w:w="664" w:type="pct"/>
            <w:vMerge w:val="restart"/>
            <w:shd w:val="clear" w:color="auto" w:fill="008E40"/>
            <w:vAlign w:val="center"/>
          </w:tcPr>
          <w:p w14:paraId="7F8A1B12" w14:textId="77777777" w:rsidR="00565FE3" w:rsidRPr="00906FA2" w:rsidRDefault="00565FE3" w:rsidP="00C73FF8">
            <w:pPr>
              <w:spacing w:after="0"/>
              <w:jc w:val="center"/>
              <w:rPr>
                <w:rFonts w:cstheme="minorHAnsi"/>
                <w:b/>
                <w:bCs/>
                <w:color w:val="FFFFFF" w:themeColor="background1"/>
                <w:sz w:val="18"/>
                <w:szCs w:val="18"/>
              </w:rPr>
            </w:pPr>
            <w:r w:rsidRPr="00906FA2">
              <w:rPr>
                <w:rFonts w:cstheme="minorHAnsi"/>
                <w:b/>
                <w:bCs/>
                <w:color w:val="FFFFFF" w:themeColor="background1"/>
                <w:sz w:val="18"/>
                <w:szCs w:val="18"/>
              </w:rPr>
              <w:t>Attivato da Regione Lombardia</w:t>
            </w:r>
          </w:p>
        </w:tc>
        <w:tc>
          <w:tcPr>
            <w:tcW w:w="354" w:type="pct"/>
            <w:shd w:val="clear" w:color="auto" w:fill="92D050"/>
            <w:vAlign w:val="center"/>
          </w:tcPr>
          <w:p w14:paraId="703D71C7" w14:textId="77777777" w:rsidR="00565FE3" w:rsidRPr="00906FA2" w:rsidRDefault="00565FE3" w:rsidP="00C73FF8">
            <w:pPr>
              <w:spacing w:after="0"/>
              <w:jc w:val="center"/>
              <w:rPr>
                <w:rFonts w:cstheme="minorHAnsi"/>
                <w:b/>
                <w:bCs/>
                <w:color w:val="FFFFFF" w:themeColor="background1"/>
                <w:sz w:val="18"/>
                <w:szCs w:val="18"/>
              </w:rPr>
            </w:pPr>
            <w:r w:rsidRPr="00906FA2">
              <w:rPr>
                <w:rFonts w:cstheme="minorHAnsi"/>
                <w:b/>
                <w:bCs/>
                <w:color w:val="FFFFFF" w:themeColor="background1"/>
                <w:sz w:val="18"/>
                <w:szCs w:val="18"/>
              </w:rPr>
              <w:t>Sì</w:t>
            </w:r>
          </w:p>
        </w:tc>
        <w:sdt>
          <w:sdtPr>
            <w:rPr>
              <w:rFonts w:cstheme="minorHAnsi"/>
            </w:rPr>
            <w:id w:val="-1277014738"/>
            <w14:checkbox>
              <w14:checked w14:val="1"/>
              <w14:checkedState w14:val="2612" w14:font="MS Gothic"/>
              <w14:uncheckedState w14:val="2610" w14:font="MS Gothic"/>
            </w14:checkbox>
          </w:sdtPr>
          <w:sdtEndPr/>
          <w:sdtContent>
            <w:tc>
              <w:tcPr>
                <w:tcW w:w="357" w:type="pct"/>
                <w:vAlign w:val="center"/>
              </w:tcPr>
              <w:p w14:paraId="0042E365" w14:textId="77777777" w:rsidR="00565FE3" w:rsidRPr="00906FA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906FA2" w14:paraId="34C069DD" w14:textId="77777777" w:rsidTr="00C73FF8">
        <w:trPr>
          <w:trHeight w:val="405"/>
        </w:trPr>
        <w:tc>
          <w:tcPr>
            <w:tcW w:w="806" w:type="pct"/>
            <w:vMerge/>
            <w:shd w:val="clear" w:color="auto" w:fill="008E40"/>
            <w:vAlign w:val="center"/>
          </w:tcPr>
          <w:p w14:paraId="0A682CC7" w14:textId="77777777" w:rsidR="00565FE3" w:rsidRPr="00906FA2" w:rsidRDefault="00565FE3" w:rsidP="00C73FF8">
            <w:pPr>
              <w:spacing w:after="0"/>
              <w:rPr>
                <w:rFonts w:cstheme="minorHAnsi"/>
                <w:sz w:val="18"/>
                <w:szCs w:val="18"/>
              </w:rPr>
            </w:pPr>
          </w:p>
        </w:tc>
        <w:tc>
          <w:tcPr>
            <w:tcW w:w="362" w:type="pct"/>
            <w:vMerge/>
            <w:vAlign w:val="center"/>
          </w:tcPr>
          <w:p w14:paraId="598A93E6" w14:textId="77777777" w:rsidR="00565FE3" w:rsidRPr="00906FA2" w:rsidRDefault="00565FE3" w:rsidP="00C73FF8">
            <w:pPr>
              <w:spacing w:after="0"/>
              <w:rPr>
                <w:rFonts w:cstheme="minorHAnsi"/>
                <w:sz w:val="18"/>
                <w:szCs w:val="18"/>
              </w:rPr>
            </w:pPr>
          </w:p>
        </w:tc>
        <w:tc>
          <w:tcPr>
            <w:tcW w:w="616" w:type="pct"/>
            <w:vMerge/>
            <w:shd w:val="clear" w:color="auto" w:fill="008E40"/>
            <w:vAlign w:val="center"/>
          </w:tcPr>
          <w:p w14:paraId="3458D4F1" w14:textId="77777777" w:rsidR="00565FE3" w:rsidRPr="00906FA2" w:rsidRDefault="00565FE3" w:rsidP="00C73FF8">
            <w:pPr>
              <w:spacing w:after="0"/>
              <w:rPr>
                <w:rFonts w:cstheme="minorHAnsi"/>
                <w:sz w:val="18"/>
                <w:szCs w:val="18"/>
              </w:rPr>
            </w:pPr>
          </w:p>
        </w:tc>
        <w:tc>
          <w:tcPr>
            <w:tcW w:w="1841" w:type="pct"/>
            <w:gridSpan w:val="2"/>
            <w:vMerge/>
            <w:vAlign w:val="center"/>
          </w:tcPr>
          <w:p w14:paraId="4EEDFB17" w14:textId="77777777" w:rsidR="00565FE3" w:rsidRPr="00906FA2" w:rsidRDefault="00565FE3" w:rsidP="00C73FF8">
            <w:pPr>
              <w:spacing w:after="0"/>
              <w:rPr>
                <w:rFonts w:cstheme="minorHAnsi"/>
                <w:sz w:val="18"/>
                <w:szCs w:val="18"/>
              </w:rPr>
            </w:pPr>
          </w:p>
        </w:tc>
        <w:tc>
          <w:tcPr>
            <w:tcW w:w="664" w:type="pct"/>
            <w:vMerge/>
            <w:shd w:val="clear" w:color="auto" w:fill="008E40"/>
            <w:vAlign w:val="center"/>
          </w:tcPr>
          <w:p w14:paraId="1AC67D85" w14:textId="77777777" w:rsidR="00565FE3" w:rsidRPr="00906FA2" w:rsidRDefault="00565FE3" w:rsidP="00C73FF8">
            <w:pPr>
              <w:spacing w:after="0"/>
              <w:jc w:val="center"/>
              <w:rPr>
                <w:rFonts w:cstheme="minorHAnsi"/>
                <w:b/>
                <w:bCs/>
                <w:color w:val="FFFFFF" w:themeColor="background1"/>
                <w:sz w:val="18"/>
                <w:szCs w:val="18"/>
              </w:rPr>
            </w:pPr>
          </w:p>
        </w:tc>
        <w:tc>
          <w:tcPr>
            <w:tcW w:w="354" w:type="pct"/>
            <w:shd w:val="clear" w:color="auto" w:fill="FF0000"/>
            <w:vAlign w:val="center"/>
          </w:tcPr>
          <w:p w14:paraId="4BCA1AD4" w14:textId="77777777" w:rsidR="00565FE3" w:rsidRPr="00906FA2" w:rsidRDefault="00565FE3" w:rsidP="00C73FF8">
            <w:pPr>
              <w:spacing w:after="0"/>
              <w:jc w:val="center"/>
              <w:rPr>
                <w:rFonts w:cstheme="minorHAnsi"/>
                <w:b/>
                <w:bCs/>
                <w:color w:val="FFFFFF" w:themeColor="background1"/>
                <w:sz w:val="18"/>
                <w:szCs w:val="18"/>
              </w:rPr>
            </w:pPr>
            <w:r w:rsidRPr="00906FA2">
              <w:rPr>
                <w:rFonts w:cstheme="minorHAnsi"/>
                <w:b/>
                <w:bCs/>
                <w:color w:val="FFFFFF" w:themeColor="background1"/>
                <w:sz w:val="18"/>
                <w:szCs w:val="18"/>
              </w:rPr>
              <w:t>No</w:t>
            </w:r>
          </w:p>
        </w:tc>
        <w:sdt>
          <w:sdtPr>
            <w:rPr>
              <w:rFonts w:cstheme="minorHAnsi"/>
            </w:rPr>
            <w:id w:val="933404043"/>
            <w14:checkbox>
              <w14:checked w14:val="0"/>
              <w14:checkedState w14:val="2612" w14:font="MS Gothic"/>
              <w14:uncheckedState w14:val="2610" w14:font="MS Gothic"/>
            </w14:checkbox>
          </w:sdtPr>
          <w:sdtEndPr/>
          <w:sdtContent>
            <w:tc>
              <w:tcPr>
                <w:tcW w:w="357" w:type="pct"/>
                <w:vAlign w:val="center"/>
              </w:tcPr>
              <w:p w14:paraId="237403BF" w14:textId="77777777" w:rsidR="00565FE3" w:rsidRPr="00906FA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906FA2" w14:paraId="1272429B" w14:textId="77777777" w:rsidTr="00C73FF8">
        <w:trPr>
          <w:trHeight w:val="270"/>
        </w:trPr>
        <w:tc>
          <w:tcPr>
            <w:tcW w:w="1168" w:type="pct"/>
            <w:gridSpan w:val="2"/>
            <w:shd w:val="clear" w:color="auto" w:fill="008E40"/>
            <w:vAlign w:val="center"/>
          </w:tcPr>
          <w:p w14:paraId="54AA14F5"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70" w:type="pct"/>
            <w:gridSpan w:val="2"/>
            <w:vAlign w:val="center"/>
          </w:tcPr>
          <w:p w14:paraId="1BF2D465" w14:textId="77777777" w:rsidR="00565FE3" w:rsidRPr="00906FA2" w:rsidRDefault="00565FE3" w:rsidP="00C73FF8">
            <w:pPr>
              <w:spacing w:after="0"/>
              <w:jc w:val="center"/>
              <w:rPr>
                <w:rFonts w:cstheme="minorHAnsi"/>
                <w:sz w:val="18"/>
                <w:szCs w:val="18"/>
                <w:lang w:val="it"/>
              </w:rPr>
            </w:pPr>
            <w:r w:rsidRPr="00906FA2">
              <w:rPr>
                <w:rFonts w:cstheme="minorHAnsi"/>
                <w:sz w:val="18"/>
                <w:szCs w:val="18"/>
                <w:lang w:val="it"/>
              </w:rPr>
              <w:t>7.000.000,00</w:t>
            </w:r>
            <w:r>
              <w:rPr>
                <w:rFonts w:cstheme="minorHAnsi"/>
                <w:sz w:val="18"/>
                <w:szCs w:val="18"/>
                <w:lang w:val="it"/>
              </w:rPr>
              <w:t xml:space="preserve"> €</w:t>
            </w:r>
          </w:p>
        </w:tc>
        <w:tc>
          <w:tcPr>
            <w:tcW w:w="1950" w:type="pct"/>
            <w:gridSpan w:val="2"/>
            <w:shd w:val="clear" w:color="auto" w:fill="008E40"/>
            <w:vAlign w:val="center"/>
          </w:tcPr>
          <w:p w14:paraId="4DCAF4EB"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11" w:type="pct"/>
            <w:gridSpan w:val="2"/>
            <w:vAlign w:val="center"/>
          </w:tcPr>
          <w:p w14:paraId="7E22A71F" w14:textId="77777777" w:rsidR="00565FE3" w:rsidRPr="00906FA2" w:rsidRDefault="00565FE3" w:rsidP="00C73FF8">
            <w:pPr>
              <w:spacing w:after="0"/>
              <w:jc w:val="center"/>
              <w:rPr>
                <w:rFonts w:cstheme="minorHAnsi"/>
                <w:sz w:val="18"/>
                <w:szCs w:val="18"/>
                <w:lang w:val="it"/>
              </w:rPr>
            </w:pPr>
            <w:r w:rsidRPr="00906FA2">
              <w:rPr>
                <w:rFonts w:cstheme="minorHAnsi"/>
                <w:sz w:val="18"/>
                <w:szCs w:val="18"/>
                <w:lang w:val="it"/>
              </w:rPr>
              <w:t>2.849.000,00</w:t>
            </w:r>
            <w:r>
              <w:rPr>
                <w:rFonts w:cstheme="minorHAnsi"/>
                <w:sz w:val="18"/>
                <w:szCs w:val="18"/>
                <w:lang w:val="it"/>
              </w:rPr>
              <w:t xml:space="preserve"> €</w:t>
            </w:r>
          </w:p>
        </w:tc>
      </w:tr>
      <w:tr w:rsidR="00565FE3" w:rsidRPr="00906FA2" w14:paraId="4FB9738F" w14:textId="77777777" w:rsidTr="00C73FF8">
        <w:trPr>
          <w:trHeight w:val="270"/>
        </w:trPr>
        <w:tc>
          <w:tcPr>
            <w:tcW w:w="1168" w:type="pct"/>
            <w:gridSpan w:val="2"/>
            <w:shd w:val="clear" w:color="auto" w:fill="008E40"/>
            <w:vAlign w:val="center"/>
          </w:tcPr>
          <w:p w14:paraId="4471EEFA" w14:textId="77777777" w:rsidR="00565FE3" w:rsidRPr="00B51165" w:rsidRDefault="00565FE3" w:rsidP="00C73FF8">
            <w:pPr>
              <w:spacing w:after="0"/>
              <w:jc w:val="center"/>
              <w:rPr>
                <w:highlight w:val="green"/>
              </w:rPr>
            </w:pPr>
            <w:r w:rsidRPr="00B51165">
              <w:rPr>
                <w:rFonts w:cstheme="minorHAnsi"/>
                <w:b/>
                <w:bCs/>
                <w:color w:val="FFFFFF" w:themeColor="background1"/>
                <w:sz w:val="18"/>
                <w:szCs w:val="18"/>
                <w:highlight w:val="green"/>
                <w:lang w:val="en-GB"/>
              </w:rPr>
              <w:t>Indicatori di Risultato - R</w:t>
            </w:r>
          </w:p>
        </w:tc>
        <w:tc>
          <w:tcPr>
            <w:tcW w:w="1170" w:type="pct"/>
            <w:gridSpan w:val="2"/>
            <w:vAlign w:val="center"/>
          </w:tcPr>
          <w:p w14:paraId="61E9CF46" w14:textId="77777777" w:rsidR="00565FE3" w:rsidRPr="00B51165" w:rsidRDefault="00565FE3" w:rsidP="00C73FF8">
            <w:pPr>
              <w:spacing w:after="0"/>
              <w:jc w:val="center"/>
              <w:rPr>
                <w:rFonts w:cstheme="minorHAnsi"/>
                <w:sz w:val="18"/>
                <w:szCs w:val="18"/>
                <w:highlight w:val="green"/>
                <w:lang w:val="it"/>
              </w:rPr>
            </w:pPr>
          </w:p>
          <w:tbl>
            <w:tblPr>
              <w:tblStyle w:val="Grigliatabella"/>
              <w:tblW w:w="0" w:type="auto"/>
              <w:tblLook w:val="04A0" w:firstRow="1" w:lastRow="0" w:firstColumn="1" w:lastColumn="0" w:noHBand="0" w:noVBand="1"/>
            </w:tblPr>
            <w:tblGrid>
              <w:gridCol w:w="702"/>
              <w:gridCol w:w="702"/>
              <w:gridCol w:w="702"/>
            </w:tblGrid>
            <w:tr w:rsidR="00565FE3" w:rsidRPr="00B51165" w14:paraId="1AFE3D1C" w14:textId="77777777" w:rsidTr="00C73FF8">
              <w:tc>
                <w:tcPr>
                  <w:tcW w:w="702" w:type="dxa"/>
                  <w:shd w:val="clear" w:color="auto" w:fill="008E40"/>
                </w:tcPr>
                <w:p w14:paraId="61C1A431" w14:textId="77777777" w:rsidR="00565FE3" w:rsidRPr="00912B8E" w:rsidRDefault="00565FE3" w:rsidP="00C73FF8">
                  <w:pPr>
                    <w:spacing w:after="0"/>
                    <w:jc w:val="center"/>
                    <w:rPr>
                      <w:rFonts w:cstheme="minorHAnsi"/>
                      <w:b/>
                      <w:bCs/>
                      <w:color w:val="FFFFFF" w:themeColor="background1"/>
                      <w:sz w:val="18"/>
                      <w:szCs w:val="18"/>
                      <w:highlight w:val="green"/>
                      <w:lang w:val="it"/>
                    </w:rPr>
                  </w:pPr>
                  <w:r w:rsidRPr="00912B8E">
                    <w:rPr>
                      <w:rFonts w:cstheme="minorHAnsi"/>
                      <w:b/>
                      <w:bCs/>
                      <w:color w:val="FFFFFF" w:themeColor="background1"/>
                      <w:sz w:val="18"/>
                      <w:szCs w:val="18"/>
                      <w:highlight w:val="green"/>
                      <w:lang w:val="it"/>
                    </w:rPr>
                    <w:t>Az. 1</w:t>
                  </w:r>
                </w:p>
              </w:tc>
              <w:tc>
                <w:tcPr>
                  <w:tcW w:w="702" w:type="dxa"/>
                  <w:shd w:val="clear" w:color="auto" w:fill="008E40"/>
                </w:tcPr>
                <w:p w14:paraId="5CC4DDFD" w14:textId="77777777" w:rsidR="00565FE3" w:rsidRPr="00912B8E" w:rsidRDefault="00565FE3" w:rsidP="00C73FF8">
                  <w:pPr>
                    <w:spacing w:after="0"/>
                    <w:jc w:val="center"/>
                    <w:rPr>
                      <w:rFonts w:cstheme="minorHAnsi"/>
                      <w:color w:val="FFFFFF" w:themeColor="background1"/>
                      <w:sz w:val="18"/>
                      <w:szCs w:val="18"/>
                      <w:highlight w:val="green"/>
                      <w:lang w:val="it"/>
                    </w:rPr>
                  </w:pPr>
                  <w:r w:rsidRPr="00912B8E">
                    <w:rPr>
                      <w:rFonts w:cstheme="minorHAnsi"/>
                      <w:b/>
                      <w:bCs/>
                      <w:color w:val="FFFFFF" w:themeColor="background1"/>
                      <w:sz w:val="18"/>
                      <w:szCs w:val="18"/>
                      <w:highlight w:val="green"/>
                      <w:lang w:val="it"/>
                    </w:rPr>
                    <w:t>I.A.2</w:t>
                  </w:r>
                </w:p>
              </w:tc>
              <w:tc>
                <w:tcPr>
                  <w:tcW w:w="702" w:type="dxa"/>
                  <w:shd w:val="clear" w:color="auto" w:fill="008E40"/>
                </w:tcPr>
                <w:p w14:paraId="07852C39" w14:textId="77777777" w:rsidR="00565FE3" w:rsidRPr="00912B8E" w:rsidRDefault="00565FE3" w:rsidP="00C73FF8">
                  <w:pPr>
                    <w:spacing w:after="0"/>
                    <w:jc w:val="center"/>
                    <w:rPr>
                      <w:rFonts w:cstheme="minorHAnsi"/>
                      <w:color w:val="FFFFFF" w:themeColor="background1"/>
                      <w:sz w:val="18"/>
                      <w:szCs w:val="18"/>
                      <w:highlight w:val="green"/>
                      <w:lang w:val="it"/>
                    </w:rPr>
                  </w:pPr>
                  <w:r w:rsidRPr="00912B8E">
                    <w:rPr>
                      <w:rFonts w:cstheme="minorHAnsi"/>
                      <w:b/>
                      <w:bCs/>
                      <w:color w:val="FFFFFF" w:themeColor="background1"/>
                      <w:sz w:val="18"/>
                      <w:szCs w:val="18"/>
                      <w:highlight w:val="green"/>
                      <w:lang w:val="it"/>
                    </w:rPr>
                    <w:t>I.A.3</w:t>
                  </w:r>
                </w:p>
              </w:tc>
            </w:tr>
            <w:tr w:rsidR="00565FE3" w:rsidRPr="00B51165" w14:paraId="3B2B8776" w14:textId="77777777" w:rsidTr="00C73FF8">
              <w:tc>
                <w:tcPr>
                  <w:tcW w:w="702" w:type="dxa"/>
                </w:tcPr>
                <w:p w14:paraId="267B09B4" w14:textId="77777777" w:rsidR="00565FE3" w:rsidRPr="00912B8E" w:rsidRDefault="00565FE3" w:rsidP="00C73FF8">
                  <w:pPr>
                    <w:spacing w:after="0"/>
                    <w:jc w:val="center"/>
                    <w:rPr>
                      <w:rFonts w:cstheme="minorHAnsi"/>
                      <w:sz w:val="18"/>
                      <w:szCs w:val="18"/>
                      <w:highlight w:val="green"/>
                      <w:lang w:val="it"/>
                    </w:rPr>
                  </w:pPr>
                  <w:r w:rsidRPr="00912B8E">
                    <w:rPr>
                      <w:rFonts w:cstheme="minorHAnsi"/>
                      <w:sz w:val="18"/>
                      <w:szCs w:val="18"/>
                      <w:highlight w:val="green"/>
                      <w:lang w:val="it"/>
                    </w:rPr>
                    <w:t>R.19</w:t>
                  </w:r>
                </w:p>
              </w:tc>
              <w:tc>
                <w:tcPr>
                  <w:tcW w:w="702" w:type="dxa"/>
                </w:tcPr>
                <w:p w14:paraId="59301083" w14:textId="77777777" w:rsidR="00565FE3" w:rsidRPr="00912B8E" w:rsidRDefault="00565FE3" w:rsidP="00C73FF8">
                  <w:pPr>
                    <w:spacing w:after="0"/>
                    <w:jc w:val="center"/>
                    <w:rPr>
                      <w:rFonts w:cstheme="minorHAnsi"/>
                      <w:sz w:val="18"/>
                      <w:szCs w:val="18"/>
                      <w:highlight w:val="green"/>
                      <w:lang w:val="it"/>
                    </w:rPr>
                  </w:pPr>
                  <w:r w:rsidRPr="00912B8E">
                    <w:rPr>
                      <w:rFonts w:cstheme="minorHAnsi"/>
                      <w:sz w:val="18"/>
                      <w:szCs w:val="18"/>
                      <w:highlight w:val="green"/>
                      <w:lang w:val="it"/>
                    </w:rPr>
                    <w:t>R.20</w:t>
                  </w:r>
                </w:p>
              </w:tc>
              <w:tc>
                <w:tcPr>
                  <w:tcW w:w="702" w:type="dxa"/>
                </w:tcPr>
                <w:p w14:paraId="23F64E6E" w14:textId="77777777" w:rsidR="00565FE3" w:rsidRPr="00912B8E" w:rsidRDefault="00565FE3" w:rsidP="00C73FF8">
                  <w:pPr>
                    <w:spacing w:after="0"/>
                    <w:jc w:val="center"/>
                    <w:rPr>
                      <w:rFonts w:cstheme="minorHAnsi"/>
                      <w:sz w:val="18"/>
                      <w:szCs w:val="18"/>
                      <w:highlight w:val="green"/>
                      <w:lang w:val="it"/>
                    </w:rPr>
                  </w:pPr>
                  <w:r w:rsidRPr="00912B8E">
                    <w:rPr>
                      <w:rFonts w:cstheme="minorHAnsi"/>
                      <w:sz w:val="18"/>
                      <w:szCs w:val="18"/>
                      <w:highlight w:val="green"/>
                      <w:lang w:val="it"/>
                    </w:rPr>
                    <w:t>R.22</w:t>
                  </w:r>
                </w:p>
              </w:tc>
            </w:tr>
            <w:tr w:rsidR="00565FE3" w:rsidRPr="00B51165" w14:paraId="0A83061A" w14:textId="77777777" w:rsidTr="00C73FF8">
              <w:tc>
                <w:tcPr>
                  <w:tcW w:w="702" w:type="dxa"/>
                </w:tcPr>
                <w:p w14:paraId="0FF887DF" w14:textId="77777777" w:rsidR="00565FE3" w:rsidRPr="00912B8E" w:rsidRDefault="00565FE3" w:rsidP="00C73FF8">
                  <w:pPr>
                    <w:spacing w:after="0"/>
                    <w:jc w:val="center"/>
                    <w:rPr>
                      <w:rFonts w:cstheme="minorHAnsi"/>
                      <w:sz w:val="18"/>
                      <w:szCs w:val="18"/>
                      <w:highlight w:val="green"/>
                      <w:lang w:val="it"/>
                    </w:rPr>
                  </w:pPr>
                  <w:r w:rsidRPr="00912B8E">
                    <w:rPr>
                      <w:rFonts w:cstheme="minorHAnsi"/>
                      <w:sz w:val="18"/>
                      <w:szCs w:val="18"/>
                      <w:highlight w:val="green"/>
                      <w:lang w:val="it"/>
                    </w:rPr>
                    <w:t>R.20</w:t>
                  </w:r>
                </w:p>
              </w:tc>
              <w:tc>
                <w:tcPr>
                  <w:tcW w:w="702" w:type="dxa"/>
                </w:tcPr>
                <w:p w14:paraId="4C812CDC" w14:textId="77777777" w:rsidR="00565FE3" w:rsidRPr="00912B8E" w:rsidRDefault="00565FE3" w:rsidP="00C73FF8">
                  <w:pPr>
                    <w:spacing w:after="0"/>
                    <w:jc w:val="center"/>
                    <w:rPr>
                      <w:rFonts w:cstheme="minorHAnsi"/>
                      <w:sz w:val="18"/>
                      <w:szCs w:val="18"/>
                      <w:highlight w:val="green"/>
                      <w:lang w:val="it"/>
                    </w:rPr>
                  </w:pPr>
                </w:p>
              </w:tc>
              <w:tc>
                <w:tcPr>
                  <w:tcW w:w="702" w:type="dxa"/>
                </w:tcPr>
                <w:p w14:paraId="12A2CC44" w14:textId="77777777" w:rsidR="00565FE3" w:rsidRPr="00912B8E" w:rsidRDefault="00565FE3" w:rsidP="00C73FF8">
                  <w:pPr>
                    <w:spacing w:after="0"/>
                    <w:jc w:val="center"/>
                    <w:rPr>
                      <w:rFonts w:cstheme="minorHAnsi"/>
                      <w:sz w:val="18"/>
                      <w:szCs w:val="18"/>
                      <w:highlight w:val="green"/>
                      <w:lang w:val="it"/>
                    </w:rPr>
                  </w:pPr>
                </w:p>
              </w:tc>
            </w:tr>
            <w:tr w:rsidR="00565FE3" w:rsidRPr="00B51165" w14:paraId="62BC6C67" w14:textId="77777777" w:rsidTr="00C73FF8">
              <w:tc>
                <w:tcPr>
                  <w:tcW w:w="702" w:type="dxa"/>
                </w:tcPr>
                <w:p w14:paraId="5F8DCC2A" w14:textId="77777777" w:rsidR="00565FE3" w:rsidRPr="00912B8E" w:rsidRDefault="00565FE3" w:rsidP="00C73FF8">
                  <w:pPr>
                    <w:spacing w:after="0"/>
                    <w:jc w:val="center"/>
                    <w:rPr>
                      <w:rFonts w:cstheme="minorHAnsi"/>
                      <w:sz w:val="18"/>
                      <w:szCs w:val="18"/>
                      <w:highlight w:val="green"/>
                      <w:lang w:val="it"/>
                    </w:rPr>
                  </w:pPr>
                  <w:r w:rsidRPr="00912B8E">
                    <w:rPr>
                      <w:rFonts w:cstheme="minorHAnsi"/>
                      <w:sz w:val="18"/>
                      <w:szCs w:val="18"/>
                      <w:highlight w:val="green"/>
                      <w:lang w:val="it"/>
                    </w:rPr>
                    <w:t>R.21</w:t>
                  </w:r>
                </w:p>
              </w:tc>
              <w:tc>
                <w:tcPr>
                  <w:tcW w:w="702" w:type="dxa"/>
                </w:tcPr>
                <w:p w14:paraId="5DDE545A" w14:textId="77777777" w:rsidR="00565FE3" w:rsidRPr="00912B8E" w:rsidRDefault="00565FE3" w:rsidP="00C73FF8">
                  <w:pPr>
                    <w:spacing w:after="0"/>
                    <w:jc w:val="center"/>
                    <w:rPr>
                      <w:rFonts w:cstheme="minorHAnsi"/>
                      <w:sz w:val="18"/>
                      <w:szCs w:val="18"/>
                      <w:highlight w:val="green"/>
                      <w:lang w:val="it"/>
                    </w:rPr>
                  </w:pPr>
                </w:p>
              </w:tc>
              <w:tc>
                <w:tcPr>
                  <w:tcW w:w="702" w:type="dxa"/>
                </w:tcPr>
                <w:p w14:paraId="3556EC85" w14:textId="77777777" w:rsidR="00565FE3" w:rsidRPr="00912B8E" w:rsidRDefault="00565FE3" w:rsidP="00C73FF8">
                  <w:pPr>
                    <w:spacing w:after="0"/>
                    <w:jc w:val="center"/>
                    <w:rPr>
                      <w:rFonts w:cstheme="minorHAnsi"/>
                      <w:sz w:val="18"/>
                      <w:szCs w:val="18"/>
                      <w:highlight w:val="green"/>
                      <w:lang w:val="it"/>
                    </w:rPr>
                  </w:pPr>
                </w:p>
              </w:tc>
            </w:tr>
            <w:tr w:rsidR="00565FE3" w:rsidRPr="00B51165" w14:paraId="393D9B62" w14:textId="77777777" w:rsidTr="00C73FF8">
              <w:tc>
                <w:tcPr>
                  <w:tcW w:w="702" w:type="dxa"/>
                </w:tcPr>
                <w:p w14:paraId="71978D32" w14:textId="77777777" w:rsidR="00565FE3" w:rsidRPr="00912B8E" w:rsidRDefault="00565FE3" w:rsidP="00C73FF8">
                  <w:pPr>
                    <w:spacing w:after="0"/>
                    <w:jc w:val="center"/>
                    <w:rPr>
                      <w:rFonts w:cstheme="minorHAnsi"/>
                      <w:sz w:val="18"/>
                      <w:szCs w:val="18"/>
                      <w:highlight w:val="green"/>
                      <w:lang w:val="it"/>
                    </w:rPr>
                  </w:pPr>
                  <w:r w:rsidRPr="00912B8E">
                    <w:rPr>
                      <w:rFonts w:cstheme="minorHAnsi"/>
                      <w:sz w:val="18"/>
                      <w:szCs w:val="18"/>
                      <w:highlight w:val="green"/>
                      <w:lang w:val="it"/>
                    </w:rPr>
                    <w:t>R.22</w:t>
                  </w:r>
                </w:p>
              </w:tc>
              <w:tc>
                <w:tcPr>
                  <w:tcW w:w="702" w:type="dxa"/>
                </w:tcPr>
                <w:p w14:paraId="5E10B8F0" w14:textId="77777777" w:rsidR="00565FE3" w:rsidRPr="00912B8E" w:rsidRDefault="00565FE3" w:rsidP="00C73FF8">
                  <w:pPr>
                    <w:spacing w:after="0"/>
                    <w:jc w:val="center"/>
                    <w:rPr>
                      <w:rFonts w:cstheme="minorHAnsi"/>
                      <w:sz w:val="18"/>
                      <w:szCs w:val="18"/>
                      <w:highlight w:val="green"/>
                      <w:lang w:val="it"/>
                    </w:rPr>
                  </w:pPr>
                </w:p>
              </w:tc>
              <w:tc>
                <w:tcPr>
                  <w:tcW w:w="702" w:type="dxa"/>
                </w:tcPr>
                <w:p w14:paraId="4293C01B" w14:textId="77777777" w:rsidR="00565FE3" w:rsidRPr="00912B8E" w:rsidRDefault="00565FE3" w:rsidP="00C73FF8">
                  <w:pPr>
                    <w:spacing w:after="0"/>
                    <w:jc w:val="center"/>
                    <w:rPr>
                      <w:rFonts w:cstheme="minorHAnsi"/>
                      <w:sz w:val="18"/>
                      <w:szCs w:val="18"/>
                      <w:highlight w:val="green"/>
                      <w:lang w:val="it"/>
                    </w:rPr>
                  </w:pPr>
                </w:p>
              </w:tc>
            </w:tr>
          </w:tbl>
          <w:p w14:paraId="0B7ED4B3" w14:textId="77777777" w:rsidR="00565FE3" w:rsidRPr="00912B8E" w:rsidRDefault="00565FE3" w:rsidP="00C73FF8">
            <w:pPr>
              <w:spacing w:after="0"/>
              <w:jc w:val="center"/>
              <w:rPr>
                <w:rFonts w:cstheme="minorHAnsi"/>
                <w:strike/>
                <w:color w:val="FF0000"/>
                <w:sz w:val="18"/>
                <w:szCs w:val="18"/>
                <w:highlight w:val="yellow"/>
                <w:lang w:val="it"/>
              </w:rPr>
            </w:pPr>
            <w:r w:rsidRPr="00912B8E">
              <w:rPr>
                <w:rFonts w:cstheme="minorHAnsi"/>
                <w:strike/>
                <w:color w:val="FF0000"/>
                <w:sz w:val="18"/>
                <w:szCs w:val="18"/>
                <w:highlight w:val="yellow"/>
                <w:lang w:val="it"/>
              </w:rPr>
              <w:t>R.19</w:t>
            </w:r>
          </w:p>
          <w:p w14:paraId="1BB27F31" w14:textId="77777777" w:rsidR="00565FE3" w:rsidRPr="00912B8E" w:rsidRDefault="00565FE3" w:rsidP="00C73FF8">
            <w:pPr>
              <w:spacing w:after="0"/>
              <w:jc w:val="center"/>
              <w:rPr>
                <w:rFonts w:cstheme="minorHAnsi"/>
                <w:strike/>
                <w:color w:val="FF0000"/>
                <w:sz w:val="18"/>
                <w:szCs w:val="18"/>
                <w:highlight w:val="yellow"/>
                <w:lang w:val="it"/>
              </w:rPr>
            </w:pPr>
            <w:r w:rsidRPr="00912B8E">
              <w:rPr>
                <w:rFonts w:cstheme="minorHAnsi"/>
                <w:strike/>
                <w:color w:val="FF0000"/>
                <w:sz w:val="18"/>
                <w:szCs w:val="18"/>
                <w:highlight w:val="yellow"/>
                <w:lang w:val="it"/>
              </w:rPr>
              <w:t>R.20</w:t>
            </w:r>
          </w:p>
          <w:p w14:paraId="29C63C11" w14:textId="77777777" w:rsidR="00565FE3" w:rsidRPr="00912B8E" w:rsidRDefault="00565FE3" w:rsidP="00C73FF8">
            <w:pPr>
              <w:spacing w:after="0"/>
              <w:jc w:val="center"/>
              <w:rPr>
                <w:rFonts w:cstheme="minorHAnsi"/>
                <w:strike/>
                <w:color w:val="FF0000"/>
                <w:sz w:val="18"/>
                <w:szCs w:val="18"/>
                <w:highlight w:val="yellow"/>
                <w:lang w:val="it"/>
              </w:rPr>
            </w:pPr>
            <w:r w:rsidRPr="00912B8E">
              <w:rPr>
                <w:rFonts w:cstheme="minorHAnsi"/>
                <w:strike/>
                <w:color w:val="FF0000"/>
                <w:sz w:val="18"/>
                <w:szCs w:val="18"/>
                <w:highlight w:val="yellow"/>
                <w:lang w:val="it"/>
              </w:rPr>
              <w:t>R.21</w:t>
            </w:r>
          </w:p>
          <w:p w14:paraId="34FB13AB" w14:textId="77777777" w:rsidR="00565FE3" w:rsidRPr="00B51165" w:rsidRDefault="00565FE3" w:rsidP="00C73FF8">
            <w:pPr>
              <w:spacing w:after="0"/>
              <w:jc w:val="center"/>
              <w:rPr>
                <w:rFonts w:cstheme="minorHAnsi"/>
                <w:sz w:val="18"/>
                <w:szCs w:val="18"/>
                <w:highlight w:val="green"/>
                <w:lang w:val="it"/>
              </w:rPr>
            </w:pPr>
            <w:r w:rsidRPr="00912B8E">
              <w:rPr>
                <w:rFonts w:cstheme="minorHAnsi"/>
                <w:strike/>
                <w:color w:val="FF0000"/>
                <w:sz w:val="18"/>
                <w:szCs w:val="18"/>
                <w:highlight w:val="yellow"/>
                <w:lang w:val="it"/>
              </w:rPr>
              <w:t>R.22</w:t>
            </w:r>
          </w:p>
        </w:tc>
        <w:tc>
          <w:tcPr>
            <w:tcW w:w="1950" w:type="pct"/>
            <w:gridSpan w:val="2"/>
            <w:shd w:val="clear" w:color="auto" w:fill="008E40"/>
            <w:vAlign w:val="center"/>
          </w:tcPr>
          <w:p w14:paraId="1F2E6981"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11" w:type="pct"/>
            <w:gridSpan w:val="2"/>
            <w:vAlign w:val="center"/>
          </w:tcPr>
          <w:p w14:paraId="5292404C"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18930786" w14:textId="77777777" w:rsidR="00565FE3" w:rsidRDefault="00565FE3" w:rsidP="00565FE3">
      <w:pPr>
        <w:spacing w:after="0"/>
      </w:pPr>
    </w:p>
    <w:p w14:paraId="5B945999"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1D2DF1E1" w14:textId="77777777" w:rsidTr="00C73FF8">
        <w:tc>
          <w:tcPr>
            <w:tcW w:w="5000" w:type="pct"/>
            <w:shd w:val="clear" w:color="auto" w:fill="008E40"/>
            <w:vAlign w:val="center"/>
          </w:tcPr>
          <w:p w14:paraId="653E2C14"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5B796017" w14:textId="77777777" w:rsidTr="00C73FF8">
        <w:tc>
          <w:tcPr>
            <w:tcW w:w="5000" w:type="pct"/>
            <w:vAlign w:val="center"/>
          </w:tcPr>
          <w:p w14:paraId="06A50CD3" w14:textId="77777777" w:rsidR="00565FE3" w:rsidRDefault="00565FE3" w:rsidP="00C73FF8">
            <w:pPr>
              <w:spacing w:after="0"/>
              <w:rPr>
                <w:rFonts w:cstheme="minorHAnsi"/>
                <w:sz w:val="18"/>
                <w:szCs w:val="18"/>
              </w:rPr>
            </w:pPr>
            <w:r w:rsidRPr="007C7231">
              <w:rPr>
                <w:rFonts w:cstheme="minorHAnsi"/>
                <w:sz w:val="18"/>
                <w:szCs w:val="18"/>
              </w:rPr>
              <w:t>SRA</w:t>
            </w:r>
            <w:r>
              <w:rPr>
                <w:rFonts w:cstheme="minorHAnsi"/>
                <w:sz w:val="18"/>
                <w:szCs w:val="18"/>
              </w:rPr>
              <w:t>3</w:t>
            </w:r>
            <w:r w:rsidRPr="007C7231">
              <w:rPr>
                <w:rFonts w:cstheme="minorHAnsi"/>
                <w:sz w:val="18"/>
                <w:szCs w:val="18"/>
              </w:rPr>
              <w:t>/</w:t>
            </w:r>
            <w:r w:rsidRPr="00700099">
              <w:rPr>
                <w:rFonts w:cstheme="minorHAnsi"/>
                <w:sz w:val="18"/>
                <w:szCs w:val="18"/>
              </w:rPr>
              <w:t>ACA3</w:t>
            </w:r>
          </w:p>
          <w:p w14:paraId="04E9A417" w14:textId="77777777" w:rsidR="00565FE3" w:rsidRDefault="00565FE3" w:rsidP="00C73FF8">
            <w:pPr>
              <w:spacing w:after="0"/>
              <w:rPr>
                <w:rFonts w:cstheme="minorHAnsi"/>
                <w:sz w:val="18"/>
                <w:szCs w:val="18"/>
              </w:rPr>
            </w:pPr>
            <w:r>
              <w:rPr>
                <w:rFonts w:cstheme="minorHAnsi"/>
                <w:sz w:val="18"/>
                <w:szCs w:val="18"/>
              </w:rPr>
              <w:t>SRA6/ACA6</w:t>
            </w:r>
          </w:p>
          <w:p w14:paraId="1248CAFE" w14:textId="77777777" w:rsidR="00565FE3" w:rsidRDefault="00565FE3" w:rsidP="00C73FF8">
            <w:pPr>
              <w:spacing w:after="0"/>
              <w:rPr>
                <w:rFonts w:cstheme="minorHAnsi"/>
                <w:sz w:val="18"/>
                <w:szCs w:val="18"/>
              </w:rPr>
            </w:pPr>
            <w:r>
              <w:rPr>
                <w:rFonts w:cstheme="minorHAnsi"/>
                <w:sz w:val="18"/>
                <w:szCs w:val="18"/>
              </w:rPr>
              <w:t>SRA19/ACA19</w:t>
            </w:r>
          </w:p>
          <w:p w14:paraId="0DA03470" w14:textId="77777777" w:rsidR="00565FE3" w:rsidRDefault="00565FE3" w:rsidP="00C73FF8">
            <w:pPr>
              <w:spacing w:after="0"/>
              <w:rPr>
                <w:rFonts w:cstheme="minorHAnsi"/>
                <w:sz w:val="18"/>
                <w:szCs w:val="18"/>
              </w:rPr>
            </w:pPr>
            <w:r w:rsidRPr="007C7231">
              <w:rPr>
                <w:rFonts w:cstheme="minorHAnsi"/>
                <w:sz w:val="18"/>
                <w:szCs w:val="18"/>
              </w:rPr>
              <w:t>SRA</w:t>
            </w:r>
            <w:r>
              <w:rPr>
                <w:rFonts w:cstheme="minorHAnsi"/>
                <w:sz w:val="18"/>
                <w:szCs w:val="18"/>
              </w:rPr>
              <w:t>22</w:t>
            </w:r>
            <w:r w:rsidRPr="007C7231">
              <w:rPr>
                <w:rFonts w:cstheme="minorHAnsi"/>
                <w:sz w:val="18"/>
                <w:szCs w:val="18"/>
              </w:rPr>
              <w:t>/</w:t>
            </w:r>
            <w:r w:rsidRPr="00700099">
              <w:rPr>
                <w:rFonts w:cstheme="minorHAnsi"/>
                <w:sz w:val="18"/>
                <w:szCs w:val="18"/>
              </w:rPr>
              <w:t>ACA22</w:t>
            </w:r>
          </w:p>
          <w:p w14:paraId="56086F13" w14:textId="77777777" w:rsidR="00565FE3" w:rsidRPr="000604B6" w:rsidRDefault="00565FE3" w:rsidP="00C73FF8">
            <w:pPr>
              <w:spacing w:after="0"/>
              <w:rPr>
                <w:rFonts w:cstheme="minorHAnsi"/>
                <w:sz w:val="18"/>
                <w:szCs w:val="18"/>
                <w:highlight w:val="green"/>
              </w:rPr>
            </w:pPr>
            <w:r w:rsidRPr="000604B6">
              <w:rPr>
                <w:rFonts w:cstheme="minorHAnsi"/>
                <w:sz w:val="18"/>
                <w:szCs w:val="18"/>
                <w:highlight w:val="green"/>
              </w:rPr>
              <w:t>TRLOM-10.1.03</w:t>
            </w:r>
          </w:p>
          <w:p w14:paraId="1C9A0332" w14:textId="77777777" w:rsidR="00565FE3" w:rsidRPr="008724EE" w:rsidRDefault="00565FE3" w:rsidP="00C73FF8">
            <w:pPr>
              <w:spacing w:after="0"/>
              <w:rPr>
                <w:rFonts w:cstheme="minorHAnsi"/>
                <w:sz w:val="18"/>
                <w:szCs w:val="18"/>
              </w:rPr>
            </w:pPr>
            <w:r w:rsidRPr="000604B6">
              <w:rPr>
                <w:rFonts w:cstheme="minorHAnsi"/>
                <w:sz w:val="18"/>
                <w:szCs w:val="18"/>
                <w:highlight w:val="green"/>
              </w:rPr>
              <w:t>TRLOM-10.1.04</w:t>
            </w:r>
          </w:p>
        </w:tc>
      </w:tr>
    </w:tbl>
    <w:p w14:paraId="5A6844C5" w14:textId="77777777" w:rsidR="00565FE3" w:rsidRPr="000604B6" w:rsidRDefault="00565FE3" w:rsidP="00565FE3">
      <w:pPr>
        <w:spacing w:after="0"/>
        <w:jc w:val="both"/>
        <w:rPr>
          <w:rFonts w:cstheme="minorHAnsi"/>
          <w:strike/>
          <w:color w:val="FF0000"/>
          <w:sz w:val="20"/>
          <w:szCs w:val="20"/>
        </w:rPr>
      </w:pPr>
      <w:r w:rsidRPr="000604B6">
        <w:rPr>
          <w:rFonts w:cstheme="minorHAnsi"/>
          <w:b/>
          <w:bCs/>
          <w:strike/>
          <w:color w:val="FF0000"/>
          <w:sz w:val="20"/>
          <w:szCs w:val="20"/>
        </w:rPr>
        <w:t>NB</w:t>
      </w:r>
      <w:r w:rsidRPr="000604B6">
        <w:rPr>
          <w:rFonts w:cstheme="minorHAnsi"/>
          <w:strike/>
          <w:color w:val="FF0000"/>
          <w:sz w:val="20"/>
          <w:szCs w:val="20"/>
        </w:rPr>
        <w:t xml:space="preserve"> - Sono possibili combinazioni tra due o più SRA tra quelle sopra citate, che verranno dettagliate a livello di bando. </w:t>
      </w:r>
    </w:p>
    <w:p w14:paraId="6D23216A" w14:textId="77777777" w:rsidR="00565FE3" w:rsidRPr="000604B6" w:rsidRDefault="00565FE3" w:rsidP="00565FE3">
      <w:pPr>
        <w:spacing w:after="0"/>
        <w:jc w:val="both"/>
        <w:rPr>
          <w:rFonts w:cstheme="minorHAnsi"/>
          <w:strike/>
          <w:color w:val="FF0000"/>
          <w:sz w:val="20"/>
          <w:szCs w:val="20"/>
        </w:rPr>
      </w:pPr>
      <w:r w:rsidRPr="000604B6">
        <w:rPr>
          <w:rFonts w:cstheme="minorHAnsi"/>
          <w:strike/>
          <w:color w:val="FF0000"/>
          <w:sz w:val="20"/>
          <w:szCs w:val="20"/>
        </w:rPr>
        <w:t>ACA20 può essere inoltre cumulabile con l’operazione 10.1.03</w:t>
      </w:r>
      <w:r w:rsidRPr="000604B6">
        <w:rPr>
          <w:rFonts w:ascii="Calibri" w:eastAsia="Times New Roman" w:hAnsi="Calibri" w:cs="Calibri"/>
          <w:strike/>
          <w:color w:val="FF0000"/>
          <w:sz w:val="20"/>
          <w:szCs w:val="20"/>
        </w:rPr>
        <w:t xml:space="preserve"> – Conservazione della biodiversità nelle risaie e con l’operazione 10.1.04 – Agricoltura conservativa</w:t>
      </w:r>
      <w:r w:rsidRPr="000604B6">
        <w:rPr>
          <w:rFonts w:cstheme="minorHAnsi"/>
          <w:strike/>
          <w:color w:val="FF0000"/>
          <w:sz w:val="20"/>
          <w:szCs w:val="20"/>
        </w:rPr>
        <w:t xml:space="preserve"> del PSR 2014-2022 di Regione Lombardia.</w:t>
      </w:r>
    </w:p>
    <w:p w14:paraId="77C5D644" w14:textId="77777777" w:rsidR="00565FE3" w:rsidRPr="003C38E3" w:rsidRDefault="00565FE3" w:rsidP="00565FE3">
      <w:pPr>
        <w:spacing w:after="0"/>
        <w:jc w:val="both"/>
        <w:rPr>
          <w:rFonts w:cstheme="minorHAnsi"/>
          <w:strike/>
          <w:color w:val="FF0000"/>
          <w:sz w:val="20"/>
          <w:szCs w:val="20"/>
        </w:rPr>
      </w:pPr>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p w14:paraId="7BB9EB28" w14:textId="77777777" w:rsidR="00565FE3" w:rsidRPr="001F2691" w:rsidRDefault="00565FE3" w:rsidP="00565FE3">
      <w:pPr>
        <w:spacing w:after="0"/>
        <w:rPr>
          <w:rStyle w:val="Titolo3Carattere"/>
          <w:color w:val="000000" w:themeColor="text1"/>
          <w:sz w:val="22"/>
          <w:szCs w:val="22"/>
        </w:rPr>
      </w:pPr>
    </w:p>
    <w:p w14:paraId="267F527F"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160DC5C2" w14:textId="77777777" w:rsidTr="00C73FF8">
        <w:tc>
          <w:tcPr>
            <w:tcW w:w="5000" w:type="pct"/>
            <w:gridSpan w:val="2"/>
            <w:shd w:val="clear" w:color="auto" w:fill="008E40"/>
            <w:vAlign w:val="center"/>
          </w:tcPr>
          <w:p w14:paraId="7D8C9A70"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16996F75" w14:textId="77777777" w:rsidTr="00C73FF8">
        <w:tc>
          <w:tcPr>
            <w:tcW w:w="782" w:type="pct"/>
            <w:shd w:val="clear" w:color="auto" w:fill="A7D9A3"/>
            <w:vAlign w:val="center"/>
          </w:tcPr>
          <w:p w14:paraId="29685BC0"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2394980A"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5F9DCFF5" w14:textId="77777777" w:rsidTr="00C73FF8">
        <w:tc>
          <w:tcPr>
            <w:tcW w:w="782" w:type="pct"/>
            <w:vAlign w:val="center"/>
          </w:tcPr>
          <w:p w14:paraId="17559B58" w14:textId="77777777" w:rsidR="00565FE3" w:rsidRPr="00194C55" w:rsidRDefault="00565FE3" w:rsidP="00C73FF8">
            <w:pPr>
              <w:spacing w:after="0"/>
              <w:jc w:val="center"/>
              <w:rPr>
                <w:rFonts w:cstheme="minorHAnsi"/>
                <w:b/>
                <w:bCs/>
                <w:sz w:val="18"/>
                <w:szCs w:val="18"/>
              </w:rPr>
            </w:pPr>
            <w:r w:rsidRPr="00700099">
              <w:rPr>
                <w:rFonts w:cstheme="minorHAnsi"/>
                <w:b/>
                <w:bCs/>
                <w:sz w:val="18"/>
                <w:szCs w:val="18"/>
              </w:rPr>
              <w:t>P0</w:t>
            </w:r>
            <w:r>
              <w:rPr>
                <w:rFonts w:cstheme="minorHAnsi"/>
                <w:b/>
                <w:bCs/>
                <w:sz w:val="18"/>
                <w:szCs w:val="18"/>
              </w:rPr>
              <w:t>1</w:t>
            </w:r>
          </w:p>
        </w:tc>
        <w:tc>
          <w:tcPr>
            <w:tcW w:w="4218" w:type="pct"/>
            <w:vAlign w:val="center"/>
          </w:tcPr>
          <w:p w14:paraId="4A354F84" w14:textId="77777777" w:rsidR="00565FE3" w:rsidRDefault="00565FE3" w:rsidP="00C73FF8">
            <w:pPr>
              <w:spacing w:after="0"/>
              <w:jc w:val="both"/>
              <w:rPr>
                <w:rFonts w:cstheme="minorHAnsi"/>
                <w:sz w:val="18"/>
                <w:szCs w:val="18"/>
              </w:rPr>
            </w:pPr>
            <w:r w:rsidRPr="00700099">
              <w:rPr>
                <w:rFonts w:cstheme="minorHAnsi"/>
                <w:sz w:val="18"/>
                <w:szCs w:val="18"/>
              </w:rPr>
              <w:t>Aree caratterizzate da particolari pregi ambientali</w:t>
            </w:r>
          </w:p>
          <w:p w14:paraId="7A385EE7" w14:textId="77777777" w:rsidR="00565FE3" w:rsidRPr="00E32920" w:rsidRDefault="00565FE3" w:rsidP="00565FE3">
            <w:pPr>
              <w:pStyle w:val="Paragrafoelenco"/>
              <w:numPr>
                <w:ilvl w:val="0"/>
                <w:numId w:val="42"/>
              </w:numPr>
              <w:spacing w:after="0"/>
              <w:jc w:val="both"/>
              <w:rPr>
                <w:rFonts w:cstheme="minorHAnsi"/>
                <w:sz w:val="18"/>
                <w:szCs w:val="18"/>
              </w:rPr>
            </w:pPr>
            <w:r w:rsidRPr="00E32920">
              <w:rPr>
                <w:rFonts w:cstheme="minorHAnsi"/>
                <w:b/>
                <w:bCs/>
                <w:sz w:val="18"/>
                <w:szCs w:val="18"/>
              </w:rPr>
              <w:t>Regione Lombardia</w:t>
            </w:r>
            <w:r>
              <w:rPr>
                <w:rFonts w:cstheme="minorHAnsi"/>
                <w:b/>
                <w:bCs/>
                <w:sz w:val="18"/>
                <w:szCs w:val="18"/>
              </w:rPr>
              <w:t xml:space="preserve">: </w:t>
            </w:r>
            <w:r w:rsidRPr="00F509EC">
              <w:rPr>
                <w:rFonts w:cstheme="minorHAnsi"/>
                <w:sz w:val="18"/>
                <w:szCs w:val="18"/>
              </w:rPr>
              <w:t>Aree Natura 2000 e aree protette</w:t>
            </w:r>
            <w:r w:rsidRPr="00E32920">
              <w:rPr>
                <w:rFonts w:cstheme="minorHAnsi"/>
                <w:sz w:val="18"/>
                <w:szCs w:val="18"/>
              </w:rPr>
              <w:t xml:space="preserve"> </w:t>
            </w:r>
          </w:p>
        </w:tc>
      </w:tr>
      <w:tr w:rsidR="00565FE3" w:rsidRPr="00700099" w14:paraId="3FFB2183" w14:textId="77777777" w:rsidTr="00C73FF8">
        <w:tc>
          <w:tcPr>
            <w:tcW w:w="782" w:type="pct"/>
            <w:vAlign w:val="center"/>
          </w:tcPr>
          <w:p w14:paraId="443FD693"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P02</w:t>
            </w:r>
          </w:p>
        </w:tc>
        <w:tc>
          <w:tcPr>
            <w:tcW w:w="4218" w:type="pct"/>
            <w:vAlign w:val="center"/>
          </w:tcPr>
          <w:p w14:paraId="6017A6CF" w14:textId="77777777" w:rsidR="00565FE3" w:rsidRDefault="00565FE3" w:rsidP="00C73FF8">
            <w:pPr>
              <w:spacing w:after="0"/>
              <w:jc w:val="both"/>
              <w:rPr>
                <w:rFonts w:cstheme="minorHAnsi"/>
                <w:sz w:val="18"/>
                <w:szCs w:val="18"/>
              </w:rPr>
            </w:pPr>
            <w:r w:rsidRPr="00700099">
              <w:rPr>
                <w:rFonts w:cstheme="minorHAnsi"/>
                <w:sz w:val="18"/>
                <w:szCs w:val="18"/>
              </w:rPr>
              <w:t>Aree caratterizzate da criticità ambientali</w:t>
            </w:r>
          </w:p>
          <w:p w14:paraId="06673223" w14:textId="77777777" w:rsidR="00565FE3" w:rsidRPr="00E32920" w:rsidRDefault="00565FE3" w:rsidP="00565FE3">
            <w:pPr>
              <w:pStyle w:val="Paragrafoelenco"/>
              <w:numPr>
                <w:ilvl w:val="0"/>
                <w:numId w:val="42"/>
              </w:numPr>
              <w:spacing w:after="0"/>
              <w:jc w:val="both"/>
              <w:rPr>
                <w:rFonts w:cstheme="minorHAnsi"/>
                <w:sz w:val="18"/>
                <w:szCs w:val="18"/>
              </w:rPr>
            </w:pPr>
            <w:r w:rsidRPr="00E32920">
              <w:rPr>
                <w:rFonts w:cstheme="minorHAnsi"/>
                <w:b/>
                <w:bCs/>
                <w:sz w:val="18"/>
                <w:szCs w:val="18"/>
              </w:rPr>
              <w:t>Regione Lombardia:</w:t>
            </w:r>
            <w:r>
              <w:rPr>
                <w:rFonts w:cstheme="minorHAnsi"/>
                <w:sz w:val="18"/>
                <w:szCs w:val="18"/>
              </w:rPr>
              <w:t xml:space="preserve"> </w:t>
            </w:r>
            <w:r w:rsidRPr="007121D7">
              <w:rPr>
                <w:rFonts w:cstheme="minorHAnsi"/>
                <w:sz w:val="18"/>
                <w:szCs w:val="18"/>
              </w:rPr>
              <w:t>aree ZVN, zone prioritarie individuate nei Piani di gestione di distretto idrografico, e/o nei Piani regionali di Tutela delle Acque o nelle loro disposizioni attuative</w:t>
            </w:r>
          </w:p>
        </w:tc>
      </w:tr>
      <w:tr w:rsidR="00565FE3" w:rsidRPr="00700099" w14:paraId="08E43A96" w14:textId="77777777" w:rsidTr="00C73FF8">
        <w:tc>
          <w:tcPr>
            <w:tcW w:w="5000" w:type="pct"/>
            <w:gridSpan w:val="2"/>
            <w:shd w:val="clear" w:color="auto" w:fill="008E40"/>
            <w:vAlign w:val="center"/>
          </w:tcPr>
          <w:p w14:paraId="20416C4B"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293C3E" w14:paraId="303398BA" w14:textId="77777777" w:rsidTr="00C73FF8">
        <w:tc>
          <w:tcPr>
            <w:tcW w:w="782" w:type="pct"/>
            <w:shd w:val="clear" w:color="auto" w:fill="A7D9A3"/>
            <w:vAlign w:val="center"/>
          </w:tcPr>
          <w:p w14:paraId="36A84EF4"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71E9C4E6"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76D3FCC6" w14:textId="77777777" w:rsidTr="00C73FF8">
        <w:tc>
          <w:tcPr>
            <w:tcW w:w="782" w:type="pct"/>
            <w:vAlign w:val="center"/>
          </w:tcPr>
          <w:p w14:paraId="4676E412" w14:textId="77777777" w:rsidR="00565FE3" w:rsidRPr="00967FD0" w:rsidRDefault="00565FE3" w:rsidP="00C73FF8">
            <w:pPr>
              <w:spacing w:after="0"/>
              <w:jc w:val="center"/>
              <w:rPr>
                <w:rFonts w:cstheme="minorHAnsi"/>
                <w:b/>
                <w:bCs/>
                <w:sz w:val="18"/>
                <w:szCs w:val="18"/>
              </w:rPr>
            </w:pPr>
            <w:r>
              <w:rPr>
                <w:rFonts w:cstheme="minorHAnsi"/>
                <w:b/>
                <w:bCs/>
                <w:sz w:val="18"/>
                <w:szCs w:val="18"/>
              </w:rPr>
              <w:t>SRA20_P_LOM_1</w:t>
            </w:r>
          </w:p>
        </w:tc>
        <w:tc>
          <w:tcPr>
            <w:tcW w:w="4218" w:type="pct"/>
            <w:vAlign w:val="center"/>
          </w:tcPr>
          <w:p w14:paraId="5A1871D6" w14:textId="77777777" w:rsidR="00565FE3" w:rsidRPr="008A46FC" w:rsidRDefault="00565FE3" w:rsidP="00C73FF8">
            <w:pPr>
              <w:spacing w:after="0"/>
              <w:jc w:val="both"/>
              <w:rPr>
                <w:rFonts w:cstheme="minorHAnsi"/>
                <w:sz w:val="18"/>
                <w:szCs w:val="18"/>
              </w:rPr>
            </w:pPr>
            <w:r w:rsidRPr="00700099">
              <w:rPr>
                <w:rFonts w:cstheme="minorHAnsi"/>
                <w:sz w:val="18"/>
                <w:szCs w:val="18"/>
              </w:rPr>
              <w:t>Priorità per le aziende che utilizzano effluenti di allevamento e/o del digestato agrozootecnico e agroindustriale</w:t>
            </w:r>
            <w:r>
              <w:rPr>
                <w:rFonts w:cstheme="minorHAnsi"/>
                <w:sz w:val="18"/>
                <w:szCs w:val="18"/>
              </w:rPr>
              <w:t xml:space="preserve"> </w:t>
            </w:r>
            <w:r w:rsidRPr="004F6D49">
              <w:rPr>
                <w:rFonts w:cstheme="minorHAnsi"/>
                <w:sz w:val="18"/>
                <w:szCs w:val="18"/>
              </w:rPr>
              <w:t>così come definiti all’art. 22, comma 1 e comma 3 del DM 5046/2016, rispetto alle aziende che utilizzano esclusivamente fertilizzanti ai sensi del DM 75/2010</w:t>
            </w:r>
          </w:p>
        </w:tc>
      </w:tr>
      <w:tr w:rsidR="00565FE3" w:rsidRPr="00700099" w14:paraId="114223CA" w14:textId="77777777" w:rsidTr="00C73FF8">
        <w:trPr>
          <w:trHeight w:val="558"/>
        </w:trPr>
        <w:tc>
          <w:tcPr>
            <w:tcW w:w="782" w:type="pct"/>
            <w:vAlign w:val="center"/>
          </w:tcPr>
          <w:p w14:paraId="3D95368F" w14:textId="77777777" w:rsidR="00565FE3" w:rsidRDefault="00565FE3" w:rsidP="00C73FF8">
            <w:pPr>
              <w:spacing w:after="0"/>
              <w:jc w:val="center"/>
              <w:rPr>
                <w:rFonts w:cstheme="minorHAnsi"/>
                <w:b/>
                <w:bCs/>
                <w:sz w:val="18"/>
                <w:szCs w:val="18"/>
              </w:rPr>
            </w:pPr>
            <w:r>
              <w:rPr>
                <w:rFonts w:cstheme="minorHAnsi"/>
                <w:b/>
                <w:bCs/>
                <w:sz w:val="18"/>
                <w:szCs w:val="18"/>
              </w:rPr>
              <w:t>SRA20_P_LOM_2</w:t>
            </w:r>
          </w:p>
        </w:tc>
        <w:tc>
          <w:tcPr>
            <w:tcW w:w="4218" w:type="pct"/>
            <w:vAlign w:val="center"/>
          </w:tcPr>
          <w:p w14:paraId="205AE4E4" w14:textId="77777777" w:rsidR="00565FE3" w:rsidRPr="00700099" w:rsidRDefault="00565FE3" w:rsidP="00C73FF8">
            <w:pPr>
              <w:spacing w:after="0"/>
              <w:jc w:val="both"/>
              <w:rPr>
                <w:rFonts w:cstheme="minorHAnsi"/>
                <w:sz w:val="18"/>
                <w:szCs w:val="18"/>
              </w:rPr>
            </w:pPr>
            <w:r w:rsidRPr="00700099">
              <w:rPr>
                <w:rFonts w:cstheme="minorHAnsi"/>
                <w:sz w:val="18"/>
                <w:szCs w:val="18"/>
              </w:rPr>
              <w:t>Essere in possesso di un attestato di frequenza di un corso di formazione, attinente alle tematiche trattate nel presente intervento, erogato da un ente di formazione accreditato nell’ambito dell’Operazione 1.1.01 PSR del 2014-22 o intervento SRH03 del PSP 2023-27 o di altre fonti di finanziamento (es. FSE). In alternativa, aver usufruito di un servizio di consulenza, attinente alle tematiche trattate nel presente intervento, nell’ambito dell’Operazione 2.1.01 del PSR 2014-22 o intervento SRH01 del PSP 2023-27.</w:t>
            </w:r>
          </w:p>
          <w:p w14:paraId="5A0BC99B" w14:textId="77777777" w:rsidR="00565FE3" w:rsidRPr="00700099" w:rsidRDefault="00565FE3" w:rsidP="00C73FF8">
            <w:pPr>
              <w:spacing w:after="0"/>
              <w:jc w:val="both"/>
              <w:rPr>
                <w:rFonts w:cstheme="minorHAnsi"/>
                <w:sz w:val="18"/>
                <w:szCs w:val="18"/>
              </w:rPr>
            </w:pPr>
            <w:r w:rsidRPr="00700099">
              <w:rPr>
                <w:rFonts w:cstheme="minorHAnsi"/>
                <w:sz w:val="18"/>
                <w:szCs w:val="18"/>
              </w:rPr>
              <w:t>Oppure essere in possesso di un attestato di partecipazione ad attività di dimostrazione in campo, attinenti alle tematiche trattate nel presente intervento, nell’ambito di progetti finanziati con le operazioni 1.2.01 e 16.1.01 del PSR 2014-2022 o interventi SRH05 e SRG01 del PSP 2023-2027 o di progetti LIFE.</w:t>
            </w:r>
          </w:p>
        </w:tc>
      </w:tr>
    </w:tbl>
    <w:p w14:paraId="3163C61D" w14:textId="77777777" w:rsidR="00565FE3" w:rsidRDefault="00565FE3" w:rsidP="00565FE3">
      <w:pPr>
        <w:spacing w:after="0"/>
      </w:pPr>
    </w:p>
    <w:p w14:paraId="5BB4162F"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86"/>
        <w:gridCol w:w="8554"/>
      </w:tblGrid>
      <w:tr w:rsidR="00565FE3" w:rsidRPr="00167EA2" w14:paraId="4460971E" w14:textId="77777777" w:rsidTr="00C73FF8">
        <w:tc>
          <w:tcPr>
            <w:tcW w:w="5000" w:type="pct"/>
            <w:gridSpan w:val="2"/>
            <w:shd w:val="clear" w:color="auto" w:fill="008E40"/>
          </w:tcPr>
          <w:p w14:paraId="26C3E623" w14:textId="77777777" w:rsidR="00565FE3" w:rsidRPr="00167EA2" w:rsidRDefault="00565FE3" w:rsidP="00C73FF8">
            <w:pPr>
              <w:spacing w:after="0"/>
              <w:jc w:val="center"/>
              <w:rPr>
                <w:rFonts w:cstheme="minorHAnsi"/>
                <w:b/>
                <w:bCs/>
                <w:sz w:val="18"/>
                <w:szCs w:val="18"/>
              </w:rPr>
            </w:pPr>
            <w:bookmarkStart w:id="35" w:name="_Hlk132127386"/>
            <w:r>
              <w:rPr>
                <w:rFonts w:cstheme="minorHAnsi"/>
                <w:b/>
                <w:bCs/>
                <w:color w:val="FFFFFF" w:themeColor="background1"/>
                <w:sz w:val="18"/>
                <w:szCs w:val="18"/>
              </w:rPr>
              <w:t>Beneficiari</w:t>
            </w:r>
          </w:p>
        </w:tc>
      </w:tr>
      <w:tr w:rsidR="00565FE3" w:rsidRPr="00167EA2" w14:paraId="75D0E29A" w14:textId="77777777" w:rsidTr="00C73FF8">
        <w:tc>
          <w:tcPr>
            <w:tcW w:w="782" w:type="pct"/>
            <w:shd w:val="clear" w:color="auto" w:fill="A7D9A3"/>
          </w:tcPr>
          <w:p w14:paraId="489241E6"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2DF6F2E4"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05ACEC2B" w14:textId="77777777" w:rsidTr="00C73FF8">
        <w:tc>
          <w:tcPr>
            <w:tcW w:w="782" w:type="pct"/>
            <w:vAlign w:val="center"/>
          </w:tcPr>
          <w:p w14:paraId="69921C9D"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218" w:type="pct"/>
            <w:vAlign w:val="center"/>
          </w:tcPr>
          <w:p w14:paraId="256097D1" w14:textId="77777777" w:rsidR="00565FE3" w:rsidRPr="00EF6FAE" w:rsidRDefault="00565FE3" w:rsidP="00C73FF8">
            <w:pPr>
              <w:spacing w:after="0"/>
              <w:rPr>
                <w:rFonts w:cstheme="minorHAnsi"/>
                <w:sz w:val="18"/>
                <w:szCs w:val="18"/>
              </w:rPr>
            </w:pPr>
            <w:r>
              <w:rPr>
                <w:rFonts w:cstheme="minorHAnsi"/>
                <w:sz w:val="18"/>
                <w:szCs w:val="18"/>
              </w:rPr>
              <w:t>Agricoltori</w:t>
            </w:r>
            <w:r w:rsidRPr="00700099">
              <w:rPr>
                <w:rFonts w:cstheme="minorHAnsi"/>
                <w:sz w:val="18"/>
                <w:szCs w:val="18"/>
              </w:rPr>
              <w:t xml:space="preserve">, singoli o associati </w:t>
            </w:r>
          </w:p>
        </w:tc>
      </w:tr>
      <w:tr w:rsidR="00565FE3" w:rsidRPr="00167EA2" w14:paraId="50904572" w14:textId="77777777" w:rsidTr="00C73FF8">
        <w:tc>
          <w:tcPr>
            <w:tcW w:w="782" w:type="pct"/>
            <w:vAlign w:val="center"/>
          </w:tcPr>
          <w:p w14:paraId="55ECECC9"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218" w:type="pct"/>
            <w:vAlign w:val="center"/>
          </w:tcPr>
          <w:p w14:paraId="7D44B993" w14:textId="77777777" w:rsidR="00565FE3" w:rsidRPr="00EF6FAE"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167EA2" w14:paraId="26EF408B" w14:textId="77777777" w:rsidTr="00C73FF8">
        <w:tc>
          <w:tcPr>
            <w:tcW w:w="5000" w:type="pct"/>
            <w:gridSpan w:val="2"/>
            <w:shd w:val="clear" w:color="auto" w:fill="008E40"/>
          </w:tcPr>
          <w:p w14:paraId="49C508CB" w14:textId="77777777" w:rsidR="00565FE3" w:rsidRPr="00167EA2" w:rsidRDefault="00565FE3" w:rsidP="00C73FF8">
            <w:pPr>
              <w:spacing w:after="0"/>
              <w:jc w:val="center"/>
              <w:rPr>
                <w:rFonts w:cstheme="minorHAnsi"/>
                <w:b/>
                <w:bCs/>
                <w:sz w:val="18"/>
                <w:szCs w:val="18"/>
              </w:rPr>
            </w:pPr>
            <w:bookmarkStart w:id="36" w:name="_Hlk132127394"/>
            <w:bookmarkEnd w:id="35"/>
            <w:r w:rsidRPr="00167EA2">
              <w:rPr>
                <w:rFonts w:cstheme="minorHAnsi"/>
                <w:b/>
                <w:bCs/>
                <w:color w:val="FFFFFF" w:themeColor="background1"/>
                <w:sz w:val="18"/>
                <w:szCs w:val="18"/>
              </w:rPr>
              <w:t>Criteri di ammissibilità</w:t>
            </w:r>
          </w:p>
        </w:tc>
      </w:tr>
      <w:tr w:rsidR="00565FE3" w:rsidRPr="00167EA2" w14:paraId="518392D4" w14:textId="77777777" w:rsidTr="00C73FF8">
        <w:tc>
          <w:tcPr>
            <w:tcW w:w="782" w:type="pct"/>
            <w:shd w:val="clear" w:color="auto" w:fill="A7D9A3"/>
          </w:tcPr>
          <w:p w14:paraId="438BE472"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68C7BBFC"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5A1E1A41" w14:textId="77777777" w:rsidTr="00C73FF8">
        <w:tc>
          <w:tcPr>
            <w:tcW w:w="782" w:type="pct"/>
            <w:vAlign w:val="center"/>
          </w:tcPr>
          <w:p w14:paraId="3FA4B884"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C03</w:t>
            </w:r>
          </w:p>
        </w:tc>
        <w:tc>
          <w:tcPr>
            <w:tcW w:w="4218" w:type="pct"/>
            <w:vAlign w:val="center"/>
          </w:tcPr>
          <w:p w14:paraId="2D477034" w14:textId="77777777" w:rsidR="00565FE3" w:rsidRDefault="00565FE3" w:rsidP="00C73FF8">
            <w:pPr>
              <w:spacing w:after="0"/>
              <w:rPr>
                <w:rFonts w:cstheme="minorHAnsi"/>
                <w:sz w:val="18"/>
                <w:szCs w:val="18"/>
              </w:rPr>
            </w:pPr>
            <w:r w:rsidRPr="00700099">
              <w:rPr>
                <w:rFonts w:cstheme="minorHAnsi"/>
                <w:sz w:val="18"/>
                <w:szCs w:val="18"/>
              </w:rPr>
              <w:t>L’azienda aderisce con una percentuale minima di SOI rispetto alla SAU totale</w:t>
            </w:r>
            <w:r>
              <w:rPr>
                <w:rFonts w:cstheme="minorHAnsi"/>
                <w:sz w:val="18"/>
                <w:szCs w:val="18"/>
              </w:rPr>
              <w:t xml:space="preserve"> e/o SAU richiedibile a premio, </w:t>
            </w:r>
            <w:r w:rsidRPr="00700099">
              <w:rPr>
                <w:rFonts w:cstheme="minorHAnsi"/>
                <w:sz w:val="18"/>
                <w:szCs w:val="18"/>
              </w:rPr>
              <w:t>definita a livello regionale/provinciale</w:t>
            </w:r>
          </w:p>
          <w:p w14:paraId="28A842F9" w14:textId="77777777" w:rsidR="00565FE3" w:rsidRPr="003C66F8" w:rsidRDefault="00565FE3" w:rsidP="00565FE3">
            <w:pPr>
              <w:pStyle w:val="Paragrafoelenco"/>
              <w:numPr>
                <w:ilvl w:val="0"/>
                <w:numId w:val="31"/>
              </w:numPr>
              <w:spacing w:after="0"/>
              <w:rPr>
                <w:rFonts w:cstheme="minorHAnsi"/>
                <w:sz w:val="18"/>
                <w:szCs w:val="18"/>
              </w:rPr>
            </w:pPr>
            <w:r w:rsidRPr="0002697A">
              <w:rPr>
                <w:rFonts w:cstheme="minorHAnsi"/>
                <w:b/>
                <w:bCs/>
                <w:sz w:val="18"/>
                <w:szCs w:val="18"/>
              </w:rPr>
              <w:t>Regione Lombardia</w:t>
            </w:r>
            <w:r>
              <w:rPr>
                <w:rFonts w:cstheme="minorHAnsi"/>
                <w:sz w:val="18"/>
                <w:szCs w:val="18"/>
              </w:rPr>
              <w:t>: adesione</w:t>
            </w:r>
            <w:r w:rsidRPr="005A4DB6">
              <w:rPr>
                <w:rFonts w:cstheme="minorHAnsi"/>
                <w:sz w:val="18"/>
                <w:szCs w:val="18"/>
              </w:rPr>
              <w:t xml:space="preserve"> con almeno il </w:t>
            </w:r>
            <w:r w:rsidRPr="005A4DB6">
              <w:rPr>
                <w:rFonts w:cstheme="minorHAnsi"/>
                <w:b/>
                <w:bCs/>
                <w:sz w:val="18"/>
                <w:szCs w:val="18"/>
              </w:rPr>
              <w:t>30%</w:t>
            </w:r>
            <w:r w:rsidRPr="005A4DB6">
              <w:rPr>
                <w:rFonts w:cstheme="minorHAnsi"/>
                <w:sz w:val="18"/>
                <w:szCs w:val="18"/>
              </w:rPr>
              <w:t xml:space="preserve"> della SAU aziendale regionale richiedibile a premio</w:t>
            </w:r>
            <w:r>
              <w:rPr>
                <w:rStyle w:val="Rimandonotaapidipagina"/>
                <w:rFonts w:cstheme="minorHAnsi"/>
                <w:sz w:val="18"/>
                <w:szCs w:val="18"/>
              </w:rPr>
              <w:footnoteReference w:id="9"/>
            </w:r>
            <w:r w:rsidRPr="005A4DB6">
              <w:rPr>
                <w:rFonts w:cstheme="minorHAnsi"/>
                <w:sz w:val="18"/>
                <w:szCs w:val="18"/>
              </w:rPr>
              <w:t xml:space="preserve"> a seminativ</w:t>
            </w:r>
            <w:r>
              <w:rPr>
                <w:rFonts w:cstheme="minorHAnsi"/>
                <w:sz w:val="18"/>
                <w:szCs w:val="18"/>
              </w:rPr>
              <w:t>o/prato permanente</w:t>
            </w:r>
            <w:r w:rsidRPr="005A4DB6">
              <w:rPr>
                <w:rFonts w:cstheme="minorHAnsi"/>
                <w:sz w:val="18"/>
                <w:szCs w:val="18"/>
              </w:rPr>
              <w:t xml:space="preserve"> e orticole</w:t>
            </w:r>
            <w:r>
              <w:rPr>
                <w:rFonts w:cstheme="minorHAnsi"/>
                <w:sz w:val="18"/>
                <w:szCs w:val="18"/>
              </w:rPr>
              <w:t>,</w:t>
            </w:r>
            <w:r w:rsidRPr="005A4DB6">
              <w:rPr>
                <w:rFonts w:cstheme="minorHAnsi"/>
                <w:sz w:val="18"/>
                <w:szCs w:val="18"/>
              </w:rPr>
              <w:t xml:space="preserve"> e comunque con una superficie minima non inferiore ad 1 ha</w:t>
            </w:r>
            <w:r>
              <w:rPr>
                <w:rFonts w:cstheme="minorHAnsi"/>
                <w:sz w:val="18"/>
                <w:szCs w:val="18"/>
              </w:rPr>
              <w:t>.</w:t>
            </w:r>
          </w:p>
        </w:tc>
      </w:tr>
      <w:tr w:rsidR="00565FE3" w:rsidRPr="00167EA2" w14:paraId="74E1BEF8" w14:textId="77777777" w:rsidTr="00C73FF8">
        <w:tc>
          <w:tcPr>
            <w:tcW w:w="782" w:type="pct"/>
            <w:vAlign w:val="center"/>
          </w:tcPr>
          <w:p w14:paraId="4FE21A9C" w14:textId="77777777" w:rsidR="00565FE3" w:rsidRPr="00700099" w:rsidRDefault="00565FE3" w:rsidP="00C73FF8">
            <w:pPr>
              <w:spacing w:after="0"/>
              <w:jc w:val="center"/>
              <w:rPr>
                <w:rFonts w:cstheme="minorHAnsi"/>
                <w:b/>
                <w:bCs/>
                <w:sz w:val="18"/>
                <w:szCs w:val="18"/>
              </w:rPr>
            </w:pPr>
            <w:r>
              <w:rPr>
                <w:rFonts w:cstheme="minorHAnsi"/>
                <w:b/>
                <w:bCs/>
                <w:sz w:val="18"/>
                <w:szCs w:val="18"/>
              </w:rPr>
              <w:t>C04</w:t>
            </w:r>
          </w:p>
        </w:tc>
        <w:tc>
          <w:tcPr>
            <w:tcW w:w="4218" w:type="pct"/>
            <w:vAlign w:val="center"/>
          </w:tcPr>
          <w:p w14:paraId="3023BB33" w14:textId="77777777" w:rsidR="00565FE3" w:rsidRDefault="00565FE3" w:rsidP="00C73FF8">
            <w:pPr>
              <w:spacing w:after="0"/>
              <w:rPr>
                <w:rFonts w:cstheme="minorHAnsi"/>
                <w:sz w:val="18"/>
                <w:szCs w:val="18"/>
              </w:rPr>
            </w:pPr>
            <w:r w:rsidRPr="00700099">
              <w:rPr>
                <w:rFonts w:cstheme="minorHAnsi"/>
                <w:sz w:val="18"/>
                <w:szCs w:val="18"/>
              </w:rPr>
              <w:t>Sono ammissibili al sostegno le tipologie colturali definite a livello regionale/provinciale</w:t>
            </w:r>
          </w:p>
          <w:p w14:paraId="65D155E9" w14:textId="77777777" w:rsidR="00565FE3" w:rsidRDefault="00565FE3" w:rsidP="00565FE3">
            <w:pPr>
              <w:pStyle w:val="Paragrafoelenco"/>
              <w:numPr>
                <w:ilvl w:val="0"/>
                <w:numId w:val="31"/>
              </w:numPr>
              <w:spacing w:after="0"/>
              <w:rPr>
                <w:rFonts w:cstheme="minorHAnsi"/>
                <w:sz w:val="18"/>
                <w:szCs w:val="18"/>
              </w:rPr>
            </w:pPr>
            <w:r w:rsidRPr="0002697A">
              <w:rPr>
                <w:rFonts w:cstheme="minorHAnsi"/>
                <w:b/>
                <w:bCs/>
                <w:sz w:val="18"/>
                <w:szCs w:val="18"/>
              </w:rPr>
              <w:t>Regione Lombardia</w:t>
            </w:r>
            <w:r>
              <w:rPr>
                <w:rFonts w:cstheme="minorHAnsi"/>
                <w:sz w:val="18"/>
                <w:szCs w:val="18"/>
              </w:rPr>
              <w:t>:</w:t>
            </w:r>
          </w:p>
          <w:p w14:paraId="2AD9C94D" w14:textId="77777777" w:rsidR="00565FE3" w:rsidRDefault="00565FE3" w:rsidP="00565FE3">
            <w:pPr>
              <w:pStyle w:val="Paragrafoelenco"/>
              <w:numPr>
                <w:ilvl w:val="1"/>
                <w:numId w:val="31"/>
              </w:numPr>
              <w:spacing w:after="0"/>
              <w:rPr>
                <w:rFonts w:cstheme="minorHAnsi"/>
                <w:sz w:val="18"/>
                <w:szCs w:val="18"/>
              </w:rPr>
            </w:pPr>
            <w:r>
              <w:rPr>
                <w:rFonts w:cstheme="minorHAnsi"/>
                <w:sz w:val="18"/>
                <w:szCs w:val="18"/>
              </w:rPr>
              <w:t xml:space="preserve">Gruppo coltura seminativo/prato permanente; </w:t>
            </w:r>
          </w:p>
          <w:p w14:paraId="000C59E8" w14:textId="77777777" w:rsidR="00565FE3" w:rsidRPr="004D1C58" w:rsidRDefault="00565FE3" w:rsidP="00565FE3">
            <w:pPr>
              <w:pStyle w:val="Paragrafoelenco"/>
              <w:numPr>
                <w:ilvl w:val="1"/>
                <w:numId w:val="31"/>
              </w:numPr>
              <w:spacing w:after="0"/>
              <w:rPr>
                <w:rFonts w:cstheme="minorHAnsi"/>
                <w:sz w:val="18"/>
                <w:szCs w:val="18"/>
              </w:rPr>
            </w:pPr>
            <w:r>
              <w:rPr>
                <w:rFonts w:cstheme="minorHAnsi"/>
                <w:sz w:val="18"/>
                <w:szCs w:val="18"/>
              </w:rPr>
              <w:t>Gruppo coltura orticole.</w:t>
            </w:r>
          </w:p>
        </w:tc>
      </w:tr>
      <w:tr w:rsidR="00565FE3" w:rsidRPr="00167EA2" w14:paraId="1B6B7D1A" w14:textId="77777777" w:rsidTr="00C73FF8">
        <w:tc>
          <w:tcPr>
            <w:tcW w:w="5000" w:type="pct"/>
            <w:gridSpan w:val="2"/>
            <w:shd w:val="clear" w:color="auto" w:fill="008E40"/>
            <w:vAlign w:val="center"/>
          </w:tcPr>
          <w:p w14:paraId="136817F3"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Altri criteri di ammissibilità specifici regionali</w:t>
            </w:r>
          </w:p>
        </w:tc>
      </w:tr>
      <w:tr w:rsidR="00565FE3" w:rsidRPr="00167EA2" w14:paraId="27FA8B22" w14:textId="77777777" w:rsidTr="00C73FF8">
        <w:tc>
          <w:tcPr>
            <w:tcW w:w="782" w:type="pct"/>
            <w:shd w:val="clear" w:color="auto" w:fill="A7D9A3"/>
          </w:tcPr>
          <w:p w14:paraId="05AB0E4A"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0E4FD712"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16672C0E" w14:textId="77777777" w:rsidTr="00C73FF8">
        <w:trPr>
          <w:trHeight w:val="248"/>
        </w:trPr>
        <w:tc>
          <w:tcPr>
            <w:tcW w:w="782" w:type="pct"/>
            <w:vAlign w:val="center"/>
          </w:tcPr>
          <w:p w14:paraId="51B856AA" w14:textId="77777777" w:rsidR="00565FE3" w:rsidRPr="00167EA2" w:rsidRDefault="00565FE3" w:rsidP="00C73FF8">
            <w:pPr>
              <w:spacing w:after="0"/>
              <w:jc w:val="center"/>
              <w:rPr>
                <w:rFonts w:cstheme="minorHAnsi"/>
                <w:b/>
                <w:bCs/>
                <w:sz w:val="18"/>
                <w:szCs w:val="18"/>
              </w:rPr>
            </w:pPr>
            <w:r>
              <w:rPr>
                <w:rFonts w:cstheme="minorHAnsi"/>
                <w:b/>
                <w:bCs/>
                <w:sz w:val="18"/>
                <w:szCs w:val="18"/>
              </w:rPr>
              <w:t>SRA20_C_LOM_1</w:t>
            </w:r>
          </w:p>
        </w:tc>
        <w:tc>
          <w:tcPr>
            <w:tcW w:w="4218" w:type="pct"/>
            <w:vAlign w:val="center"/>
          </w:tcPr>
          <w:p w14:paraId="27E1A441" w14:textId="77777777" w:rsidR="00565FE3" w:rsidRPr="00EF6FAE" w:rsidRDefault="00565FE3" w:rsidP="00C73FF8">
            <w:pPr>
              <w:spacing w:after="0"/>
              <w:rPr>
                <w:rFonts w:cstheme="minorHAnsi"/>
                <w:sz w:val="18"/>
                <w:szCs w:val="18"/>
              </w:rPr>
            </w:pPr>
            <w:r>
              <w:rPr>
                <w:rFonts w:cstheme="minorHAnsi"/>
                <w:sz w:val="18"/>
                <w:szCs w:val="18"/>
              </w:rPr>
              <w:t>L’intervento si applica nei comuni classificati da ISTAT come di pianura.</w:t>
            </w:r>
          </w:p>
        </w:tc>
      </w:tr>
      <w:bookmarkEnd w:id="36"/>
    </w:tbl>
    <w:p w14:paraId="0F11D1C8" w14:textId="77777777" w:rsidR="00565FE3" w:rsidRPr="00D73C5E" w:rsidRDefault="00565FE3" w:rsidP="00565FE3">
      <w:pPr>
        <w:spacing w:after="0"/>
        <w:rPr>
          <w:rStyle w:val="Titolo3Carattere"/>
          <w:color w:val="000000" w:themeColor="text1"/>
          <w:sz w:val="22"/>
          <w:szCs w:val="22"/>
        </w:rPr>
      </w:pPr>
    </w:p>
    <w:p w14:paraId="39A99E14"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35"/>
        <w:gridCol w:w="8605"/>
      </w:tblGrid>
      <w:tr w:rsidR="00565FE3" w:rsidRPr="00700099" w14:paraId="2A912F5B" w14:textId="77777777" w:rsidTr="00C73FF8">
        <w:trPr>
          <w:trHeight w:val="275"/>
        </w:trPr>
        <w:tc>
          <w:tcPr>
            <w:tcW w:w="5000" w:type="pct"/>
            <w:gridSpan w:val="2"/>
            <w:shd w:val="clear" w:color="auto" w:fill="008E40"/>
            <w:vAlign w:val="center"/>
          </w:tcPr>
          <w:p w14:paraId="3B22367D" w14:textId="77777777" w:rsidR="00565FE3" w:rsidRPr="00700099" w:rsidRDefault="00565FE3" w:rsidP="00C73FF8">
            <w:pPr>
              <w:spacing w:after="0"/>
              <w:jc w:val="center"/>
              <w:rPr>
                <w:rFonts w:cstheme="minorHAnsi"/>
                <w:b/>
                <w:bCs/>
                <w:color w:val="FFFFFF" w:themeColor="background1"/>
                <w:sz w:val="18"/>
                <w:szCs w:val="18"/>
              </w:rPr>
            </w:pPr>
            <w:bookmarkStart w:id="37" w:name="_Hlk132127354"/>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565FE3" w:rsidRPr="00700099" w14:paraId="2D4CF14F" w14:textId="77777777" w:rsidTr="00C73FF8">
        <w:trPr>
          <w:trHeight w:val="275"/>
        </w:trPr>
        <w:tc>
          <w:tcPr>
            <w:tcW w:w="757" w:type="pct"/>
            <w:shd w:val="clear" w:color="auto" w:fill="A7D9A3"/>
            <w:vAlign w:val="center"/>
          </w:tcPr>
          <w:p w14:paraId="1ED276A6"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0B1E87D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4780C165" w14:textId="77777777" w:rsidTr="00C73FF8">
        <w:trPr>
          <w:trHeight w:val="274"/>
        </w:trPr>
        <w:tc>
          <w:tcPr>
            <w:tcW w:w="757" w:type="pct"/>
            <w:vAlign w:val="center"/>
          </w:tcPr>
          <w:p w14:paraId="7BD226C2"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w:t>
            </w:r>
          </w:p>
        </w:tc>
        <w:tc>
          <w:tcPr>
            <w:tcW w:w="4243" w:type="pct"/>
            <w:vAlign w:val="center"/>
          </w:tcPr>
          <w:p w14:paraId="4825D01F" w14:textId="77777777" w:rsidR="00565FE3" w:rsidRDefault="00565FE3" w:rsidP="00C73FF8">
            <w:pPr>
              <w:spacing w:after="0"/>
              <w:jc w:val="both"/>
              <w:rPr>
                <w:rFonts w:cstheme="minorHAnsi"/>
                <w:sz w:val="18"/>
                <w:szCs w:val="18"/>
              </w:rPr>
            </w:pPr>
            <w:r w:rsidRPr="00700099">
              <w:rPr>
                <w:rFonts w:cstheme="minorHAnsi"/>
                <w:sz w:val="18"/>
                <w:szCs w:val="18"/>
              </w:rPr>
              <w:t>Definire e applicare annualmente un piano di concimazione specifico per ogni coltura presente sulla SOI, che stabilisca le dosi di fertilizzante da apportare o le percentuali di riduzione da applicare alla fertilizzazione attraverso un bilancio tra i fabbisogni conseguenti alle rese delle colture e la disponibilità derivante dai macronutrienti del terreno e dalle fertilizzazioni. Sono compresi gli apporti organici come disciplinati dal DM 25/2/2016, considerati per la quota efficiente nei limiti stabiliti dalle disposizioni specifiche regionali rispetto alla baseline di riferimento. Sono declinati a livello regionale i nutrienti da attenzionare, gli strumenti di supporto da utilizzare per la compilazione del piano, nonché la fonte informativa per la disponibilità dei macronutrienti del suolo, incluse le cartografie tematiche di riferimento</w:t>
            </w:r>
            <w:r>
              <w:rPr>
                <w:rFonts w:cstheme="minorHAnsi"/>
                <w:sz w:val="18"/>
                <w:szCs w:val="18"/>
              </w:rPr>
              <w:t>.</w:t>
            </w:r>
          </w:p>
          <w:p w14:paraId="6DAE019C" w14:textId="77777777" w:rsidR="00565FE3" w:rsidRPr="00CC52DF" w:rsidRDefault="00565FE3" w:rsidP="00565FE3">
            <w:pPr>
              <w:pStyle w:val="Paragrafoelenco"/>
              <w:numPr>
                <w:ilvl w:val="0"/>
                <w:numId w:val="31"/>
              </w:numPr>
              <w:spacing w:after="0"/>
              <w:jc w:val="both"/>
              <w:rPr>
                <w:rFonts w:cstheme="minorHAnsi"/>
                <w:sz w:val="18"/>
                <w:szCs w:val="18"/>
              </w:rPr>
            </w:pPr>
            <w:r w:rsidRPr="000E7BD1">
              <w:rPr>
                <w:rFonts w:cstheme="minorHAnsi"/>
                <w:b/>
                <w:bCs/>
                <w:sz w:val="18"/>
                <w:szCs w:val="18"/>
              </w:rPr>
              <w:t>Regione Lombardia</w:t>
            </w:r>
            <w:r w:rsidRPr="00A72F96">
              <w:rPr>
                <w:rFonts w:cstheme="minorHAnsi"/>
                <w:sz w:val="18"/>
                <w:szCs w:val="18"/>
              </w:rPr>
              <w:t>: il nutriente che si intende attenzionare è l’</w:t>
            </w:r>
            <w:r w:rsidRPr="00A72F96">
              <w:rPr>
                <w:rFonts w:cstheme="minorHAnsi"/>
                <w:b/>
                <w:bCs/>
                <w:sz w:val="18"/>
                <w:szCs w:val="18"/>
              </w:rPr>
              <w:t>azoto</w:t>
            </w:r>
            <w:r w:rsidRPr="00A72F96">
              <w:rPr>
                <w:rFonts w:cstheme="minorHAnsi"/>
                <w:sz w:val="18"/>
                <w:szCs w:val="18"/>
              </w:rPr>
              <w:t>. Per la redazione del piano di concimazione è necessario effettuare</w:t>
            </w:r>
            <w:r w:rsidRPr="00BF3D40">
              <w:rPr>
                <w:rFonts w:cstheme="minorHAnsi"/>
                <w:sz w:val="18"/>
                <w:szCs w:val="18"/>
              </w:rPr>
              <w:t xml:space="preserve"> le analisi del terreno. Il piano di concimazione è redatto da un professionista e deve essere compilato attraverso l’uso di un software in grado di integrare i dati aziendali raccolti</w:t>
            </w:r>
            <w:r>
              <w:rPr>
                <w:rFonts w:cstheme="minorHAnsi"/>
                <w:sz w:val="18"/>
                <w:szCs w:val="18"/>
              </w:rPr>
              <w:t>.</w:t>
            </w:r>
          </w:p>
        </w:tc>
      </w:tr>
      <w:tr w:rsidR="00565FE3" w:rsidRPr="00700099" w14:paraId="47377E49" w14:textId="77777777" w:rsidTr="00C73FF8">
        <w:trPr>
          <w:trHeight w:val="274"/>
        </w:trPr>
        <w:tc>
          <w:tcPr>
            <w:tcW w:w="757" w:type="pct"/>
            <w:vAlign w:val="center"/>
          </w:tcPr>
          <w:p w14:paraId="3188261F"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 xml:space="preserve">I02 </w:t>
            </w:r>
          </w:p>
        </w:tc>
        <w:tc>
          <w:tcPr>
            <w:tcW w:w="4243" w:type="pct"/>
            <w:vAlign w:val="center"/>
          </w:tcPr>
          <w:p w14:paraId="4F2B325A" w14:textId="77777777" w:rsidR="00565FE3" w:rsidRPr="00DA4925" w:rsidRDefault="00565FE3" w:rsidP="00C73FF8">
            <w:pPr>
              <w:spacing w:after="0"/>
              <w:jc w:val="both"/>
              <w:rPr>
                <w:rFonts w:cstheme="minorHAnsi"/>
                <w:sz w:val="18"/>
                <w:szCs w:val="18"/>
              </w:rPr>
            </w:pPr>
            <w:r w:rsidRPr="00700099">
              <w:rPr>
                <w:rFonts w:cstheme="minorHAnsi"/>
                <w:sz w:val="18"/>
                <w:szCs w:val="18"/>
              </w:rPr>
              <w:t>Assicurare il frazionamento degli apporti di azoto in copertura e l’interramento, compatibilmente con la tipologia di coltura presente e la sua fase fenologica. In alternativa al frazionamento e interramento della dose in copertura, è consentito l’uso delle tecniche fertirrigue con i fertilizzanti idrosolubili durante tutto l’arco colturale secondo le specifiche Regionali/Provinciali</w:t>
            </w:r>
            <w:r>
              <w:rPr>
                <w:rFonts w:cstheme="minorHAnsi"/>
                <w:sz w:val="18"/>
                <w:szCs w:val="18"/>
              </w:rPr>
              <w:t xml:space="preserve">. </w:t>
            </w:r>
            <w:r w:rsidRPr="00E07874">
              <w:rPr>
                <w:rFonts w:cstheme="minorHAnsi"/>
                <w:sz w:val="18"/>
                <w:szCs w:val="18"/>
              </w:rPr>
              <w:t>Le Regioni e PPAA assicureranno il superamento dell’ordinarietà Regionale/Provinciale in merito al frazionamento degli apporti di azoto, che saranno definiti e indicati nei dispositivi attuativi, per ogni gruppo colturale interessato dall’impegno</w:t>
            </w:r>
            <w:r w:rsidRPr="00DA4925">
              <w:rPr>
                <w:rFonts w:cstheme="minorHAnsi"/>
                <w:sz w:val="18"/>
                <w:szCs w:val="18"/>
              </w:rPr>
              <w:t xml:space="preserve"> sulla base dell’esigenze nutrizionali delle colture. Le Regioni inoltre indicano, per ciascun gruppo colturale, le modalità ammissibili di interramento.</w:t>
            </w:r>
          </w:p>
        </w:tc>
      </w:tr>
      <w:tr w:rsidR="00565FE3" w:rsidRPr="00700099" w14:paraId="0DF573F3" w14:textId="77777777" w:rsidTr="00C73FF8">
        <w:trPr>
          <w:trHeight w:val="274"/>
        </w:trPr>
        <w:tc>
          <w:tcPr>
            <w:tcW w:w="757" w:type="pct"/>
            <w:vAlign w:val="center"/>
          </w:tcPr>
          <w:p w14:paraId="36F49D52"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I03</w:t>
            </w:r>
          </w:p>
        </w:tc>
        <w:tc>
          <w:tcPr>
            <w:tcW w:w="4243" w:type="pct"/>
            <w:vAlign w:val="center"/>
          </w:tcPr>
          <w:p w14:paraId="614434B8" w14:textId="77777777" w:rsidR="00565FE3" w:rsidRPr="00700099" w:rsidRDefault="00565FE3" w:rsidP="00C73FF8">
            <w:pPr>
              <w:spacing w:after="0"/>
              <w:jc w:val="both"/>
              <w:rPr>
                <w:rFonts w:cstheme="minorHAnsi"/>
                <w:sz w:val="18"/>
                <w:szCs w:val="18"/>
              </w:rPr>
            </w:pPr>
            <w:r w:rsidRPr="00700099">
              <w:rPr>
                <w:rFonts w:cstheme="minorHAnsi"/>
                <w:sz w:val="18"/>
                <w:szCs w:val="18"/>
              </w:rPr>
              <w:t>Rispettare:</w:t>
            </w:r>
          </w:p>
          <w:p w14:paraId="10A76032" w14:textId="77777777" w:rsidR="00565FE3" w:rsidRPr="00700099" w:rsidRDefault="00565FE3" w:rsidP="00C73FF8">
            <w:pPr>
              <w:spacing w:after="0"/>
              <w:jc w:val="both"/>
              <w:rPr>
                <w:rFonts w:cstheme="minorHAnsi"/>
                <w:sz w:val="18"/>
                <w:szCs w:val="18"/>
              </w:rPr>
            </w:pPr>
            <w:r w:rsidRPr="00700099">
              <w:rPr>
                <w:rFonts w:cstheme="minorHAnsi"/>
                <w:b/>
                <w:bCs/>
                <w:sz w:val="18"/>
                <w:szCs w:val="18"/>
              </w:rPr>
              <w:t>a.</w:t>
            </w:r>
            <w:r w:rsidRPr="00700099">
              <w:rPr>
                <w:rFonts w:cstheme="minorHAnsi"/>
                <w:sz w:val="18"/>
                <w:szCs w:val="18"/>
              </w:rPr>
              <w:t xml:space="preserve"> gli impegni di razionalizzazione degli apporti di fertilizzanti, se del caso, definiti sulla base del piano di concimazione;</w:t>
            </w:r>
          </w:p>
          <w:p w14:paraId="0022207B" w14:textId="77777777" w:rsidR="00565FE3" w:rsidRPr="00DA4925" w:rsidRDefault="00565FE3" w:rsidP="00C73FF8">
            <w:pPr>
              <w:spacing w:after="0"/>
              <w:jc w:val="both"/>
              <w:rPr>
                <w:rFonts w:cstheme="minorHAnsi"/>
                <w:i/>
                <w:iCs/>
                <w:sz w:val="18"/>
                <w:szCs w:val="18"/>
              </w:rPr>
            </w:pPr>
            <w:r w:rsidRPr="00DA4925">
              <w:rPr>
                <w:rFonts w:cstheme="minorHAnsi"/>
                <w:i/>
                <w:iCs/>
                <w:sz w:val="18"/>
                <w:szCs w:val="18"/>
              </w:rPr>
              <w:t>oppure, in alternativa al punto a):</w:t>
            </w:r>
          </w:p>
          <w:p w14:paraId="3844B8A5" w14:textId="77777777" w:rsidR="00565FE3" w:rsidRPr="00700099" w:rsidRDefault="00565FE3" w:rsidP="00C73FF8">
            <w:pPr>
              <w:spacing w:after="0"/>
              <w:jc w:val="both"/>
              <w:rPr>
                <w:rFonts w:cstheme="minorHAnsi"/>
                <w:sz w:val="18"/>
                <w:szCs w:val="18"/>
              </w:rPr>
            </w:pPr>
            <w:r w:rsidRPr="00700099">
              <w:rPr>
                <w:rFonts w:cstheme="minorHAnsi"/>
                <w:b/>
                <w:bCs/>
                <w:sz w:val="18"/>
                <w:szCs w:val="18"/>
              </w:rPr>
              <w:t>b.</w:t>
            </w:r>
            <w:r w:rsidRPr="00700099">
              <w:rPr>
                <w:rFonts w:cstheme="minorHAnsi"/>
                <w:sz w:val="18"/>
                <w:szCs w:val="18"/>
              </w:rPr>
              <w:t xml:space="preserve"> le percentuali definite dalle Regioni di riduzione delle dosi di azoto apportabili alle colture seminative principali con la concimazione, rispetto a quanto indicato dalla Tabella “Maximum Application Standards” del DM 5046 del 25/2/2016 o analoghi parametri definiti a livello regionale, in coerenza con il DM 25.02.2016</w:t>
            </w:r>
            <w:r>
              <w:rPr>
                <w:rFonts w:cstheme="minorHAnsi"/>
                <w:sz w:val="18"/>
                <w:szCs w:val="18"/>
              </w:rPr>
              <w:t>.</w:t>
            </w:r>
          </w:p>
          <w:p w14:paraId="3F6C60FE" w14:textId="77777777" w:rsidR="00565FE3" w:rsidRDefault="00565FE3" w:rsidP="00C73FF8">
            <w:pPr>
              <w:spacing w:after="0"/>
              <w:jc w:val="both"/>
              <w:rPr>
                <w:rFonts w:cstheme="minorHAnsi"/>
                <w:sz w:val="18"/>
                <w:szCs w:val="18"/>
              </w:rPr>
            </w:pPr>
            <w:r w:rsidRPr="00700099">
              <w:rPr>
                <w:rFonts w:cstheme="minorHAnsi"/>
                <w:sz w:val="18"/>
                <w:szCs w:val="18"/>
              </w:rPr>
              <w:t>Le Regioni e PPAA, tuttavia, possono scegliere di attuare i punti a) e b) dell’impegno anche in maniera combinata</w:t>
            </w:r>
            <w:r>
              <w:rPr>
                <w:rFonts w:cstheme="minorHAnsi"/>
                <w:sz w:val="18"/>
                <w:szCs w:val="18"/>
              </w:rPr>
              <w:t>.</w:t>
            </w:r>
          </w:p>
          <w:p w14:paraId="3BD1CA56" w14:textId="77777777" w:rsidR="00565FE3" w:rsidRDefault="00565FE3" w:rsidP="00565FE3">
            <w:pPr>
              <w:pStyle w:val="Paragrafoelenco"/>
              <w:numPr>
                <w:ilvl w:val="0"/>
                <w:numId w:val="42"/>
              </w:numPr>
              <w:spacing w:after="0"/>
              <w:jc w:val="both"/>
              <w:rPr>
                <w:rFonts w:cstheme="minorHAnsi"/>
                <w:sz w:val="18"/>
                <w:szCs w:val="18"/>
              </w:rPr>
            </w:pPr>
            <w:r>
              <w:rPr>
                <w:rFonts w:cstheme="minorHAnsi"/>
                <w:b/>
                <w:bCs/>
                <w:sz w:val="18"/>
                <w:szCs w:val="18"/>
              </w:rPr>
              <w:t>Regione Lombardia</w:t>
            </w:r>
            <w:r>
              <w:rPr>
                <w:rFonts w:cstheme="minorHAnsi"/>
                <w:sz w:val="18"/>
                <w:szCs w:val="18"/>
              </w:rPr>
              <w:t>: punti a) e b) in maniera combinata, con le modalità di seguito indicate.</w:t>
            </w:r>
          </w:p>
          <w:p w14:paraId="7A4C2BD1" w14:textId="77777777" w:rsidR="00565FE3" w:rsidRPr="006205F8" w:rsidRDefault="00565FE3" w:rsidP="00C73FF8">
            <w:pPr>
              <w:pStyle w:val="Paragrafoelenco"/>
              <w:spacing w:after="0"/>
              <w:ind w:left="1106"/>
              <w:jc w:val="both"/>
              <w:rPr>
                <w:rFonts w:cstheme="minorHAnsi"/>
                <w:sz w:val="18"/>
                <w:szCs w:val="18"/>
              </w:rPr>
            </w:pPr>
            <w:r w:rsidRPr="006205F8">
              <w:rPr>
                <w:rFonts w:cstheme="minorHAnsi"/>
                <w:sz w:val="18"/>
                <w:szCs w:val="18"/>
              </w:rPr>
              <w:t>Rispettare</w:t>
            </w:r>
            <w:r>
              <w:rPr>
                <w:rFonts w:cstheme="minorHAnsi"/>
                <w:sz w:val="18"/>
                <w:szCs w:val="18"/>
              </w:rPr>
              <w:t xml:space="preserve"> g</w:t>
            </w:r>
            <w:r w:rsidRPr="006205F8">
              <w:rPr>
                <w:rFonts w:cstheme="minorHAnsi"/>
                <w:sz w:val="18"/>
                <w:szCs w:val="18"/>
              </w:rPr>
              <w:t>li impegni di razionalizzazione degli apporti di fertilizzanti sulla base delle indicazioni derivanti dal piano di concimazione. Qualora il piano di concimazione preveda dei valori pari o superiori a quelli dei MAS deve essere applicata comunque una riduzione dell’apporto di N efficiente:</w:t>
            </w:r>
          </w:p>
          <w:p w14:paraId="5739E450" w14:textId="77777777" w:rsidR="00565FE3" w:rsidRDefault="00565FE3" w:rsidP="00565FE3">
            <w:pPr>
              <w:pStyle w:val="Paragrafoelenco"/>
              <w:numPr>
                <w:ilvl w:val="1"/>
                <w:numId w:val="42"/>
              </w:numPr>
              <w:spacing w:after="0"/>
              <w:jc w:val="both"/>
              <w:rPr>
                <w:rFonts w:cstheme="minorHAnsi"/>
                <w:sz w:val="18"/>
                <w:szCs w:val="18"/>
              </w:rPr>
            </w:pPr>
            <w:r w:rsidRPr="006205F8">
              <w:rPr>
                <w:rFonts w:cstheme="minorHAnsi"/>
                <w:sz w:val="18"/>
                <w:szCs w:val="18"/>
              </w:rPr>
              <w:t>(in caso di dotazione scarsa del suolo) una riduzione</w:t>
            </w:r>
            <w:r>
              <w:rPr>
                <w:rFonts w:cstheme="minorHAnsi"/>
                <w:sz w:val="18"/>
                <w:szCs w:val="18"/>
              </w:rPr>
              <w:t xml:space="preserve">, rispetto ai MAS, </w:t>
            </w:r>
            <w:r w:rsidRPr="006205F8">
              <w:rPr>
                <w:rFonts w:cstheme="minorHAnsi"/>
                <w:sz w:val="18"/>
                <w:szCs w:val="18"/>
              </w:rPr>
              <w:t>pari</w:t>
            </w:r>
            <w:r>
              <w:rPr>
                <w:rFonts w:cstheme="minorHAnsi"/>
                <w:sz w:val="18"/>
                <w:szCs w:val="18"/>
              </w:rPr>
              <w:t xml:space="preserve"> al:</w:t>
            </w:r>
          </w:p>
          <w:p w14:paraId="62F8C6C6" w14:textId="77777777" w:rsidR="00565FE3" w:rsidRDefault="00565FE3" w:rsidP="00565FE3">
            <w:pPr>
              <w:pStyle w:val="Paragrafoelenco"/>
              <w:numPr>
                <w:ilvl w:val="2"/>
                <w:numId w:val="42"/>
              </w:numPr>
              <w:spacing w:after="0"/>
              <w:jc w:val="both"/>
              <w:rPr>
                <w:rFonts w:cstheme="minorHAnsi"/>
                <w:sz w:val="18"/>
                <w:szCs w:val="18"/>
              </w:rPr>
            </w:pPr>
            <w:r w:rsidRPr="006205F8">
              <w:rPr>
                <w:rFonts w:cstheme="minorHAnsi"/>
                <w:sz w:val="18"/>
                <w:szCs w:val="18"/>
              </w:rPr>
              <w:t>10% per le aziende che utilizzano effluenti di allevamento</w:t>
            </w:r>
            <w:r>
              <w:rPr>
                <w:rFonts w:cstheme="minorHAnsi"/>
                <w:sz w:val="18"/>
                <w:szCs w:val="18"/>
              </w:rPr>
              <w:t>;</w:t>
            </w:r>
          </w:p>
          <w:p w14:paraId="7CEE817A" w14:textId="77777777" w:rsidR="00565FE3" w:rsidRPr="006205F8" w:rsidRDefault="00565FE3" w:rsidP="00565FE3">
            <w:pPr>
              <w:pStyle w:val="Paragrafoelenco"/>
              <w:numPr>
                <w:ilvl w:val="2"/>
                <w:numId w:val="42"/>
              </w:numPr>
              <w:spacing w:after="0"/>
              <w:jc w:val="both"/>
              <w:rPr>
                <w:rFonts w:cstheme="minorHAnsi"/>
                <w:sz w:val="18"/>
                <w:szCs w:val="18"/>
              </w:rPr>
            </w:pPr>
            <w:r w:rsidRPr="006205F8">
              <w:rPr>
                <w:rFonts w:cstheme="minorHAnsi"/>
                <w:sz w:val="18"/>
                <w:szCs w:val="18"/>
              </w:rPr>
              <w:t>20%</w:t>
            </w:r>
            <w:r>
              <w:rPr>
                <w:rFonts w:cstheme="minorHAnsi"/>
                <w:sz w:val="18"/>
                <w:szCs w:val="18"/>
              </w:rPr>
              <w:t xml:space="preserve"> </w:t>
            </w:r>
            <w:r w:rsidRPr="006205F8">
              <w:rPr>
                <w:rFonts w:cstheme="minorHAnsi"/>
                <w:sz w:val="18"/>
                <w:szCs w:val="18"/>
              </w:rPr>
              <w:t>per le aziende che non utilizzano effluenti di allevamento</w:t>
            </w:r>
            <w:r>
              <w:rPr>
                <w:rFonts w:cstheme="minorHAnsi"/>
                <w:sz w:val="18"/>
                <w:szCs w:val="18"/>
              </w:rPr>
              <w:t>;</w:t>
            </w:r>
          </w:p>
          <w:p w14:paraId="64EA2692" w14:textId="77777777" w:rsidR="00565FE3" w:rsidRDefault="00565FE3" w:rsidP="00565FE3">
            <w:pPr>
              <w:pStyle w:val="Paragrafoelenco"/>
              <w:numPr>
                <w:ilvl w:val="1"/>
                <w:numId w:val="42"/>
              </w:numPr>
              <w:spacing w:after="0"/>
              <w:jc w:val="both"/>
              <w:rPr>
                <w:rFonts w:cstheme="minorHAnsi"/>
                <w:sz w:val="18"/>
                <w:szCs w:val="18"/>
              </w:rPr>
            </w:pPr>
            <w:r w:rsidRPr="006205F8">
              <w:rPr>
                <w:rFonts w:cstheme="minorHAnsi"/>
                <w:sz w:val="18"/>
                <w:szCs w:val="18"/>
              </w:rPr>
              <w:t>(in caso di dotazione superiore alla “dotazione scarsa” del suolo) una riduzione</w:t>
            </w:r>
            <w:r>
              <w:rPr>
                <w:rFonts w:cstheme="minorHAnsi"/>
                <w:sz w:val="18"/>
                <w:szCs w:val="18"/>
              </w:rPr>
              <w:t>, rispetto ai MAS,</w:t>
            </w:r>
            <w:r w:rsidRPr="006205F8">
              <w:rPr>
                <w:rFonts w:cstheme="minorHAnsi"/>
                <w:sz w:val="18"/>
                <w:szCs w:val="18"/>
              </w:rPr>
              <w:t xml:space="preserve"> pari al</w:t>
            </w:r>
            <w:r>
              <w:rPr>
                <w:rFonts w:cstheme="minorHAnsi"/>
                <w:sz w:val="18"/>
                <w:szCs w:val="18"/>
              </w:rPr>
              <w:t>:</w:t>
            </w:r>
            <w:r w:rsidRPr="006205F8">
              <w:rPr>
                <w:rFonts w:cstheme="minorHAnsi"/>
                <w:sz w:val="18"/>
                <w:szCs w:val="18"/>
              </w:rPr>
              <w:t xml:space="preserve"> </w:t>
            </w:r>
          </w:p>
          <w:p w14:paraId="05D6959F" w14:textId="77777777" w:rsidR="00565FE3" w:rsidRDefault="00565FE3" w:rsidP="00565FE3">
            <w:pPr>
              <w:pStyle w:val="Paragrafoelenco"/>
              <w:numPr>
                <w:ilvl w:val="2"/>
                <w:numId w:val="42"/>
              </w:numPr>
              <w:spacing w:after="0"/>
              <w:jc w:val="both"/>
              <w:rPr>
                <w:rFonts w:cstheme="minorHAnsi"/>
                <w:sz w:val="18"/>
                <w:szCs w:val="18"/>
              </w:rPr>
            </w:pPr>
            <w:r w:rsidRPr="006205F8">
              <w:rPr>
                <w:rFonts w:cstheme="minorHAnsi"/>
                <w:sz w:val="18"/>
                <w:szCs w:val="18"/>
              </w:rPr>
              <w:t>20% per le aziende che utilizzano effluenti di allevamento</w:t>
            </w:r>
            <w:r>
              <w:rPr>
                <w:rFonts w:cstheme="minorHAnsi"/>
                <w:sz w:val="18"/>
                <w:szCs w:val="18"/>
              </w:rPr>
              <w:t>;</w:t>
            </w:r>
          </w:p>
          <w:p w14:paraId="14369B6D" w14:textId="77777777" w:rsidR="00565FE3" w:rsidRPr="006205F8" w:rsidRDefault="00565FE3" w:rsidP="00565FE3">
            <w:pPr>
              <w:pStyle w:val="Paragrafoelenco"/>
              <w:numPr>
                <w:ilvl w:val="2"/>
                <w:numId w:val="42"/>
              </w:numPr>
              <w:spacing w:after="0"/>
              <w:jc w:val="both"/>
              <w:rPr>
                <w:rFonts w:cstheme="minorHAnsi"/>
                <w:sz w:val="18"/>
                <w:szCs w:val="18"/>
              </w:rPr>
            </w:pPr>
            <w:r>
              <w:rPr>
                <w:rFonts w:cstheme="minorHAnsi"/>
                <w:sz w:val="18"/>
                <w:szCs w:val="18"/>
              </w:rPr>
              <w:t>3</w:t>
            </w:r>
            <w:r w:rsidRPr="006205F8">
              <w:rPr>
                <w:rFonts w:cstheme="minorHAnsi"/>
                <w:sz w:val="18"/>
                <w:szCs w:val="18"/>
              </w:rPr>
              <w:t>0% per le aziende che non utilizzano effluenti di allevamento.</w:t>
            </w:r>
          </w:p>
        </w:tc>
      </w:tr>
      <w:tr w:rsidR="00565FE3" w:rsidRPr="00700099" w14:paraId="0F545767" w14:textId="77777777" w:rsidTr="00C73FF8">
        <w:trPr>
          <w:trHeight w:val="274"/>
        </w:trPr>
        <w:tc>
          <w:tcPr>
            <w:tcW w:w="757" w:type="pct"/>
            <w:vAlign w:val="center"/>
          </w:tcPr>
          <w:p w14:paraId="1C6DF278"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I04</w:t>
            </w:r>
          </w:p>
        </w:tc>
        <w:tc>
          <w:tcPr>
            <w:tcW w:w="4243" w:type="pct"/>
            <w:vAlign w:val="center"/>
          </w:tcPr>
          <w:p w14:paraId="40FB9A1E" w14:textId="77777777" w:rsidR="00565FE3" w:rsidRPr="006051F6" w:rsidRDefault="00565FE3" w:rsidP="00C73FF8">
            <w:pPr>
              <w:spacing w:after="0"/>
              <w:jc w:val="both"/>
              <w:rPr>
                <w:rFonts w:cstheme="minorHAnsi"/>
                <w:sz w:val="18"/>
                <w:szCs w:val="18"/>
              </w:rPr>
            </w:pPr>
            <w:r w:rsidRPr="00700099">
              <w:rPr>
                <w:rFonts w:cstheme="minorHAnsi"/>
                <w:sz w:val="18"/>
                <w:szCs w:val="18"/>
              </w:rPr>
              <w:t>Rispettare gli apporti di macronutrienti definiti dal piano di concimazione e/o le percentuali di riduzione di azoto, tenendo conto che in Zona Ordinaria si applicano i massimali di azoto (MAS) previsti per le ZVN</w:t>
            </w:r>
          </w:p>
        </w:tc>
      </w:tr>
      <w:tr w:rsidR="00565FE3" w:rsidRPr="00700099" w14:paraId="205E4B90" w14:textId="77777777" w:rsidTr="00C73FF8">
        <w:trPr>
          <w:trHeight w:val="274"/>
        </w:trPr>
        <w:tc>
          <w:tcPr>
            <w:tcW w:w="757" w:type="pct"/>
            <w:vAlign w:val="center"/>
          </w:tcPr>
          <w:p w14:paraId="31A9D07A"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I05</w:t>
            </w:r>
          </w:p>
        </w:tc>
        <w:tc>
          <w:tcPr>
            <w:tcW w:w="4243" w:type="pct"/>
            <w:vAlign w:val="center"/>
          </w:tcPr>
          <w:p w14:paraId="5AAFABCA" w14:textId="77777777" w:rsidR="00565FE3" w:rsidRPr="006051F6" w:rsidRDefault="00565FE3" w:rsidP="00C73FF8">
            <w:pPr>
              <w:spacing w:after="0"/>
              <w:jc w:val="both"/>
              <w:rPr>
                <w:rFonts w:cstheme="minorHAnsi"/>
                <w:sz w:val="18"/>
                <w:szCs w:val="18"/>
              </w:rPr>
            </w:pPr>
            <w:r w:rsidRPr="00314BBF">
              <w:rPr>
                <w:rFonts w:cstheme="minorHAnsi"/>
                <w:sz w:val="18"/>
                <w:szCs w:val="18"/>
              </w:rPr>
              <w:t xml:space="preserve">Divieto di utilizzo di fanghi in agricoltura e di ogni altro rifiuto recuperato in operazioni R10 ai sensi della Parte IV del D. Lgs n. 152/2006 e divieto di utilizzo dei fertilizzanti organici le cui matrici costituenti non sono ricomprese tra quelle definite ai sensi del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w:t>
            </w:r>
            <w:r w:rsidRPr="00314BBF">
              <w:rPr>
                <w:rFonts w:cstheme="minorHAnsi"/>
                <w:sz w:val="18"/>
                <w:szCs w:val="18"/>
              </w:rPr>
              <w:t xml:space="preserve"> (UE) 2019/1009</w:t>
            </w:r>
          </w:p>
        </w:tc>
      </w:tr>
      <w:tr w:rsidR="00565FE3" w:rsidRPr="00700099" w14:paraId="58ABBECE" w14:textId="77777777" w:rsidTr="00C73FF8">
        <w:trPr>
          <w:trHeight w:val="274"/>
        </w:trPr>
        <w:tc>
          <w:tcPr>
            <w:tcW w:w="757" w:type="pct"/>
            <w:vAlign w:val="center"/>
          </w:tcPr>
          <w:p w14:paraId="5C858B5C"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I06</w:t>
            </w:r>
          </w:p>
        </w:tc>
        <w:tc>
          <w:tcPr>
            <w:tcW w:w="4243" w:type="pct"/>
            <w:vAlign w:val="center"/>
          </w:tcPr>
          <w:p w14:paraId="0A401D2B" w14:textId="77777777" w:rsidR="00565FE3" w:rsidRPr="006051F6" w:rsidRDefault="00565FE3" w:rsidP="00C73FF8">
            <w:pPr>
              <w:spacing w:after="0"/>
              <w:jc w:val="both"/>
              <w:rPr>
                <w:rFonts w:cstheme="minorHAnsi"/>
                <w:sz w:val="18"/>
                <w:szCs w:val="18"/>
              </w:rPr>
            </w:pPr>
            <w:r w:rsidRPr="00314BBF">
              <w:rPr>
                <w:rFonts w:cstheme="minorHAnsi"/>
                <w:sz w:val="18"/>
                <w:szCs w:val="18"/>
              </w:rPr>
              <w:t xml:space="preserve">Sulla SOI utilizzare solo fertilizzanti riconosciuti dal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w:t>
            </w:r>
            <w:r>
              <w:rPr>
                <w:rFonts w:cstheme="minorHAnsi"/>
                <w:sz w:val="18"/>
                <w:szCs w:val="18"/>
              </w:rPr>
              <w:t>(UE)</w:t>
            </w:r>
            <w:r w:rsidRPr="00314BBF">
              <w:rPr>
                <w:rFonts w:cstheme="minorHAnsi"/>
                <w:sz w:val="18"/>
                <w:szCs w:val="18"/>
              </w:rPr>
              <w:t xml:space="preserve"> 2019/1009 o effluenti e/o assimilati riconosciuti dal DM 25/02/2016</w:t>
            </w:r>
          </w:p>
        </w:tc>
      </w:tr>
      <w:tr w:rsidR="00565FE3" w:rsidRPr="00700099" w14:paraId="3BA0074E" w14:textId="77777777" w:rsidTr="00C73FF8">
        <w:trPr>
          <w:trHeight w:val="274"/>
        </w:trPr>
        <w:tc>
          <w:tcPr>
            <w:tcW w:w="757" w:type="pct"/>
            <w:vAlign w:val="center"/>
          </w:tcPr>
          <w:p w14:paraId="4FC3C9EA" w14:textId="77777777" w:rsidR="00565FE3" w:rsidRPr="00A65B63" w:rsidRDefault="00565FE3" w:rsidP="00C73FF8">
            <w:pPr>
              <w:spacing w:after="0"/>
              <w:jc w:val="center"/>
              <w:rPr>
                <w:rFonts w:cstheme="minorHAnsi"/>
                <w:b/>
                <w:bCs/>
                <w:sz w:val="18"/>
                <w:szCs w:val="18"/>
              </w:rPr>
            </w:pPr>
            <w:r w:rsidRPr="00A65B63">
              <w:rPr>
                <w:rFonts w:cstheme="minorHAnsi"/>
                <w:b/>
                <w:bCs/>
                <w:sz w:val="18"/>
                <w:szCs w:val="18"/>
              </w:rPr>
              <w:t>I07</w:t>
            </w:r>
          </w:p>
        </w:tc>
        <w:tc>
          <w:tcPr>
            <w:tcW w:w="4243" w:type="pct"/>
            <w:vAlign w:val="center"/>
          </w:tcPr>
          <w:p w14:paraId="2525F11F" w14:textId="77777777" w:rsidR="00565FE3" w:rsidRPr="00A65B63" w:rsidRDefault="00565FE3" w:rsidP="00C73FF8">
            <w:pPr>
              <w:spacing w:after="0"/>
              <w:jc w:val="both"/>
              <w:rPr>
                <w:rFonts w:cstheme="minorHAnsi"/>
                <w:sz w:val="18"/>
                <w:szCs w:val="18"/>
              </w:rPr>
            </w:pPr>
            <w:r w:rsidRPr="00A65B63">
              <w:rPr>
                <w:rFonts w:cstheme="minorHAnsi"/>
                <w:sz w:val="18"/>
                <w:szCs w:val="18"/>
              </w:rPr>
              <w:t>L’entità della superficie oggetto di impegno richiesta con la domanda di sostegno deve essere mantenuta per tutta la durata del periodo di impegno, conformemente a quanto stabilito negli aspetti trasversali del PSP</w:t>
            </w:r>
          </w:p>
        </w:tc>
      </w:tr>
      <w:tr w:rsidR="00565FE3" w:rsidRPr="00700099" w14:paraId="4738C649" w14:textId="77777777" w:rsidTr="00C73FF8">
        <w:trPr>
          <w:trHeight w:val="275"/>
        </w:trPr>
        <w:tc>
          <w:tcPr>
            <w:tcW w:w="5000" w:type="pct"/>
            <w:gridSpan w:val="2"/>
            <w:shd w:val="clear" w:color="auto" w:fill="008E40"/>
            <w:vAlign w:val="center"/>
          </w:tcPr>
          <w:p w14:paraId="05451B66"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Altri impegni specifici regionali </w:t>
            </w:r>
          </w:p>
        </w:tc>
      </w:tr>
      <w:tr w:rsidR="00565FE3" w:rsidRPr="00700099" w14:paraId="53858710" w14:textId="77777777" w:rsidTr="00C73FF8">
        <w:trPr>
          <w:trHeight w:val="275"/>
        </w:trPr>
        <w:tc>
          <w:tcPr>
            <w:tcW w:w="757" w:type="pct"/>
            <w:shd w:val="clear" w:color="auto" w:fill="A7D9A3"/>
            <w:vAlign w:val="center"/>
          </w:tcPr>
          <w:p w14:paraId="681BBB21"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0AE6CE5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3BB8DDB7" w14:textId="77777777" w:rsidTr="00C73FF8">
        <w:trPr>
          <w:trHeight w:val="274"/>
        </w:trPr>
        <w:tc>
          <w:tcPr>
            <w:tcW w:w="757" w:type="pct"/>
            <w:vAlign w:val="center"/>
          </w:tcPr>
          <w:p w14:paraId="449B4CE6" w14:textId="77777777" w:rsidR="00565FE3" w:rsidRPr="00700099" w:rsidRDefault="00565FE3" w:rsidP="00C73FF8">
            <w:pPr>
              <w:spacing w:after="0"/>
              <w:jc w:val="center"/>
              <w:rPr>
                <w:rFonts w:cstheme="minorHAnsi"/>
                <w:b/>
                <w:bCs/>
                <w:sz w:val="18"/>
                <w:szCs w:val="18"/>
              </w:rPr>
            </w:pPr>
            <w:r>
              <w:rPr>
                <w:rFonts w:cstheme="minorHAnsi"/>
                <w:b/>
                <w:bCs/>
                <w:sz w:val="18"/>
                <w:szCs w:val="18"/>
              </w:rPr>
              <w:t>SRA20_I_LOM_1</w:t>
            </w:r>
          </w:p>
        </w:tc>
        <w:tc>
          <w:tcPr>
            <w:tcW w:w="4243" w:type="pct"/>
            <w:vAlign w:val="center"/>
          </w:tcPr>
          <w:p w14:paraId="14E1F677" w14:textId="77777777" w:rsidR="00565FE3" w:rsidRPr="00700099" w:rsidRDefault="00565FE3" w:rsidP="00C73FF8">
            <w:pPr>
              <w:spacing w:after="0"/>
              <w:rPr>
                <w:rFonts w:cstheme="minorHAnsi"/>
                <w:sz w:val="18"/>
                <w:szCs w:val="18"/>
              </w:rPr>
            </w:pPr>
            <w:r w:rsidRPr="00700099">
              <w:rPr>
                <w:rFonts w:cstheme="minorHAnsi"/>
                <w:sz w:val="18"/>
                <w:szCs w:val="18"/>
              </w:rPr>
              <w:t>Tenere e aggiornare il quaderno di campagna</w:t>
            </w:r>
            <w:r>
              <w:rPr>
                <w:rFonts w:cstheme="minorHAnsi"/>
                <w:sz w:val="18"/>
                <w:szCs w:val="18"/>
              </w:rPr>
              <w:t xml:space="preserve"> così come definito nelle disposizioni attuative</w:t>
            </w:r>
          </w:p>
        </w:tc>
      </w:tr>
      <w:tr w:rsidR="00565FE3" w:rsidRPr="00700099" w14:paraId="355EAF1C" w14:textId="77777777" w:rsidTr="00C73FF8">
        <w:trPr>
          <w:trHeight w:val="275"/>
        </w:trPr>
        <w:tc>
          <w:tcPr>
            <w:tcW w:w="5000" w:type="pct"/>
            <w:gridSpan w:val="2"/>
            <w:shd w:val="clear" w:color="auto" w:fill="008E40"/>
            <w:vAlign w:val="center"/>
          </w:tcPr>
          <w:p w14:paraId="3E1E8EF2"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Altri impegni specifici regionali Opzionali </w:t>
            </w:r>
          </w:p>
        </w:tc>
      </w:tr>
      <w:tr w:rsidR="00565FE3" w:rsidRPr="00700099" w14:paraId="450D19CC" w14:textId="77777777" w:rsidTr="00C73FF8">
        <w:trPr>
          <w:trHeight w:val="275"/>
        </w:trPr>
        <w:tc>
          <w:tcPr>
            <w:tcW w:w="757" w:type="pct"/>
            <w:shd w:val="clear" w:color="auto" w:fill="A7D9A3"/>
            <w:vAlign w:val="center"/>
          </w:tcPr>
          <w:p w14:paraId="0C708CCF"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54D6873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345DDC85" w14:textId="77777777" w:rsidTr="00C73FF8">
        <w:trPr>
          <w:trHeight w:val="274"/>
        </w:trPr>
        <w:tc>
          <w:tcPr>
            <w:tcW w:w="757" w:type="pct"/>
            <w:vMerge w:val="restart"/>
            <w:vAlign w:val="center"/>
          </w:tcPr>
          <w:p w14:paraId="22A38D63" w14:textId="77777777" w:rsidR="00565FE3" w:rsidRDefault="00565FE3" w:rsidP="00C73FF8">
            <w:pPr>
              <w:spacing w:after="0"/>
              <w:jc w:val="center"/>
              <w:rPr>
                <w:rFonts w:cstheme="minorHAnsi"/>
                <w:b/>
                <w:bCs/>
                <w:sz w:val="18"/>
                <w:szCs w:val="18"/>
              </w:rPr>
            </w:pPr>
            <w:r>
              <w:rPr>
                <w:rFonts w:cstheme="minorHAnsi"/>
                <w:b/>
                <w:bCs/>
                <w:sz w:val="18"/>
                <w:szCs w:val="18"/>
              </w:rPr>
              <w:t>SRA20_I_LOM_2</w:t>
            </w:r>
          </w:p>
        </w:tc>
        <w:tc>
          <w:tcPr>
            <w:tcW w:w="4243" w:type="pct"/>
            <w:shd w:val="clear" w:color="auto" w:fill="EAF1DD" w:themeFill="accent3" w:themeFillTint="33"/>
            <w:vAlign w:val="center"/>
          </w:tcPr>
          <w:p w14:paraId="7773E67A" w14:textId="77777777" w:rsidR="00565FE3" w:rsidRPr="00F2534F" w:rsidRDefault="00565FE3" w:rsidP="00C73FF8">
            <w:pPr>
              <w:spacing w:after="0"/>
              <w:rPr>
                <w:rFonts w:eastAsia="Times New Roman" w:cstheme="minorHAnsi"/>
                <w:b/>
                <w:bCs/>
                <w:sz w:val="18"/>
                <w:szCs w:val="18"/>
              </w:rPr>
            </w:pPr>
            <w:r>
              <w:rPr>
                <w:rFonts w:eastAsia="Times New Roman" w:cstheme="minorHAnsi"/>
                <w:b/>
                <w:bCs/>
                <w:sz w:val="18"/>
                <w:szCs w:val="18"/>
              </w:rPr>
              <w:t>Tecniche di distribuzione a bassa emissività</w:t>
            </w:r>
          </w:p>
        </w:tc>
      </w:tr>
      <w:tr w:rsidR="00565FE3" w:rsidRPr="00700099" w14:paraId="369E86F1" w14:textId="77777777" w:rsidTr="00C73FF8">
        <w:trPr>
          <w:trHeight w:val="274"/>
        </w:trPr>
        <w:tc>
          <w:tcPr>
            <w:tcW w:w="757" w:type="pct"/>
            <w:vMerge/>
            <w:vAlign w:val="center"/>
          </w:tcPr>
          <w:p w14:paraId="0FE19A15" w14:textId="77777777" w:rsidR="00565FE3" w:rsidRPr="00700099" w:rsidRDefault="00565FE3" w:rsidP="00C73FF8">
            <w:pPr>
              <w:spacing w:after="0"/>
              <w:jc w:val="center"/>
              <w:rPr>
                <w:rFonts w:cstheme="minorHAnsi"/>
                <w:b/>
                <w:bCs/>
                <w:sz w:val="18"/>
                <w:szCs w:val="18"/>
              </w:rPr>
            </w:pPr>
          </w:p>
        </w:tc>
        <w:tc>
          <w:tcPr>
            <w:tcW w:w="4243" w:type="pct"/>
            <w:vAlign w:val="center"/>
          </w:tcPr>
          <w:p w14:paraId="5CE0E135" w14:textId="77777777" w:rsidR="00565FE3" w:rsidRDefault="00565FE3" w:rsidP="00C73FF8">
            <w:pPr>
              <w:rPr>
                <w:rFonts w:cstheme="minorHAnsi"/>
                <w:i/>
                <w:iCs/>
                <w:sz w:val="18"/>
                <w:szCs w:val="18"/>
              </w:rPr>
            </w:pPr>
            <w:r w:rsidRPr="00686440">
              <w:rPr>
                <w:rFonts w:eastAsia="Times New Roman" w:cstheme="minorHAnsi"/>
                <w:b/>
                <w:bCs/>
                <w:i/>
                <w:iCs/>
                <w:sz w:val="18"/>
                <w:szCs w:val="18"/>
              </w:rPr>
              <w:t>NB:</w:t>
            </w:r>
            <w:r w:rsidRPr="00686440">
              <w:rPr>
                <w:rFonts w:eastAsia="Times New Roman" w:cstheme="minorHAnsi"/>
                <w:i/>
                <w:iCs/>
                <w:sz w:val="18"/>
                <w:szCs w:val="18"/>
              </w:rPr>
              <w:t xml:space="preserve"> Tale impegno è </w:t>
            </w:r>
            <w:r w:rsidRPr="00686440">
              <w:rPr>
                <w:rFonts w:eastAsia="Times New Roman" w:cstheme="minorHAnsi"/>
                <w:b/>
                <w:bCs/>
                <w:i/>
                <w:iCs/>
                <w:sz w:val="18"/>
                <w:szCs w:val="18"/>
              </w:rPr>
              <w:t>opzionale</w:t>
            </w:r>
            <w:r w:rsidRPr="00686440">
              <w:rPr>
                <w:rFonts w:eastAsia="Times New Roman" w:cstheme="minorHAnsi"/>
                <w:i/>
                <w:iCs/>
                <w:sz w:val="18"/>
                <w:szCs w:val="18"/>
              </w:rPr>
              <w:t xml:space="preserve">, </w:t>
            </w:r>
            <w:r w:rsidRPr="00686440">
              <w:rPr>
                <w:rFonts w:cstheme="minorHAnsi"/>
                <w:i/>
                <w:iCs/>
                <w:sz w:val="18"/>
                <w:szCs w:val="18"/>
              </w:rPr>
              <w:t>da attuare almeno due volte nel quinquennio anche su una SOI inferiore a quella richiesta con l’impegno base.</w:t>
            </w:r>
          </w:p>
          <w:p w14:paraId="3A2C9654" w14:textId="77777777" w:rsidR="00565FE3" w:rsidRPr="00F509EC" w:rsidRDefault="00565FE3" w:rsidP="00565FE3">
            <w:pPr>
              <w:pStyle w:val="Paragrafoelenco"/>
              <w:numPr>
                <w:ilvl w:val="0"/>
                <w:numId w:val="43"/>
              </w:numPr>
              <w:spacing w:after="0"/>
              <w:jc w:val="both"/>
              <w:rPr>
                <w:rFonts w:eastAsia="Times New Roman" w:cstheme="minorHAnsi"/>
                <w:sz w:val="18"/>
                <w:szCs w:val="18"/>
              </w:rPr>
            </w:pPr>
            <w:r w:rsidRPr="00AC3B1A">
              <w:rPr>
                <w:rFonts w:eastAsia="Times New Roman" w:cstheme="minorHAnsi"/>
                <w:sz w:val="18"/>
                <w:szCs w:val="18"/>
              </w:rPr>
              <w:t xml:space="preserve">Effettuare tutte le distribuzioni di effluenti di allevamento e/o digestato agrozootecnico e agroindustriale, così come definiti all’art. 22, comma 1 e comma 3 del Decreto interministeriale 25 </w:t>
            </w:r>
            <w:r w:rsidRPr="00F509EC">
              <w:rPr>
                <w:rFonts w:eastAsia="Times New Roman" w:cstheme="minorHAnsi"/>
                <w:sz w:val="18"/>
                <w:szCs w:val="18"/>
              </w:rPr>
              <w:t>febbraio 2016, n. 5046 esclusivamente tramite:</w:t>
            </w:r>
          </w:p>
          <w:p w14:paraId="5B8FF9D1" w14:textId="77777777" w:rsidR="00565FE3" w:rsidRPr="00F509EC" w:rsidRDefault="00565FE3" w:rsidP="00C73FF8">
            <w:pPr>
              <w:pStyle w:val="Paragrafoelenco"/>
              <w:numPr>
                <w:ilvl w:val="0"/>
                <w:numId w:val="5"/>
              </w:numPr>
              <w:spacing w:after="0"/>
              <w:ind w:left="720"/>
              <w:jc w:val="both"/>
              <w:rPr>
                <w:rFonts w:eastAsia="Times New Roman" w:cstheme="minorHAnsi"/>
                <w:sz w:val="18"/>
                <w:szCs w:val="18"/>
              </w:rPr>
            </w:pPr>
            <w:r w:rsidRPr="00F509EC">
              <w:rPr>
                <w:rFonts w:eastAsia="Times New Roman" w:cstheme="minorHAnsi"/>
                <w:sz w:val="18"/>
                <w:szCs w:val="18"/>
              </w:rPr>
              <w:t xml:space="preserve">iniezione diretta o incorporazione immediata, (uniche tecniche ammesse in presemina); </w:t>
            </w:r>
          </w:p>
          <w:p w14:paraId="3D6FB6F2" w14:textId="77777777" w:rsidR="00565FE3" w:rsidRPr="005A4DB6" w:rsidRDefault="00565FE3" w:rsidP="00C73FF8">
            <w:pPr>
              <w:pStyle w:val="Paragrafoelenco"/>
              <w:numPr>
                <w:ilvl w:val="0"/>
                <w:numId w:val="5"/>
              </w:numPr>
              <w:spacing w:after="0"/>
              <w:ind w:left="720"/>
              <w:jc w:val="both"/>
              <w:rPr>
                <w:rFonts w:eastAsia="Times New Roman" w:cstheme="minorHAnsi"/>
                <w:sz w:val="18"/>
                <w:szCs w:val="18"/>
              </w:rPr>
            </w:pPr>
            <w:r w:rsidRPr="00F509EC">
              <w:rPr>
                <w:rFonts w:eastAsia="Times New Roman" w:cstheme="minorHAnsi"/>
                <w:sz w:val="18"/>
                <w:szCs w:val="18"/>
              </w:rPr>
              <w:t>fertirrigazione, anche attraverso l’uso di macchine/attrezzature/impianti fissi che permettono la distribuzione</w:t>
            </w:r>
            <w:r w:rsidRPr="005A4DB6">
              <w:rPr>
                <w:rFonts w:eastAsia="Times New Roman" w:cstheme="minorHAnsi"/>
                <w:sz w:val="18"/>
                <w:szCs w:val="18"/>
              </w:rPr>
              <w:t xml:space="preserve"> senza dispersione atmosferica di odori e ammoniaca</w:t>
            </w:r>
            <w:r>
              <w:rPr>
                <w:rFonts w:eastAsia="Times New Roman" w:cstheme="minorHAnsi"/>
                <w:sz w:val="18"/>
                <w:szCs w:val="18"/>
              </w:rPr>
              <w:t>;</w:t>
            </w:r>
          </w:p>
          <w:p w14:paraId="01CA2A99" w14:textId="77777777" w:rsidR="00565FE3" w:rsidRPr="005A4DB6" w:rsidRDefault="00565FE3" w:rsidP="00C73FF8">
            <w:pPr>
              <w:spacing w:after="0"/>
              <w:ind w:left="360"/>
              <w:jc w:val="both"/>
              <w:rPr>
                <w:rFonts w:eastAsia="Times New Roman" w:cstheme="minorHAnsi"/>
                <w:sz w:val="18"/>
                <w:szCs w:val="18"/>
              </w:rPr>
            </w:pPr>
            <w:r w:rsidRPr="005A4DB6">
              <w:rPr>
                <w:rFonts w:eastAsia="Times New Roman" w:cstheme="minorHAnsi"/>
                <w:sz w:val="18"/>
                <w:szCs w:val="18"/>
              </w:rPr>
              <w:t>e/o</w:t>
            </w:r>
          </w:p>
          <w:p w14:paraId="43D0EA67" w14:textId="77777777" w:rsidR="00565FE3" w:rsidRPr="005A4DB6" w:rsidRDefault="00565FE3" w:rsidP="00C73FF8">
            <w:pPr>
              <w:pStyle w:val="Paragrafoelenco"/>
              <w:numPr>
                <w:ilvl w:val="0"/>
                <w:numId w:val="5"/>
              </w:numPr>
              <w:spacing w:after="0"/>
              <w:ind w:left="720"/>
              <w:jc w:val="both"/>
              <w:rPr>
                <w:rFonts w:eastAsia="Times New Roman" w:cstheme="minorHAnsi"/>
                <w:sz w:val="18"/>
                <w:szCs w:val="18"/>
              </w:rPr>
            </w:pPr>
            <w:r w:rsidRPr="005A4DB6">
              <w:rPr>
                <w:rFonts w:eastAsia="Times New Roman" w:cstheme="minorHAnsi"/>
                <w:sz w:val="18"/>
                <w:szCs w:val="18"/>
              </w:rPr>
              <w:t>in caso di colture in atto e/o quando il terreno sia inerbito e/o gestito con tecniche di non lavorazione (NT), iniezione diretta, interramento superficiale o sottocotico o la distribuzione rasoterra in bande.</w:t>
            </w:r>
          </w:p>
          <w:p w14:paraId="40BD3B73" w14:textId="77777777" w:rsidR="00565FE3" w:rsidRPr="00AC3B1A" w:rsidRDefault="00565FE3" w:rsidP="00565FE3">
            <w:pPr>
              <w:pStyle w:val="Paragrafoelenco"/>
              <w:numPr>
                <w:ilvl w:val="0"/>
                <w:numId w:val="43"/>
              </w:numPr>
              <w:spacing w:after="0"/>
              <w:jc w:val="both"/>
              <w:rPr>
                <w:rFonts w:eastAsia="Times New Roman" w:cstheme="minorHAnsi"/>
                <w:sz w:val="18"/>
                <w:szCs w:val="18"/>
              </w:rPr>
            </w:pPr>
            <w:r>
              <w:rPr>
                <w:rFonts w:eastAsia="Times New Roman" w:cstheme="minorHAnsi"/>
                <w:sz w:val="18"/>
                <w:szCs w:val="18"/>
              </w:rPr>
              <w:t>T</w:t>
            </w:r>
            <w:r w:rsidRPr="00AC3B1A">
              <w:rPr>
                <w:rFonts w:eastAsia="Times New Roman" w:cstheme="minorHAnsi"/>
                <w:sz w:val="18"/>
                <w:szCs w:val="18"/>
              </w:rPr>
              <w:t>utte le distribuzioni di cui al punto a) e c) devono essere tracciabili tramite un sistema di geolocalizzazione - GPS univoco al mezzo utilizzato.</w:t>
            </w:r>
          </w:p>
        </w:tc>
      </w:tr>
      <w:tr w:rsidR="00565FE3" w:rsidRPr="00700099" w14:paraId="5B58F8F8" w14:textId="77777777" w:rsidTr="00C73FF8">
        <w:trPr>
          <w:trHeight w:val="274"/>
        </w:trPr>
        <w:tc>
          <w:tcPr>
            <w:tcW w:w="757" w:type="pct"/>
            <w:vMerge w:val="restart"/>
            <w:vAlign w:val="center"/>
          </w:tcPr>
          <w:p w14:paraId="7AAB8F0F" w14:textId="77777777" w:rsidR="00565FE3" w:rsidRDefault="00565FE3" w:rsidP="00C73FF8">
            <w:pPr>
              <w:spacing w:after="0"/>
              <w:jc w:val="center"/>
              <w:rPr>
                <w:rFonts w:cstheme="minorHAnsi"/>
                <w:b/>
                <w:bCs/>
                <w:sz w:val="18"/>
                <w:szCs w:val="18"/>
              </w:rPr>
            </w:pPr>
            <w:r>
              <w:rPr>
                <w:rFonts w:cstheme="minorHAnsi"/>
                <w:b/>
                <w:bCs/>
                <w:sz w:val="18"/>
                <w:szCs w:val="18"/>
              </w:rPr>
              <w:t>SRA20_I_LOM_3</w:t>
            </w:r>
          </w:p>
        </w:tc>
        <w:tc>
          <w:tcPr>
            <w:tcW w:w="4243" w:type="pct"/>
            <w:shd w:val="clear" w:color="auto" w:fill="EAF1DD" w:themeFill="accent3" w:themeFillTint="33"/>
            <w:vAlign w:val="center"/>
          </w:tcPr>
          <w:p w14:paraId="229C258B" w14:textId="77777777" w:rsidR="00565FE3" w:rsidRPr="00F2534F" w:rsidRDefault="00565FE3" w:rsidP="00C73FF8">
            <w:pPr>
              <w:spacing w:after="0"/>
              <w:rPr>
                <w:rFonts w:cstheme="minorHAnsi"/>
                <w:b/>
                <w:bCs/>
                <w:sz w:val="18"/>
                <w:szCs w:val="18"/>
              </w:rPr>
            </w:pPr>
            <w:r w:rsidRPr="00F2534F">
              <w:rPr>
                <w:rFonts w:cstheme="minorHAnsi"/>
                <w:b/>
                <w:bCs/>
                <w:sz w:val="18"/>
                <w:szCs w:val="18"/>
              </w:rPr>
              <w:t xml:space="preserve">Tecniche di distribuzione di precisione </w:t>
            </w:r>
          </w:p>
        </w:tc>
      </w:tr>
      <w:tr w:rsidR="00565FE3" w:rsidRPr="00700099" w14:paraId="73C6A0DA" w14:textId="77777777" w:rsidTr="00C73FF8">
        <w:trPr>
          <w:trHeight w:val="274"/>
        </w:trPr>
        <w:tc>
          <w:tcPr>
            <w:tcW w:w="757" w:type="pct"/>
            <w:vMerge/>
            <w:vAlign w:val="center"/>
          </w:tcPr>
          <w:p w14:paraId="7F543A20" w14:textId="77777777" w:rsidR="00565FE3" w:rsidRDefault="00565FE3" w:rsidP="00C73FF8">
            <w:pPr>
              <w:spacing w:after="0"/>
              <w:jc w:val="center"/>
              <w:rPr>
                <w:rFonts w:cstheme="minorHAnsi"/>
                <w:b/>
                <w:bCs/>
                <w:sz w:val="18"/>
                <w:szCs w:val="18"/>
              </w:rPr>
            </w:pPr>
          </w:p>
        </w:tc>
        <w:tc>
          <w:tcPr>
            <w:tcW w:w="4243" w:type="pct"/>
            <w:vAlign w:val="center"/>
          </w:tcPr>
          <w:p w14:paraId="5D46DD60" w14:textId="77777777" w:rsidR="00565FE3" w:rsidRPr="00F2534F" w:rsidRDefault="00565FE3" w:rsidP="00C73FF8">
            <w:pPr>
              <w:rPr>
                <w:rFonts w:cstheme="minorHAnsi"/>
                <w:i/>
                <w:iCs/>
                <w:sz w:val="18"/>
                <w:szCs w:val="18"/>
              </w:rPr>
            </w:pPr>
            <w:r w:rsidRPr="00686440">
              <w:rPr>
                <w:rFonts w:eastAsia="Times New Roman" w:cstheme="minorHAnsi"/>
                <w:b/>
                <w:bCs/>
                <w:i/>
                <w:iCs/>
                <w:sz w:val="18"/>
                <w:szCs w:val="18"/>
              </w:rPr>
              <w:t>NB:</w:t>
            </w:r>
            <w:r w:rsidRPr="00686440">
              <w:rPr>
                <w:rFonts w:eastAsia="Times New Roman" w:cstheme="minorHAnsi"/>
                <w:i/>
                <w:iCs/>
                <w:sz w:val="18"/>
                <w:szCs w:val="18"/>
              </w:rPr>
              <w:t xml:space="preserve"> Tale impegno è </w:t>
            </w:r>
            <w:r w:rsidRPr="00686440">
              <w:rPr>
                <w:rFonts w:eastAsia="Times New Roman" w:cstheme="minorHAnsi"/>
                <w:b/>
                <w:bCs/>
                <w:i/>
                <w:iCs/>
                <w:sz w:val="18"/>
                <w:szCs w:val="18"/>
              </w:rPr>
              <w:t>opzionale</w:t>
            </w:r>
            <w:r w:rsidRPr="00686440">
              <w:rPr>
                <w:rFonts w:eastAsia="Times New Roman" w:cstheme="minorHAnsi"/>
                <w:i/>
                <w:iCs/>
                <w:sz w:val="18"/>
                <w:szCs w:val="18"/>
              </w:rPr>
              <w:t xml:space="preserve">, </w:t>
            </w:r>
            <w:r w:rsidRPr="00686440">
              <w:rPr>
                <w:rFonts w:cstheme="minorHAnsi"/>
                <w:i/>
                <w:iCs/>
                <w:sz w:val="18"/>
                <w:szCs w:val="18"/>
              </w:rPr>
              <w:t xml:space="preserve">da attuare </w:t>
            </w:r>
            <w:r>
              <w:rPr>
                <w:rFonts w:cstheme="minorHAnsi"/>
                <w:i/>
                <w:iCs/>
                <w:sz w:val="18"/>
                <w:szCs w:val="18"/>
              </w:rPr>
              <w:t xml:space="preserve">per </w:t>
            </w:r>
            <w:r w:rsidRPr="00686440">
              <w:rPr>
                <w:rFonts w:cstheme="minorHAnsi"/>
                <w:i/>
                <w:iCs/>
                <w:sz w:val="18"/>
                <w:szCs w:val="18"/>
              </w:rPr>
              <w:t xml:space="preserve">almeno due </w:t>
            </w:r>
            <w:r>
              <w:rPr>
                <w:rFonts w:cstheme="minorHAnsi"/>
                <w:i/>
                <w:iCs/>
                <w:sz w:val="18"/>
                <w:szCs w:val="18"/>
              </w:rPr>
              <w:t>anni consecutivi nel quinquennio</w:t>
            </w:r>
            <w:r w:rsidRPr="00686440">
              <w:rPr>
                <w:rFonts w:cstheme="minorHAnsi"/>
                <w:i/>
                <w:iCs/>
                <w:sz w:val="18"/>
                <w:szCs w:val="18"/>
              </w:rPr>
              <w:t xml:space="preserve"> anche su una SOI inferiore a quella richiesta con l’impegno base.</w:t>
            </w:r>
          </w:p>
          <w:p w14:paraId="02A7A08B" w14:textId="77777777" w:rsidR="00565FE3" w:rsidRPr="005A4DB6" w:rsidRDefault="00565FE3" w:rsidP="00C73FF8">
            <w:pPr>
              <w:spacing w:after="0"/>
              <w:jc w:val="both"/>
              <w:rPr>
                <w:rFonts w:eastAsia="Times New Roman" w:cstheme="minorHAnsi"/>
                <w:sz w:val="18"/>
                <w:szCs w:val="18"/>
              </w:rPr>
            </w:pPr>
            <w:r w:rsidRPr="00700099">
              <w:rPr>
                <w:rFonts w:cstheme="minorHAnsi"/>
                <w:sz w:val="18"/>
                <w:szCs w:val="18"/>
              </w:rPr>
              <w:t>Utilizzo di macchine di agricoltura di precisione in grado di effettuare fertilizzazioni nella modalità a rateo variabile (VRT) attraverso la lettura di mappe di prescrizione</w:t>
            </w:r>
            <w:r>
              <w:rPr>
                <w:rFonts w:cstheme="minorHAnsi"/>
                <w:sz w:val="18"/>
                <w:szCs w:val="18"/>
              </w:rPr>
              <w:t>.</w:t>
            </w:r>
          </w:p>
        </w:tc>
      </w:tr>
      <w:bookmarkEnd w:id="37"/>
    </w:tbl>
    <w:p w14:paraId="2615B96B"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700099" w14:paraId="34A4C080" w14:textId="77777777" w:rsidTr="00C73FF8">
        <w:tc>
          <w:tcPr>
            <w:tcW w:w="5000" w:type="pct"/>
            <w:gridSpan w:val="2"/>
            <w:shd w:val="clear" w:color="auto" w:fill="008E40"/>
            <w:vAlign w:val="center"/>
          </w:tcPr>
          <w:p w14:paraId="2A770FC5"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593FB72B" w14:textId="77777777" w:rsidTr="00C73FF8">
        <w:tc>
          <w:tcPr>
            <w:tcW w:w="767" w:type="pct"/>
            <w:shd w:val="clear" w:color="auto" w:fill="A7D9A3"/>
            <w:vAlign w:val="center"/>
          </w:tcPr>
          <w:p w14:paraId="2F79B05D"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33" w:type="pct"/>
            <w:shd w:val="clear" w:color="auto" w:fill="A7D9A3"/>
            <w:vAlign w:val="center"/>
          </w:tcPr>
          <w:p w14:paraId="6A6FACA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0288AF91" w14:textId="77777777" w:rsidTr="00C73FF8">
        <w:tc>
          <w:tcPr>
            <w:tcW w:w="767" w:type="pct"/>
            <w:vAlign w:val="center"/>
          </w:tcPr>
          <w:p w14:paraId="7C62DC69"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233" w:type="pct"/>
            <w:vAlign w:val="center"/>
          </w:tcPr>
          <w:p w14:paraId="77AEA8A5"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375DBCEE" w14:textId="77777777" w:rsidTr="00C73FF8">
        <w:tc>
          <w:tcPr>
            <w:tcW w:w="767" w:type="pct"/>
            <w:vAlign w:val="center"/>
          </w:tcPr>
          <w:p w14:paraId="50C3F743"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233" w:type="pct"/>
            <w:vAlign w:val="center"/>
          </w:tcPr>
          <w:p w14:paraId="08F197EB"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2225D6E5" w14:textId="77777777" w:rsidR="00565FE3" w:rsidRDefault="00565FE3" w:rsidP="00565FE3">
      <w:pPr>
        <w:spacing w:after="0"/>
      </w:pPr>
    </w:p>
    <w:p w14:paraId="20B1E044" w14:textId="77777777" w:rsidR="00565FE3" w:rsidRPr="005417A4"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w:t>
      </w:r>
      <w:r>
        <w:rPr>
          <w:i/>
          <w:iCs/>
          <w:color w:val="365F91" w:themeColor="accent1" w:themeShade="BF"/>
          <w:sz w:val="22"/>
          <w:szCs w:val="22"/>
        </w:rPr>
        <w:t xml:space="preserve"> </w:t>
      </w:r>
      <w:r w:rsidRPr="001E0CF5">
        <w:rPr>
          <w:i/>
          <w:iCs/>
          <w:color w:val="365F91" w:themeColor="accent1" w:themeShade="BF"/>
          <w:sz w:val="22"/>
          <w:szCs w:val="22"/>
        </w:rPr>
        <w:t>(€/</w:t>
      </w:r>
      <w:r>
        <w:rPr>
          <w:i/>
          <w:iCs/>
          <w:color w:val="365F91" w:themeColor="accent1" w:themeShade="BF"/>
          <w:sz w:val="22"/>
          <w:szCs w:val="22"/>
        </w:rPr>
        <w:t>ha</w:t>
      </w:r>
      <w:r w:rsidRPr="001E0CF5">
        <w:rPr>
          <w:i/>
          <w:iCs/>
          <w:color w:val="365F91" w:themeColor="accent1" w:themeShade="BF"/>
          <w:sz w:val="22"/>
          <w:szCs w:val="22"/>
        </w:rPr>
        <w:t>/anno)</w:t>
      </w:r>
    </w:p>
    <w:p w14:paraId="62F558B5" w14:textId="77777777" w:rsidR="00565FE3" w:rsidRPr="0020033E" w:rsidRDefault="00565FE3" w:rsidP="00565FE3">
      <w:pPr>
        <w:spacing w:after="0"/>
        <w:rPr>
          <w:b/>
          <w:bCs/>
          <w:sz w:val="20"/>
          <w:szCs w:val="20"/>
        </w:rPr>
      </w:pPr>
      <w:bookmarkStart w:id="38" w:name="_Hlk132127408"/>
      <w:r>
        <w:rPr>
          <w:b/>
          <w:bCs/>
          <w:sz w:val="20"/>
          <w:szCs w:val="20"/>
        </w:rPr>
        <w:t>Premi base</w:t>
      </w:r>
    </w:p>
    <w:tbl>
      <w:tblPr>
        <w:tblStyle w:val="Grigliatabella"/>
        <w:tblW w:w="0" w:type="auto"/>
        <w:tblLook w:val="04A0" w:firstRow="1" w:lastRow="0" w:firstColumn="1" w:lastColumn="0" w:noHBand="0" w:noVBand="1"/>
      </w:tblPr>
      <w:tblGrid>
        <w:gridCol w:w="2483"/>
        <w:gridCol w:w="2419"/>
      </w:tblGrid>
      <w:tr w:rsidR="00565FE3" w14:paraId="43D35822" w14:textId="77777777" w:rsidTr="00C73FF8">
        <w:trPr>
          <w:trHeight w:val="187"/>
        </w:trPr>
        <w:tc>
          <w:tcPr>
            <w:tcW w:w="2483" w:type="dxa"/>
            <w:shd w:val="clear" w:color="auto" w:fill="008E40"/>
            <w:vAlign w:val="center"/>
          </w:tcPr>
          <w:p w14:paraId="795906F2" w14:textId="77777777" w:rsidR="00565FE3" w:rsidRPr="00C547C1"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Seminativi/prato permanente</w:t>
            </w:r>
          </w:p>
        </w:tc>
        <w:tc>
          <w:tcPr>
            <w:tcW w:w="2419" w:type="dxa"/>
            <w:shd w:val="clear" w:color="auto" w:fill="008E40"/>
            <w:vAlign w:val="center"/>
          </w:tcPr>
          <w:p w14:paraId="676C6108"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Orticole</w:t>
            </w:r>
          </w:p>
        </w:tc>
      </w:tr>
      <w:tr w:rsidR="00565FE3" w14:paraId="70940B42" w14:textId="77777777" w:rsidTr="00C73FF8">
        <w:trPr>
          <w:trHeight w:val="289"/>
        </w:trPr>
        <w:tc>
          <w:tcPr>
            <w:tcW w:w="2483" w:type="dxa"/>
            <w:vAlign w:val="center"/>
          </w:tcPr>
          <w:p w14:paraId="1DE8DD3B" w14:textId="77777777" w:rsidR="00565FE3" w:rsidRPr="002243C6" w:rsidRDefault="00565FE3" w:rsidP="00C73FF8">
            <w:pPr>
              <w:spacing w:after="0"/>
              <w:jc w:val="center"/>
              <w:rPr>
                <w:rFonts w:cstheme="minorHAnsi"/>
                <w:sz w:val="18"/>
                <w:szCs w:val="18"/>
                <w:lang w:val="it"/>
              </w:rPr>
            </w:pPr>
            <w:r>
              <w:rPr>
                <w:rFonts w:cstheme="minorHAnsi"/>
                <w:sz w:val="18"/>
                <w:szCs w:val="18"/>
                <w:lang w:val="it"/>
              </w:rPr>
              <w:t>100</w:t>
            </w:r>
          </w:p>
        </w:tc>
        <w:tc>
          <w:tcPr>
            <w:tcW w:w="2419" w:type="dxa"/>
            <w:vAlign w:val="center"/>
          </w:tcPr>
          <w:p w14:paraId="097BE1DA" w14:textId="77777777" w:rsidR="00565FE3" w:rsidRPr="002243C6" w:rsidRDefault="00565FE3" w:rsidP="00C73FF8">
            <w:pPr>
              <w:spacing w:after="0"/>
              <w:jc w:val="center"/>
              <w:rPr>
                <w:rFonts w:cstheme="minorHAnsi"/>
                <w:sz w:val="18"/>
                <w:szCs w:val="18"/>
                <w:lang w:val="it"/>
              </w:rPr>
            </w:pPr>
            <w:r>
              <w:rPr>
                <w:rFonts w:cstheme="minorHAnsi"/>
                <w:sz w:val="18"/>
                <w:szCs w:val="18"/>
                <w:lang w:val="it"/>
              </w:rPr>
              <w:t>115</w:t>
            </w:r>
          </w:p>
        </w:tc>
      </w:tr>
    </w:tbl>
    <w:p w14:paraId="7A80E37A" w14:textId="77777777" w:rsidR="00565FE3" w:rsidRPr="00D73C5E" w:rsidRDefault="00565FE3" w:rsidP="00565FE3">
      <w:pPr>
        <w:autoSpaceDE w:val="0"/>
        <w:autoSpaceDN w:val="0"/>
        <w:adjustRightInd w:val="0"/>
        <w:spacing w:after="0"/>
        <w:rPr>
          <w:rFonts w:ascii="Calibri,Bold" w:hAnsi="Calibri,Bold" w:cs="Calibri,Bold"/>
          <w:color w:val="000000"/>
        </w:rPr>
      </w:pPr>
    </w:p>
    <w:p w14:paraId="3DA3ACF1" w14:textId="77777777" w:rsidR="00565FE3" w:rsidRDefault="00565FE3" w:rsidP="00565FE3">
      <w:pPr>
        <w:spacing w:after="0"/>
        <w:rPr>
          <w:b/>
          <w:bCs/>
          <w:sz w:val="20"/>
          <w:szCs w:val="20"/>
        </w:rPr>
      </w:pPr>
      <w:r>
        <w:rPr>
          <w:b/>
          <w:bCs/>
          <w:sz w:val="20"/>
          <w:szCs w:val="20"/>
        </w:rPr>
        <w:t xml:space="preserve">Premi per impegno opzionale - </w:t>
      </w:r>
      <w:r w:rsidRPr="0020033E">
        <w:rPr>
          <w:b/>
          <w:bCs/>
          <w:sz w:val="20"/>
          <w:szCs w:val="20"/>
        </w:rPr>
        <w:t>Tecniche di distribuzione a bassa emissività</w:t>
      </w:r>
    </w:p>
    <w:tbl>
      <w:tblPr>
        <w:tblStyle w:val="Grigliatabella"/>
        <w:tblW w:w="0" w:type="auto"/>
        <w:tblLook w:val="04A0" w:firstRow="1" w:lastRow="0" w:firstColumn="1" w:lastColumn="0" w:noHBand="0" w:noVBand="1"/>
      </w:tblPr>
      <w:tblGrid>
        <w:gridCol w:w="2363"/>
      </w:tblGrid>
      <w:tr w:rsidR="00565FE3" w14:paraId="4E922612" w14:textId="77777777" w:rsidTr="00C73FF8">
        <w:trPr>
          <w:trHeight w:val="444"/>
        </w:trPr>
        <w:tc>
          <w:tcPr>
            <w:tcW w:w="2363" w:type="dxa"/>
            <w:shd w:val="clear" w:color="auto" w:fill="008E40"/>
            <w:vAlign w:val="center"/>
          </w:tcPr>
          <w:p w14:paraId="4B2E6980"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Tecniche di distribuzione a bassa emissività</w:t>
            </w:r>
          </w:p>
        </w:tc>
      </w:tr>
      <w:tr w:rsidR="00565FE3" w14:paraId="304E41CA" w14:textId="77777777" w:rsidTr="00C73FF8">
        <w:trPr>
          <w:trHeight w:val="289"/>
        </w:trPr>
        <w:tc>
          <w:tcPr>
            <w:tcW w:w="2363" w:type="dxa"/>
            <w:vAlign w:val="center"/>
          </w:tcPr>
          <w:p w14:paraId="57CB60D2" w14:textId="77777777" w:rsidR="00565FE3" w:rsidRDefault="00565FE3" w:rsidP="00C73FF8">
            <w:pPr>
              <w:spacing w:after="0"/>
              <w:jc w:val="center"/>
              <w:rPr>
                <w:rFonts w:cstheme="minorHAnsi"/>
                <w:sz w:val="18"/>
                <w:szCs w:val="18"/>
                <w:lang w:val="it"/>
              </w:rPr>
            </w:pPr>
            <w:r>
              <w:rPr>
                <w:rFonts w:cstheme="minorHAnsi"/>
                <w:sz w:val="18"/>
                <w:szCs w:val="18"/>
                <w:lang w:val="it"/>
              </w:rPr>
              <w:t>110</w:t>
            </w:r>
          </w:p>
        </w:tc>
      </w:tr>
    </w:tbl>
    <w:p w14:paraId="453EB2A2" w14:textId="77777777" w:rsidR="00565FE3" w:rsidRDefault="00565FE3" w:rsidP="00565FE3">
      <w:pPr>
        <w:spacing w:after="0"/>
        <w:rPr>
          <w:b/>
          <w:bCs/>
          <w:sz w:val="20"/>
          <w:szCs w:val="20"/>
        </w:rPr>
      </w:pPr>
    </w:p>
    <w:p w14:paraId="1157B8F0" w14:textId="77777777" w:rsidR="00565FE3" w:rsidRDefault="00565FE3" w:rsidP="00565FE3">
      <w:pPr>
        <w:spacing w:after="0"/>
        <w:rPr>
          <w:b/>
          <w:bCs/>
          <w:sz w:val="20"/>
          <w:szCs w:val="20"/>
        </w:rPr>
      </w:pPr>
      <w:r>
        <w:rPr>
          <w:b/>
          <w:bCs/>
          <w:sz w:val="20"/>
          <w:szCs w:val="20"/>
        </w:rPr>
        <w:t xml:space="preserve">Premi per impegno opzionale - </w:t>
      </w:r>
      <w:r w:rsidRPr="0020033E">
        <w:rPr>
          <w:b/>
          <w:bCs/>
          <w:sz w:val="20"/>
          <w:szCs w:val="20"/>
        </w:rPr>
        <w:t>Tecniche di distribuzione di precisione</w:t>
      </w:r>
    </w:p>
    <w:tbl>
      <w:tblPr>
        <w:tblStyle w:val="Grigliatabella"/>
        <w:tblW w:w="0" w:type="auto"/>
        <w:tblLook w:val="04A0" w:firstRow="1" w:lastRow="0" w:firstColumn="1" w:lastColumn="0" w:noHBand="0" w:noVBand="1"/>
      </w:tblPr>
      <w:tblGrid>
        <w:gridCol w:w="2363"/>
      </w:tblGrid>
      <w:tr w:rsidR="00565FE3" w14:paraId="5C4656C2" w14:textId="77777777" w:rsidTr="00C73FF8">
        <w:trPr>
          <w:trHeight w:val="444"/>
        </w:trPr>
        <w:tc>
          <w:tcPr>
            <w:tcW w:w="2363" w:type="dxa"/>
            <w:shd w:val="clear" w:color="auto" w:fill="008E40"/>
            <w:vAlign w:val="center"/>
          </w:tcPr>
          <w:p w14:paraId="6D5E789F" w14:textId="77777777" w:rsidR="00565FE3"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Tecniche di distribuzione di precisione</w:t>
            </w:r>
          </w:p>
        </w:tc>
      </w:tr>
      <w:tr w:rsidR="00565FE3" w14:paraId="3F469DC0" w14:textId="77777777" w:rsidTr="00C73FF8">
        <w:trPr>
          <w:trHeight w:val="289"/>
        </w:trPr>
        <w:tc>
          <w:tcPr>
            <w:tcW w:w="2363" w:type="dxa"/>
            <w:vAlign w:val="center"/>
          </w:tcPr>
          <w:p w14:paraId="117B3901" w14:textId="77777777" w:rsidR="00565FE3" w:rsidRDefault="00565FE3" w:rsidP="00C73FF8">
            <w:pPr>
              <w:spacing w:after="0"/>
              <w:jc w:val="center"/>
              <w:rPr>
                <w:rFonts w:cstheme="minorHAnsi"/>
                <w:sz w:val="18"/>
                <w:szCs w:val="18"/>
                <w:lang w:val="it"/>
              </w:rPr>
            </w:pPr>
            <w:r>
              <w:rPr>
                <w:rFonts w:cstheme="minorHAnsi"/>
                <w:sz w:val="18"/>
                <w:szCs w:val="18"/>
                <w:lang w:val="it"/>
              </w:rPr>
              <w:t>110</w:t>
            </w:r>
          </w:p>
        </w:tc>
      </w:tr>
    </w:tbl>
    <w:p w14:paraId="131EA60B" w14:textId="77777777" w:rsidR="00565FE3" w:rsidRDefault="00565FE3" w:rsidP="00565FE3">
      <w:pPr>
        <w:spacing w:after="0"/>
        <w:rPr>
          <w:b/>
          <w:bCs/>
          <w:sz w:val="20"/>
          <w:szCs w:val="20"/>
        </w:rPr>
      </w:pPr>
    </w:p>
    <w:p w14:paraId="19D4BEED" w14:textId="77777777" w:rsidR="00565FE3" w:rsidRDefault="00565FE3" w:rsidP="00565FE3">
      <w:pPr>
        <w:spacing w:after="0"/>
        <w:rPr>
          <w:sz w:val="20"/>
          <w:szCs w:val="20"/>
        </w:rPr>
      </w:pPr>
      <w:r>
        <w:rPr>
          <w:b/>
          <w:bCs/>
          <w:sz w:val="20"/>
          <w:szCs w:val="20"/>
        </w:rPr>
        <w:t xml:space="preserve">NB: </w:t>
      </w:r>
      <w:r>
        <w:rPr>
          <w:sz w:val="20"/>
          <w:szCs w:val="20"/>
        </w:rPr>
        <w:t>I premi per impegni opzionali possono anche essere cumulati tra di loro.</w:t>
      </w:r>
    </w:p>
    <w:bookmarkEnd w:id="38"/>
    <w:p w14:paraId="11AD5627" w14:textId="77777777" w:rsidR="00565FE3" w:rsidRPr="00D73C5E" w:rsidRDefault="00565FE3" w:rsidP="00565FE3">
      <w:pPr>
        <w:spacing w:after="0"/>
      </w:pPr>
    </w:p>
    <w:p w14:paraId="41CED7A8"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63E5A368" w14:textId="77777777" w:rsidTr="00C73FF8">
        <w:trPr>
          <w:trHeight w:val="163"/>
        </w:trPr>
        <w:tc>
          <w:tcPr>
            <w:tcW w:w="4673" w:type="dxa"/>
            <w:vMerge w:val="restart"/>
            <w:shd w:val="clear" w:color="auto" w:fill="008E40"/>
            <w:vAlign w:val="center"/>
          </w:tcPr>
          <w:p w14:paraId="3734186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649A09FA"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047DA9BE"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2C73A964" w14:textId="77777777" w:rsidTr="00C73FF8">
        <w:trPr>
          <w:trHeight w:val="139"/>
        </w:trPr>
        <w:tc>
          <w:tcPr>
            <w:tcW w:w="4673" w:type="dxa"/>
            <w:vMerge/>
            <w:shd w:val="clear" w:color="auto" w:fill="008E40"/>
            <w:vAlign w:val="center"/>
          </w:tcPr>
          <w:p w14:paraId="7BBAAE42"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43BC263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2413F390"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6C361F24" w14:textId="77777777" w:rsidR="00565FE3" w:rsidRPr="001E5EB7" w:rsidRDefault="00565FE3" w:rsidP="00565FE3">
      <w:pPr>
        <w:spacing w:after="0"/>
        <w:rPr>
          <w:rFonts w:cstheme="minorHAnsi"/>
        </w:rPr>
      </w:pPr>
    </w:p>
    <w:p w14:paraId="7355A2A8"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374E0D87" w14:textId="77777777" w:rsidR="00565FE3" w:rsidRPr="00F9582F" w:rsidRDefault="00565FE3" w:rsidP="00565FE3">
      <w:pPr>
        <w:rPr>
          <w:rFonts w:eastAsiaTheme="majorEastAsia" w:cstheme="minorHAnsi"/>
          <w:b/>
          <w:bCs/>
          <w:color w:val="008000"/>
          <w:sz w:val="24"/>
          <w:szCs w:val="24"/>
        </w:rPr>
      </w:pPr>
      <w:r w:rsidRPr="00F9582F">
        <w:rPr>
          <w:sz w:val="20"/>
          <w:szCs w:val="20"/>
        </w:rPr>
        <w:t>Non prevista.</w:t>
      </w:r>
      <w:r w:rsidRPr="00F9582F">
        <w:rPr>
          <w:rFonts w:cstheme="minorHAnsi"/>
          <w:b/>
          <w:bCs/>
          <w:sz w:val="20"/>
          <w:szCs w:val="20"/>
        </w:rPr>
        <w:br w:type="page"/>
      </w:r>
    </w:p>
    <w:p w14:paraId="4869CFAE" w14:textId="77777777" w:rsidR="00565FE3" w:rsidRPr="00F6220C" w:rsidRDefault="00565FE3" w:rsidP="00565FE3">
      <w:pPr>
        <w:pStyle w:val="Titolo2"/>
        <w:rPr>
          <w:rFonts w:asciiTheme="minorHAnsi" w:hAnsiTheme="minorHAnsi" w:cstheme="minorHAnsi"/>
          <w:b/>
          <w:bCs/>
        </w:rPr>
      </w:pPr>
      <w:bookmarkStart w:id="39" w:name="_Toc133425204"/>
      <w:r w:rsidRPr="00F6220C">
        <w:rPr>
          <w:rFonts w:asciiTheme="minorHAnsi" w:hAnsiTheme="minorHAnsi" w:cstheme="minorHAnsi"/>
          <w:b/>
          <w:bCs/>
        </w:rPr>
        <w:t>SRA22</w:t>
      </w:r>
      <w:r>
        <w:rPr>
          <w:rFonts w:asciiTheme="minorHAnsi" w:hAnsiTheme="minorHAnsi" w:cstheme="minorHAnsi"/>
          <w:b/>
          <w:bCs/>
        </w:rPr>
        <w:t xml:space="preserve"> – Impegni specifici risaie</w:t>
      </w:r>
      <w:bookmarkEnd w:id="39"/>
    </w:p>
    <w:p w14:paraId="1E5125AC"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2A1EFAB2" w14:textId="77777777" w:rsidR="00565FE3" w:rsidRPr="0052133D" w:rsidRDefault="00565FE3" w:rsidP="00565FE3">
      <w:pPr>
        <w:spacing w:before="40" w:after="40"/>
        <w:jc w:val="both"/>
        <w:rPr>
          <w:sz w:val="20"/>
          <w:szCs w:val="20"/>
        </w:rPr>
      </w:pPr>
      <w:bookmarkStart w:id="40" w:name="_Hlk132127494"/>
      <w:r w:rsidRPr="0052133D">
        <w:rPr>
          <w:noProof/>
          <w:sz w:val="20"/>
          <w:szCs w:val="20"/>
        </w:rPr>
        <w:t xml:space="preserve">L’intervento prevede un </w:t>
      </w:r>
      <w:r w:rsidRPr="0052133D">
        <w:rPr>
          <w:b/>
          <w:bCs/>
          <w:noProof/>
          <w:sz w:val="20"/>
          <w:szCs w:val="20"/>
        </w:rPr>
        <w:t>pagamento annuale per ettaro di SAU</w:t>
      </w:r>
      <w:r w:rsidRPr="0052133D">
        <w:rPr>
          <w:noProof/>
          <w:sz w:val="20"/>
          <w:szCs w:val="20"/>
        </w:rPr>
        <w:t xml:space="preserve"> per gli agricoltori che si impegnano a gestire l’acqua durante le fasi di asciutta e/o a garantire durante l’intero ciclo colturale del riso un periodo di sommersione più lungo, al fine di preservare la biodiversità in risaia e di ridurre</w:t>
      </w:r>
      <w:r w:rsidRPr="0052133D">
        <w:rPr>
          <w:sz w:val="20"/>
          <w:szCs w:val="20"/>
        </w:rPr>
        <w:t xml:space="preserve"> la “competizione” per l’acqua tra le principali colture.</w:t>
      </w:r>
    </w:p>
    <w:p w14:paraId="018455E2" w14:textId="77777777" w:rsidR="00565FE3" w:rsidRPr="0052133D" w:rsidRDefault="00565FE3" w:rsidP="00565FE3">
      <w:pPr>
        <w:spacing w:before="40" w:after="40"/>
        <w:jc w:val="both"/>
        <w:rPr>
          <w:sz w:val="20"/>
          <w:szCs w:val="20"/>
        </w:rPr>
      </w:pPr>
      <w:r w:rsidRPr="0052133D">
        <w:rPr>
          <w:noProof/>
          <w:sz w:val="20"/>
          <w:szCs w:val="20"/>
        </w:rPr>
        <w:t xml:space="preserve">L’intervento si articola in 2 azioni tra loro combinabili sulla stessa superficie. </w:t>
      </w:r>
    </w:p>
    <w:p w14:paraId="4CDF8310" w14:textId="77777777" w:rsidR="00565FE3" w:rsidRPr="0052133D" w:rsidRDefault="00565FE3" w:rsidP="00565FE3">
      <w:pPr>
        <w:pStyle w:val="Paragrafoelenco"/>
        <w:numPr>
          <w:ilvl w:val="0"/>
          <w:numId w:val="31"/>
        </w:numPr>
        <w:spacing w:before="40" w:after="40"/>
        <w:jc w:val="both"/>
        <w:rPr>
          <w:sz w:val="20"/>
          <w:szCs w:val="20"/>
        </w:rPr>
      </w:pPr>
      <w:r w:rsidRPr="0052133D">
        <w:rPr>
          <w:b/>
          <w:bCs/>
          <w:noProof/>
          <w:sz w:val="20"/>
          <w:szCs w:val="20"/>
        </w:rPr>
        <w:t>Azione 1)</w:t>
      </w:r>
      <w:r w:rsidRPr="0052133D">
        <w:rPr>
          <w:noProof/>
          <w:sz w:val="20"/>
          <w:szCs w:val="20"/>
        </w:rPr>
        <w:t xml:space="preserve"> Semina in acqua.</w:t>
      </w:r>
    </w:p>
    <w:p w14:paraId="35B3CCFD" w14:textId="77777777" w:rsidR="00565FE3" w:rsidRPr="0052133D" w:rsidRDefault="00565FE3" w:rsidP="00565FE3">
      <w:pPr>
        <w:pStyle w:val="Paragrafoelenco"/>
        <w:numPr>
          <w:ilvl w:val="0"/>
          <w:numId w:val="31"/>
        </w:numPr>
        <w:spacing w:before="40" w:after="40"/>
        <w:jc w:val="both"/>
        <w:rPr>
          <w:b/>
          <w:bCs/>
          <w:sz w:val="20"/>
          <w:szCs w:val="20"/>
        </w:rPr>
      </w:pPr>
      <w:r w:rsidRPr="0052133D">
        <w:rPr>
          <w:b/>
          <w:bCs/>
          <w:noProof/>
          <w:sz w:val="20"/>
          <w:szCs w:val="20"/>
        </w:rPr>
        <w:t>Azione 2)</w:t>
      </w:r>
    </w:p>
    <w:p w14:paraId="4DCBD27D" w14:textId="77777777" w:rsidR="00565FE3" w:rsidRPr="0052133D" w:rsidRDefault="00565FE3" w:rsidP="00565FE3">
      <w:pPr>
        <w:pStyle w:val="Paragrafoelenco"/>
        <w:numPr>
          <w:ilvl w:val="1"/>
          <w:numId w:val="31"/>
        </w:numPr>
        <w:spacing w:before="40"/>
        <w:jc w:val="both"/>
        <w:rPr>
          <w:sz w:val="20"/>
          <w:szCs w:val="20"/>
        </w:rPr>
      </w:pPr>
      <w:r w:rsidRPr="0052133D">
        <w:rPr>
          <w:b/>
          <w:bCs/>
          <w:noProof/>
          <w:sz w:val="20"/>
          <w:szCs w:val="20"/>
        </w:rPr>
        <w:t>Sotto-azione 2.1</w:t>
      </w:r>
      <w:r w:rsidRPr="0052133D">
        <w:rPr>
          <w:noProof/>
          <w:sz w:val="20"/>
          <w:szCs w:val="20"/>
        </w:rPr>
        <w:t>: Realizzazione di un fosso di specifiche dimensioni all’interno della camera di risaia</w:t>
      </w:r>
      <w:r w:rsidRPr="0052133D">
        <w:rPr>
          <w:b/>
          <w:bCs/>
          <w:noProof/>
          <w:sz w:val="20"/>
          <w:szCs w:val="20"/>
        </w:rPr>
        <w:t>,</w:t>
      </w:r>
      <w:r w:rsidRPr="0052133D">
        <w:rPr>
          <w:noProof/>
          <w:sz w:val="20"/>
          <w:szCs w:val="20"/>
        </w:rPr>
        <w:t xml:space="preserve"> nel quale dovrà essere garantito un livello minimo di acqua e l’inerbimento di un argine di risaia per l'intero ciclo colturale del riso, mediante semina o sviluppo della vegetazione spontanea per favorire la permanenza delle specie selvatiche;</w:t>
      </w:r>
    </w:p>
    <w:p w14:paraId="1F56D151" w14:textId="77777777" w:rsidR="00565FE3" w:rsidRPr="0052133D" w:rsidRDefault="00565FE3" w:rsidP="00565FE3">
      <w:pPr>
        <w:pStyle w:val="Paragrafoelenco"/>
        <w:spacing w:before="40" w:after="40"/>
        <w:ind w:left="1440"/>
        <w:jc w:val="center"/>
        <w:rPr>
          <w:sz w:val="20"/>
          <w:szCs w:val="20"/>
        </w:rPr>
      </w:pPr>
      <w:r w:rsidRPr="0052133D">
        <w:rPr>
          <w:noProof/>
          <w:sz w:val="20"/>
          <w:szCs w:val="20"/>
        </w:rPr>
        <w:t>in alternativa alla realizzazione del fosso</w:t>
      </w:r>
    </w:p>
    <w:p w14:paraId="60A8C3FA" w14:textId="77777777" w:rsidR="00565FE3" w:rsidRPr="0052133D" w:rsidRDefault="00565FE3" w:rsidP="00565FE3">
      <w:pPr>
        <w:pStyle w:val="Paragrafoelenco"/>
        <w:numPr>
          <w:ilvl w:val="1"/>
          <w:numId w:val="31"/>
        </w:numPr>
        <w:spacing w:before="40" w:after="40"/>
        <w:jc w:val="both"/>
        <w:rPr>
          <w:sz w:val="20"/>
          <w:szCs w:val="20"/>
        </w:rPr>
      </w:pPr>
      <w:r w:rsidRPr="0052133D">
        <w:rPr>
          <w:b/>
          <w:bCs/>
          <w:noProof/>
          <w:sz w:val="20"/>
          <w:szCs w:val="20"/>
        </w:rPr>
        <w:t>Sotto-azione 2.2</w:t>
      </w:r>
      <w:r w:rsidRPr="0052133D">
        <w:rPr>
          <w:noProof/>
          <w:sz w:val="20"/>
          <w:szCs w:val="20"/>
        </w:rPr>
        <w:t>: destinare una porzione di superficie, investita a risaia nell’anno precedente, ad un’area da mantenere costantemente allagata e non coltivata.</w:t>
      </w:r>
    </w:p>
    <w:p w14:paraId="45732676" w14:textId="77777777" w:rsidR="00565FE3" w:rsidRPr="0052133D" w:rsidRDefault="00565FE3" w:rsidP="00565FE3">
      <w:pPr>
        <w:spacing w:before="40" w:after="40"/>
        <w:jc w:val="both"/>
        <w:rPr>
          <w:sz w:val="20"/>
          <w:szCs w:val="20"/>
        </w:rPr>
      </w:pPr>
      <w:r w:rsidRPr="0052133D">
        <w:rPr>
          <w:sz w:val="20"/>
          <w:szCs w:val="20"/>
        </w:rPr>
        <w:t xml:space="preserve">Gli effetti ambientali di tali azioni possono essere rafforzati mediante impegni aggiuntivi che richiedono il mantenimento delle stoppie (IA.1) o della sommersione durante i mesi </w:t>
      </w:r>
      <w:r w:rsidRPr="00F509EC">
        <w:rPr>
          <w:sz w:val="20"/>
          <w:szCs w:val="20"/>
        </w:rPr>
        <w:t>invernali (IA.2) e l’utiliz</w:t>
      </w:r>
      <w:r w:rsidRPr="0052133D">
        <w:rPr>
          <w:sz w:val="20"/>
          <w:szCs w:val="20"/>
        </w:rPr>
        <w:t>zo di soli mezzi meccanici nel controllo della vegetazione degli argini (IA.3).</w:t>
      </w:r>
    </w:p>
    <w:p w14:paraId="6D975222" w14:textId="77777777" w:rsidR="00565FE3" w:rsidRPr="0052133D" w:rsidRDefault="00565FE3" w:rsidP="00565FE3">
      <w:pPr>
        <w:spacing w:before="40" w:after="40"/>
        <w:jc w:val="both"/>
        <w:rPr>
          <w:sz w:val="20"/>
          <w:szCs w:val="20"/>
        </w:rPr>
      </w:pPr>
      <w:r w:rsidRPr="0052133D">
        <w:rPr>
          <w:noProof/>
          <w:sz w:val="20"/>
          <w:szCs w:val="20"/>
        </w:rPr>
        <w:t>L’intervento prevede un periodo di impegno di durata pari a</w:t>
      </w:r>
      <w:r w:rsidRPr="0052133D">
        <w:rPr>
          <w:b/>
          <w:bCs/>
          <w:noProof/>
          <w:sz w:val="20"/>
          <w:szCs w:val="20"/>
        </w:rPr>
        <w:t xml:space="preserve"> 5 anni</w:t>
      </w:r>
      <w:r w:rsidRPr="0052133D">
        <w:rPr>
          <w:noProof/>
          <w:sz w:val="20"/>
          <w:szCs w:val="20"/>
        </w:rPr>
        <w:t>.</w:t>
      </w:r>
    </w:p>
    <w:p w14:paraId="6136D750" w14:textId="77777777" w:rsidR="00565FE3" w:rsidRPr="0052133D" w:rsidRDefault="00565FE3" w:rsidP="00565FE3">
      <w:pPr>
        <w:spacing w:before="40" w:after="40"/>
        <w:jc w:val="both"/>
        <w:rPr>
          <w:sz w:val="20"/>
          <w:szCs w:val="20"/>
        </w:rPr>
      </w:pPr>
      <w:r w:rsidRPr="0052133D">
        <w:rPr>
          <w:noProof/>
          <w:sz w:val="20"/>
          <w:szCs w:val="20"/>
        </w:rPr>
        <w:t>La singola annualità dell’impegno è riferita all’</w:t>
      </w:r>
      <w:r w:rsidRPr="0052133D">
        <w:rPr>
          <w:b/>
          <w:bCs/>
          <w:noProof/>
          <w:sz w:val="20"/>
          <w:szCs w:val="20"/>
        </w:rPr>
        <w:t>anno solare</w:t>
      </w:r>
      <w:r w:rsidRPr="0052133D">
        <w:rPr>
          <w:noProof/>
          <w:sz w:val="20"/>
          <w:szCs w:val="20"/>
        </w:rPr>
        <w:t xml:space="preserve"> (01/01-31/12).</w:t>
      </w:r>
    </w:p>
    <w:p w14:paraId="0FEF06BC" w14:textId="77777777" w:rsidR="00565FE3" w:rsidRDefault="00565FE3" w:rsidP="00565FE3">
      <w:pPr>
        <w:spacing w:after="0"/>
        <w:jc w:val="both"/>
        <w:rPr>
          <w:rFonts w:eastAsiaTheme="majorEastAsia"/>
          <w:sz w:val="20"/>
          <w:szCs w:val="20"/>
        </w:rPr>
      </w:pPr>
      <w:r w:rsidRPr="0052133D">
        <w:rPr>
          <w:rFonts w:eastAsiaTheme="majorEastAsia"/>
          <w:sz w:val="20"/>
          <w:szCs w:val="20"/>
        </w:rPr>
        <w:t xml:space="preserve">L’intervento si applica su </w:t>
      </w:r>
      <w:r w:rsidRPr="0052133D">
        <w:rPr>
          <w:rFonts w:eastAsiaTheme="majorEastAsia"/>
          <w:b/>
          <w:bCs/>
          <w:sz w:val="20"/>
          <w:szCs w:val="20"/>
        </w:rPr>
        <w:t>appezzamenti variabili</w:t>
      </w:r>
      <w:r w:rsidRPr="0052133D">
        <w:rPr>
          <w:rFonts w:eastAsiaTheme="majorEastAsia"/>
          <w:sz w:val="20"/>
          <w:szCs w:val="20"/>
        </w:rPr>
        <w:t xml:space="preserve">. </w:t>
      </w:r>
    </w:p>
    <w:p w14:paraId="3288C382" w14:textId="544937BF" w:rsidR="00163E66" w:rsidRPr="0052133D" w:rsidRDefault="00163E66" w:rsidP="00565FE3">
      <w:pPr>
        <w:spacing w:after="0"/>
        <w:jc w:val="both"/>
        <w:rPr>
          <w:rFonts w:eastAsiaTheme="majorEastAsia"/>
          <w:sz w:val="20"/>
          <w:szCs w:val="20"/>
        </w:rPr>
      </w:pPr>
      <w:r w:rsidRPr="00163E66">
        <w:rPr>
          <w:rFonts w:eastAsiaTheme="majorEastAsia"/>
          <w:sz w:val="20"/>
          <w:szCs w:val="20"/>
          <w:highlight w:val="green"/>
        </w:rPr>
        <w:t>L’intervento risulta in linea con gli obiettivi del progetto LIFE Strategic Nature Project “Natural connections for Natura2000 in Northern Italy to 2030”, in coerenza con il Prioritized Action Framework 21-27 della Lombardia.</w:t>
      </w:r>
    </w:p>
    <w:bookmarkEnd w:id="40"/>
    <w:p w14:paraId="5FE218A3" w14:textId="77777777" w:rsidR="00565FE3" w:rsidRDefault="00565FE3" w:rsidP="00565FE3">
      <w:pPr>
        <w:spacing w:before="40" w:after="0"/>
        <w:jc w:val="both"/>
      </w:pPr>
    </w:p>
    <w:p w14:paraId="7FD803D9" w14:textId="77777777" w:rsidR="00565FE3" w:rsidRPr="005D4A7F" w:rsidRDefault="00565FE3" w:rsidP="00565FE3">
      <w:pPr>
        <w:pStyle w:val="Titolo3"/>
        <w:rPr>
          <w:i/>
          <w:iCs/>
          <w:color w:val="365F91" w:themeColor="accent1" w:themeShade="BF"/>
          <w:sz w:val="22"/>
          <w:szCs w:val="22"/>
        </w:rPr>
      </w:pPr>
      <w:r w:rsidRPr="005D4A7F">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35"/>
        <w:gridCol w:w="734"/>
        <w:gridCol w:w="1249"/>
        <w:gridCol w:w="1124"/>
        <w:gridCol w:w="2610"/>
        <w:gridCol w:w="1190"/>
        <w:gridCol w:w="931"/>
        <w:gridCol w:w="667"/>
      </w:tblGrid>
      <w:tr w:rsidR="00565FE3" w:rsidRPr="00906FA2" w14:paraId="7F56EF98" w14:textId="77777777" w:rsidTr="00C73FF8">
        <w:trPr>
          <w:trHeight w:val="405"/>
        </w:trPr>
        <w:tc>
          <w:tcPr>
            <w:tcW w:w="806" w:type="pct"/>
            <w:vMerge w:val="restart"/>
            <w:shd w:val="clear" w:color="auto" w:fill="008E40"/>
            <w:vAlign w:val="center"/>
          </w:tcPr>
          <w:p w14:paraId="1D18857C" w14:textId="77777777" w:rsidR="00565FE3" w:rsidRPr="00906FA2" w:rsidRDefault="00565FE3" w:rsidP="00C73FF8">
            <w:pPr>
              <w:spacing w:after="0"/>
              <w:jc w:val="center"/>
              <w:rPr>
                <w:rFonts w:cstheme="minorHAnsi"/>
                <w:b/>
                <w:bCs/>
                <w:color w:val="002060"/>
                <w:sz w:val="18"/>
                <w:szCs w:val="18"/>
              </w:rPr>
            </w:pPr>
            <w:r w:rsidRPr="00906FA2">
              <w:rPr>
                <w:rFonts w:cstheme="minorHAnsi"/>
                <w:b/>
                <w:bCs/>
                <w:color w:val="FFFFFF" w:themeColor="background1"/>
                <w:sz w:val="18"/>
                <w:szCs w:val="18"/>
              </w:rPr>
              <w:t>Codice intervento</w:t>
            </w:r>
          </w:p>
        </w:tc>
        <w:tc>
          <w:tcPr>
            <w:tcW w:w="362" w:type="pct"/>
            <w:vMerge w:val="restart"/>
            <w:vAlign w:val="center"/>
          </w:tcPr>
          <w:p w14:paraId="50C59E05" w14:textId="77777777" w:rsidR="00565FE3" w:rsidRPr="00906FA2" w:rsidRDefault="00565FE3" w:rsidP="00C73FF8">
            <w:pPr>
              <w:spacing w:after="0"/>
              <w:jc w:val="center"/>
              <w:rPr>
                <w:rFonts w:cstheme="minorHAnsi"/>
                <w:b/>
                <w:bCs/>
                <w:sz w:val="18"/>
                <w:szCs w:val="18"/>
              </w:rPr>
            </w:pPr>
            <w:r w:rsidRPr="00906FA2">
              <w:rPr>
                <w:rFonts w:cstheme="minorHAnsi"/>
                <w:b/>
                <w:bCs/>
                <w:sz w:val="18"/>
                <w:szCs w:val="18"/>
              </w:rPr>
              <w:t>SRA22</w:t>
            </w:r>
          </w:p>
        </w:tc>
        <w:tc>
          <w:tcPr>
            <w:tcW w:w="616" w:type="pct"/>
            <w:vMerge w:val="restart"/>
            <w:shd w:val="clear" w:color="auto" w:fill="008E40"/>
            <w:vAlign w:val="center"/>
          </w:tcPr>
          <w:p w14:paraId="484BF397" w14:textId="77777777" w:rsidR="00565FE3" w:rsidRPr="00906FA2" w:rsidRDefault="00565FE3" w:rsidP="00C73FF8">
            <w:pPr>
              <w:spacing w:after="0"/>
              <w:jc w:val="center"/>
              <w:rPr>
                <w:rFonts w:cstheme="minorHAnsi"/>
                <w:b/>
                <w:bCs/>
                <w:color w:val="002060"/>
                <w:sz w:val="18"/>
                <w:szCs w:val="18"/>
              </w:rPr>
            </w:pPr>
            <w:r w:rsidRPr="00906FA2">
              <w:rPr>
                <w:rFonts w:cstheme="minorHAnsi"/>
                <w:b/>
                <w:bCs/>
                <w:color w:val="FFFFFF" w:themeColor="background1"/>
                <w:sz w:val="18"/>
                <w:szCs w:val="18"/>
              </w:rPr>
              <w:t>Titolo intervento</w:t>
            </w:r>
          </w:p>
        </w:tc>
        <w:tc>
          <w:tcPr>
            <w:tcW w:w="1841" w:type="pct"/>
            <w:gridSpan w:val="2"/>
            <w:vMerge w:val="restart"/>
            <w:vAlign w:val="center"/>
          </w:tcPr>
          <w:p w14:paraId="24CCD687" w14:textId="77777777" w:rsidR="00565FE3" w:rsidRPr="00906FA2" w:rsidRDefault="00565FE3" w:rsidP="00C73FF8">
            <w:pPr>
              <w:spacing w:after="0"/>
              <w:jc w:val="center"/>
              <w:rPr>
                <w:rFonts w:cstheme="minorHAnsi"/>
                <w:b/>
                <w:bCs/>
                <w:sz w:val="18"/>
                <w:szCs w:val="18"/>
              </w:rPr>
            </w:pPr>
            <w:r w:rsidRPr="00906FA2">
              <w:rPr>
                <w:rFonts w:cstheme="minorHAnsi"/>
                <w:b/>
                <w:bCs/>
                <w:sz w:val="18"/>
                <w:szCs w:val="18"/>
              </w:rPr>
              <w:t>ACA22 - impegni specifici risaie</w:t>
            </w:r>
          </w:p>
        </w:tc>
        <w:tc>
          <w:tcPr>
            <w:tcW w:w="587" w:type="pct"/>
            <w:vMerge w:val="restart"/>
            <w:shd w:val="clear" w:color="auto" w:fill="008E40"/>
            <w:vAlign w:val="center"/>
          </w:tcPr>
          <w:p w14:paraId="614EB762" w14:textId="77777777" w:rsidR="00565FE3" w:rsidRPr="00906FA2" w:rsidRDefault="00565FE3" w:rsidP="00C73FF8">
            <w:pPr>
              <w:spacing w:after="0"/>
              <w:jc w:val="center"/>
              <w:rPr>
                <w:rFonts w:cstheme="minorHAnsi"/>
                <w:b/>
                <w:bCs/>
                <w:color w:val="FFFFFF" w:themeColor="background1"/>
                <w:sz w:val="18"/>
                <w:szCs w:val="18"/>
              </w:rPr>
            </w:pPr>
            <w:r w:rsidRPr="00906FA2">
              <w:rPr>
                <w:rFonts w:cstheme="minorHAnsi"/>
                <w:b/>
                <w:bCs/>
                <w:color w:val="FFFFFF" w:themeColor="background1"/>
                <w:sz w:val="18"/>
                <w:szCs w:val="18"/>
              </w:rPr>
              <w:t>Attivato da Regione Lombardia</w:t>
            </w:r>
          </w:p>
        </w:tc>
        <w:tc>
          <w:tcPr>
            <w:tcW w:w="459" w:type="pct"/>
            <w:shd w:val="clear" w:color="auto" w:fill="92D050"/>
            <w:vAlign w:val="center"/>
          </w:tcPr>
          <w:p w14:paraId="23DE093D" w14:textId="77777777" w:rsidR="00565FE3" w:rsidRPr="00906FA2" w:rsidRDefault="00565FE3" w:rsidP="00C73FF8">
            <w:pPr>
              <w:spacing w:after="0"/>
              <w:jc w:val="center"/>
              <w:rPr>
                <w:rFonts w:cstheme="minorHAnsi"/>
                <w:b/>
                <w:bCs/>
                <w:color w:val="FFFFFF" w:themeColor="background1"/>
                <w:sz w:val="18"/>
                <w:szCs w:val="18"/>
              </w:rPr>
            </w:pPr>
            <w:r w:rsidRPr="00906FA2">
              <w:rPr>
                <w:rFonts w:cstheme="minorHAnsi"/>
                <w:b/>
                <w:bCs/>
                <w:color w:val="FFFFFF" w:themeColor="background1"/>
                <w:sz w:val="18"/>
                <w:szCs w:val="18"/>
              </w:rPr>
              <w:t>Sì</w:t>
            </w:r>
          </w:p>
        </w:tc>
        <w:sdt>
          <w:sdtPr>
            <w:rPr>
              <w:rFonts w:cstheme="minorHAnsi"/>
            </w:rPr>
            <w:id w:val="461392209"/>
            <w14:checkbox>
              <w14:checked w14:val="1"/>
              <w14:checkedState w14:val="2612" w14:font="MS Gothic"/>
              <w14:uncheckedState w14:val="2610" w14:font="MS Gothic"/>
            </w14:checkbox>
          </w:sdtPr>
          <w:sdtEndPr/>
          <w:sdtContent>
            <w:tc>
              <w:tcPr>
                <w:tcW w:w="329" w:type="pct"/>
                <w:vAlign w:val="center"/>
              </w:tcPr>
              <w:p w14:paraId="18152C73" w14:textId="77777777" w:rsidR="00565FE3" w:rsidRPr="00906FA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906FA2" w14:paraId="0B24F0C9" w14:textId="77777777" w:rsidTr="00C73FF8">
        <w:trPr>
          <w:trHeight w:val="405"/>
        </w:trPr>
        <w:tc>
          <w:tcPr>
            <w:tcW w:w="806" w:type="pct"/>
            <w:vMerge/>
            <w:shd w:val="clear" w:color="auto" w:fill="008E40"/>
            <w:vAlign w:val="center"/>
          </w:tcPr>
          <w:p w14:paraId="4532A6C9" w14:textId="77777777" w:rsidR="00565FE3" w:rsidRPr="00906FA2" w:rsidRDefault="00565FE3" w:rsidP="00C73FF8">
            <w:pPr>
              <w:spacing w:after="0"/>
              <w:rPr>
                <w:rFonts w:cstheme="minorHAnsi"/>
                <w:sz w:val="18"/>
                <w:szCs w:val="18"/>
              </w:rPr>
            </w:pPr>
          </w:p>
        </w:tc>
        <w:tc>
          <w:tcPr>
            <w:tcW w:w="362" w:type="pct"/>
            <w:vMerge/>
            <w:vAlign w:val="center"/>
          </w:tcPr>
          <w:p w14:paraId="43353D91" w14:textId="77777777" w:rsidR="00565FE3" w:rsidRPr="00906FA2" w:rsidRDefault="00565FE3" w:rsidP="00C73FF8">
            <w:pPr>
              <w:spacing w:after="0"/>
              <w:rPr>
                <w:rFonts w:cstheme="minorHAnsi"/>
                <w:sz w:val="18"/>
                <w:szCs w:val="18"/>
              </w:rPr>
            </w:pPr>
          </w:p>
        </w:tc>
        <w:tc>
          <w:tcPr>
            <w:tcW w:w="616" w:type="pct"/>
            <w:vMerge/>
            <w:shd w:val="clear" w:color="auto" w:fill="008E40"/>
            <w:vAlign w:val="center"/>
          </w:tcPr>
          <w:p w14:paraId="6C87C7A1" w14:textId="77777777" w:rsidR="00565FE3" w:rsidRPr="00906FA2" w:rsidRDefault="00565FE3" w:rsidP="00C73FF8">
            <w:pPr>
              <w:spacing w:after="0"/>
              <w:rPr>
                <w:rFonts w:cstheme="minorHAnsi"/>
                <w:sz w:val="18"/>
                <w:szCs w:val="18"/>
              </w:rPr>
            </w:pPr>
          </w:p>
        </w:tc>
        <w:tc>
          <w:tcPr>
            <w:tcW w:w="1841" w:type="pct"/>
            <w:gridSpan w:val="2"/>
            <w:vMerge/>
            <w:vAlign w:val="center"/>
          </w:tcPr>
          <w:p w14:paraId="3002512B" w14:textId="77777777" w:rsidR="00565FE3" w:rsidRPr="00906FA2" w:rsidRDefault="00565FE3" w:rsidP="00C73FF8">
            <w:pPr>
              <w:spacing w:after="0"/>
              <w:rPr>
                <w:rFonts w:cstheme="minorHAnsi"/>
                <w:sz w:val="18"/>
                <w:szCs w:val="18"/>
              </w:rPr>
            </w:pPr>
          </w:p>
        </w:tc>
        <w:tc>
          <w:tcPr>
            <w:tcW w:w="587" w:type="pct"/>
            <w:vMerge/>
            <w:shd w:val="clear" w:color="auto" w:fill="008E40"/>
            <w:vAlign w:val="center"/>
          </w:tcPr>
          <w:p w14:paraId="63F0A4D4" w14:textId="77777777" w:rsidR="00565FE3" w:rsidRPr="00906FA2" w:rsidRDefault="00565FE3" w:rsidP="00C73FF8">
            <w:pPr>
              <w:spacing w:after="0"/>
              <w:jc w:val="center"/>
              <w:rPr>
                <w:rFonts w:cstheme="minorHAnsi"/>
                <w:b/>
                <w:bCs/>
                <w:color w:val="FFFFFF" w:themeColor="background1"/>
                <w:sz w:val="18"/>
                <w:szCs w:val="18"/>
              </w:rPr>
            </w:pPr>
          </w:p>
        </w:tc>
        <w:tc>
          <w:tcPr>
            <w:tcW w:w="459" w:type="pct"/>
            <w:shd w:val="clear" w:color="auto" w:fill="FF0000"/>
            <w:vAlign w:val="center"/>
          </w:tcPr>
          <w:p w14:paraId="21F03A6D" w14:textId="77777777" w:rsidR="00565FE3" w:rsidRPr="00906FA2" w:rsidRDefault="00565FE3" w:rsidP="00C73FF8">
            <w:pPr>
              <w:spacing w:after="0"/>
              <w:jc w:val="center"/>
              <w:rPr>
                <w:rFonts w:cstheme="minorHAnsi"/>
                <w:b/>
                <w:bCs/>
                <w:color w:val="FFFFFF" w:themeColor="background1"/>
                <w:sz w:val="18"/>
                <w:szCs w:val="18"/>
              </w:rPr>
            </w:pPr>
            <w:r w:rsidRPr="00906FA2">
              <w:rPr>
                <w:rFonts w:cstheme="minorHAnsi"/>
                <w:b/>
                <w:bCs/>
                <w:color w:val="FFFFFF" w:themeColor="background1"/>
                <w:sz w:val="18"/>
                <w:szCs w:val="18"/>
              </w:rPr>
              <w:t>No</w:t>
            </w:r>
          </w:p>
        </w:tc>
        <w:sdt>
          <w:sdtPr>
            <w:rPr>
              <w:rFonts w:cstheme="minorHAnsi"/>
            </w:rPr>
            <w:id w:val="68389828"/>
            <w14:checkbox>
              <w14:checked w14:val="0"/>
              <w14:checkedState w14:val="2612" w14:font="MS Gothic"/>
              <w14:uncheckedState w14:val="2610" w14:font="MS Gothic"/>
            </w14:checkbox>
          </w:sdtPr>
          <w:sdtEndPr/>
          <w:sdtContent>
            <w:tc>
              <w:tcPr>
                <w:tcW w:w="329" w:type="pct"/>
                <w:vAlign w:val="center"/>
              </w:tcPr>
              <w:p w14:paraId="17FE202C" w14:textId="77777777" w:rsidR="00565FE3" w:rsidRPr="00906FA2"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906FA2" w14:paraId="6005279A" w14:textId="77777777" w:rsidTr="00C73FF8">
        <w:trPr>
          <w:trHeight w:val="270"/>
        </w:trPr>
        <w:tc>
          <w:tcPr>
            <w:tcW w:w="1168" w:type="pct"/>
            <w:gridSpan w:val="2"/>
            <w:shd w:val="clear" w:color="auto" w:fill="008E40"/>
            <w:vAlign w:val="center"/>
          </w:tcPr>
          <w:p w14:paraId="2335F65C"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70" w:type="pct"/>
            <w:gridSpan w:val="2"/>
            <w:vAlign w:val="center"/>
          </w:tcPr>
          <w:p w14:paraId="6838E8C2" w14:textId="77777777" w:rsidR="00565FE3" w:rsidRPr="00906FA2" w:rsidRDefault="00565FE3" w:rsidP="00C73FF8">
            <w:pPr>
              <w:spacing w:after="0"/>
              <w:jc w:val="center"/>
              <w:rPr>
                <w:rFonts w:cstheme="minorHAnsi"/>
                <w:sz w:val="18"/>
                <w:szCs w:val="18"/>
                <w:lang w:val="it"/>
              </w:rPr>
            </w:pPr>
            <w:r w:rsidRPr="00906FA2">
              <w:rPr>
                <w:rFonts w:cstheme="minorHAnsi"/>
                <w:sz w:val="18"/>
                <w:szCs w:val="18"/>
                <w:lang w:val="it"/>
              </w:rPr>
              <w:t>26.000.000,00</w:t>
            </w:r>
            <w:r>
              <w:rPr>
                <w:rFonts w:cstheme="minorHAnsi"/>
                <w:sz w:val="18"/>
                <w:szCs w:val="18"/>
                <w:lang w:val="it"/>
              </w:rPr>
              <w:t xml:space="preserve"> €</w:t>
            </w:r>
          </w:p>
        </w:tc>
        <w:tc>
          <w:tcPr>
            <w:tcW w:w="1874" w:type="pct"/>
            <w:gridSpan w:val="2"/>
            <w:shd w:val="clear" w:color="auto" w:fill="008E40"/>
            <w:vAlign w:val="center"/>
          </w:tcPr>
          <w:p w14:paraId="6A46434D"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88" w:type="pct"/>
            <w:gridSpan w:val="2"/>
            <w:vAlign w:val="center"/>
          </w:tcPr>
          <w:p w14:paraId="2490BF3C" w14:textId="77777777" w:rsidR="00565FE3" w:rsidRPr="00906FA2" w:rsidRDefault="00565FE3" w:rsidP="00C73FF8">
            <w:pPr>
              <w:spacing w:after="0"/>
              <w:jc w:val="center"/>
              <w:rPr>
                <w:rFonts w:cstheme="minorHAnsi"/>
                <w:sz w:val="18"/>
                <w:szCs w:val="18"/>
                <w:lang w:val="it"/>
              </w:rPr>
            </w:pPr>
            <w:r w:rsidRPr="00906FA2">
              <w:rPr>
                <w:rFonts w:cstheme="minorHAnsi"/>
                <w:sz w:val="18"/>
                <w:szCs w:val="18"/>
                <w:lang w:val="it"/>
              </w:rPr>
              <w:t>10.582.000,00</w:t>
            </w:r>
            <w:r>
              <w:rPr>
                <w:rFonts w:cstheme="minorHAnsi"/>
                <w:sz w:val="18"/>
                <w:szCs w:val="18"/>
                <w:lang w:val="it"/>
              </w:rPr>
              <w:t xml:space="preserve"> €</w:t>
            </w:r>
          </w:p>
        </w:tc>
      </w:tr>
      <w:tr w:rsidR="00565FE3" w:rsidRPr="00906FA2" w14:paraId="01968FC0" w14:textId="77777777" w:rsidTr="00C73FF8">
        <w:trPr>
          <w:trHeight w:val="270"/>
        </w:trPr>
        <w:tc>
          <w:tcPr>
            <w:tcW w:w="1168" w:type="pct"/>
            <w:gridSpan w:val="2"/>
            <w:shd w:val="clear" w:color="auto" w:fill="008E40"/>
            <w:vAlign w:val="center"/>
          </w:tcPr>
          <w:p w14:paraId="40CD31BC"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70" w:type="pct"/>
            <w:gridSpan w:val="2"/>
            <w:vAlign w:val="center"/>
          </w:tcPr>
          <w:p w14:paraId="1AF9DDA1"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R.31</w:t>
            </w:r>
          </w:p>
        </w:tc>
        <w:tc>
          <w:tcPr>
            <w:tcW w:w="1874" w:type="pct"/>
            <w:gridSpan w:val="2"/>
            <w:shd w:val="clear" w:color="auto" w:fill="008E40"/>
            <w:vAlign w:val="center"/>
          </w:tcPr>
          <w:p w14:paraId="7EB82547"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88" w:type="pct"/>
            <w:gridSpan w:val="2"/>
            <w:vAlign w:val="center"/>
          </w:tcPr>
          <w:p w14:paraId="797B130B"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08156AE1" w14:textId="77777777" w:rsidR="00565FE3" w:rsidRDefault="00565FE3" w:rsidP="00565FE3">
      <w:pPr>
        <w:spacing w:after="0"/>
        <w:rPr>
          <w:rFonts w:cstheme="minorHAnsi"/>
        </w:rPr>
      </w:pPr>
    </w:p>
    <w:p w14:paraId="38B20112" w14:textId="35D46ED8"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con altri interventi</w:t>
      </w:r>
      <w:r w:rsidR="00163E66">
        <w:rPr>
          <w:i/>
          <w:iCs/>
          <w:color w:val="365F91" w:themeColor="accent1" w:themeShade="BF"/>
          <w:sz w:val="22"/>
          <w:szCs w:val="22"/>
        </w:rPr>
        <w:t xml:space="preserve"> </w:t>
      </w:r>
      <w:r w:rsidR="00163E66" w:rsidRPr="00E9607C">
        <w:rPr>
          <w:i/>
          <w:iCs/>
          <w:color w:val="365F91" w:themeColor="accent1" w:themeShade="BF"/>
          <w:sz w:val="22"/>
          <w:szCs w:val="22"/>
          <w:highlight w:val="green"/>
        </w:rPr>
        <w:t>SRA</w:t>
      </w:r>
      <w:r w:rsidR="00163E66">
        <w:rPr>
          <w:i/>
          <w:iCs/>
          <w:color w:val="365F91" w:themeColor="accent1" w:themeShade="BF"/>
          <w:sz w:val="22"/>
          <w:szCs w:val="22"/>
          <w:highlight w:val="green"/>
        </w:rPr>
        <w:t xml:space="preserve"> e </w:t>
      </w:r>
      <w:r w:rsidR="00163E66" w:rsidRPr="00E9607C">
        <w:rPr>
          <w:i/>
          <w:iCs/>
          <w:color w:val="365F91" w:themeColor="accent1" w:themeShade="BF"/>
          <w:sz w:val="22"/>
          <w:szCs w:val="22"/>
          <w:highlight w:val="green"/>
        </w:rPr>
        <w:t xml:space="preserve">TRLOM dello </w:t>
      </w:r>
      <w:r w:rsidR="00163E66"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6D4F4144" w14:textId="77777777" w:rsidTr="00C73FF8">
        <w:tc>
          <w:tcPr>
            <w:tcW w:w="5000" w:type="pct"/>
            <w:shd w:val="clear" w:color="auto" w:fill="008E40"/>
            <w:vAlign w:val="center"/>
          </w:tcPr>
          <w:p w14:paraId="1FDFF1E2" w14:textId="31AD3607" w:rsidR="00565FE3" w:rsidRPr="00163E66" w:rsidRDefault="009F0BC3" w:rsidP="00C73FF8">
            <w:pPr>
              <w:spacing w:after="0"/>
              <w:jc w:val="center"/>
              <w:rPr>
                <w:rFonts w:cstheme="minorHAnsi"/>
                <w:b/>
                <w:bCs/>
                <w:sz w:val="18"/>
                <w:szCs w:val="18"/>
                <w:highlight w:val="yellow"/>
              </w:rPr>
            </w:pPr>
            <w:r w:rsidRPr="00163E66">
              <w:rPr>
                <w:rFonts w:cstheme="minorHAnsi"/>
                <w:b/>
                <w:bCs/>
                <w:color w:val="FFFFFF" w:themeColor="background1"/>
                <w:sz w:val="18"/>
                <w:szCs w:val="18"/>
              </w:rPr>
              <w:t xml:space="preserve">Cumulabilità sulla stessa superficie </w:t>
            </w:r>
          </w:p>
        </w:tc>
      </w:tr>
      <w:tr w:rsidR="00565FE3" w:rsidRPr="00B65FD8" w14:paraId="1C407EFB" w14:textId="77777777" w:rsidTr="00C73FF8">
        <w:tc>
          <w:tcPr>
            <w:tcW w:w="5000" w:type="pct"/>
            <w:vAlign w:val="center"/>
          </w:tcPr>
          <w:p w14:paraId="1487C990" w14:textId="58D3E77F" w:rsidR="00565FE3" w:rsidRDefault="00565FE3" w:rsidP="00C73FF8">
            <w:pPr>
              <w:spacing w:after="0"/>
              <w:rPr>
                <w:rFonts w:cstheme="minorHAnsi"/>
                <w:sz w:val="18"/>
                <w:szCs w:val="18"/>
              </w:rPr>
            </w:pPr>
            <w:r w:rsidRPr="00BC6F06">
              <w:rPr>
                <w:rFonts w:cstheme="minorHAnsi"/>
                <w:sz w:val="18"/>
                <w:szCs w:val="18"/>
              </w:rPr>
              <w:t>SRA1/ACA1</w:t>
            </w:r>
          </w:p>
          <w:p w14:paraId="384C5688" w14:textId="77777777" w:rsidR="00565FE3" w:rsidRDefault="00565FE3" w:rsidP="00C73FF8">
            <w:pPr>
              <w:spacing w:after="0"/>
              <w:rPr>
                <w:rFonts w:cstheme="minorHAnsi"/>
                <w:sz w:val="18"/>
                <w:szCs w:val="18"/>
              </w:rPr>
            </w:pPr>
            <w:r w:rsidRPr="00BC6F06">
              <w:rPr>
                <w:rFonts w:cstheme="minorHAnsi"/>
                <w:sz w:val="18"/>
                <w:szCs w:val="18"/>
              </w:rPr>
              <w:t>SRA</w:t>
            </w:r>
            <w:r>
              <w:rPr>
                <w:rFonts w:cstheme="minorHAnsi"/>
                <w:sz w:val="18"/>
                <w:szCs w:val="18"/>
              </w:rPr>
              <w:t>3</w:t>
            </w:r>
            <w:r w:rsidRPr="00BC6F06">
              <w:rPr>
                <w:rFonts w:cstheme="minorHAnsi"/>
                <w:sz w:val="18"/>
                <w:szCs w:val="18"/>
              </w:rPr>
              <w:t>/ACA</w:t>
            </w:r>
            <w:r>
              <w:rPr>
                <w:rFonts w:cstheme="minorHAnsi"/>
                <w:sz w:val="18"/>
                <w:szCs w:val="18"/>
              </w:rPr>
              <w:t>3</w:t>
            </w:r>
          </w:p>
          <w:p w14:paraId="63A0623E" w14:textId="77777777" w:rsidR="00565FE3" w:rsidRDefault="00565FE3" w:rsidP="00C73FF8">
            <w:pPr>
              <w:spacing w:after="0"/>
              <w:rPr>
                <w:rFonts w:cstheme="minorHAnsi"/>
                <w:sz w:val="18"/>
                <w:szCs w:val="18"/>
              </w:rPr>
            </w:pPr>
            <w:r w:rsidRPr="00BC6F06">
              <w:rPr>
                <w:rFonts w:cstheme="minorHAnsi"/>
                <w:sz w:val="18"/>
                <w:szCs w:val="18"/>
              </w:rPr>
              <w:t>SRA</w:t>
            </w:r>
            <w:r>
              <w:rPr>
                <w:rFonts w:cstheme="minorHAnsi"/>
                <w:sz w:val="18"/>
                <w:szCs w:val="18"/>
              </w:rPr>
              <w:t>6</w:t>
            </w:r>
            <w:r w:rsidRPr="00BC6F06">
              <w:rPr>
                <w:rFonts w:cstheme="minorHAnsi"/>
                <w:sz w:val="18"/>
                <w:szCs w:val="18"/>
              </w:rPr>
              <w:t>/ACA</w:t>
            </w:r>
            <w:r>
              <w:rPr>
                <w:rFonts w:cstheme="minorHAnsi"/>
                <w:sz w:val="18"/>
                <w:szCs w:val="18"/>
              </w:rPr>
              <w:t>6</w:t>
            </w:r>
          </w:p>
          <w:p w14:paraId="1AE5BF44" w14:textId="77777777" w:rsidR="00565FE3" w:rsidRDefault="00565FE3" w:rsidP="00C73FF8">
            <w:pPr>
              <w:spacing w:after="0"/>
              <w:rPr>
                <w:rFonts w:cstheme="minorHAnsi"/>
                <w:sz w:val="18"/>
                <w:szCs w:val="18"/>
              </w:rPr>
            </w:pPr>
            <w:r w:rsidRPr="00BC6F06">
              <w:rPr>
                <w:rFonts w:cstheme="minorHAnsi"/>
                <w:sz w:val="18"/>
                <w:szCs w:val="18"/>
              </w:rPr>
              <w:t>SRA</w:t>
            </w:r>
            <w:r>
              <w:rPr>
                <w:rFonts w:cstheme="minorHAnsi"/>
                <w:sz w:val="18"/>
                <w:szCs w:val="18"/>
              </w:rPr>
              <w:t>19</w:t>
            </w:r>
            <w:r w:rsidRPr="00BC6F06">
              <w:rPr>
                <w:rFonts w:cstheme="minorHAnsi"/>
                <w:sz w:val="18"/>
                <w:szCs w:val="18"/>
              </w:rPr>
              <w:t>/</w:t>
            </w:r>
            <w:r w:rsidRPr="00F509EC">
              <w:rPr>
                <w:rFonts w:cstheme="minorHAnsi"/>
                <w:sz w:val="18"/>
                <w:szCs w:val="18"/>
              </w:rPr>
              <w:t>ACA19 (solo azione 1 e azione 2)</w:t>
            </w:r>
          </w:p>
          <w:p w14:paraId="7AE745E7" w14:textId="77777777" w:rsidR="00565FE3" w:rsidRDefault="00565FE3" w:rsidP="00C73FF8">
            <w:pPr>
              <w:spacing w:after="0"/>
              <w:rPr>
                <w:rFonts w:cstheme="minorHAnsi"/>
                <w:sz w:val="18"/>
                <w:szCs w:val="18"/>
              </w:rPr>
            </w:pPr>
            <w:r w:rsidRPr="00BC6F06">
              <w:rPr>
                <w:rFonts w:cstheme="minorHAnsi"/>
                <w:sz w:val="18"/>
                <w:szCs w:val="18"/>
              </w:rPr>
              <w:t>SRA</w:t>
            </w:r>
            <w:r>
              <w:rPr>
                <w:rFonts w:cstheme="minorHAnsi"/>
                <w:sz w:val="18"/>
                <w:szCs w:val="18"/>
              </w:rPr>
              <w:t>20</w:t>
            </w:r>
            <w:r w:rsidRPr="00BC6F06">
              <w:rPr>
                <w:rFonts w:cstheme="minorHAnsi"/>
                <w:sz w:val="18"/>
                <w:szCs w:val="18"/>
              </w:rPr>
              <w:t>/ACA</w:t>
            </w:r>
            <w:r>
              <w:rPr>
                <w:rFonts w:cstheme="minorHAnsi"/>
                <w:sz w:val="18"/>
                <w:szCs w:val="18"/>
              </w:rPr>
              <w:t>20</w:t>
            </w:r>
          </w:p>
          <w:p w14:paraId="1571A396" w14:textId="77777777" w:rsidR="00565FE3" w:rsidRDefault="00565FE3" w:rsidP="00C73FF8">
            <w:pPr>
              <w:spacing w:after="0"/>
              <w:rPr>
                <w:rFonts w:cstheme="minorHAnsi"/>
                <w:sz w:val="18"/>
                <w:szCs w:val="18"/>
              </w:rPr>
            </w:pPr>
            <w:r w:rsidRPr="00BC6F06">
              <w:rPr>
                <w:rFonts w:cstheme="minorHAnsi"/>
                <w:sz w:val="18"/>
                <w:szCs w:val="18"/>
              </w:rPr>
              <w:t>SRA</w:t>
            </w:r>
            <w:r>
              <w:rPr>
                <w:rFonts w:cstheme="minorHAnsi"/>
                <w:sz w:val="18"/>
                <w:szCs w:val="18"/>
              </w:rPr>
              <w:t>29</w:t>
            </w:r>
            <w:r w:rsidRPr="00BC6F06">
              <w:rPr>
                <w:rFonts w:cstheme="minorHAnsi"/>
                <w:sz w:val="18"/>
                <w:szCs w:val="18"/>
              </w:rPr>
              <w:t>/ACA</w:t>
            </w:r>
            <w:r>
              <w:rPr>
                <w:rFonts w:cstheme="minorHAnsi"/>
                <w:sz w:val="18"/>
                <w:szCs w:val="18"/>
              </w:rPr>
              <w:t>29</w:t>
            </w:r>
          </w:p>
          <w:p w14:paraId="439D5DED" w14:textId="77777777" w:rsidR="00565FE3" w:rsidRPr="000604B6" w:rsidRDefault="00565FE3" w:rsidP="00C73FF8">
            <w:pPr>
              <w:spacing w:after="0"/>
              <w:rPr>
                <w:rFonts w:cstheme="minorHAnsi"/>
                <w:sz w:val="18"/>
                <w:szCs w:val="18"/>
                <w:highlight w:val="green"/>
              </w:rPr>
            </w:pPr>
            <w:r w:rsidRPr="000604B6">
              <w:rPr>
                <w:rFonts w:cstheme="minorHAnsi"/>
                <w:sz w:val="18"/>
                <w:szCs w:val="18"/>
                <w:highlight w:val="green"/>
              </w:rPr>
              <w:t>OP10.1.01</w:t>
            </w:r>
          </w:p>
          <w:p w14:paraId="07291BED" w14:textId="77777777" w:rsidR="00565FE3" w:rsidRPr="001972DD" w:rsidRDefault="00565FE3" w:rsidP="00C73FF8">
            <w:pPr>
              <w:spacing w:after="0"/>
              <w:rPr>
                <w:rFonts w:cstheme="minorHAnsi"/>
                <w:sz w:val="18"/>
                <w:szCs w:val="18"/>
                <w:highlight w:val="green"/>
                <w:lang w:val="en-GB"/>
              </w:rPr>
            </w:pPr>
            <w:r w:rsidRPr="001972DD">
              <w:rPr>
                <w:rFonts w:cstheme="minorHAnsi"/>
                <w:sz w:val="18"/>
                <w:szCs w:val="18"/>
                <w:highlight w:val="green"/>
                <w:lang w:val="en-GB"/>
              </w:rPr>
              <w:t>OP10.1.03</w:t>
            </w:r>
          </w:p>
          <w:p w14:paraId="4F2109DF" w14:textId="77777777" w:rsidR="00565FE3" w:rsidRPr="001972DD" w:rsidRDefault="00565FE3" w:rsidP="00C73FF8">
            <w:pPr>
              <w:spacing w:after="0"/>
              <w:rPr>
                <w:rFonts w:cstheme="minorHAnsi"/>
                <w:sz w:val="18"/>
                <w:szCs w:val="18"/>
                <w:highlight w:val="green"/>
                <w:lang w:val="en-GB"/>
              </w:rPr>
            </w:pPr>
            <w:r w:rsidRPr="001972DD">
              <w:rPr>
                <w:rFonts w:cstheme="minorHAnsi"/>
                <w:sz w:val="18"/>
                <w:szCs w:val="18"/>
                <w:highlight w:val="green"/>
                <w:lang w:val="en-GB"/>
              </w:rPr>
              <w:t>TRLOM-10.1.01</w:t>
            </w:r>
          </w:p>
          <w:p w14:paraId="41848162" w14:textId="77777777" w:rsidR="00565FE3" w:rsidRPr="001972DD" w:rsidRDefault="00565FE3" w:rsidP="00C73FF8">
            <w:pPr>
              <w:spacing w:after="0"/>
              <w:rPr>
                <w:rFonts w:cstheme="minorHAnsi"/>
                <w:sz w:val="18"/>
                <w:szCs w:val="18"/>
                <w:highlight w:val="green"/>
                <w:lang w:val="en-GB"/>
              </w:rPr>
            </w:pPr>
            <w:r w:rsidRPr="001972DD">
              <w:rPr>
                <w:rFonts w:cstheme="minorHAnsi"/>
                <w:sz w:val="18"/>
                <w:szCs w:val="18"/>
                <w:highlight w:val="green"/>
                <w:lang w:val="en-GB"/>
              </w:rPr>
              <w:t>TRLOM-10.1.03</w:t>
            </w:r>
          </w:p>
          <w:p w14:paraId="1364707C" w14:textId="77777777" w:rsidR="00565FE3" w:rsidRPr="001972DD" w:rsidRDefault="00565FE3" w:rsidP="00C73FF8">
            <w:pPr>
              <w:spacing w:after="0"/>
              <w:rPr>
                <w:rFonts w:cstheme="minorHAnsi"/>
                <w:sz w:val="18"/>
                <w:szCs w:val="18"/>
                <w:highlight w:val="green"/>
                <w:lang w:val="en-GB"/>
              </w:rPr>
            </w:pPr>
            <w:r w:rsidRPr="001972DD">
              <w:rPr>
                <w:rFonts w:cstheme="minorHAnsi"/>
                <w:sz w:val="18"/>
                <w:szCs w:val="18"/>
                <w:highlight w:val="green"/>
                <w:lang w:val="en-GB"/>
              </w:rPr>
              <w:t>TRLOM-10.1.04</w:t>
            </w:r>
          </w:p>
          <w:p w14:paraId="0F3BFD65" w14:textId="77777777" w:rsidR="00565FE3" w:rsidRPr="001972DD" w:rsidRDefault="00565FE3" w:rsidP="00C73FF8">
            <w:pPr>
              <w:spacing w:after="0"/>
              <w:rPr>
                <w:rFonts w:cstheme="minorHAnsi"/>
                <w:sz w:val="18"/>
                <w:szCs w:val="18"/>
                <w:highlight w:val="green"/>
                <w:lang w:val="en-GB"/>
              </w:rPr>
            </w:pPr>
            <w:r w:rsidRPr="001972DD">
              <w:rPr>
                <w:rFonts w:cstheme="minorHAnsi"/>
                <w:sz w:val="18"/>
                <w:szCs w:val="18"/>
                <w:highlight w:val="green"/>
                <w:lang w:val="en-GB"/>
              </w:rPr>
              <w:t>TRLOM-10.1.10</w:t>
            </w:r>
          </w:p>
          <w:p w14:paraId="0B74D5F3" w14:textId="4D8E2007" w:rsidR="009F0BC3" w:rsidRPr="00BC6F06" w:rsidRDefault="00565FE3" w:rsidP="00C73FF8">
            <w:pPr>
              <w:spacing w:after="0"/>
              <w:rPr>
                <w:rFonts w:cstheme="minorHAnsi"/>
                <w:sz w:val="18"/>
                <w:szCs w:val="18"/>
              </w:rPr>
            </w:pPr>
            <w:r w:rsidRPr="000604B6">
              <w:rPr>
                <w:rFonts w:cstheme="minorHAnsi"/>
                <w:sz w:val="18"/>
                <w:szCs w:val="18"/>
                <w:highlight w:val="green"/>
              </w:rPr>
              <w:t>TRLOM-11.1-11.2</w:t>
            </w:r>
          </w:p>
        </w:tc>
      </w:tr>
    </w:tbl>
    <w:p w14:paraId="71542365" w14:textId="77777777" w:rsidR="00565FE3" w:rsidRPr="000604B6" w:rsidRDefault="00565FE3" w:rsidP="00565FE3">
      <w:pPr>
        <w:spacing w:after="0"/>
        <w:jc w:val="both"/>
        <w:rPr>
          <w:rFonts w:cstheme="minorHAnsi"/>
          <w:strike/>
          <w:color w:val="FF0000"/>
          <w:sz w:val="20"/>
          <w:szCs w:val="20"/>
        </w:rPr>
      </w:pPr>
      <w:r w:rsidRPr="000604B6">
        <w:rPr>
          <w:rFonts w:cstheme="minorHAnsi"/>
          <w:b/>
          <w:bCs/>
          <w:strike/>
          <w:color w:val="FF0000"/>
          <w:sz w:val="20"/>
          <w:szCs w:val="20"/>
        </w:rPr>
        <w:t>NB</w:t>
      </w:r>
      <w:r w:rsidRPr="000604B6">
        <w:rPr>
          <w:rFonts w:cstheme="minorHAnsi"/>
          <w:strike/>
          <w:color w:val="FF0000"/>
          <w:sz w:val="20"/>
          <w:szCs w:val="20"/>
        </w:rPr>
        <w:t xml:space="preserve"> - Sono possibili combinazioni tra due o più SRA tra quelle sopra citate, che verranno dettagliate a livello di bando. </w:t>
      </w:r>
    </w:p>
    <w:p w14:paraId="43DECD15" w14:textId="77777777" w:rsidR="00565FE3" w:rsidRPr="000604B6" w:rsidRDefault="00565FE3" w:rsidP="00565FE3">
      <w:pPr>
        <w:spacing w:after="0"/>
        <w:jc w:val="both"/>
        <w:rPr>
          <w:rFonts w:cstheme="minorHAnsi"/>
          <w:strike/>
          <w:color w:val="FF0000"/>
          <w:sz w:val="20"/>
          <w:szCs w:val="20"/>
        </w:rPr>
      </w:pPr>
      <w:r w:rsidRPr="000604B6">
        <w:rPr>
          <w:rFonts w:cstheme="minorHAnsi"/>
          <w:strike/>
          <w:color w:val="FF0000"/>
          <w:sz w:val="20"/>
          <w:szCs w:val="20"/>
        </w:rPr>
        <w:t xml:space="preserve">ACA22 può essere inoltre cumulabile con le seguenti operazioni/misure del PSR 2014-2022 di Regione Lombardia: </w:t>
      </w:r>
    </w:p>
    <w:p w14:paraId="556E6DFA" w14:textId="77777777" w:rsidR="00565FE3" w:rsidRPr="000604B6" w:rsidRDefault="00565FE3" w:rsidP="00565FE3">
      <w:pPr>
        <w:pStyle w:val="Paragrafoelenco"/>
        <w:numPr>
          <w:ilvl w:val="0"/>
          <w:numId w:val="37"/>
        </w:numPr>
        <w:spacing w:after="0"/>
        <w:jc w:val="both"/>
        <w:rPr>
          <w:rFonts w:cstheme="minorHAnsi"/>
          <w:strike/>
          <w:color w:val="FF0000"/>
          <w:sz w:val="20"/>
          <w:szCs w:val="20"/>
        </w:rPr>
      </w:pPr>
      <w:r w:rsidRPr="000604B6">
        <w:rPr>
          <w:rFonts w:cstheme="minorHAnsi"/>
          <w:strike/>
          <w:color w:val="FF0000"/>
          <w:sz w:val="20"/>
          <w:szCs w:val="20"/>
        </w:rPr>
        <w:t>10.1.01 – Produzioni agricole integrate;</w:t>
      </w:r>
    </w:p>
    <w:p w14:paraId="087DF760" w14:textId="77777777" w:rsidR="00565FE3" w:rsidRPr="000604B6" w:rsidRDefault="00565FE3" w:rsidP="00565FE3">
      <w:pPr>
        <w:pStyle w:val="Paragrafoelenco"/>
        <w:numPr>
          <w:ilvl w:val="0"/>
          <w:numId w:val="37"/>
        </w:numPr>
        <w:spacing w:after="0"/>
        <w:jc w:val="both"/>
        <w:rPr>
          <w:rFonts w:cstheme="minorHAnsi"/>
          <w:strike/>
          <w:color w:val="FF0000"/>
          <w:sz w:val="20"/>
          <w:szCs w:val="20"/>
        </w:rPr>
      </w:pPr>
      <w:r w:rsidRPr="000604B6">
        <w:rPr>
          <w:rFonts w:cstheme="minorHAnsi"/>
          <w:strike/>
          <w:color w:val="FF0000"/>
          <w:sz w:val="20"/>
          <w:szCs w:val="20"/>
        </w:rPr>
        <w:t>10.1.03</w:t>
      </w:r>
      <w:r w:rsidRPr="000604B6">
        <w:rPr>
          <w:rFonts w:ascii="Calibri" w:eastAsia="Times New Roman" w:hAnsi="Calibri" w:cs="Calibri"/>
          <w:strike/>
          <w:color w:val="FF0000"/>
          <w:sz w:val="20"/>
          <w:szCs w:val="20"/>
        </w:rPr>
        <w:t xml:space="preserve"> – Conservazione della biodiversità nelle risaie;</w:t>
      </w:r>
    </w:p>
    <w:p w14:paraId="6387D266" w14:textId="77777777" w:rsidR="00565FE3" w:rsidRPr="000604B6" w:rsidRDefault="00565FE3" w:rsidP="00565FE3">
      <w:pPr>
        <w:pStyle w:val="Paragrafoelenco"/>
        <w:numPr>
          <w:ilvl w:val="0"/>
          <w:numId w:val="37"/>
        </w:numPr>
        <w:spacing w:after="0"/>
        <w:jc w:val="both"/>
        <w:rPr>
          <w:rFonts w:cstheme="minorHAnsi"/>
          <w:strike/>
          <w:color w:val="FF0000"/>
          <w:sz w:val="20"/>
          <w:szCs w:val="20"/>
        </w:rPr>
      </w:pPr>
      <w:r w:rsidRPr="000604B6">
        <w:rPr>
          <w:rFonts w:ascii="Calibri" w:eastAsia="Times New Roman" w:hAnsi="Calibri" w:cs="Calibri"/>
          <w:strike/>
          <w:color w:val="FF0000"/>
          <w:sz w:val="20"/>
          <w:szCs w:val="20"/>
        </w:rPr>
        <w:t>10.1.04 – Agricoltura conservativa</w:t>
      </w:r>
      <w:r w:rsidRPr="000604B6">
        <w:rPr>
          <w:rFonts w:cstheme="minorHAnsi"/>
          <w:strike/>
          <w:color w:val="FF0000"/>
          <w:sz w:val="20"/>
          <w:szCs w:val="20"/>
        </w:rPr>
        <w:t>;</w:t>
      </w:r>
    </w:p>
    <w:p w14:paraId="6C9F798E" w14:textId="77777777" w:rsidR="00565FE3" w:rsidRPr="000604B6" w:rsidRDefault="00565FE3" w:rsidP="00565FE3">
      <w:pPr>
        <w:pStyle w:val="Paragrafoelenco"/>
        <w:numPr>
          <w:ilvl w:val="0"/>
          <w:numId w:val="37"/>
        </w:numPr>
        <w:spacing w:after="0"/>
        <w:jc w:val="both"/>
        <w:rPr>
          <w:rFonts w:cstheme="minorHAnsi"/>
          <w:strike/>
          <w:color w:val="FF0000"/>
          <w:sz w:val="20"/>
          <w:szCs w:val="20"/>
        </w:rPr>
      </w:pPr>
      <w:r w:rsidRPr="000604B6">
        <w:rPr>
          <w:rFonts w:cstheme="minorHAnsi"/>
          <w:strike/>
          <w:color w:val="FF0000"/>
          <w:sz w:val="20"/>
          <w:szCs w:val="20"/>
        </w:rPr>
        <w:t>10.1.10 – Tecniche di distribuzione degli effluenti di allevamento;</w:t>
      </w:r>
    </w:p>
    <w:p w14:paraId="3D072902" w14:textId="77777777" w:rsidR="00565FE3" w:rsidRPr="000604B6" w:rsidRDefault="00565FE3" w:rsidP="00565FE3">
      <w:pPr>
        <w:pStyle w:val="Paragrafoelenco"/>
        <w:numPr>
          <w:ilvl w:val="0"/>
          <w:numId w:val="37"/>
        </w:numPr>
        <w:spacing w:after="0"/>
        <w:jc w:val="both"/>
        <w:rPr>
          <w:rFonts w:cstheme="minorHAnsi"/>
          <w:strike/>
          <w:color w:val="FF0000"/>
          <w:sz w:val="20"/>
          <w:szCs w:val="20"/>
        </w:rPr>
      </w:pPr>
      <w:r w:rsidRPr="000604B6">
        <w:rPr>
          <w:rFonts w:cstheme="minorHAnsi"/>
          <w:strike/>
          <w:color w:val="FF0000"/>
          <w:sz w:val="20"/>
          <w:szCs w:val="20"/>
        </w:rPr>
        <w:t>M11 – Agricoltura biologica.</w:t>
      </w:r>
    </w:p>
    <w:p w14:paraId="56BD0545" w14:textId="77777777" w:rsidR="00565FE3" w:rsidRPr="003C38E3" w:rsidRDefault="00565FE3" w:rsidP="00565FE3">
      <w:pPr>
        <w:spacing w:after="0"/>
        <w:jc w:val="both"/>
        <w:rPr>
          <w:rFonts w:cstheme="minorHAnsi"/>
          <w:strike/>
          <w:color w:val="FF0000"/>
          <w:sz w:val="20"/>
          <w:szCs w:val="20"/>
        </w:rPr>
      </w:pPr>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p w14:paraId="2C801636" w14:textId="77777777" w:rsidR="00565FE3" w:rsidRPr="0052133D" w:rsidRDefault="00565FE3" w:rsidP="00565FE3">
      <w:pPr>
        <w:spacing w:after="0"/>
        <w:jc w:val="both"/>
        <w:rPr>
          <w:rStyle w:val="Titolo3Carattere"/>
          <w:color w:val="000000" w:themeColor="text1"/>
          <w:sz w:val="22"/>
          <w:szCs w:val="22"/>
        </w:rPr>
      </w:pPr>
    </w:p>
    <w:p w14:paraId="48E0EFE8"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262B6C15" w14:textId="77777777" w:rsidTr="00C73FF8">
        <w:tc>
          <w:tcPr>
            <w:tcW w:w="5000" w:type="pct"/>
            <w:gridSpan w:val="2"/>
            <w:shd w:val="clear" w:color="auto" w:fill="008E40"/>
            <w:vAlign w:val="center"/>
          </w:tcPr>
          <w:p w14:paraId="78606C66"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1CA58BCD" w14:textId="77777777" w:rsidTr="00C73FF8">
        <w:tc>
          <w:tcPr>
            <w:tcW w:w="782" w:type="pct"/>
            <w:shd w:val="clear" w:color="auto" w:fill="A7D9A3"/>
            <w:vAlign w:val="center"/>
          </w:tcPr>
          <w:p w14:paraId="6ADE322D"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6937CC4D"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2064F28D" w14:textId="77777777" w:rsidTr="00C73FF8">
        <w:tc>
          <w:tcPr>
            <w:tcW w:w="782" w:type="pct"/>
            <w:vAlign w:val="center"/>
          </w:tcPr>
          <w:p w14:paraId="15F10B8C" w14:textId="77777777" w:rsidR="00565FE3" w:rsidRPr="00194C55" w:rsidRDefault="00565FE3" w:rsidP="00C73FF8">
            <w:pPr>
              <w:spacing w:after="0"/>
              <w:jc w:val="center"/>
              <w:rPr>
                <w:rFonts w:cstheme="minorHAnsi"/>
                <w:b/>
                <w:bCs/>
                <w:sz w:val="18"/>
                <w:szCs w:val="18"/>
              </w:rPr>
            </w:pPr>
            <w:r w:rsidRPr="00700099">
              <w:rPr>
                <w:rFonts w:cstheme="minorHAnsi"/>
                <w:b/>
                <w:bCs/>
                <w:sz w:val="18"/>
                <w:szCs w:val="18"/>
              </w:rPr>
              <w:t>PR01</w:t>
            </w:r>
          </w:p>
        </w:tc>
        <w:tc>
          <w:tcPr>
            <w:tcW w:w="4218" w:type="pct"/>
            <w:vAlign w:val="center"/>
          </w:tcPr>
          <w:p w14:paraId="5B54A5B1" w14:textId="77777777" w:rsidR="00565FE3" w:rsidRPr="00A743BC" w:rsidRDefault="00565FE3" w:rsidP="00C73FF8">
            <w:pPr>
              <w:spacing w:after="0"/>
              <w:jc w:val="both"/>
              <w:rPr>
                <w:rFonts w:cstheme="minorHAnsi"/>
                <w:sz w:val="18"/>
                <w:szCs w:val="18"/>
              </w:rPr>
            </w:pPr>
            <w:r w:rsidRPr="00700099">
              <w:rPr>
                <w:rFonts w:cstheme="minorHAnsi"/>
                <w:sz w:val="18"/>
                <w:szCs w:val="18"/>
              </w:rPr>
              <w:t xml:space="preserve">Aree caratterizzate da </w:t>
            </w:r>
            <w:r w:rsidRPr="00A743BC">
              <w:rPr>
                <w:rFonts w:cstheme="minorHAnsi"/>
                <w:sz w:val="18"/>
                <w:szCs w:val="18"/>
              </w:rPr>
              <w:t>particolari pregi ambientali</w:t>
            </w:r>
          </w:p>
          <w:p w14:paraId="59655B1B" w14:textId="77777777" w:rsidR="00565FE3" w:rsidRPr="00ED68CA" w:rsidRDefault="00565FE3" w:rsidP="00565FE3">
            <w:pPr>
              <w:pStyle w:val="Paragrafoelenco"/>
              <w:numPr>
                <w:ilvl w:val="0"/>
                <w:numId w:val="44"/>
              </w:numPr>
              <w:spacing w:after="0"/>
              <w:jc w:val="both"/>
              <w:rPr>
                <w:rFonts w:cstheme="minorHAnsi"/>
                <w:sz w:val="18"/>
                <w:szCs w:val="18"/>
              </w:rPr>
            </w:pPr>
            <w:r w:rsidRPr="00A743BC">
              <w:rPr>
                <w:rFonts w:cstheme="minorHAnsi"/>
                <w:b/>
                <w:bCs/>
                <w:sz w:val="18"/>
                <w:szCs w:val="18"/>
              </w:rPr>
              <w:t xml:space="preserve">Regione Lombardia: </w:t>
            </w:r>
            <w:r w:rsidRPr="00A743BC">
              <w:rPr>
                <w:rFonts w:cstheme="minorHAnsi"/>
                <w:sz w:val="18"/>
                <w:szCs w:val="18"/>
              </w:rPr>
              <w:t>Natura 2000</w:t>
            </w:r>
          </w:p>
        </w:tc>
      </w:tr>
      <w:tr w:rsidR="00565FE3" w:rsidRPr="00700099" w14:paraId="03DD9C46" w14:textId="77777777" w:rsidTr="00C73FF8">
        <w:tc>
          <w:tcPr>
            <w:tcW w:w="5000" w:type="pct"/>
            <w:gridSpan w:val="2"/>
            <w:shd w:val="clear" w:color="auto" w:fill="008E40"/>
            <w:vAlign w:val="center"/>
          </w:tcPr>
          <w:p w14:paraId="5BB9D999"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565FE3" w:rsidRPr="00293C3E" w14:paraId="0221094F" w14:textId="77777777" w:rsidTr="00C73FF8">
        <w:tc>
          <w:tcPr>
            <w:tcW w:w="782" w:type="pct"/>
            <w:shd w:val="clear" w:color="auto" w:fill="A7D9A3"/>
            <w:vAlign w:val="center"/>
          </w:tcPr>
          <w:p w14:paraId="67C0ED2A"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6F5745E3"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044F1520" w14:textId="77777777" w:rsidTr="00C73FF8">
        <w:tc>
          <w:tcPr>
            <w:tcW w:w="782" w:type="pct"/>
            <w:vAlign w:val="center"/>
          </w:tcPr>
          <w:p w14:paraId="486EC848" w14:textId="77777777" w:rsidR="00565FE3" w:rsidRPr="004D246B" w:rsidRDefault="00565FE3" w:rsidP="00C73FF8">
            <w:pPr>
              <w:spacing w:after="0"/>
              <w:jc w:val="center"/>
              <w:rPr>
                <w:rFonts w:cstheme="minorHAnsi"/>
                <w:b/>
                <w:bCs/>
                <w:sz w:val="18"/>
                <w:szCs w:val="18"/>
              </w:rPr>
            </w:pPr>
            <w:r w:rsidRPr="004D246B">
              <w:rPr>
                <w:rFonts w:cstheme="minorHAnsi"/>
                <w:b/>
                <w:bCs/>
                <w:sz w:val="18"/>
                <w:szCs w:val="18"/>
              </w:rPr>
              <w:t>SRA22_P_LOM_1</w:t>
            </w:r>
          </w:p>
        </w:tc>
        <w:tc>
          <w:tcPr>
            <w:tcW w:w="4218" w:type="pct"/>
            <w:vAlign w:val="center"/>
          </w:tcPr>
          <w:p w14:paraId="5D064EEB" w14:textId="77777777" w:rsidR="00565FE3" w:rsidRDefault="00565FE3" w:rsidP="00565FE3">
            <w:pPr>
              <w:pStyle w:val="Paragrafoelenco"/>
              <w:numPr>
                <w:ilvl w:val="0"/>
                <w:numId w:val="32"/>
              </w:numPr>
              <w:spacing w:after="0"/>
              <w:jc w:val="both"/>
              <w:rPr>
                <w:rFonts w:cstheme="minorHAnsi"/>
                <w:sz w:val="18"/>
                <w:szCs w:val="18"/>
              </w:rPr>
            </w:pPr>
            <w:r>
              <w:rPr>
                <w:rFonts w:cstheme="minorHAnsi"/>
                <w:sz w:val="18"/>
                <w:szCs w:val="18"/>
              </w:rPr>
              <w:t>Azienda biologica;</w:t>
            </w:r>
          </w:p>
          <w:p w14:paraId="560E7944" w14:textId="77777777" w:rsidR="00565FE3" w:rsidRPr="004D246B" w:rsidRDefault="00565FE3" w:rsidP="00565FE3">
            <w:pPr>
              <w:pStyle w:val="Paragrafoelenco"/>
              <w:numPr>
                <w:ilvl w:val="0"/>
                <w:numId w:val="32"/>
              </w:numPr>
              <w:spacing w:after="0"/>
              <w:jc w:val="both"/>
              <w:rPr>
                <w:rFonts w:cstheme="minorHAnsi"/>
                <w:sz w:val="18"/>
                <w:szCs w:val="18"/>
              </w:rPr>
            </w:pPr>
            <w:r>
              <w:rPr>
                <w:rFonts w:cstheme="minorHAnsi"/>
                <w:sz w:val="18"/>
                <w:szCs w:val="18"/>
              </w:rPr>
              <w:t>Azienda che aderisce al SQNPI.</w:t>
            </w:r>
          </w:p>
        </w:tc>
      </w:tr>
    </w:tbl>
    <w:p w14:paraId="68EA23EB" w14:textId="77777777" w:rsidR="00565FE3" w:rsidRDefault="00565FE3" w:rsidP="00565FE3">
      <w:pPr>
        <w:spacing w:after="0"/>
        <w:rPr>
          <w:rFonts w:cstheme="minorHAnsi"/>
        </w:rPr>
      </w:pPr>
    </w:p>
    <w:p w14:paraId="7970F085"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86"/>
        <w:gridCol w:w="8554"/>
      </w:tblGrid>
      <w:tr w:rsidR="00565FE3" w:rsidRPr="00167EA2" w14:paraId="21762674" w14:textId="77777777" w:rsidTr="00C73FF8">
        <w:tc>
          <w:tcPr>
            <w:tcW w:w="5000" w:type="pct"/>
            <w:gridSpan w:val="2"/>
            <w:shd w:val="clear" w:color="auto" w:fill="008E40"/>
          </w:tcPr>
          <w:p w14:paraId="7CC80BB5" w14:textId="77777777" w:rsidR="00565FE3" w:rsidRPr="00167EA2" w:rsidRDefault="00565FE3" w:rsidP="00C73FF8">
            <w:pPr>
              <w:spacing w:after="0"/>
              <w:jc w:val="center"/>
              <w:rPr>
                <w:rFonts w:cstheme="minorHAnsi"/>
                <w:b/>
                <w:bCs/>
                <w:sz w:val="18"/>
                <w:szCs w:val="18"/>
              </w:rPr>
            </w:pPr>
            <w:bookmarkStart w:id="41" w:name="_Hlk132127539"/>
            <w:r>
              <w:rPr>
                <w:rFonts w:cstheme="minorHAnsi"/>
                <w:b/>
                <w:bCs/>
                <w:color w:val="FFFFFF" w:themeColor="background1"/>
                <w:sz w:val="18"/>
                <w:szCs w:val="18"/>
              </w:rPr>
              <w:t>Beneficiari</w:t>
            </w:r>
          </w:p>
        </w:tc>
      </w:tr>
      <w:tr w:rsidR="00565FE3" w:rsidRPr="00167EA2" w14:paraId="7DAFFC8D" w14:textId="77777777" w:rsidTr="00C73FF8">
        <w:tc>
          <w:tcPr>
            <w:tcW w:w="782" w:type="pct"/>
            <w:shd w:val="clear" w:color="auto" w:fill="A7D9A3"/>
          </w:tcPr>
          <w:p w14:paraId="4CADE1D1"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45BCF92D"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174D7087" w14:textId="77777777" w:rsidTr="00C73FF8">
        <w:tc>
          <w:tcPr>
            <w:tcW w:w="782" w:type="pct"/>
            <w:vAlign w:val="center"/>
          </w:tcPr>
          <w:p w14:paraId="637898D1"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218" w:type="pct"/>
            <w:vAlign w:val="center"/>
          </w:tcPr>
          <w:p w14:paraId="248B83D6" w14:textId="77777777" w:rsidR="00565FE3" w:rsidRPr="00EF6FAE" w:rsidRDefault="00565FE3" w:rsidP="00C73FF8">
            <w:pPr>
              <w:spacing w:after="0"/>
              <w:rPr>
                <w:rFonts w:cstheme="minorHAnsi"/>
                <w:sz w:val="18"/>
                <w:szCs w:val="18"/>
              </w:rPr>
            </w:pPr>
            <w:r w:rsidRPr="00700099">
              <w:rPr>
                <w:rFonts w:cstheme="minorHAnsi"/>
                <w:sz w:val="18"/>
                <w:szCs w:val="18"/>
              </w:rPr>
              <w:t>A</w:t>
            </w:r>
            <w:r>
              <w:rPr>
                <w:rFonts w:cstheme="minorHAnsi"/>
                <w:sz w:val="18"/>
                <w:szCs w:val="18"/>
              </w:rPr>
              <w:t>gricoltori</w:t>
            </w:r>
            <w:r w:rsidRPr="00700099">
              <w:rPr>
                <w:rFonts w:cstheme="minorHAnsi"/>
                <w:sz w:val="18"/>
                <w:szCs w:val="18"/>
              </w:rPr>
              <w:t xml:space="preserve"> singoli o associati </w:t>
            </w:r>
          </w:p>
        </w:tc>
      </w:tr>
      <w:bookmarkEnd w:id="41"/>
      <w:tr w:rsidR="00565FE3" w:rsidRPr="00167EA2" w14:paraId="60F96536" w14:textId="77777777" w:rsidTr="00C73FF8">
        <w:tc>
          <w:tcPr>
            <w:tcW w:w="5000" w:type="pct"/>
            <w:gridSpan w:val="2"/>
            <w:shd w:val="clear" w:color="auto" w:fill="008E40"/>
          </w:tcPr>
          <w:p w14:paraId="10E29EF9"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565FE3" w:rsidRPr="00167EA2" w14:paraId="4A04487E" w14:textId="77777777" w:rsidTr="00C73FF8">
        <w:tc>
          <w:tcPr>
            <w:tcW w:w="782" w:type="pct"/>
            <w:shd w:val="clear" w:color="auto" w:fill="A7D9A3"/>
          </w:tcPr>
          <w:p w14:paraId="5AACAFA4"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2DDB1D6A"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033D844D" w14:textId="77777777" w:rsidTr="00C73FF8">
        <w:tc>
          <w:tcPr>
            <w:tcW w:w="782" w:type="pct"/>
            <w:vAlign w:val="center"/>
          </w:tcPr>
          <w:p w14:paraId="215DF393"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218" w:type="pct"/>
            <w:vAlign w:val="center"/>
          </w:tcPr>
          <w:p w14:paraId="2C56142A" w14:textId="77777777" w:rsidR="00565FE3" w:rsidRDefault="00565FE3" w:rsidP="00C73FF8">
            <w:pPr>
              <w:spacing w:after="0"/>
              <w:rPr>
                <w:rFonts w:cstheme="minorHAnsi"/>
                <w:sz w:val="18"/>
                <w:szCs w:val="18"/>
              </w:rPr>
            </w:pPr>
            <w:r w:rsidRPr="00700099">
              <w:rPr>
                <w:rFonts w:cstheme="minorHAnsi"/>
                <w:sz w:val="18"/>
                <w:szCs w:val="18"/>
              </w:rPr>
              <w:t>Superficie minima coltivata a riso</w:t>
            </w:r>
            <w:r>
              <w:rPr>
                <w:rFonts w:cstheme="minorHAnsi"/>
                <w:sz w:val="18"/>
                <w:szCs w:val="18"/>
              </w:rPr>
              <w:t>:</w:t>
            </w:r>
          </w:p>
          <w:p w14:paraId="7D5046DA" w14:textId="77777777" w:rsidR="00565FE3" w:rsidRPr="00796DA2" w:rsidRDefault="00565FE3" w:rsidP="00565FE3">
            <w:pPr>
              <w:pStyle w:val="Paragrafoelenco"/>
              <w:numPr>
                <w:ilvl w:val="0"/>
                <w:numId w:val="13"/>
              </w:numPr>
              <w:spacing w:after="0"/>
              <w:rPr>
                <w:rFonts w:cstheme="minorHAnsi"/>
                <w:b/>
                <w:bCs/>
                <w:sz w:val="18"/>
                <w:szCs w:val="18"/>
              </w:rPr>
            </w:pPr>
            <w:r w:rsidRPr="00796DA2">
              <w:rPr>
                <w:rFonts w:cstheme="minorHAnsi"/>
                <w:b/>
                <w:bCs/>
                <w:sz w:val="18"/>
                <w:szCs w:val="18"/>
              </w:rPr>
              <w:t xml:space="preserve">Per l’azione 1): </w:t>
            </w:r>
            <w:r w:rsidRPr="00796DA2">
              <w:rPr>
                <w:rFonts w:cstheme="minorHAnsi"/>
                <w:sz w:val="18"/>
                <w:szCs w:val="18"/>
              </w:rPr>
              <w:t xml:space="preserve">la superficie minima oggetto di impegno deve essere almeno il </w:t>
            </w:r>
            <w:r w:rsidRPr="00796DA2">
              <w:rPr>
                <w:rFonts w:cstheme="minorHAnsi"/>
                <w:b/>
                <w:bCs/>
                <w:sz w:val="18"/>
                <w:szCs w:val="18"/>
              </w:rPr>
              <w:t>10%</w:t>
            </w:r>
            <w:r w:rsidRPr="00796DA2">
              <w:rPr>
                <w:rFonts w:cstheme="minorHAnsi"/>
                <w:sz w:val="18"/>
                <w:szCs w:val="18"/>
              </w:rPr>
              <w:t xml:space="preserve"> della superficie aziendale coltivata a riso e comunque non deve essere inferiore ad </w:t>
            </w:r>
            <w:r w:rsidRPr="00240F1D">
              <w:rPr>
                <w:rFonts w:cstheme="minorHAnsi"/>
                <w:b/>
                <w:bCs/>
                <w:sz w:val="18"/>
                <w:szCs w:val="18"/>
              </w:rPr>
              <w:t>1 ettaro</w:t>
            </w:r>
            <w:r w:rsidRPr="00796DA2">
              <w:rPr>
                <w:rFonts w:cstheme="minorHAnsi"/>
                <w:sz w:val="18"/>
                <w:szCs w:val="18"/>
              </w:rPr>
              <w:t>;</w:t>
            </w:r>
          </w:p>
          <w:p w14:paraId="0BBB10DC" w14:textId="77777777" w:rsidR="00565FE3" w:rsidRPr="009962D3" w:rsidRDefault="00565FE3" w:rsidP="00565FE3">
            <w:pPr>
              <w:pStyle w:val="Paragrafoelenco"/>
              <w:numPr>
                <w:ilvl w:val="0"/>
                <w:numId w:val="13"/>
              </w:numPr>
              <w:spacing w:after="0"/>
              <w:rPr>
                <w:rFonts w:cstheme="minorHAnsi"/>
                <w:b/>
                <w:bCs/>
                <w:sz w:val="18"/>
                <w:szCs w:val="18"/>
              </w:rPr>
            </w:pPr>
            <w:r w:rsidRPr="00796DA2">
              <w:rPr>
                <w:rFonts w:cstheme="minorHAnsi"/>
                <w:b/>
                <w:bCs/>
                <w:sz w:val="18"/>
                <w:szCs w:val="18"/>
              </w:rPr>
              <w:t xml:space="preserve">Per l’azione 2) Sottoazione 2.1: </w:t>
            </w:r>
            <w:r w:rsidRPr="00796DA2">
              <w:rPr>
                <w:rFonts w:cstheme="minorHAnsi"/>
                <w:sz w:val="18"/>
                <w:szCs w:val="18"/>
              </w:rPr>
              <w:t xml:space="preserve">la superficie minima oggetto di impegno deve essere almeno il </w:t>
            </w:r>
            <w:r w:rsidRPr="00796DA2">
              <w:rPr>
                <w:rFonts w:cstheme="minorHAnsi"/>
                <w:b/>
                <w:bCs/>
                <w:sz w:val="18"/>
                <w:szCs w:val="18"/>
              </w:rPr>
              <w:t>10%</w:t>
            </w:r>
            <w:r w:rsidRPr="00796DA2">
              <w:rPr>
                <w:rFonts w:cstheme="minorHAnsi"/>
                <w:sz w:val="18"/>
                <w:szCs w:val="18"/>
              </w:rPr>
              <w:t xml:space="preserve"> della superficie aziendale coltivata a riso e comunque non deve essere inferiore ad </w:t>
            </w:r>
            <w:r w:rsidRPr="00240F1D">
              <w:rPr>
                <w:rFonts w:cstheme="minorHAnsi"/>
                <w:b/>
                <w:bCs/>
                <w:sz w:val="18"/>
                <w:szCs w:val="18"/>
              </w:rPr>
              <w:t>1 ettaro</w:t>
            </w:r>
            <w:r w:rsidRPr="00796DA2">
              <w:rPr>
                <w:rFonts w:cstheme="minorHAnsi"/>
                <w:sz w:val="18"/>
                <w:szCs w:val="18"/>
              </w:rPr>
              <w:t>;</w:t>
            </w:r>
          </w:p>
          <w:p w14:paraId="22827E8C" w14:textId="77777777" w:rsidR="00565FE3" w:rsidRPr="009962D3" w:rsidRDefault="00565FE3" w:rsidP="00565FE3">
            <w:pPr>
              <w:pStyle w:val="Paragrafoelenco"/>
              <w:numPr>
                <w:ilvl w:val="0"/>
                <w:numId w:val="13"/>
              </w:numPr>
              <w:spacing w:after="0"/>
              <w:rPr>
                <w:rFonts w:cstheme="minorHAnsi"/>
                <w:b/>
                <w:bCs/>
                <w:sz w:val="18"/>
                <w:szCs w:val="18"/>
              </w:rPr>
            </w:pPr>
            <w:r w:rsidRPr="009962D3">
              <w:rPr>
                <w:rFonts w:cstheme="minorHAnsi"/>
                <w:b/>
                <w:bCs/>
                <w:sz w:val="18"/>
                <w:szCs w:val="18"/>
              </w:rPr>
              <w:t xml:space="preserve">Per l’azione 2) Sottoazione 2.2: </w:t>
            </w:r>
            <w:r w:rsidRPr="009962D3">
              <w:rPr>
                <w:rFonts w:cstheme="minorHAnsi"/>
                <w:sz w:val="18"/>
                <w:szCs w:val="18"/>
              </w:rPr>
              <w:t xml:space="preserve">sono ammissibili superfici coltivate a riso l’anno precedente l’assunzione dell’impegno, per un’estensione </w:t>
            </w:r>
            <w:r w:rsidRPr="009962D3">
              <w:rPr>
                <w:rFonts w:cstheme="minorHAnsi"/>
                <w:b/>
                <w:bCs/>
                <w:sz w:val="18"/>
                <w:szCs w:val="18"/>
              </w:rPr>
              <w:t xml:space="preserve">non superiore all’1% </w:t>
            </w:r>
            <w:r w:rsidRPr="009962D3">
              <w:rPr>
                <w:rFonts w:cstheme="minorHAnsi"/>
                <w:sz w:val="18"/>
                <w:szCs w:val="18"/>
              </w:rPr>
              <w:t xml:space="preserve">della superficie aziendale investita a risaia e non meno di </w:t>
            </w:r>
            <w:r w:rsidRPr="009962D3">
              <w:rPr>
                <w:rFonts w:cstheme="minorHAnsi"/>
                <w:b/>
                <w:bCs/>
                <w:sz w:val="18"/>
                <w:szCs w:val="18"/>
              </w:rPr>
              <w:t>1.000 m</w:t>
            </w:r>
            <w:r w:rsidRPr="009962D3">
              <w:rPr>
                <w:rFonts w:cstheme="minorHAnsi"/>
                <w:b/>
                <w:bCs/>
                <w:sz w:val="18"/>
                <w:szCs w:val="18"/>
                <w:vertAlign w:val="superscript"/>
              </w:rPr>
              <w:t>2</w:t>
            </w:r>
            <w:r w:rsidRPr="009962D3">
              <w:rPr>
                <w:rFonts w:cstheme="minorHAnsi"/>
                <w:sz w:val="18"/>
                <w:szCs w:val="18"/>
              </w:rPr>
              <w:t>.</w:t>
            </w:r>
          </w:p>
        </w:tc>
      </w:tr>
    </w:tbl>
    <w:p w14:paraId="6A091D5E" w14:textId="77777777" w:rsidR="00565FE3" w:rsidRPr="0052133D" w:rsidRDefault="00565FE3" w:rsidP="00565FE3">
      <w:pPr>
        <w:spacing w:after="0"/>
        <w:rPr>
          <w:rStyle w:val="Titolo3Carattere"/>
          <w:color w:val="000000" w:themeColor="text1"/>
          <w:sz w:val="22"/>
          <w:szCs w:val="22"/>
        </w:rPr>
      </w:pPr>
    </w:p>
    <w:p w14:paraId="7AB87D1C" w14:textId="77777777" w:rsidR="00565FE3" w:rsidRPr="00C44BAA"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41"/>
        <w:gridCol w:w="8499"/>
      </w:tblGrid>
      <w:tr w:rsidR="00565FE3" w:rsidRPr="00700099" w14:paraId="4C548CCD" w14:textId="77777777" w:rsidTr="00C73FF8">
        <w:trPr>
          <w:trHeight w:val="275"/>
        </w:trPr>
        <w:tc>
          <w:tcPr>
            <w:tcW w:w="5000" w:type="pct"/>
            <w:gridSpan w:val="2"/>
            <w:shd w:val="clear" w:color="auto" w:fill="008E40"/>
            <w:vAlign w:val="center"/>
          </w:tcPr>
          <w:p w14:paraId="12A4837A" w14:textId="77777777" w:rsidR="00565FE3" w:rsidRPr="00700099" w:rsidRDefault="00565FE3" w:rsidP="00C73FF8">
            <w:pPr>
              <w:spacing w:after="0"/>
              <w:jc w:val="center"/>
              <w:rPr>
                <w:rFonts w:cstheme="minorHAnsi"/>
                <w:b/>
                <w:bCs/>
                <w:color w:val="FFFFFF" w:themeColor="background1"/>
                <w:sz w:val="18"/>
                <w:szCs w:val="18"/>
              </w:rPr>
            </w:pPr>
            <w:bookmarkStart w:id="42" w:name="_Hlk132127503"/>
            <w:r w:rsidRPr="00700099">
              <w:rPr>
                <w:rFonts w:cstheme="minorHAnsi"/>
                <w:b/>
                <w:bCs/>
                <w:color w:val="FFFFFF" w:themeColor="background1"/>
                <w:sz w:val="18"/>
                <w:szCs w:val="18"/>
              </w:rPr>
              <w:t>Impegni</w:t>
            </w:r>
            <w:r>
              <w:rPr>
                <w:rFonts w:cstheme="minorHAnsi"/>
                <w:b/>
                <w:bCs/>
                <w:color w:val="FFFFFF" w:themeColor="background1"/>
                <w:sz w:val="18"/>
                <w:szCs w:val="18"/>
              </w:rPr>
              <w:t xml:space="preserve"> – Azione 1</w:t>
            </w:r>
          </w:p>
        </w:tc>
      </w:tr>
      <w:tr w:rsidR="00565FE3" w:rsidRPr="00700099" w14:paraId="6CCE695C" w14:textId="77777777" w:rsidTr="00C73FF8">
        <w:trPr>
          <w:trHeight w:val="275"/>
        </w:trPr>
        <w:tc>
          <w:tcPr>
            <w:tcW w:w="809" w:type="pct"/>
            <w:shd w:val="clear" w:color="auto" w:fill="A7D9A3"/>
            <w:vAlign w:val="center"/>
          </w:tcPr>
          <w:p w14:paraId="62AA782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40CF53C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34DDF1AF" w14:textId="77777777" w:rsidTr="00C73FF8">
        <w:trPr>
          <w:trHeight w:val="274"/>
        </w:trPr>
        <w:tc>
          <w:tcPr>
            <w:tcW w:w="809" w:type="pct"/>
            <w:vAlign w:val="center"/>
          </w:tcPr>
          <w:p w14:paraId="45ACEDBA"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I1.1</w:t>
            </w:r>
          </w:p>
        </w:tc>
        <w:tc>
          <w:tcPr>
            <w:tcW w:w="4191" w:type="pct"/>
            <w:vAlign w:val="center"/>
          </w:tcPr>
          <w:p w14:paraId="1628C36D" w14:textId="77777777" w:rsidR="00565FE3" w:rsidRPr="004D246B" w:rsidRDefault="00565FE3" w:rsidP="00C73FF8">
            <w:pPr>
              <w:spacing w:after="0"/>
              <w:rPr>
                <w:rFonts w:cstheme="minorHAnsi"/>
                <w:sz w:val="18"/>
                <w:szCs w:val="18"/>
              </w:rPr>
            </w:pPr>
            <w:r w:rsidRPr="00700099">
              <w:rPr>
                <w:rFonts w:cstheme="minorHAnsi"/>
                <w:sz w:val="18"/>
                <w:szCs w:val="18"/>
              </w:rPr>
              <w:t>Il beneficiario deve garantire sui terreni oggetto di impegno l’esecuzione della semina in acqua</w:t>
            </w:r>
          </w:p>
        </w:tc>
      </w:tr>
      <w:tr w:rsidR="00565FE3" w:rsidRPr="00700099" w14:paraId="6E47B718" w14:textId="77777777" w:rsidTr="00C73FF8">
        <w:trPr>
          <w:trHeight w:val="275"/>
        </w:trPr>
        <w:tc>
          <w:tcPr>
            <w:tcW w:w="5000" w:type="pct"/>
            <w:gridSpan w:val="2"/>
            <w:shd w:val="clear" w:color="auto" w:fill="008E40"/>
            <w:vAlign w:val="center"/>
          </w:tcPr>
          <w:p w14:paraId="418D8C2F"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Altri impegni specifici regionali – Azione 1</w:t>
            </w:r>
          </w:p>
        </w:tc>
      </w:tr>
      <w:tr w:rsidR="00565FE3" w:rsidRPr="00700099" w14:paraId="551EA57A" w14:textId="77777777" w:rsidTr="00C73FF8">
        <w:trPr>
          <w:trHeight w:val="275"/>
        </w:trPr>
        <w:tc>
          <w:tcPr>
            <w:tcW w:w="809" w:type="pct"/>
            <w:shd w:val="clear" w:color="auto" w:fill="A7D9A3"/>
            <w:vAlign w:val="center"/>
          </w:tcPr>
          <w:p w14:paraId="5048139F"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782596F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4D246B" w14:paraId="5F549CFC" w14:textId="77777777" w:rsidTr="00C73FF8">
        <w:trPr>
          <w:trHeight w:val="274"/>
        </w:trPr>
        <w:tc>
          <w:tcPr>
            <w:tcW w:w="809" w:type="pct"/>
            <w:vAlign w:val="center"/>
          </w:tcPr>
          <w:p w14:paraId="13BF2871" w14:textId="77777777" w:rsidR="00565FE3" w:rsidRPr="0037335A" w:rsidRDefault="00565FE3" w:rsidP="00C73FF8">
            <w:pPr>
              <w:spacing w:after="0"/>
              <w:jc w:val="center"/>
              <w:rPr>
                <w:rFonts w:cstheme="minorHAnsi"/>
                <w:b/>
                <w:bCs/>
                <w:sz w:val="18"/>
                <w:szCs w:val="18"/>
              </w:rPr>
            </w:pPr>
            <w:r>
              <w:rPr>
                <w:rFonts w:cstheme="minorHAnsi"/>
                <w:b/>
                <w:bCs/>
                <w:sz w:val="18"/>
                <w:szCs w:val="18"/>
              </w:rPr>
              <w:t>SRA22_LOM_I_01</w:t>
            </w:r>
          </w:p>
        </w:tc>
        <w:tc>
          <w:tcPr>
            <w:tcW w:w="4191" w:type="pct"/>
            <w:vAlign w:val="center"/>
          </w:tcPr>
          <w:p w14:paraId="277F38D7" w14:textId="77777777" w:rsidR="00565FE3" w:rsidRPr="00A31084" w:rsidRDefault="00565FE3" w:rsidP="00C73FF8">
            <w:pPr>
              <w:spacing w:after="0"/>
              <w:rPr>
                <w:rFonts w:cstheme="minorHAnsi"/>
                <w:sz w:val="18"/>
                <w:szCs w:val="18"/>
              </w:rPr>
            </w:pPr>
            <w:r w:rsidRPr="00A31084">
              <w:rPr>
                <w:rFonts w:cstheme="minorHAnsi"/>
                <w:sz w:val="18"/>
                <w:szCs w:val="18"/>
              </w:rPr>
              <w:t>Divieto di utilizzo dei fertilizzanti le cui matrici costituenti non siano ricomprese tra quelle definite ai sensi del Reg. (UE) 2019/1009.</w:t>
            </w:r>
          </w:p>
          <w:p w14:paraId="56B45603" w14:textId="77777777" w:rsidR="00565FE3" w:rsidRPr="004D246B" w:rsidRDefault="00565FE3" w:rsidP="00C73FF8">
            <w:pPr>
              <w:spacing w:after="0"/>
              <w:rPr>
                <w:rFonts w:cstheme="minorHAnsi"/>
                <w:sz w:val="18"/>
                <w:szCs w:val="18"/>
              </w:rPr>
            </w:pPr>
            <w:r w:rsidRPr="00A31084">
              <w:rPr>
                <w:rFonts w:cstheme="minorHAnsi"/>
                <w:sz w:val="18"/>
                <w:szCs w:val="18"/>
              </w:rPr>
              <w:t>Divieto di utilizzo dei fanghi in agricoltura e di ogni altro rifiuto recuperato in operazioni R10 ai sensi della Parte IV del D.Lgs. n. 152/2006</w:t>
            </w:r>
          </w:p>
        </w:tc>
      </w:tr>
      <w:tr w:rsidR="00565FE3" w:rsidRPr="00700099" w14:paraId="37A30764" w14:textId="77777777" w:rsidTr="00C73FF8">
        <w:trPr>
          <w:trHeight w:val="293"/>
        </w:trPr>
        <w:tc>
          <w:tcPr>
            <w:tcW w:w="5000" w:type="pct"/>
            <w:gridSpan w:val="2"/>
            <w:shd w:val="clear" w:color="auto" w:fill="008E40"/>
            <w:vAlign w:val="center"/>
          </w:tcPr>
          <w:p w14:paraId="4C175EF7" w14:textId="77777777" w:rsidR="00565FE3" w:rsidRPr="0011636C" w:rsidRDefault="00565FE3" w:rsidP="00C73FF8">
            <w:pPr>
              <w:spacing w:after="0"/>
              <w:jc w:val="center"/>
              <w:rPr>
                <w:rFonts w:cstheme="minorHAnsi"/>
                <w:sz w:val="18"/>
                <w:szCs w:val="18"/>
                <w:highlight w:val="yellow"/>
              </w:rPr>
            </w:pPr>
            <w:r w:rsidRPr="0011636C">
              <w:rPr>
                <w:rFonts w:cstheme="minorHAnsi"/>
                <w:b/>
                <w:bCs/>
                <w:sz w:val="18"/>
                <w:szCs w:val="18"/>
                <w:highlight w:val="yellow"/>
              </w:rPr>
              <w:t>Impegni trasversali (IT) a tutti gli interventi SRA - Azione 1</w:t>
            </w:r>
          </w:p>
        </w:tc>
      </w:tr>
      <w:tr w:rsidR="00565FE3" w:rsidRPr="00700099" w14:paraId="38B057CB" w14:textId="77777777" w:rsidTr="00C73FF8">
        <w:trPr>
          <w:trHeight w:val="270"/>
        </w:trPr>
        <w:tc>
          <w:tcPr>
            <w:tcW w:w="809" w:type="pct"/>
            <w:shd w:val="clear" w:color="auto" w:fill="A7D9A3"/>
            <w:vAlign w:val="center"/>
          </w:tcPr>
          <w:p w14:paraId="045F631F" w14:textId="77777777" w:rsidR="00565FE3" w:rsidRPr="0011636C" w:rsidRDefault="00565FE3" w:rsidP="00C73FF8">
            <w:pPr>
              <w:spacing w:after="0"/>
              <w:jc w:val="center"/>
              <w:rPr>
                <w:rFonts w:cstheme="minorHAnsi"/>
                <w:b/>
                <w:bCs/>
                <w:sz w:val="18"/>
                <w:szCs w:val="18"/>
                <w:highlight w:val="yellow"/>
              </w:rPr>
            </w:pPr>
            <w:r w:rsidRPr="0011636C">
              <w:rPr>
                <w:rFonts w:cstheme="minorHAnsi"/>
                <w:b/>
                <w:bCs/>
                <w:sz w:val="18"/>
                <w:szCs w:val="18"/>
                <w:highlight w:val="yellow"/>
              </w:rPr>
              <w:t>Codice</w:t>
            </w:r>
          </w:p>
        </w:tc>
        <w:tc>
          <w:tcPr>
            <w:tcW w:w="4191" w:type="pct"/>
            <w:shd w:val="clear" w:color="auto" w:fill="A7D9A3"/>
            <w:vAlign w:val="center"/>
          </w:tcPr>
          <w:p w14:paraId="5A6A3CEE" w14:textId="77777777" w:rsidR="00565FE3" w:rsidRPr="0011636C" w:rsidRDefault="00565FE3" w:rsidP="00C73FF8">
            <w:pPr>
              <w:spacing w:after="0"/>
              <w:jc w:val="center"/>
              <w:rPr>
                <w:rFonts w:cstheme="minorHAnsi"/>
                <w:sz w:val="18"/>
                <w:szCs w:val="18"/>
                <w:highlight w:val="yellow"/>
              </w:rPr>
            </w:pPr>
            <w:r w:rsidRPr="0011636C">
              <w:rPr>
                <w:rFonts w:cstheme="minorHAnsi"/>
                <w:b/>
                <w:bCs/>
                <w:sz w:val="18"/>
                <w:szCs w:val="18"/>
                <w:highlight w:val="yellow"/>
              </w:rPr>
              <w:t>Descrizione</w:t>
            </w:r>
          </w:p>
        </w:tc>
      </w:tr>
      <w:tr w:rsidR="00565FE3" w:rsidRPr="004D246B" w14:paraId="45A14961" w14:textId="77777777" w:rsidTr="00C73FF8">
        <w:trPr>
          <w:trHeight w:val="274"/>
        </w:trPr>
        <w:tc>
          <w:tcPr>
            <w:tcW w:w="809" w:type="pct"/>
            <w:vAlign w:val="center"/>
          </w:tcPr>
          <w:p w14:paraId="6024DEB6" w14:textId="77777777" w:rsidR="00565FE3" w:rsidRPr="0011636C" w:rsidRDefault="00565FE3" w:rsidP="00C73FF8">
            <w:pPr>
              <w:spacing w:after="0"/>
              <w:jc w:val="center"/>
              <w:rPr>
                <w:rFonts w:cstheme="minorHAnsi"/>
                <w:b/>
                <w:bCs/>
                <w:sz w:val="18"/>
                <w:szCs w:val="18"/>
                <w:highlight w:val="yellow"/>
              </w:rPr>
            </w:pPr>
            <w:r w:rsidRPr="0011636C">
              <w:rPr>
                <w:rFonts w:cstheme="minorHAnsi"/>
                <w:b/>
                <w:bCs/>
                <w:sz w:val="18"/>
                <w:szCs w:val="18"/>
                <w:highlight w:val="yellow"/>
              </w:rPr>
              <w:t>SRA22.1_IT01</w:t>
            </w:r>
          </w:p>
        </w:tc>
        <w:tc>
          <w:tcPr>
            <w:tcW w:w="4191" w:type="pct"/>
            <w:vAlign w:val="center"/>
          </w:tcPr>
          <w:p w14:paraId="0180CF67" w14:textId="77777777" w:rsidR="00565FE3" w:rsidRPr="0011636C" w:rsidRDefault="00565FE3" w:rsidP="00C73FF8">
            <w:pPr>
              <w:spacing w:after="0"/>
              <w:rPr>
                <w:rFonts w:cstheme="minorHAnsi"/>
                <w:sz w:val="18"/>
                <w:szCs w:val="18"/>
                <w:highlight w:val="yellow"/>
              </w:rPr>
            </w:pPr>
            <w:r w:rsidRPr="0011636C">
              <w:rPr>
                <w:rFonts w:cstheme="minorHAnsi"/>
                <w:sz w:val="18"/>
                <w:szCs w:val="18"/>
                <w:highlight w:val="yellow"/>
              </w:rPr>
              <w:t>La quantità della superficie accertata il primo anno di impegno deve essere mantenuta per tutta la durata del periodo di impegno</w:t>
            </w:r>
          </w:p>
        </w:tc>
      </w:tr>
      <w:tr w:rsidR="00565FE3" w:rsidRPr="00700099" w14:paraId="3CD70666" w14:textId="77777777" w:rsidTr="00C73FF8">
        <w:trPr>
          <w:trHeight w:val="275"/>
        </w:trPr>
        <w:tc>
          <w:tcPr>
            <w:tcW w:w="5000" w:type="pct"/>
            <w:gridSpan w:val="2"/>
            <w:shd w:val="clear" w:color="auto" w:fill="008E40"/>
            <w:vAlign w:val="center"/>
          </w:tcPr>
          <w:p w14:paraId="5788F97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–Azione 2 - Sotto-azione 2.1</w:t>
            </w:r>
          </w:p>
        </w:tc>
      </w:tr>
      <w:tr w:rsidR="00565FE3" w:rsidRPr="00700099" w14:paraId="1358EFA9" w14:textId="77777777" w:rsidTr="00C73FF8">
        <w:trPr>
          <w:trHeight w:val="275"/>
        </w:trPr>
        <w:tc>
          <w:tcPr>
            <w:tcW w:w="809" w:type="pct"/>
            <w:shd w:val="clear" w:color="auto" w:fill="A7D9A3"/>
            <w:vAlign w:val="center"/>
          </w:tcPr>
          <w:p w14:paraId="201D4B6D"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1EE35C4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69C67650" w14:textId="77777777" w:rsidTr="00C73FF8">
        <w:trPr>
          <w:trHeight w:val="274"/>
        </w:trPr>
        <w:tc>
          <w:tcPr>
            <w:tcW w:w="809" w:type="pct"/>
            <w:vAlign w:val="center"/>
          </w:tcPr>
          <w:p w14:paraId="55EED945"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I2.1</w:t>
            </w:r>
            <w:r>
              <w:rPr>
                <w:rFonts w:cstheme="minorHAnsi"/>
                <w:b/>
                <w:bCs/>
                <w:sz w:val="18"/>
                <w:szCs w:val="18"/>
              </w:rPr>
              <w:t>.1</w:t>
            </w:r>
          </w:p>
        </w:tc>
        <w:tc>
          <w:tcPr>
            <w:tcW w:w="4191" w:type="pct"/>
            <w:vAlign w:val="center"/>
          </w:tcPr>
          <w:p w14:paraId="471212B8" w14:textId="77777777" w:rsidR="00565FE3" w:rsidRPr="00700099" w:rsidRDefault="00565FE3" w:rsidP="00C73FF8">
            <w:pPr>
              <w:spacing w:after="0"/>
              <w:rPr>
                <w:rFonts w:cstheme="minorHAnsi"/>
                <w:sz w:val="18"/>
                <w:szCs w:val="18"/>
              </w:rPr>
            </w:pPr>
            <w:r w:rsidRPr="00700099">
              <w:rPr>
                <w:rFonts w:cstheme="minorHAnsi"/>
                <w:sz w:val="18"/>
                <w:szCs w:val="18"/>
              </w:rPr>
              <w:t xml:space="preserve">Realizzare in ogni anno del periodo di impegno, all’interno della camera di </w:t>
            </w:r>
            <w:r w:rsidRPr="00F509EC">
              <w:rPr>
                <w:rFonts w:cstheme="minorHAnsi"/>
                <w:sz w:val="18"/>
                <w:szCs w:val="18"/>
              </w:rPr>
              <w:t>risaia, un fosso</w:t>
            </w:r>
            <w:r w:rsidRPr="00700099">
              <w:rPr>
                <w:rFonts w:cstheme="minorHAnsi"/>
                <w:sz w:val="18"/>
                <w:szCs w:val="18"/>
              </w:rPr>
              <w:t xml:space="preserve"> a sezione trapezoidale. Le dimensioni del fosso possono essere le seguenti:</w:t>
            </w:r>
          </w:p>
          <w:p w14:paraId="1B64F0D7" w14:textId="77777777" w:rsidR="00565FE3" w:rsidRPr="00700099" w:rsidRDefault="00565FE3" w:rsidP="00C73FF8">
            <w:pPr>
              <w:pStyle w:val="Paragrafoelenco"/>
              <w:numPr>
                <w:ilvl w:val="0"/>
                <w:numId w:val="6"/>
              </w:numPr>
              <w:spacing w:after="0"/>
              <w:jc w:val="both"/>
              <w:rPr>
                <w:rFonts w:cstheme="minorHAnsi"/>
                <w:sz w:val="18"/>
                <w:szCs w:val="18"/>
              </w:rPr>
            </w:pPr>
            <w:r>
              <w:rPr>
                <w:rFonts w:cstheme="minorHAnsi"/>
                <w:sz w:val="18"/>
                <w:szCs w:val="18"/>
              </w:rPr>
              <w:t>A</w:t>
            </w:r>
            <w:r w:rsidRPr="00700099">
              <w:rPr>
                <w:rFonts w:cstheme="minorHAnsi"/>
                <w:sz w:val="18"/>
                <w:szCs w:val="18"/>
              </w:rPr>
              <w:t>lmeno 60 cm (base maggiore del trapezio posta in alto) di larghezza e almeno 40 cm di profondità</w:t>
            </w:r>
            <w:r>
              <w:rPr>
                <w:rFonts w:cstheme="minorHAnsi"/>
                <w:sz w:val="18"/>
                <w:szCs w:val="18"/>
              </w:rPr>
              <w:t>;</w:t>
            </w:r>
          </w:p>
          <w:p w14:paraId="0A783356" w14:textId="77777777" w:rsidR="00565FE3" w:rsidRPr="00700099" w:rsidRDefault="00565FE3" w:rsidP="00C73FF8">
            <w:pPr>
              <w:pStyle w:val="Paragrafoelenco"/>
              <w:numPr>
                <w:ilvl w:val="0"/>
                <w:numId w:val="6"/>
              </w:numPr>
              <w:spacing w:after="0"/>
              <w:jc w:val="both"/>
              <w:rPr>
                <w:rFonts w:cstheme="minorHAnsi"/>
                <w:sz w:val="18"/>
                <w:szCs w:val="18"/>
              </w:rPr>
            </w:pPr>
            <w:r>
              <w:rPr>
                <w:rFonts w:cstheme="minorHAnsi"/>
                <w:sz w:val="18"/>
                <w:szCs w:val="18"/>
              </w:rPr>
              <w:t>A</w:t>
            </w:r>
            <w:r w:rsidRPr="00700099">
              <w:rPr>
                <w:rFonts w:cstheme="minorHAnsi"/>
                <w:sz w:val="18"/>
                <w:szCs w:val="18"/>
              </w:rPr>
              <w:t>lmeno 60 cm di larghezza e 60 cm di profondità</w:t>
            </w:r>
            <w:r>
              <w:rPr>
                <w:rFonts w:cstheme="minorHAnsi"/>
                <w:sz w:val="18"/>
                <w:szCs w:val="18"/>
              </w:rPr>
              <w:t>;</w:t>
            </w:r>
          </w:p>
          <w:p w14:paraId="40562BCE" w14:textId="77777777" w:rsidR="00565FE3" w:rsidRPr="00700099" w:rsidRDefault="00565FE3" w:rsidP="00C73FF8">
            <w:pPr>
              <w:pStyle w:val="Paragrafoelenco"/>
              <w:numPr>
                <w:ilvl w:val="0"/>
                <w:numId w:val="6"/>
              </w:numPr>
              <w:spacing w:after="0"/>
              <w:jc w:val="both"/>
              <w:rPr>
                <w:rFonts w:cstheme="minorHAnsi"/>
                <w:sz w:val="18"/>
                <w:szCs w:val="18"/>
              </w:rPr>
            </w:pPr>
            <w:r>
              <w:rPr>
                <w:rFonts w:cstheme="minorHAnsi"/>
                <w:sz w:val="18"/>
                <w:szCs w:val="18"/>
              </w:rPr>
              <w:t>A</w:t>
            </w:r>
            <w:r w:rsidRPr="00700099">
              <w:rPr>
                <w:rFonts w:cstheme="minorHAnsi"/>
                <w:sz w:val="18"/>
                <w:szCs w:val="18"/>
              </w:rPr>
              <w:t>lmeno 80 cm di larghezza e 100 cm di profondità.</w:t>
            </w:r>
          </w:p>
          <w:p w14:paraId="44DB5534" w14:textId="77777777" w:rsidR="00565FE3" w:rsidRDefault="00565FE3" w:rsidP="00C73FF8">
            <w:pPr>
              <w:spacing w:after="0"/>
              <w:jc w:val="both"/>
              <w:rPr>
                <w:rFonts w:cstheme="minorHAnsi"/>
                <w:sz w:val="18"/>
                <w:szCs w:val="18"/>
              </w:rPr>
            </w:pPr>
            <w:r w:rsidRPr="00700099">
              <w:rPr>
                <w:rFonts w:cstheme="minorHAnsi"/>
                <w:sz w:val="18"/>
                <w:szCs w:val="18"/>
              </w:rPr>
              <w:t xml:space="preserve">Il fosso deve essere realizzato prima della sommersione iniziale della risaia nell'anno di assunzione dell'impegno e deve rimanere allagato anche durante le fasi di asciutta, nel periodo tra la sommersione iniziale della camera in primavera e il suo prosciugamento in prossimità della raccolta. </w:t>
            </w:r>
          </w:p>
          <w:p w14:paraId="2D607DCA" w14:textId="77777777" w:rsidR="00565FE3" w:rsidRPr="004D246B" w:rsidRDefault="00565FE3" w:rsidP="00C73FF8">
            <w:pPr>
              <w:spacing w:after="0"/>
              <w:jc w:val="both"/>
              <w:rPr>
                <w:rFonts w:cstheme="minorHAnsi"/>
                <w:sz w:val="18"/>
                <w:szCs w:val="18"/>
              </w:rPr>
            </w:pPr>
            <w:r w:rsidRPr="00700099">
              <w:rPr>
                <w:rFonts w:cstheme="minorHAnsi"/>
                <w:sz w:val="18"/>
                <w:szCs w:val="18"/>
              </w:rPr>
              <w:t>Ove necessario, il fosso deve essere collegato a solchi secondari atti a farvi confluire l'acqua di sommersione durante le fasi di asciutta. Affinché il sostegno dell’operazione sia giustificato, il fosso deve essere appositamente realizzato allo scopo di favorire la biodiversità e quindi non può coincidere con solchi adacquatori o scoline. La tipologia di fosso può essere differenziata per camera di risaia</w:t>
            </w:r>
            <w:r>
              <w:rPr>
                <w:rFonts w:cstheme="minorHAnsi"/>
                <w:sz w:val="18"/>
                <w:szCs w:val="18"/>
              </w:rPr>
              <w:t>.</w:t>
            </w:r>
          </w:p>
        </w:tc>
      </w:tr>
      <w:tr w:rsidR="00565FE3" w:rsidRPr="00700099" w14:paraId="60368C67" w14:textId="77777777" w:rsidTr="00C73FF8">
        <w:trPr>
          <w:trHeight w:val="274"/>
        </w:trPr>
        <w:tc>
          <w:tcPr>
            <w:tcW w:w="809" w:type="pct"/>
            <w:vAlign w:val="center"/>
          </w:tcPr>
          <w:p w14:paraId="7DB5C349"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I2.</w:t>
            </w:r>
            <w:r>
              <w:rPr>
                <w:rFonts w:cstheme="minorHAnsi"/>
                <w:b/>
                <w:bCs/>
                <w:sz w:val="18"/>
                <w:szCs w:val="18"/>
              </w:rPr>
              <w:t>1.</w:t>
            </w:r>
            <w:r w:rsidRPr="00700099">
              <w:rPr>
                <w:rFonts w:cstheme="minorHAnsi"/>
                <w:b/>
                <w:bCs/>
                <w:sz w:val="18"/>
                <w:szCs w:val="18"/>
              </w:rPr>
              <w:t>2</w:t>
            </w:r>
          </w:p>
        </w:tc>
        <w:tc>
          <w:tcPr>
            <w:tcW w:w="4191" w:type="pct"/>
            <w:vAlign w:val="center"/>
          </w:tcPr>
          <w:p w14:paraId="4111BAC2" w14:textId="77777777" w:rsidR="00565FE3" w:rsidRPr="004D246B" w:rsidRDefault="00565FE3" w:rsidP="00C73FF8">
            <w:pPr>
              <w:spacing w:after="0"/>
              <w:rPr>
                <w:rFonts w:cstheme="minorHAnsi"/>
                <w:sz w:val="18"/>
                <w:szCs w:val="18"/>
              </w:rPr>
            </w:pPr>
            <w:r w:rsidRPr="00700099">
              <w:rPr>
                <w:rFonts w:cstheme="minorHAnsi"/>
                <w:sz w:val="18"/>
                <w:szCs w:val="18"/>
              </w:rPr>
              <w:t xml:space="preserve">Mantenere inerbito un argine di risaia per l'intero ciclo colturale del riso, </w:t>
            </w:r>
            <w:r w:rsidRPr="00841D62">
              <w:rPr>
                <w:rFonts w:cstheme="minorHAnsi"/>
                <w:sz w:val="18"/>
                <w:szCs w:val="18"/>
              </w:rPr>
              <w:t>mediante semina o sviluppo della vegetazione spontanea. L’argine da mantenere inerbito deve interessare almeno un lato della camera di risaia. In caso di semina dell’argine devono essere utilizzate specie autoctone</w:t>
            </w:r>
          </w:p>
        </w:tc>
      </w:tr>
      <w:tr w:rsidR="00565FE3" w:rsidRPr="00700099" w14:paraId="6B044AEA" w14:textId="77777777" w:rsidTr="00C73FF8">
        <w:trPr>
          <w:trHeight w:val="275"/>
        </w:trPr>
        <w:tc>
          <w:tcPr>
            <w:tcW w:w="5000" w:type="pct"/>
            <w:gridSpan w:val="2"/>
            <w:shd w:val="clear" w:color="auto" w:fill="008E40"/>
            <w:vAlign w:val="center"/>
          </w:tcPr>
          <w:p w14:paraId="27B522C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–Azione 2 - Sotto-azione 2.2</w:t>
            </w:r>
          </w:p>
        </w:tc>
      </w:tr>
      <w:tr w:rsidR="00565FE3" w:rsidRPr="00700099" w14:paraId="0BB98468" w14:textId="77777777" w:rsidTr="00C73FF8">
        <w:trPr>
          <w:trHeight w:val="275"/>
        </w:trPr>
        <w:tc>
          <w:tcPr>
            <w:tcW w:w="809" w:type="pct"/>
            <w:shd w:val="clear" w:color="auto" w:fill="A7D9A3"/>
            <w:vAlign w:val="center"/>
          </w:tcPr>
          <w:p w14:paraId="1EBAE14E"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02622F34"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0BB86BA5" w14:textId="77777777" w:rsidTr="00C73FF8">
        <w:trPr>
          <w:trHeight w:val="274"/>
        </w:trPr>
        <w:tc>
          <w:tcPr>
            <w:tcW w:w="809" w:type="pct"/>
            <w:vAlign w:val="center"/>
          </w:tcPr>
          <w:p w14:paraId="67194B32"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I2.2.1</w:t>
            </w:r>
          </w:p>
        </w:tc>
        <w:tc>
          <w:tcPr>
            <w:tcW w:w="4191" w:type="pct"/>
            <w:vAlign w:val="center"/>
          </w:tcPr>
          <w:p w14:paraId="50669D96" w14:textId="77777777" w:rsidR="00565FE3" w:rsidRPr="006051F6" w:rsidRDefault="00565FE3" w:rsidP="00C73FF8">
            <w:pPr>
              <w:spacing w:after="0"/>
              <w:rPr>
                <w:rFonts w:cstheme="minorHAnsi"/>
                <w:sz w:val="18"/>
                <w:szCs w:val="18"/>
              </w:rPr>
            </w:pPr>
            <w:r w:rsidRPr="00700099">
              <w:rPr>
                <w:rFonts w:cstheme="minorHAnsi"/>
                <w:sz w:val="18"/>
                <w:szCs w:val="18"/>
              </w:rPr>
              <w:t>Sulla superficie oggetto di impegno è vietata la coltivazione del riso e ogni altra coltivazione agricola nonché la pratica dell’acquacoltura</w:t>
            </w:r>
          </w:p>
        </w:tc>
      </w:tr>
      <w:tr w:rsidR="00565FE3" w:rsidRPr="00700099" w14:paraId="78B04CFC" w14:textId="77777777" w:rsidTr="00C73FF8">
        <w:trPr>
          <w:trHeight w:val="274"/>
        </w:trPr>
        <w:tc>
          <w:tcPr>
            <w:tcW w:w="809" w:type="pct"/>
            <w:vAlign w:val="center"/>
          </w:tcPr>
          <w:p w14:paraId="3D065EDA"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I2.2.2</w:t>
            </w:r>
          </w:p>
        </w:tc>
        <w:tc>
          <w:tcPr>
            <w:tcW w:w="4191" w:type="pct"/>
            <w:vAlign w:val="center"/>
          </w:tcPr>
          <w:p w14:paraId="387196BB" w14:textId="77777777" w:rsidR="00565FE3" w:rsidRPr="006051F6" w:rsidRDefault="00565FE3" w:rsidP="00C73FF8">
            <w:pPr>
              <w:spacing w:after="0"/>
              <w:rPr>
                <w:rFonts w:cstheme="minorHAnsi"/>
                <w:sz w:val="18"/>
                <w:szCs w:val="18"/>
              </w:rPr>
            </w:pPr>
            <w:r w:rsidRPr="00700099">
              <w:rPr>
                <w:rFonts w:cstheme="minorHAnsi"/>
                <w:sz w:val="18"/>
                <w:szCs w:val="18"/>
              </w:rPr>
              <w:t>La superficie oggetto di impegno deve essere mantenuta costantemente allagata nel periodo compreso tra la sommersione iniziale delle camere di risaia destinate alla produzione (primavera) e il loro prosciugamento funzionale alla raccolta (asciutta di preraccolta)</w:t>
            </w:r>
          </w:p>
        </w:tc>
      </w:tr>
      <w:tr w:rsidR="00565FE3" w:rsidRPr="00700099" w14:paraId="599BE879" w14:textId="77777777" w:rsidTr="00C73FF8">
        <w:trPr>
          <w:trHeight w:val="274"/>
        </w:trPr>
        <w:tc>
          <w:tcPr>
            <w:tcW w:w="809" w:type="pct"/>
            <w:vAlign w:val="center"/>
          </w:tcPr>
          <w:p w14:paraId="1E866393"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I2.2.3</w:t>
            </w:r>
          </w:p>
        </w:tc>
        <w:tc>
          <w:tcPr>
            <w:tcW w:w="4191" w:type="pct"/>
            <w:vAlign w:val="center"/>
          </w:tcPr>
          <w:p w14:paraId="24A6B3FA" w14:textId="77777777" w:rsidR="00565FE3" w:rsidRDefault="00565FE3" w:rsidP="00C73FF8">
            <w:pPr>
              <w:spacing w:after="0"/>
              <w:jc w:val="both"/>
              <w:rPr>
                <w:rFonts w:cstheme="minorHAnsi"/>
                <w:sz w:val="18"/>
                <w:szCs w:val="18"/>
              </w:rPr>
            </w:pPr>
            <w:r w:rsidRPr="00700099">
              <w:rPr>
                <w:rFonts w:cstheme="minorHAnsi"/>
                <w:sz w:val="18"/>
                <w:szCs w:val="18"/>
              </w:rPr>
              <w:t>Sulla superficie oggetto di impegno, compresi gli argini, è fatto divieto di utilizzo di fertilizzanti e prodotti fitosanitari. Il controllo della vegetazione deve essere effettuato solo con mezzi meccanici nel rispetto dei periodi di riproduzione della fauna selvatica. In assenza di sommersione sono consentite lavorazioni e operazioni di arieggiamento del suolo, al fine di prevenire fenomeni di anossia delle acque</w:t>
            </w:r>
            <w:r>
              <w:rPr>
                <w:rFonts w:cstheme="minorHAnsi"/>
                <w:sz w:val="18"/>
                <w:szCs w:val="18"/>
              </w:rPr>
              <w:t xml:space="preserve">. </w:t>
            </w:r>
          </w:p>
          <w:p w14:paraId="2A5352CA" w14:textId="77777777" w:rsidR="00565FE3" w:rsidRPr="006051F6" w:rsidRDefault="00565FE3" w:rsidP="00C73FF8">
            <w:pPr>
              <w:spacing w:after="0"/>
              <w:jc w:val="both"/>
              <w:rPr>
                <w:rFonts w:cstheme="minorHAnsi"/>
                <w:sz w:val="18"/>
                <w:szCs w:val="18"/>
              </w:rPr>
            </w:pPr>
            <w:r w:rsidRPr="004C34DD">
              <w:rPr>
                <w:rFonts w:cstheme="minorHAnsi"/>
                <w:sz w:val="18"/>
                <w:szCs w:val="18"/>
              </w:rPr>
              <w:t>Al termine del periodo di impegno, per le suddette superfici non vi sono vincoli a tornare alla condizione originaria.</w:t>
            </w:r>
          </w:p>
        </w:tc>
      </w:tr>
      <w:tr w:rsidR="00565FE3" w:rsidRPr="00700099" w14:paraId="1C349CB9" w14:textId="77777777" w:rsidTr="00C73FF8">
        <w:trPr>
          <w:trHeight w:val="275"/>
        </w:trPr>
        <w:tc>
          <w:tcPr>
            <w:tcW w:w="5000" w:type="pct"/>
            <w:gridSpan w:val="2"/>
            <w:shd w:val="clear" w:color="auto" w:fill="008E40"/>
            <w:vAlign w:val="center"/>
          </w:tcPr>
          <w:p w14:paraId="4D3242AC"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Altri impegni specifici regionali – Azione 2 – Sotto-azione 2.1 e 2.2</w:t>
            </w:r>
          </w:p>
        </w:tc>
      </w:tr>
      <w:tr w:rsidR="00565FE3" w:rsidRPr="00700099" w14:paraId="7BB81DB5" w14:textId="77777777" w:rsidTr="00C73FF8">
        <w:trPr>
          <w:trHeight w:val="275"/>
        </w:trPr>
        <w:tc>
          <w:tcPr>
            <w:tcW w:w="809" w:type="pct"/>
            <w:shd w:val="clear" w:color="auto" w:fill="A7D9A3"/>
            <w:vAlign w:val="center"/>
          </w:tcPr>
          <w:p w14:paraId="296D2FB0"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5CCB3B8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4D246B" w14:paraId="2A9C7AA5" w14:textId="77777777" w:rsidTr="00C73FF8">
        <w:trPr>
          <w:trHeight w:val="274"/>
        </w:trPr>
        <w:tc>
          <w:tcPr>
            <w:tcW w:w="809" w:type="pct"/>
            <w:vAlign w:val="center"/>
          </w:tcPr>
          <w:p w14:paraId="61589D44" w14:textId="77777777" w:rsidR="00565FE3" w:rsidRPr="0037335A" w:rsidRDefault="00565FE3" w:rsidP="00C73FF8">
            <w:pPr>
              <w:spacing w:after="0"/>
              <w:jc w:val="center"/>
              <w:rPr>
                <w:rFonts w:cstheme="minorHAnsi"/>
                <w:b/>
                <w:bCs/>
                <w:sz w:val="18"/>
                <w:szCs w:val="18"/>
              </w:rPr>
            </w:pPr>
            <w:r>
              <w:rPr>
                <w:rFonts w:cstheme="minorHAnsi"/>
                <w:b/>
                <w:bCs/>
                <w:sz w:val="18"/>
                <w:szCs w:val="18"/>
              </w:rPr>
              <w:t>SRA22_</w:t>
            </w:r>
            <w:r w:rsidRPr="00240145">
              <w:rPr>
                <w:rFonts w:cstheme="minorHAnsi"/>
                <w:b/>
                <w:bCs/>
                <w:sz w:val="18"/>
                <w:szCs w:val="18"/>
              </w:rPr>
              <w:t>LOM_I_03</w:t>
            </w:r>
          </w:p>
        </w:tc>
        <w:tc>
          <w:tcPr>
            <w:tcW w:w="4191" w:type="pct"/>
            <w:vAlign w:val="center"/>
          </w:tcPr>
          <w:p w14:paraId="1F9624EE" w14:textId="77777777" w:rsidR="00565FE3" w:rsidRPr="00A31084" w:rsidRDefault="00565FE3" w:rsidP="00C73FF8">
            <w:pPr>
              <w:spacing w:after="0"/>
              <w:rPr>
                <w:rFonts w:cstheme="minorHAnsi"/>
                <w:sz w:val="18"/>
                <w:szCs w:val="18"/>
              </w:rPr>
            </w:pPr>
            <w:r w:rsidRPr="00A31084">
              <w:rPr>
                <w:rFonts w:cstheme="minorHAnsi"/>
                <w:sz w:val="18"/>
                <w:szCs w:val="18"/>
              </w:rPr>
              <w:t>Divieto di utilizzo dei fertilizzanti le cui matrici costituenti non siano ricomprese tra quelle definite ai sensi del Reg. (UE) 2019/1009.</w:t>
            </w:r>
          </w:p>
          <w:p w14:paraId="5E136F2A" w14:textId="77777777" w:rsidR="00565FE3" w:rsidRPr="004D246B" w:rsidRDefault="00565FE3" w:rsidP="00C73FF8">
            <w:pPr>
              <w:spacing w:after="0"/>
              <w:rPr>
                <w:rFonts w:cstheme="minorHAnsi"/>
                <w:sz w:val="18"/>
                <w:szCs w:val="18"/>
              </w:rPr>
            </w:pPr>
            <w:r w:rsidRPr="00A31084">
              <w:rPr>
                <w:rFonts w:cstheme="minorHAnsi"/>
                <w:sz w:val="18"/>
                <w:szCs w:val="18"/>
              </w:rPr>
              <w:t>Divieto di utilizzo dei fanghi in agricoltura e di ogni altro rifiuto recuperato in operazioni R10 ai sensi della Parte IV del D.Lgs. n. 152/2006</w:t>
            </w:r>
          </w:p>
        </w:tc>
      </w:tr>
      <w:tr w:rsidR="00565FE3" w:rsidRPr="00700099" w14:paraId="0C5A5DCA" w14:textId="77777777" w:rsidTr="00C73FF8">
        <w:trPr>
          <w:trHeight w:val="293"/>
        </w:trPr>
        <w:tc>
          <w:tcPr>
            <w:tcW w:w="5000" w:type="pct"/>
            <w:gridSpan w:val="2"/>
            <w:shd w:val="clear" w:color="auto" w:fill="008E40"/>
            <w:vAlign w:val="center"/>
          </w:tcPr>
          <w:p w14:paraId="5019E45B" w14:textId="77777777" w:rsidR="00565FE3" w:rsidRPr="0011636C" w:rsidRDefault="00565FE3" w:rsidP="00C73FF8">
            <w:pPr>
              <w:spacing w:after="0"/>
              <w:jc w:val="center"/>
              <w:rPr>
                <w:rFonts w:cstheme="minorHAnsi"/>
                <w:sz w:val="18"/>
                <w:szCs w:val="18"/>
                <w:highlight w:val="yellow"/>
              </w:rPr>
            </w:pPr>
            <w:r w:rsidRPr="0011636C">
              <w:rPr>
                <w:rFonts w:cstheme="minorHAnsi"/>
                <w:b/>
                <w:bCs/>
                <w:sz w:val="18"/>
                <w:szCs w:val="18"/>
                <w:highlight w:val="yellow"/>
              </w:rPr>
              <w:t>Impegni trasversali (IT) a tutti gli interventi SRA - Azione 2</w:t>
            </w:r>
          </w:p>
        </w:tc>
      </w:tr>
      <w:tr w:rsidR="00565FE3" w:rsidRPr="00700099" w14:paraId="4FFC62F8" w14:textId="77777777" w:rsidTr="00C73FF8">
        <w:trPr>
          <w:trHeight w:val="270"/>
        </w:trPr>
        <w:tc>
          <w:tcPr>
            <w:tcW w:w="809" w:type="pct"/>
            <w:shd w:val="clear" w:color="auto" w:fill="A7D9A3"/>
            <w:vAlign w:val="center"/>
          </w:tcPr>
          <w:p w14:paraId="01CCC2FD" w14:textId="77777777" w:rsidR="00565FE3" w:rsidRPr="0011636C" w:rsidRDefault="00565FE3" w:rsidP="00C73FF8">
            <w:pPr>
              <w:spacing w:after="0"/>
              <w:jc w:val="center"/>
              <w:rPr>
                <w:rFonts w:cstheme="minorHAnsi"/>
                <w:b/>
                <w:bCs/>
                <w:sz w:val="18"/>
                <w:szCs w:val="18"/>
                <w:highlight w:val="yellow"/>
              </w:rPr>
            </w:pPr>
            <w:r w:rsidRPr="0011636C">
              <w:rPr>
                <w:rFonts w:cstheme="minorHAnsi"/>
                <w:b/>
                <w:bCs/>
                <w:sz w:val="18"/>
                <w:szCs w:val="18"/>
                <w:highlight w:val="yellow"/>
              </w:rPr>
              <w:t>Codice</w:t>
            </w:r>
          </w:p>
        </w:tc>
        <w:tc>
          <w:tcPr>
            <w:tcW w:w="4191" w:type="pct"/>
            <w:shd w:val="clear" w:color="auto" w:fill="A7D9A3"/>
            <w:vAlign w:val="center"/>
          </w:tcPr>
          <w:p w14:paraId="276104A8" w14:textId="77777777" w:rsidR="00565FE3" w:rsidRPr="0011636C" w:rsidRDefault="00565FE3" w:rsidP="00C73FF8">
            <w:pPr>
              <w:spacing w:after="0"/>
              <w:jc w:val="center"/>
              <w:rPr>
                <w:rFonts w:cstheme="minorHAnsi"/>
                <w:sz w:val="18"/>
                <w:szCs w:val="18"/>
                <w:highlight w:val="yellow"/>
              </w:rPr>
            </w:pPr>
            <w:r w:rsidRPr="0011636C">
              <w:rPr>
                <w:rFonts w:cstheme="minorHAnsi"/>
                <w:b/>
                <w:bCs/>
                <w:sz w:val="18"/>
                <w:szCs w:val="18"/>
                <w:highlight w:val="yellow"/>
              </w:rPr>
              <w:t>Descrizione</w:t>
            </w:r>
          </w:p>
        </w:tc>
      </w:tr>
      <w:tr w:rsidR="00565FE3" w:rsidRPr="004D246B" w14:paraId="023FE5B6" w14:textId="77777777" w:rsidTr="00C73FF8">
        <w:trPr>
          <w:trHeight w:val="274"/>
        </w:trPr>
        <w:tc>
          <w:tcPr>
            <w:tcW w:w="809" w:type="pct"/>
            <w:vAlign w:val="center"/>
          </w:tcPr>
          <w:p w14:paraId="206DAEF2" w14:textId="77777777" w:rsidR="00565FE3" w:rsidRPr="0011636C" w:rsidRDefault="00565FE3" w:rsidP="00C73FF8">
            <w:pPr>
              <w:spacing w:after="0"/>
              <w:jc w:val="center"/>
              <w:rPr>
                <w:rFonts w:cstheme="minorHAnsi"/>
                <w:b/>
                <w:bCs/>
                <w:sz w:val="18"/>
                <w:szCs w:val="18"/>
                <w:highlight w:val="yellow"/>
              </w:rPr>
            </w:pPr>
            <w:r w:rsidRPr="0011636C">
              <w:rPr>
                <w:rFonts w:cstheme="minorHAnsi"/>
                <w:b/>
                <w:bCs/>
                <w:sz w:val="18"/>
                <w:szCs w:val="18"/>
                <w:highlight w:val="yellow"/>
              </w:rPr>
              <w:t>SRA22.2_IT01</w:t>
            </w:r>
          </w:p>
        </w:tc>
        <w:tc>
          <w:tcPr>
            <w:tcW w:w="4191" w:type="pct"/>
            <w:vAlign w:val="center"/>
          </w:tcPr>
          <w:p w14:paraId="2ADD2E24" w14:textId="77777777" w:rsidR="00565FE3" w:rsidRPr="0011636C" w:rsidRDefault="00565FE3" w:rsidP="00C73FF8">
            <w:pPr>
              <w:spacing w:after="0"/>
              <w:rPr>
                <w:rFonts w:cstheme="minorHAnsi"/>
                <w:sz w:val="18"/>
                <w:szCs w:val="18"/>
                <w:highlight w:val="yellow"/>
              </w:rPr>
            </w:pPr>
            <w:r w:rsidRPr="0011636C">
              <w:rPr>
                <w:rFonts w:cstheme="minorHAnsi"/>
                <w:sz w:val="18"/>
                <w:szCs w:val="18"/>
                <w:highlight w:val="yellow"/>
              </w:rPr>
              <w:t>La quantità della superficie accertata il primo anno di impegno deve essere mantenuta per tutta la durata del periodo di impegno</w:t>
            </w:r>
          </w:p>
        </w:tc>
      </w:tr>
      <w:tr w:rsidR="00565FE3" w:rsidRPr="00700099" w14:paraId="325C6096" w14:textId="77777777" w:rsidTr="00C73FF8">
        <w:trPr>
          <w:trHeight w:val="275"/>
        </w:trPr>
        <w:tc>
          <w:tcPr>
            <w:tcW w:w="5000" w:type="pct"/>
            <w:gridSpan w:val="2"/>
            <w:shd w:val="clear" w:color="auto" w:fill="008E40"/>
            <w:vAlign w:val="center"/>
          </w:tcPr>
          <w:p w14:paraId="685C274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Opzionali – Azione 1 e Azione 2</w:t>
            </w:r>
          </w:p>
        </w:tc>
      </w:tr>
      <w:tr w:rsidR="00565FE3" w:rsidRPr="00700099" w14:paraId="628234FD" w14:textId="77777777" w:rsidTr="00C73FF8">
        <w:trPr>
          <w:trHeight w:val="275"/>
        </w:trPr>
        <w:tc>
          <w:tcPr>
            <w:tcW w:w="809" w:type="pct"/>
            <w:shd w:val="clear" w:color="auto" w:fill="A7D9A3"/>
            <w:vAlign w:val="center"/>
          </w:tcPr>
          <w:p w14:paraId="1CF21A09"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91" w:type="pct"/>
            <w:shd w:val="clear" w:color="auto" w:fill="A7D9A3"/>
            <w:vAlign w:val="center"/>
          </w:tcPr>
          <w:p w14:paraId="0EDD7FF3"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6A951788" w14:textId="77777777" w:rsidTr="00C73FF8">
        <w:trPr>
          <w:trHeight w:val="274"/>
        </w:trPr>
        <w:tc>
          <w:tcPr>
            <w:tcW w:w="809" w:type="pct"/>
            <w:vMerge w:val="restart"/>
            <w:vAlign w:val="center"/>
          </w:tcPr>
          <w:p w14:paraId="3837B217" w14:textId="77777777" w:rsidR="00565FE3" w:rsidRPr="00796DA2" w:rsidRDefault="00565FE3" w:rsidP="00C73FF8">
            <w:pPr>
              <w:spacing w:after="0"/>
              <w:jc w:val="center"/>
              <w:rPr>
                <w:rFonts w:cstheme="minorHAnsi"/>
                <w:b/>
                <w:bCs/>
                <w:color w:val="000000"/>
                <w:sz w:val="18"/>
                <w:szCs w:val="18"/>
              </w:rPr>
            </w:pPr>
            <w:r w:rsidRPr="00796DA2">
              <w:rPr>
                <w:rFonts w:cstheme="minorHAnsi"/>
                <w:b/>
                <w:bCs/>
                <w:color w:val="000000"/>
                <w:sz w:val="18"/>
                <w:szCs w:val="18"/>
              </w:rPr>
              <w:t>IA.1</w:t>
            </w:r>
          </w:p>
        </w:tc>
        <w:tc>
          <w:tcPr>
            <w:tcW w:w="4191" w:type="pct"/>
            <w:shd w:val="clear" w:color="auto" w:fill="EAF1DD" w:themeFill="accent3" w:themeFillTint="33"/>
            <w:vAlign w:val="center"/>
          </w:tcPr>
          <w:p w14:paraId="4BB7F093" w14:textId="77777777" w:rsidR="00565FE3" w:rsidRPr="005D19EC" w:rsidRDefault="00565FE3" w:rsidP="00C73FF8">
            <w:pPr>
              <w:spacing w:after="0"/>
              <w:rPr>
                <w:rFonts w:cstheme="minorHAnsi"/>
                <w:b/>
                <w:bCs/>
                <w:sz w:val="18"/>
                <w:szCs w:val="18"/>
              </w:rPr>
            </w:pPr>
            <w:r w:rsidRPr="005D19EC">
              <w:rPr>
                <w:rFonts w:cstheme="minorHAnsi"/>
                <w:b/>
                <w:bCs/>
                <w:sz w:val="18"/>
                <w:szCs w:val="18"/>
              </w:rPr>
              <w:t>Mantenimento delle stoppie</w:t>
            </w:r>
          </w:p>
        </w:tc>
      </w:tr>
      <w:tr w:rsidR="00565FE3" w:rsidRPr="00700099" w14:paraId="75B57479" w14:textId="77777777" w:rsidTr="00C73FF8">
        <w:trPr>
          <w:trHeight w:val="274"/>
        </w:trPr>
        <w:tc>
          <w:tcPr>
            <w:tcW w:w="809" w:type="pct"/>
            <w:vMerge/>
            <w:vAlign w:val="center"/>
          </w:tcPr>
          <w:p w14:paraId="74B4BE54" w14:textId="77777777" w:rsidR="00565FE3" w:rsidRPr="00700099" w:rsidRDefault="00565FE3" w:rsidP="00C73FF8">
            <w:pPr>
              <w:spacing w:after="0"/>
              <w:jc w:val="center"/>
              <w:rPr>
                <w:rFonts w:cstheme="minorHAnsi"/>
                <w:b/>
                <w:bCs/>
                <w:sz w:val="18"/>
                <w:szCs w:val="18"/>
              </w:rPr>
            </w:pPr>
          </w:p>
        </w:tc>
        <w:tc>
          <w:tcPr>
            <w:tcW w:w="4191" w:type="pct"/>
            <w:vAlign w:val="center"/>
          </w:tcPr>
          <w:p w14:paraId="54F69B5E" w14:textId="77777777" w:rsidR="00565FE3" w:rsidRDefault="00565FE3" w:rsidP="00C73FF8">
            <w:pPr>
              <w:rPr>
                <w:rFonts w:cstheme="minorHAnsi"/>
                <w:sz w:val="18"/>
                <w:szCs w:val="18"/>
              </w:rPr>
            </w:pPr>
            <w:r w:rsidRPr="00686440">
              <w:rPr>
                <w:rFonts w:eastAsia="Times New Roman" w:cstheme="minorHAnsi"/>
                <w:b/>
                <w:bCs/>
                <w:i/>
                <w:iCs/>
                <w:sz w:val="18"/>
                <w:szCs w:val="18"/>
              </w:rPr>
              <w:t>NB:</w:t>
            </w:r>
            <w:r w:rsidRPr="00686440">
              <w:rPr>
                <w:rFonts w:eastAsia="Times New Roman" w:cstheme="minorHAnsi"/>
                <w:i/>
                <w:iCs/>
                <w:sz w:val="18"/>
                <w:szCs w:val="18"/>
              </w:rPr>
              <w:t xml:space="preserve"> Tale impegno è </w:t>
            </w:r>
            <w:r w:rsidRPr="00686440">
              <w:rPr>
                <w:rFonts w:eastAsia="Times New Roman" w:cstheme="minorHAnsi"/>
                <w:b/>
                <w:bCs/>
                <w:i/>
                <w:iCs/>
                <w:sz w:val="18"/>
                <w:szCs w:val="18"/>
              </w:rPr>
              <w:t>opzionale</w:t>
            </w:r>
            <w:r w:rsidRPr="00686440">
              <w:rPr>
                <w:rFonts w:eastAsia="Times New Roman" w:cstheme="minorHAnsi"/>
                <w:i/>
                <w:iCs/>
                <w:sz w:val="18"/>
                <w:szCs w:val="18"/>
              </w:rPr>
              <w:t xml:space="preserve">, </w:t>
            </w:r>
            <w:r w:rsidRPr="00686440">
              <w:rPr>
                <w:rFonts w:cstheme="minorHAnsi"/>
                <w:i/>
                <w:iCs/>
                <w:sz w:val="18"/>
                <w:szCs w:val="18"/>
              </w:rPr>
              <w:t>da attuare almeno due volte nel quinquennio anche su una SOI inferiore a quella richiesta con l’impegno base</w:t>
            </w:r>
            <w:r>
              <w:rPr>
                <w:rFonts w:cstheme="minorHAnsi"/>
                <w:i/>
                <w:iCs/>
                <w:sz w:val="18"/>
                <w:szCs w:val="18"/>
              </w:rPr>
              <w:t xml:space="preserve">. L’impegno IA.1 non è compatibile sulla stessa superficie con l’impegno IA.2. Tale </w:t>
            </w:r>
            <w:r w:rsidRPr="00F509EC">
              <w:rPr>
                <w:rFonts w:cstheme="minorHAnsi"/>
                <w:i/>
                <w:iCs/>
                <w:sz w:val="18"/>
                <w:szCs w:val="18"/>
              </w:rPr>
              <w:t>impegno (IA.1) è</w:t>
            </w:r>
            <w:r>
              <w:rPr>
                <w:rFonts w:cstheme="minorHAnsi"/>
                <w:i/>
                <w:iCs/>
                <w:sz w:val="18"/>
                <w:szCs w:val="18"/>
              </w:rPr>
              <w:t xml:space="preserve"> abbinabile all’Azione 1 e alla Sotto-azione 2.1.</w:t>
            </w:r>
          </w:p>
          <w:p w14:paraId="13B352EC" w14:textId="77777777" w:rsidR="00565FE3" w:rsidRPr="005D19EC" w:rsidRDefault="00565FE3" w:rsidP="00C73FF8">
            <w:pPr>
              <w:spacing w:after="0"/>
              <w:rPr>
                <w:rFonts w:cstheme="minorHAnsi"/>
                <w:sz w:val="18"/>
                <w:szCs w:val="18"/>
              </w:rPr>
            </w:pPr>
            <w:r w:rsidRPr="005D19EC">
              <w:rPr>
                <w:rFonts w:cstheme="minorHAnsi"/>
                <w:sz w:val="18"/>
                <w:szCs w:val="18"/>
              </w:rPr>
              <w:t>Mantenere, dopo la raccolta del riso, le stoppie in campo almeno fino alla fine di febbraio dell'anno seguente, al fine di proteggere la fauna selvatica. La trebbiatura del riso dovrà essere effettuata con uno dei seguenti metodi:</w:t>
            </w:r>
            <w:r w:rsidRPr="005D19EC">
              <w:rPr>
                <w:rFonts w:cstheme="minorHAnsi"/>
                <w:sz w:val="18"/>
                <w:szCs w:val="18"/>
              </w:rPr>
              <w:tab/>
            </w:r>
          </w:p>
          <w:p w14:paraId="6180DF2E" w14:textId="77777777" w:rsidR="00565FE3" w:rsidRPr="005D19EC" w:rsidRDefault="00565FE3" w:rsidP="00565FE3">
            <w:pPr>
              <w:pStyle w:val="Paragrafoelenco"/>
              <w:numPr>
                <w:ilvl w:val="0"/>
                <w:numId w:val="45"/>
              </w:numPr>
              <w:spacing w:after="0"/>
              <w:rPr>
                <w:rFonts w:cstheme="minorHAnsi"/>
                <w:sz w:val="18"/>
                <w:szCs w:val="18"/>
              </w:rPr>
            </w:pPr>
            <w:r>
              <w:rPr>
                <w:rFonts w:cstheme="minorHAnsi"/>
                <w:sz w:val="18"/>
                <w:szCs w:val="18"/>
              </w:rPr>
              <w:t>T</w:t>
            </w:r>
            <w:r w:rsidRPr="005D19EC">
              <w:rPr>
                <w:rFonts w:cstheme="minorHAnsi"/>
                <w:sz w:val="18"/>
                <w:szCs w:val="18"/>
              </w:rPr>
              <w:t>aglio dei culmi con le pannocchie che lascia stoppie di altezza variabile, da cui è asportata la parte terminale;</w:t>
            </w:r>
          </w:p>
          <w:p w14:paraId="27FED170" w14:textId="77777777" w:rsidR="00565FE3" w:rsidRPr="005D19EC" w:rsidRDefault="00565FE3" w:rsidP="00565FE3">
            <w:pPr>
              <w:pStyle w:val="Paragrafoelenco"/>
              <w:numPr>
                <w:ilvl w:val="0"/>
                <w:numId w:val="45"/>
              </w:numPr>
              <w:spacing w:after="0"/>
              <w:rPr>
                <w:rFonts w:cstheme="minorHAnsi"/>
                <w:sz w:val="18"/>
                <w:szCs w:val="18"/>
              </w:rPr>
            </w:pPr>
            <w:r w:rsidRPr="005D19EC">
              <w:rPr>
                <w:rFonts w:cstheme="minorHAnsi"/>
                <w:sz w:val="18"/>
                <w:szCs w:val="18"/>
              </w:rPr>
              <w:t>“</w:t>
            </w:r>
            <w:r>
              <w:rPr>
                <w:rFonts w:cstheme="minorHAnsi"/>
                <w:sz w:val="18"/>
                <w:szCs w:val="18"/>
              </w:rPr>
              <w:t>S</w:t>
            </w:r>
            <w:r w:rsidRPr="005D19EC">
              <w:rPr>
                <w:rFonts w:cstheme="minorHAnsi"/>
                <w:sz w:val="18"/>
                <w:szCs w:val="18"/>
              </w:rPr>
              <w:t>granatura” della spiga che lascia i culmi in piedi e le pannocchie svuotate costituendo un habitat di altezza ottimale per la tutela dell’avifauna migratoria.</w:t>
            </w:r>
          </w:p>
        </w:tc>
      </w:tr>
      <w:tr w:rsidR="00565FE3" w:rsidRPr="00700099" w14:paraId="748547E8" w14:textId="77777777" w:rsidTr="00C73FF8">
        <w:trPr>
          <w:trHeight w:val="274"/>
        </w:trPr>
        <w:tc>
          <w:tcPr>
            <w:tcW w:w="809" w:type="pct"/>
            <w:vMerge w:val="restart"/>
            <w:vAlign w:val="center"/>
          </w:tcPr>
          <w:p w14:paraId="4D424E67" w14:textId="77777777" w:rsidR="00565FE3" w:rsidRPr="00700099" w:rsidRDefault="00565FE3" w:rsidP="00C73FF8">
            <w:pPr>
              <w:spacing w:after="0"/>
              <w:jc w:val="center"/>
              <w:rPr>
                <w:rFonts w:cstheme="minorHAnsi"/>
                <w:b/>
                <w:bCs/>
                <w:sz w:val="18"/>
                <w:szCs w:val="18"/>
              </w:rPr>
            </w:pPr>
            <w:r w:rsidRPr="00796DA2">
              <w:rPr>
                <w:rFonts w:cstheme="minorHAnsi"/>
                <w:b/>
                <w:bCs/>
                <w:color w:val="000000"/>
                <w:sz w:val="18"/>
                <w:szCs w:val="18"/>
              </w:rPr>
              <w:t>IA.2</w:t>
            </w:r>
          </w:p>
        </w:tc>
        <w:tc>
          <w:tcPr>
            <w:tcW w:w="4191" w:type="pct"/>
            <w:shd w:val="clear" w:color="auto" w:fill="EAF1DD" w:themeFill="accent3" w:themeFillTint="33"/>
            <w:vAlign w:val="center"/>
          </w:tcPr>
          <w:p w14:paraId="03C6966B" w14:textId="77777777" w:rsidR="00565FE3" w:rsidRPr="005D19EC" w:rsidRDefault="00565FE3" w:rsidP="00C73FF8">
            <w:pPr>
              <w:spacing w:after="0"/>
              <w:rPr>
                <w:rFonts w:cstheme="minorHAnsi"/>
                <w:b/>
                <w:bCs/>
                <w:sz w:val="18"/>
                <w:szCs w:val="18"/>
              </w:rPr>
            </w:pPr>
            <w:r w:rsidRPr="005D19EC">
              <w:rPr>
                <w:rFonts w:cstheme="minorHAnsi"/>
                <w:b/>
                <w:bCs/>
                <w:sz w:val="18"/>
                <w:szCs w:val="18"/>
              </w:rPr>
              <w:t>Sommersione invernale delle risaie</w:t>
            </w:r>
          </w:p>
        </w:tc>
      </w:tr>
      <w:tr w:rsidR="00565FE3" w:rsidRPr="00700099" w14:paraId="49317030" w14:textId="77777777" w:rsidTr="00C73FF8">
        <w:trPr>
          <w:trHeight w:val="274"/>
        </w:trPr>
        <w:tc>
          <w:tcPr>
            <w:tcW w:w="809" w:type="pct"/>
            <w:vMerge/>
            <w:vAlign w:val="center"/>
          </w:tcPr>
          <w:p w14:paraId="38248299" w14:textId="77777777" w:rsidR="00565FE3" w:rsidRPr="00796DA2" w:rsidRDefault="00565FE3" w:rsidP="00C73FF8">
            <w:pPr>
              <w:spacing w:after="0"/>
              <w:jc w:val="center"/>
              <w:rPr>
                <w:rFonts w:cstheme="minorHAnsi"/>
                <w:b/>
                <w:bCs/>
                <w:color w:val="000000"/>
                <w:sz w:val="18"/>
                <w:szCs w:val="18"/>
              </w:rPr>
            </w:pPr>
          </w:p>
        </w:tc>
        <w:tc>
          <w:tcPr>
            <w:tcW w:w="4191" w:type="pct"/>
            <w:vAlign w:val="center"/>
          </w:tcPr>
          <w:p w14:paraId="6BB2F009" w14:textId="77777777" w:rsidR="00565FE3" w:rsidRDefault="00565FE3" w:rsidP="00C73FF8">
            <w:pPr>
              <w:rPr>
                <w:rFonts w:cstheme="minorHAnsi"/>
                <w:sz w:val="18"/>
                <w:szCs w:val="18"/>
              </w:rPr>
            </w:pPr>
            <w:r w:rsidRPr="00686440">
              <w:rPr>
                <w:rFonts w:eastAsia="Times New Roman" w:cstheme="minorHAnsi"/>
                <w:b/>
                <w:bCs/>
                <w:i/>
                <w:iCs/>
                <w:sz w:val="18"/>
                <w:szCs w:val="18"/>
              </w:rPr>
              <w:t>NB:</w:t>
            </w:r>
            <w:r w:rsidRPr="00686440">
              <w:rPr>
                <w:rFonts w:eastAsia="Times New Roman" w:cstheme="minorHAnsi"/>
                <w:i/>
                <w:iCs/>
                <w:sz w:val="18"/>
                <w:szCs w:val="18"/>
              </w:rPr>
              <w:t xml:space="preserve"> Tale impegno è </w:t>
            </w:r>
            <w:r w:rsidRPr="00686440">
              <w:rPr>
                <w:rFonts w:eastAsia="Times New Roman" w:cstheme="minorHAnsi"/>
                <w:b/>
                <w:bCs/>
                <w:i/>
                <w:iCs/>
                <w:sz w:val="18"/>
                <w:szCs w:val="18"/>
              </w:rPr>
              <w:t>opzionale</w:t>
            </w:r>
            <w:r w:rsidRPr="00686440">
              <w:rPr>
                <w:rFonts w:eastAsia="Times New Roman" w:cstheme="minorHAnsi"/>
                <w:i/>
                <w:iCs/>
                <w:sz w:val="18"/>
                <w:szCs w:val="18"/>
              </w:rPr>
              <w:t xml:space="preserve">, </w:t>
            </w:r>
            <w:r w:rsidRPr="00686440">
              <w:rPr>
                <w:rFonts w:cstheme="minorHAnsi"/>
                <w:i/>
                <w:iCs/>
                <w:sz w:val="18"/>
                <w:szCs w:val="18"/>
              </w:rPr>
              <w:t>da attuare almeno due volte nel quinquennio anche su una SOI inferiore a quella richiesta con l’impegno base</w:t>
            </w:r>
            <w:r>
              <w:rPr>
                <w:rFonts w:cstheme="minorHAnsi"/>
                <w:i/>
                <w:iCs/>
                <w:sz w:val="18"/>
                <w:szCs w:val="18"/>
              </w:rPr>
              <w:t xml:space="preserve">. L’impegno IA.2 non è compatibile sulla stessa superficie con l’impegno IA.1. Tale </w:t>
            </w:r>
            <w:r w:rsidRPr="00F509EC">
              <w:rPr>
                <w:rFonts w:cstheme="minorHAnsi"/>
                <w:i/>
                <w:iCs/>
                <w:sz w:val="18"/>
                <w:szCs w:val="18"/>
              </w:rPr>
              <w:t>impegno (IA.2)</w:t>
            </w:r>
            <w:r>
              <w:rPr>
                <w:rFonts w:cstheme="minorHAnsi"/>
                <w:i/>
                <w:iCs/>
                <w:sz w:val="18"/>
                <w:szCs w:val="18"/>
              </w:rPr>
              <w:t xml:space="preserve"> è abbinabile a tutte le Azioni e Sotto-azioni.</w:t>
            </w:r>
          </w:p>
          <w:p w14:paraId="4AAF7BE9" w14:textId="77777777" w:rsidR="00565FE3" w:rsidRPr="00700099" w:rsidRDefault="00565FE3" w:rsidP="00C73FF8">
            <w:pPr>
              <w:spacing w:after="0"/>
              <w:rPr>
                <w:rFonts w:cstheme="minorHAnsi"/>
                <w:sz w:val="18"/>
                <w:szCs w:val="18"/>
              </w:rPr>
            </w:pPr>
            <w:r w:rsidRPr="005D19EC">
              <w:rPr>
                <w:rFonts w:cstheme="minorHAnsi"/>
                <w:sz w:val="18"/>
                <w:szCs w:val="18"/>
              </w:rPr>
              <w:t>Mantenere nella camera di risaia uno strato d'acqua profondo almeno 5 cm per almeno 60 giorni nel periodo compreso fra la raccolta e la fine del mese di febbraio dell'anno seguente.</w:t>
            </w:r>
          </w:p>
        </w:tc>
      </w:tr>
      <w:tr w:rsidR="00565FE3" w:rsidRPr="00700099" w14:paraId="54739419" w14:textId="77777777" w:rsidTr="00C73FF8">
        <w:trPr>
          <w:trHeight w:val="274"/>
        </w:trPr>
        <w:tc>
          <w:tcPr>
            <w:tcW w:w="809" w:type="pct"/>
            <w:vMerge w:val="restart"/>
            <w:vAlign w:val="center"/>
          </w:tcPr>
          <w:p w14:paraId="08A9B36A" w14:textId="77777777" w:rsidR="00565FE3" w:rsidRPr="00700099" w:rsidRDefault="00565FE3" w:rsidP="00C73FF8">
            <w:pPr>
              <w:spacing w:after="0"/>
              <w:jc w:val="center"/>
              <w:rPr>
                <w:rFonts w:cstheme="minorHAnsi"/>
                <w:b/>
                <w:bCs/>
                <w:sz w:val="18"/>
                <w:szCs w:val="18"/>
              </w:rPr>
            </w:pPr>
            <w:r w:rsidRPr="00796DA2">
              <w:rPr>
                <w:rFonts w:cstheme="minorHAnsi"/>
                <w:b/>
                <w:bCs/>
                <w:color w:val="000000"/>
                <w:sz w:val="18"/>
                <w:szCs w:val="18"/>
              </w:rPr>
              <w:t>IA.3</w:t>
            </w:r>
          </w:p>
        </w:tc>
        <w:tc>
          <w:tcPr>
            <w:tcW w:w="4191" w:type="pct"/>
            <w:shd w:val="clear" w:color="auto" w:fill="EAF1DD" w:themeFill="accent3" w:themeFillTint="33"/>
            <w:vAlign w:val="center"/>
          </w:tcPr>
          <w:p w14:paraId="7154920B" w14:textId="77777777" w:rsidR="00565FE3" w:rsidRPr="005D19EC" w:rsidRDefault="00565FE3" w:rsidP="00C73FF8">
            <w:pPr>
              <w:spacing w:after="0"/>
              <w:rPr>
                <w:rFonts w:cstheme="minorHAnsi"/>
                <w:b/>
                <w:bCs/>
                <w:sz w:val="18"/>
                <w:szCs w:val="18"/>
              </w:rPr>
            </w:pPr>
            <w:r w:rsidRPr="005D19EC">
              <w:rPr>
                <w:rFonts w:cstheme="minorHAnsi"/>
                <w:b/>
                <w:bCs/>
                <w:sz w:val="18"/>
                <w:szCs w:val="18"/>
              </w:rPr>
              <w:t>Controllo della vegetazione degli argini con mezzi meccanici</w:t>
            </w:r>
          </w:p>
        </w:tc>
      </w:tr>
      <w:tr w:rsidR="00565FE3" w:rsidRPr="00700099" w14:paraId="50F5F1C7" w14:textId="77777777" w:rsidTr="00C73FF8">
        <w:trPr>
          <w:trHeight w:val="274"/>
        </w:trPr>
        <w:tc>
          <w:tcPr>
            <w:tcW w:w="809" w:type="pct"/>
            <w:vMerge/>
            <w:vAlign w:val="center"/>
          </w:tcPr>
          <w:p w14:paraId="710576B2" w14:textId="77777777" w:rsidR="00565FE3" w:rsidRPr="00796DA2" w:rsidRDefault="00565FE3" w:rsidP="00C73FF8">
            <w:pPr>
              <w:spacing w:after="0"/>
              <w:jc w:val="center"/>
              <w:rPr>
                <w:rFonts w:cstheme="minorHAnsi"/>
                <w:b/>
                <w:bCs/>
                <w:color w:val="000000"/>
                <w:sz w:val="18"/>
                <w:szCs w:val="18"/>
              </w:rPr>
            </w:pPr>
          </w:p>
        </w:tc>
        <w:tc>
          <w:tcPr>
            <w:tcW w:w="4191" w:type="pct"/>
            <w:shd w:val="clear" w:color="auto" w:fill="auto"/>
            <w:vAlign w:val="center"/>
          </w:tcPr>
          <w:p w14:paraId="79A76EEA" w14:textId="77777777" w:rsidR="00565FE3" w:rsidRDefault="00565FE3" w:rsidP="00C73FF8">
            <w:pPr>
              <w:rPr>
                <w:rFonts w:cstheme="minorHAnsi"/>
                <w:sz w:val="18"/>
                <w:szCs w:val="18"/>
              </w:rPr>
            </w:pPr>
            <w:r w:rsidRPr="00686440">
              <w:rPr>
                <w:rFonts w:eastAsia="Times New Roman" w:cstheme="minorHAnsi"/>
                <w:b/>
                <w:bCs/>
                <w:i/>
                <w:iCs/>
                <w:sz w:val="18"/>
                <w:szCs w:val="18"/>
              </w:rPr>
              <w:t>NB:</w:t>
            </w:r>
            <w:r w:rsidRPr="00686440">
              <w:rPr>
                <w:rFonts w:eastAsia="Times New Roman" w:cstheme="minorHAnsi"/>
                <w:i/>
                <w:iCs/>
                <w:sz w:val="18"/>
                <w:szCs w:val="18"/>
              </w:rPr>
              <w:t xml:space="preserve"> Tale impegno è </w:t>
            </w:r>
            <w:r w:rsidRPr="00686440">
              <w:rPr>
                <w:rFonts w:eastAsia="Times New Roman" w:cstheme="minorHAnsi"/>
                <w:b/>
                <w:bCs/>
                <w:i/>
                <w:iCs/>
                <w:sz w:val="18"/>
                <w:szCs w:val="18"/>
              </w:rPr>
              <w:t>opzionale</w:t>
            </w:r>
            <w:r w:rsidRPr="00686440">
              <w:rPr>
                <w:rFonts w:eastAsia="Times New Roman" w:cstheme="minorHAnsi"/>
                <w:i/>
                <w:iCs/>
                <w:sz w:val="18"/>
                <w:szCs w:val="18"/>
              </w:rPr>
              <w:t xml:space="preserve">, </w:t>
            </w:r>
            <w:r w:rsidRPr="00686440">
              <w:rPr>
                <w:rFonts w:cstheme="minorHAnsi"/>
                <w:i/>
                <w:iCs/>
                <w:sz w:val="18"/>
                <w:szCs w:val="18"/>
              </w:rPr>
              <w:t>da attuare almeno due volte nel quinquennio anche su una SOI inferiore a quella richiesta con l’impegno base</w:t>
            </w:r>
            <w:r>
              <w:rPr>
                <w:rFonts w:cstheme="minorHAnsi"/>
                <w:i/>
                <w:iCs/>
                <w:sz w:val="18"/>
                <w:szCs w:val="18"/>
              </w:rPr>
              <w:t>. Tale impegno è abbinabile all’Azione 1 e alla Sotto-azione 2.1.</w:t>
            </w:r>
          </w:p>
          <w:p w14:paraId="275708B6" w14:textId="77777777" w:rsidR="00565FE3" w:rsidRPr="00700099" w:rsidRDefault="00565FE3" w:rsidP="00C73FF8">
            <w:pPr>
              <w:spacing w:after="0"/>
              <w:rPr>
                <w:rFonts w:cstheme="minorHAnsi"/>
                <w:sz w:val="18"/>
                <w:szCs w:val="18"/>
              </w:rPr>
            </w:pPr>
            <w:r w:rsidRPr="005D19EC">
              <w:rPr>
                <w:rFonts w:cstheme="minorHAnsi"/>
                <w:sz w:val="18"/>
                <w:szCs w:val="18"/>
              </w:rPr>
              <w:t>Su tutti gli argini della camera di risaia non utilizzare erbicidi e realizzare il controllo della vegetazione solo con mezzi meccanici</w:t>
            </w:r>
            <w:r>
              <w:rPr>
                <w:rFonts w:cstheme="minorHAnsi"/>
                <w:sz w:val="18"/>
                <w:szCs w:val="18"/>
              </w:rPr>
              <w:t>.</w:t>
            </w:r>
          </w:p>
        </w:tc>
      </w:tr>
      <w:bookmarkEnd w:id="42"/>
    </w:tbl>
    <w:p w14:paraId="064939F6"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695"/>
        <w:gridCol w:w="8445"/>
      </w:tblGrid>
      <w:tr w:rsidR="00565FE3" w:rsidRPr="00700099" w14:paraId="5BE50F5D" w14:textId="77777777" w:rsidTr="00C73FF8">
        <w:tc>
          <w:tcPr>
            <w:tcW w:w="5000" w:type="pct"/>
            <w:gridSpan w:val="2"/>
            <w:shd w:val="clear" w:color="auto" w:fill="008E40"/>
            <w:vAlign w:val="center"/>
          </w:tcPr>
          <w:p w14:paraId="42413D9A"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089BB19B" w14:textId="77777777" w:rsidTr="00C73FF8">
        <w:tc>
          <w:tcPr>
            <w:tcW w:w="836" w:type="pct"/>
            <w:shd w:val="clear" w:color="auto" w:fill="A7D9A3"/>
            <w:vAlign w:val="center"/>
          </w:tcPr>
          <w:p w14:paraId="7D8B5B7E"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164" w:type="pct"/>
            <w:shd w:val="clear" w:color="auto" w:fill="A7D9A3"/>
            <w:vAlign w:val="center"/>
          </w:tcPr>
          <w:p w14:paraId="6641E283"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37B4E2FD" w14:textId="77777777" w:rsidTr="00C73FF8">
        <w:tc>
          <w:tcPr>
            <w:tcW w:w="836" w:type="pct"/>
            <w:vAlign w:val="center"/>
          </w:tcPr>
          <w:p w14:paraId="57F93E01" w14:textId="77777777" w:rsidR="00565FE3" w:rsidRPr="00175171" w:rsidRDefault="00565FE3" w:rsidP="00C73FF8">
            <w:pPr>
              <w:spacing w:after="0"/>
              <w:jc w:val="center"/>
              <w:rPr>
                <w:rFonts w:cstheme="minorHAnsi"/>
                <w:b/>
                <w:bCs/>
                <w:sz w:val="18"/>
                <w:szCs w:val="18"/>
              </w:rPr>
            </w:pPr>
            <w:r w:rsidRPr="00175171">
              <w:rPr>
                <w:rFonts w:cstheme="minorHAnsi"/>
                <w:b/>
                <w:bCs/>
                <w:sz w:val="18"/>
                <w:szCs w:val="18"/>
              </w:rPr>
              <w:t>O01</w:t>
            </w:r>
          </w:p>
        </w:tc>
        <w:tc>
          <w:tcPr>
            <w:tcW w:w="4164" w:type="pct"/>
            <w:vAlign w:val="center"/>
          </w:tcPr>
          <w:p w14:paraId="0FCC9D22"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r w:rsidR="00565FE3" w:rsidRPr="00700099" w14:paraId="7D0E3A0F" w14:textId="77777777" w:rsidTr="00C73FF8">
        <w:tc>
          <w:tcPr>
            <w:tcW w:w="836" w:type="pct"/>
            <w:vAlign w:val="center"/>
          </w:tcPr>
          <w:p w14:paraId="3174E23F" w14:textId="77777777" w:rsidR="00565FE3" w:rsidRPr="0037335A" w:rsidRDefault="00565FE3" w:rsidP="00C73FF8">
            <w:pPr>
              <w:spacing w:after="0"/>
              <w:jc w:val="center"/>
              <w:rPr>
                <w:rFonts w:cstheme="minorHAnsi"/>
                <w:b/>
                <w:bCs/>
                <w:sz w:val="18"/>
                <w:szCs w:val="18"/>
              </w:rPr>
            </w:pPr>
            <w:r w:rsidRPr="0037335A">
              <w:rPr>
                <w:rFonts w:cstheme="minorHAnsi"/>
                <w:b/>
                <w:bCs/>
                <w:sz w:val="18"/>
                <w:szCs w:val="18"/>
              </w:rPr>
              <w:t>O02</w:t>
            </w:r>
          </w:p>
        </w:tc>
        <w:tc>
          <w:tcPr>
            <w:tcW w:w="4164" w:type="pct"/>
            <w:vAlign w:val="center"/>
          </w:tcPr>
          <w:p w14:paraId="6C1858A9"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sidRPr="0068565C">
              <w:rPr>
                <w:rFonts w:cstheme="minorHAnsi"/>
                <w:strike/>
                <w:color w:val="FF0000"/>
                <w:sz w:val="18"/>
                <w:szCs w:val="18"/>
              </w:rPr>
              <w:t>Regolamento</w:t>
            </w:r>
            <w:r w:rsidRPr="0068565C">
              <w:rPr>
                <w:rFonts w:cstheme="minorHAnsi"/>
                <w:color w:val="FF0000"/>
                <w:sz w:val="18"/>
                <w:szCs w:val="18"/>
              </w:rPr>
              <w:t xml:space="preserve"> </w:t>
            </w:r>
            <w:r w:rsidRPr="0068565C">
              <w:rPr>
                <w:rFonts w:cstheme="minorHAnsi"/>
                <w:sz w:val="18"/>
                <w:szCs w:val="18"/>
                <w:highlight w:val="green"/>
              </w:rPr>
              <w:t>Reg.</w:t>
            </w:r>
            <w:r w:rsidRPr="00700099">
              <w:rPr>
                <w:rFonts w:cstheme="minorHAnsi"/>
                <w:sz w:val="18"/>
                <w:szCs w:val="18"/>
              </w:rPr>
              <w:t xml:space="preserve"> (UE) 2021/2115)</w:t>
            </w:r>
          </w:p>
        </w:tc>
      </w:tr>
    </w:tbl>
    <w:p w14:paraId="25D65C98" w14:textId="77777777" w:rsidR="00565FE3" w:rsidRDefault="00565FE3" w:rsidP="00565FE3">
      <w:pPr>
        <w:spacing w:after="0"/>
      </w:pPr>
    </w:p>
    <w:p w14:paraId="2BAAF289" w14:textId="77777777" w:rsidR="00565FE3" w:rsidRPr="005417A4"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w:t>
      </w:r>
      <w:r>
        <w:rPr>
          <w:i/>
          <w:iCs/>
          <w:color w:val="365F91" w:themeColor="accent1" w:themeShade="BF"/>
          <w:sz w:val="22"/>
          <w:szCs w:val="22"/>
        </w:rPr>
        <w:t xml:space="preserve"> </w:t>
      </w:r>
      <w:r w:rsidRPr="001E0CF5">
        <w:rPr>
          <w:i/>
          <w:iCs/>
          <w:color w:val="365F91" w:themeColor="accent1" w:themeShade="BF"/>
          <w:sz w:val="22"/>
          <w:szCs w:val="22"/>
        </w:rPr>
        <w:t>(€/</w:t>
      </w:r>
      <w:r>
        <w:rPr>
          <w:i/>
          <w:iCs/>
          <w:color w:val="365F91" w:themeColor="accent1" w:themeShade="BF"/>
          <w:sz w:val="22"/>
          <w:szCs w:val="22"/>
        </w:rPr>
        <w:t>ha</w:t>
      </w:r>
      <w:r w:rsidRPr="001E0CF5">
        <w:rPr>
          <w:i/>
          <w:iCs/>
          <w:color w:val="365F91" w:themeColor="accent1" w:themeShade="BF"/>
          <w:sz w:val="22"/>
          <w:szCs w:val="22"/>
        </w:rPr>
        <w:t>/anno)</w:t>
      </w:r>
    </w:p>
    <w:p w14:paraId="582737E7" w14:textId="77777777" w:rsidR="00565FE3" w:rsidRDefault="00565FE3" w:rsidP="00565FE3">
      <w:pPr>
        <w:spacing w:after="0"/>
        <w:rPr>
          <w:b/>
          <w:bCs/>
        </w:rPr>
      </w:pPr>
      <w:r w:rsidRPr="001F2E50">
        <w:rPr>
          <w:b/>
          <w:bCs/>
        </w:rPr>
        <w:t xml:space="preserve">Azione 1 </w:t>
      </w:r>
    </w:p>
    <w:tbl>
      <w:tblPr>
        <w:tblW w:w="6100" w:type="dxa"/>
        <w:tblCellMar>
          <w:left w:w="70" w:type="dxa"/>
          <w:right w:w="70" w:type="dxa"/>
        </w:tblCellMar>
        <w:tblLook w:val="04A0" w:firstRow="1" w:lastRow="0" w:firstColumn="1" w:lastColumn="0" w:noHBand="0" w:noVBand="1"/>
      </w:tblPr>
      <w:tblGrid>
        <w:gridCol w:w="5140"/>
        <w:gridCol w:w="960"/>
      </w:tblGrid>
      <w:tr w:rsidR="00565FE3" w:rsidRPr="00FC2B6C" w14:paraId="00313079" w14:textId="77777777" w:rsidTr="00C73FF8">
        <w:trPr>
          <w:trHeight w:val="400"/>
        </w:trPr>
        <w:tc>
          <w:tcPr>
            <w:tcW w:w="5140" w:type="dxa"/>
            <w:tcBorders>
              <w:top w:val="single" w:sz="4" w:space="0" w:color="auto"/>
              <w:left w:val="single" w:sz="4" w:space="0" w:color="auto"/>
              <w:bottom w:val="single" w:sz="4" w:space="0" w:color="auto"/>
              <w:right w:val="single" w:sz="4" w:space="0" w:color="auto"/>
            </w:tcBorders>
            <w:shd w:val="clear" w:color="000000" w:fill="008E40"/>
            <w:vAlign w:val="center"/>
            <w:hideMark/>
          </w:tcPr>
          <w:p w14:paraId="7398735B" w14:textId="77777777" w:rsidR="00565FE3" w:rsidRPr="00FC2B6C" w:rsidRDefault="00565FE3" w:rsidP="00C73FF8">
            <w:pPr>
              <w:spacing w:after="0"/>
              <w:rPr>
                <w:rFonts w:ascii="Calibri" w:eastAsia="Times New Roman" w:hAnsi="Calibri" w:cs="Calibri"/>
                <w:color w:val="FFFFFF"/>
                <w:sz w:val="16"/>
                <w:szCs w:val="16"/>
              </w:rPr>
            </w:pPr>
            <w:r w:rsidRPr="00FC2B6C">
              <w:rPr>
                <w:rFonts w:ascii="Calibri" w:eastAsia="Times New Roman" w:hAnsi="Calibri" w:cs="Calibri"/>
                <w:color w:val="FFFFFF"/>
                <w:sz w:val="18"/>
                <w:szCs w:val="18"/>
              </w:rPr>
              <w:t>Azione 1 - Semina in acqua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A8E4D1D" w14:textId="77777777" w:rsidR="00565FE3" w:rsidRPr="00FC2B6C" w:rsidRDefault="00565FE3" w:rsidP="00C73FF8">
            <w:pPr>
              <w:spacing w:after="0"/>
              <w:jc w:val="center"/>
              <w:rPr>
                <w:rFonts w:ascii="Calibri" w:eastAsia="Times New Roman" w:hAnsi="Calibri" w:cs="Calibri"/>
                <w:color w:val="000000"/>
                <w:sz w:val="18"/>
                <w:szCs w:val="18"/>
              </w:rPr>
            </w:pPr>
            <w:r w:rsidRPr="00FC2B6C">
              <w:rPr>
                <w:rFonts w:ascii="Calibri" w:eastAsia="Times New Roman" w:hAnsi="Calibri" w:cs="Calibri"/>
                <w:color w:val="000000"/>
                <w:sz w:val="18"/>
                <w:szCs w:val="18"/>
              </w:rPr>
              <w:t>200</w:t>
            </w:r>
          </w:p>
        </w:tc>
      </w:tr>
    </w:tbl>
    <w:p w14:paraId="7A1D4AC0" w14:textId="77777777" w:rsidR="00565FE3" w:rsidRPr="0052133D" w:rsidRDefault="00565FE3" w:rsidP="00565FE3">
      <w:pPr>
        <w:spacing w:after="0"/>
      </w:pPr>
    </w:p>
    <w:p w14:paraId="50C99BD1" w14:textId="77777777" w:rsidR="00565FE3" w:rsidRDefault="00565FE3" w:rsidP="00565FE3">
      <w:pPr>
        <w:spacing w:after="0"/>
        <w:rPr>
          <w:b/>
          <w:bCs/>
        </w:rPr>
      </w:pPr>
      <w:r>
        <w:rPr>
          <w:b/>
          <w:bCs/>
        </w:rPr>
        <w:t>Sotto-a</w:t>
      </w:r>
      <w:r w:rsidRPr="001F2E50">
        <w:rPr>
          <w:b/>
          <w:bCs/>
        </w:rPr>
        <w:t xml:space="preserve">zione </w:t>
      </w:r>
      <w:r>
        <w:rPr>
          <w:b/>
          <w:bCs/>
        </w:rPr>
        <w:t>2.</w:t>
      </w:r>
      <w:r w:rsidRPr="001F2E50">
        <w:rPr>
          <w:b/>
          <w:bCs/>
        </w:rPr>
        <w:t xml:space="preserve">1 </w:t>
      </w:r>
    </w:p>
    <w:tbl>
      <w:tblPr>
        <w:tblW w:w="6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0"/>
        <w:gridCol w:w="960"/>
      </w:tblGrid>
      <w:tr w:rsidR="00565FE3" w:rsidRPr="00FC2B6C" w14:paraId="5AC9C655" w14:textId="77777777" w:rsidTr="00C73FF8">
        <w:trPr>
          <w:trHeight w:val="400"/>
        </w:trPr>
        <w:tc>
          <w:tcPr>
            <w:tcW w:w="5140" w:type="dxa"/>
            <w:shd w:val="clear" w:color="000000" w:fill="008E40"/>
            <w:vAlign w:val="center"/>
            <w:hideMark/>
          </w:tcPr>
          <w:p w14:paraId="616B70B9" w14:textId="77777777" w:rsidR="00565FE3" w:rsidRPr="00FC2B6C" w:rsidRDefault="00565FE3" w:rsidP="00C73FF8">
            <w:pPr>
              <w:spacing w:after="0"/>
              <w:rPr>
                <w:rFonts w:ascii="Calibri" w:eastAsia="Times New Roman" w:hAnsi="Calibri" w:cs="Calibri"/>
                <w:color w:val="FFFFFF"/>
                <w:sz w:val="18"/>
                <w:szCs w:val="18"/>
              </w:rPr>
            </w:pPr>
            <w:r w:rsidRPr="00FC2B6C">
              <w:rPr>
                <w:rFonts w:ascii="Calibri" w:eastAsia="Times New Roman" w:hAnsi="Calibri" w:cs="Calibri"/>
                <w:color w:val="FFFFFF"/>
                <w:sz w:val="18"/>
                <w:szCs w:val="18"/>
              </w:rPr>
              <w:t xml:space="preserve">Sotto-azione 2.1 - Realizzazione di un fosso di specifiche dimensioni </w:t>
            </w:r>
            <w:r w:rsidRPr="00FC2B6C">
              <w:rPr>
                <w:rFonts w:ascii="Calibri" w:eastAsia="Times New Roman" w:hAnsi="Calibri" w:cs="Calibri"/>
                <w:color w:val="FFFFFF"/>
                <w:sz w:val="18"/>
                <w:szCs w:val="18"/>
              </w:rPr>
              <w:br/>
            </w:r>
            <w:r>
              <w:rPr>
                <w:rFonts w:ascii="Calibri" w:eastAsia="Times New Roman" w:hAnsi="Calibri" w:cs="Calibri"/>
                <w:color w:val="FFFFFF"/>
                <w:sz w:val="18"/>
                <w:szCs w:val="18"/>
              </w:rPr>
              <w:t>A</w:t>
            </w:r>
            <w:r w:rsidRPr="00FC2B6C">
              <w:rPr>
                <w:rFonts w:ascii="Calibri" w:eastAsia="Times New Roman" w:hAnsi="Calibri" w:cs="Calibri"/>
                <w:color w:val="FFFFFF"/>
                <w:sz w:val="18"/>
                <w:szCs w:val="18"/>
              </w:rPr>
              <w:t xml:space="preserve">rgine inerbito </w:t>
            </w:r>
          </w:p>
        </w:tc>
        <w:tc>
          <w:tcPr>
            <w:tcW w:w="960" w:type="dxa"/>
            <w:shd w:val="clear" w:color="auto" w:fill="auto"/>
            <w:vAlign w:val="center"/>
            <w:hideMark/>
          </w:tcPr>
          <w:p w14:paraId="71D05434" w14:textId="77777777" w:rsidR="00565FE3" w:rsidRPr="000604B6" w:rsidRDefault="00565FE3" w:rsidP="00C73FF8">
            <w:pPr>
              <w:spacing w:after="0"/>
              <w:jc w:val="center"/>
              <w:rPr>
                <w:rFonts w:ascii="Calibri" w:eastAsia="Times New Roman" w:hAnsi="Calibri" w:cs="Calibri"/>
                <w:strike/>
                <w:color w:val="FF0000"/>
                <w:sz w:val="18"/>
                <w:szCs w:val="18"/>
              </w:rPr>
            </w:pPr>
            <w:r w:rsidRPr="000604B6">
              <w:rPr>
                <w:rFonts w:ascii="Calibri" w:eastAsia="Times New Roman" w:hAnsi="Calibri" w:cs="Calibri"/>
                <w:strike/>
                <w:color w:val="FF0000"/>
                <w:sz w:val="18"/>
                <w:szCs w:val="18"/>
              </w:rPr>
              <w:t>240,8</w:t>
            </w:r>
          </w:p>
          <w:p w14:paraId="603B376A" w14:textId="77777777" w:rsidR="00565FE3" w:rsidRPr="000604B6" w:rsidRDefault="00565FE3" w:rsidP="00C73FF8">
            <w:pPr>
              <w:spacing w:after="0"/>
              <w:jc w:val="center"/>
              <w:rPr>
                <w:rFonts w:ascii="Calibri" w:eastAsia="Times New Roman" w:hAnsi="Calibri" w:cs="Calibri"/>
                <w:color w:val="000000"/>
                <w:sz w:val="18"/>
                <w:szCs w:val="18"/>
              </w:rPr>
            </w:pPr>
            <w:r w:rsidRPr="0011636C">
              <w:rPr>
                <w:rFonts w:ascii="Calibri" w:eastAsia="Times New Roman" w:hAnsi="Calibri" w:cs="Calibri"/>
                <w:color w:val="000000"/>
                <w:sz w:val="18"/>
                <w:szCs w:val="18"/>
                <w:highlight w:val="yellow"/>
              </w:rPr>
              <w:t>175</w:t>
            </w:r>
          </w:p>
        </w:tc>
      </w:tr>
    </w:tbl>
    <w:p w14:paraId="09CA8924" w14:textId="77777777" w:rsidR="00565FE3" w:rsidRDefault="00565FE3" w:rsidP="00565FE3">
      <w:pPr>
        <w:spacing w:after="0"/>
        <w:rPr>
          <w:b/>
          <w:bCs/>
        </w:rPr>
      </w:pPr>
    </w:p>
    <w:p w14:paraId="39FBF0E3" w14:textId="77777777" w:rsidR="00565FE3" w:rsidRDefault="00565FE3" w:rsidP="00565FE3">
      <w:pPr>
        <w:spacing w:after="0"/>
        <w:rPr>
          <w:b/>
          <w:bCs/>
        </w:rPr>
      </w:pPr>
      <w:r>
        <w:rPr>
          <w:b/>
          <w:bCs/>
        </w:rPr>
        <w:t>Sotto-a</w:t>
      </w:r>
      <w:r w:rsidRPr="001F2E50">
        <w:rPr>
          <w:b/>
          <w:bCs/>
        </w:rPr>
        <w:t xml:space="preserve">zione </w:t>
      </w:r>
      <w:r>
        <w:rPr>
          <w:b/>
          <w:bCs/>
        </w:rPr>
        <w:t>2.2</w:t>
      </w:r>
    </w:p>
    <w:tbl>
      <w:tblPr>
        <w:tblW w:w="6100" w:type="dxa"/>
        <w:tblCellMar>
          <w:left w:w="70" w:type="dxa"/>
          <w:right w:w="70" w:type="dxa"/>
        </w:tblCellMar>
        <w:tblLook w:val="04A0" w:firstRow="1" w:lastRow="0" w:firstColumn="1" w:lastColumn="0" w:noHBand="0" w:noVBand="1"/>
      </w:tblPr>
      <w:tblGrid>
        <w:gridCol w:w="5140"/>
        <w:gridCol w:w="960"/>
      </w:tblGrid>
      <w:tr w:rsidR="00565FE3" w:rsidRPr="00FC2B6C" w14:paraId="542253B0" w14:textId="77777777" w:rsidTr="00C73FF8">
        <w:trPr>
          <w:trHeight w:val="400"/>
        </w:trPr>
        <w:tc>
          <w:tcPr>
            <w:tcW w:w="5140" w:type="dxa"/>
            <w:tcBorders>
              <w:top w:val="single" w:sz="4" w:space="0" w:color="auto"/>
              <w:left w:val="single" w:sz="4" w:space="0" w:color="auto"/>
              <w:bottom w:val="single" w:sz="4" w:space="0" w:color="auto"/>
              <w:right w:val="single" w:sz="4" w:space="0" w:color="auto"/>
            </w:tcBorders>
            <w:shd w:val="clear" w:color="000000" w:fill="008E40"/>
            <w:vAlign w:val="center"/>
            <w:hideMark/>
          </w:tcPr>
          <w:p w14:paraId="115500E5" w14:textId="77777777" w:rsidR="00565FE3" w:rsidRPr="00FC2B6C" w:rsidRDefault="00565FE3" w:rsidP="00C73FF8">
            <w:pPr>
              <w:spacing w:after="0"/>
              <w:rPr>
                <w:rFonts w:ascii="Calibri" w:eastAsia="Times New Roman" w:hAnsi="Calibri" w:cs="Calibri"/>
                <w:color w:val="FFFFFF"/>
                <w:sz w:val="16"/>
                <w:szCs w:val="16"/>
              </w:rPr>
            </w:pPr>
            <w:r w:rsidRPr="00FC2B6C">
              <w:rPr>
                <w:rFonts w:ascii="Calibri" w:eastAsia="Times New Roman" w:hAnsi="Calibri" w:cs="Calibri"/>
                <w:color w:val="FFFFFF"/>
                <w:sz w:val="18"/>
                <w:szCs w:val="18"/>
              </w:rPr>
              <w:t>Sotto-azione 2.2 - Porzione superficie allagata non coltivata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5100F29" w14:textId="77777777" w:rsidR="00565FE3" w:rsidRPr="00FC2B6C" w:rsidRDefault="00565FE3" w:rsidP="00C73FF8">
            <w:pPr>
              <w:spacing w:after="0"/>
              <w:jc w:val="center"/>
              <w:rPr>
                <w:rFonts w:ascii="Calibri" w:eastAsia="Times New Roman" w:hAnsi="Calibri" w:cs="Calibri"/>
                <w:color w:val="000000"/>
                <w:sz w:val="18"/>
                <w:szCs w:val="18"/>
              </w:rPr>
            </w:pPr>
            <w:r w:rsidRPr="00FC2B6C">
              <w:rPr>
                <w:rFonts w:ascii="Calibri" w:eastAsia="Times New Roman" w:hAnsi="Calibri" w:cs="Calibri"/>
                <w:color w:val="000000"/>
                <w:sz w:val="18"/>
                <w:szCs w:val="18"/>
              </w:rPr>
              <w:t>147,78</w:t>
            </w:r>
          </w:p>
        </w:tc>
      </w:tr>
    </w:tbl>
    <w:p w14:paraId="43F15ED4" w14:textId="77777777" w:rsidR="00565FE3" w:rsidRDefault="00565FE3" w:rsidP="00565FE3">
      <w:pPr>
        <w:spacing w:after="0"/>
        <w:rPr>
          <w:b/>
          <w:bCs/>
        </w:rPr>
      </w:pPr>
    </w:p>
    <w:p w14:paraId="1DCFC754" w14:textId="77777777" w:rsidR="00565FE3" w:rsidRDefault="00565FE3" w:rsidP="00565FE3">
      <w:pPr>
        <w:spacing w:after="0"/>
        <w:rPr>
          <w:b/>
          <w:bCs/>
        </w:rPr>
      </w:pPr>
      <w:r>
        <w:rPr>
          <w:b/>
          <w:bCs/>
        </w:rPr>
        <w:t>Impegni aggiuntivi</w:t>
      </w:r>
    </w:p>
    <w:tbl>
      <w:tblPr>
        <w:tblW w:w="6100" w:type="dxa"/>
        <w:tblCellMar>
          <w:left w:w="70" w:type="dxa"/>
          <w:right w:w="70" w:type="dxa"/>
        </w:tblCellMar>
        <w:tblLook w:val="04A0" w:firstRow="1" w:lastRow="0" w:firstColumn="1" w:lastColumn="0" w:noHBand="0" w:noVBand="1"/>
      </w:tblPr>
      <w:tblGrid>
        <w:gridCol w:w="5140"/>
        <w:gridCol w:w="960"/>
      </w:tblGrid>
      <w:tr w:rsidR="00565FE3" w:rsidRPr="00FC2B6C" w14:paraId="2E5E8292" w14:textId="77777777" w:rsidTr="00C73FF8">
        <w:trPr>
          <w:trHeight w:val="400"/>
        </w:trPr>
        <w:tc>
          <w:tcPr>
            <w:tcW w:w="5140" w:type="dxa"/>
            <w:tcBorders>
              <w:top w:val="single" w:sz="4" w:space="0" w:color="auto"/>
              <w:left w:val="single" w:sz="4" w:space="0" w:color="auto"/>
              <w:bottom w:val="single" w:sz="4" w:space="0" w:color="auto"/>
              <w:right w:val="single" w:sz="4" w:space="0" w:color="auto"/>
            </w:tcBorders>
            <w:shd w:val="clear" w:color="000000" w:fill="008E40"/>
            <w:vAlign w:val="center"/>
            <w:hideMark/>
          </w:tcPr>
          <w:p w14:paraId="471EB2F6" w14:textId="77777777" w:rsidR="00565FE3" w:rsidRPr="00FC2B6C" w:rsidRDefault="00565FE3" w:rsidP="00C73FF8">
            <w:pPr>
              <w:spacing w:after="0"/>
              <w:rPr>
                <w:rFonts w:ascii="Calibri" w:eastAsia="Times New Roman" w:hAnsi="Calibri" w:cs="Calibri"/>
                <w:color w:val="FFFFFF"/>
                <w:sz w:val="18"/>
                <w:szCs w:val="18"/>
              </w:rPr>
            </w:pPr>
            <w:r w:rsidRPr="00FC2B6C">
              <w:rPr>
                <w:rFonts w:ascii="Calibri" w:eastAsia="Times New Roman" w:hAnsi="Calibri" w:cs="Calibri"/>
                <w:color w:val="FFFFFF"/>
                <w:sz w:val="18"/>
                <w:szCs w:val="18"/>
              </w:rPr>
              <w:t xml:space="preserve">Impegno aggiuntivo IA1 (Az. 1 e 2.1) </w:t>
            </w:r>
            <w:r w:rsidRPr="00FC2B6C">
              <w:rPr>
                <w:rFonts w:ascii="Calibri" w:eastAsia="Times New Roman" w:hAnsi="Calibri" w:cs="Calibri"/>
                <w:color w:val="FFFFFF"/>
                <w:sz w:val="18"/>
                <w:szCs w:val="18"/>
              </w:rPr>
              <w:br/>
              <w:t>Mantenimento delle stoppie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FC47236" w14:textId="77777777" w:rsidR="00565FE3" w:rsidRPr="00FC2B6C" w:rsidRDefault="00565FE3" w:rsidP="00C73FF8">
            <w:pPr>
              <w:spacing w:after="0"/>
              <w:jc w:val="center"/>
              <w:rPr>
                <w:rFonts w:ascii="Calibri" w:eastAsia="Times New Roman" w:hAnsi="Calibri" w:cs="Calibri"/>
                <w:color w:val="000000"/>
                <w:sz w:val="18"/>
                <w:szCs w:val="18"/>
              </w:rPr>
            </w:pPr>
            <w:r w:rsidRPr="00FC2B6C">
              <w:rPr>
                <w:rFonts w:ascii="Calibri" w:eastAsia="Times New Roman" w:hAnsi="Calibri" w:cs="Calibri"/>
                <w:color w:val="000000"/>
                <w:sz w:val="18"/>
                <w:szCs w:val="18"/>
              </w:rPr>
              <w:t>50</w:t>
            </w:r>
          </w:p>
        </w:tc>
      </w:tr>
      <w:tr w:rsidR="00565FE3" w:rsidRPr="00FC2B6C" w14:paraId="7AC9609E" w14:textId="77777777" w:rsidTr="00C73FF8">
        <w:trPr>
          <w:trHeight w:val="400"/>
        </w:trPr>
        <w:tc>
          <w:tcPr>
            <w:tcW w:w="5140" w:type="dxa"/>
            <w:tcBorders>
              <w:top w:val="nil"/>
              <w:left w:val="single" w:sz="4" w:space="0" w:color="auto"/>
              <w:bottom w:val="single" w:sz="4" w:space="0" w:color="auto"/>
              <w:right w:val="single" w:sz="4" w:space="0" w:color="auto"/>
            </w:tcBorders>
            <w:shd w:val="clear" w:color="000000" w:fill="008E40"/>
            <w:vAlign w:val="center"/>
            <w:hideMark/>
          </w:tcPr>
          <w:p w14:paraId="7AC3E5BD" w14:textId="77777777" w:rsidR="00565FE3" w:rsidRPr="00FC2B6C" w:rsidRDefault="00565FE3" w:rsidP="00C73FF8">
            <w:pPr>
              <w:spacing w:after="0"/>
              <w:rPr>
                <w:rFonts w:ascii="Calibri" w:eastAsia="Times New Roman" w:hAnsi="Calibri" w:cs="Calibri"/>
                <w:color w:val="FFFFFF"/>
                <w:sz w:val="18"/>
                <w:szCs w:val="18"/>
              </w:rPr>
            </w:pPr>
            <w:r w:rsidRPr="00FC2B6C">
              <w:rPr>
                <w:rFonts w:ascii="Calibri" w:eastAsia="Times New Roman" w:hAnsi="Calibri" w:cs="Calibri"/>
                <w:color w:val="FFFFFF"/>
                <w:sz w:val="18"/>
                <w:szCs w:val="18"/>
              </w:rPr>
              <w:t xml:space="preserve">Impegno aggiuntivo IA2 (Az. 1, 2.1 e 2.2) </w:t>
            </w:r>
            <w:r w:rsidRPr="00FC2B6C">
              <w:rPr>
                <w:rFonts w:ascii="Calibri" w:eastAsia="Times New Roman" w:hAnsi="Calibri" w:cs="Calibri"/>
                <w:color w:val="FFFFFF"/>
                <w:sz w:val="18"/>
                <w:szCs w:val="18"/>
              </w:rPr>
              <w:br/>
              <w:t>Sommersione invernale</w:t>
            </w:r>
          </w:p>
        </w:tc>
        <w:tc>
          <w:tcPr>
            <w:tcW w:w="960" w:type="dxa"/>
            <w:tcBorders>
              <w:top w:val="nil"/>
              <w:left w:val="nil"/>
              <w:bottom w:val="single" w:sz="4" w:space="0" w:color="auto"/>
              <w:right w:val="single" w:sz="4" w:space="0" w:color="auto"/>
            </w:tcBorders>
            <w:shd w:val="clear" w:color="auto" w:fill="auto"/>
            <w:vAlign w:val="center"/>
            <w:hideMark/>
          </w:tcPr>
          <w:p w14:paraId="48518789" w14:textId="77777777" w:rsidR="00565FE3" w:rsidRPr="00FC2B6C" w:rsidRDefault="00565FE3" w:rsidP="00C73FF8">
            <w:pPr>
              <w:spacing w:after="0"/>
              <w:jc w:val="center"/>
              <w:rPr>
                <w:rFonts w:ascii="Calibri" w:eastAsia="Times New Roman" w:hAnsi="Calibri" w:cs="Calibri"/>
                <w:color w:val="000000"/>
                <w:sz w:val="18"/>
                <w:szCs w:val="18"/>
              </w:rPr>
            </w:pPr>
            <w:r w:rsidRPr="00FC2B6C">
              <w:rPr>
                <w:rFonts w:ascii="Calibri" w:eastAsia="Times New Roman" w:hAnsi="Calibri" w:cs="Calibri"/>
                <w:color w:val="000000"/>
                <w:sz w:val="18"/>
                <w:szCs w:val="18"/>
              </w:rPr>
              <w:t>200</w:t>
            </w:r>
          </w:p>
        </w:tc>
      </w:tr>
      <w:tr w:rsidR="00565FE3" w:rsidRPr="00FC2B6C" w14:paraId="5DDDD9F2" w14:textId="77777777" w:rsidTr="00C73FF8">
        <w:trPr>
          <w:trHeight w:val="400"/>
        </w:trPr>
        <w:tc>
          <w:tcPr>
            <w:tcW w:w="5140" w:type="dxa"/>
            <w:tcBorders>
              <w:top w:val="nil"/>
              <w:left w:val="single" w:sz="4" w:space="0" w:color="auto"/>
              <w:bottom w:val="single" w:sz="4" w:space="0" w:color="auto"/>
              <w:right w:val="single" w:sz="4" w:space="0" w:color="auto"/>
            </w:tcBorders>
            <w:shd w:val="clear" w:color="000000" w:fill="008E40"/>
            <w:vAlign w:val="center"/>
            <w:hideMark/>
          </w:tcPr>
          <w:p w14:paraId="1A8C830A" w14:textId="77777777" w:rsidR="00565FE3" w:rsidRPr="00FC2B6C" w:rsidRDefault="00565FE3" w:rsidP="00C73FF8">
            <w:pPr>
              <w:spacing w:after="0"/>
              <w:rPr>
                <w:rFonts w:ascii="Calibri" w:eastAsia="Times New Roman" w:hAnsi="Calibri" w:cs="Calibri"/>
                <w:color w:val="FFFFFF"/>
                <w:sz w:val="18"/>
                <w:szCs w:val="18"/>
              </w:rPr>
            </w:pPr>
            <w:r w:rsidRPr="00FC2B6C">
              <w:rPr>
                <w:rFonts w:ascii="Calibri" w:eastAsia="Times New Roman" w:hAnsi="Calibri" w:cs="Calibri"/>
                <w:color w:val="FFFFFF"/>
                <w:sz w:val="18"/>
                <w:szCs w:val="18"/>
              </w:rPr>
              <w:t xml:space="preserve">Impegno aggiuntivo IA3 (Az. 1 e 2.1) </w:t>
            </w:r>
            <w:r w:rsidRPr="00FC2B6C">
              <w:rPr>
                <w:rFonts w:ascii="Calibri" w:eastAsia="Times New Roman" w:hAnsi="Calibri" w:cs="Calibri"/>
                <w:color w:val="FFFFFF"/>
                <w:sz w:val="18"/>
                <w:szCs w:val="18"/>
              </w:rPr>
              <w:br/>
              <w:t>Controllo della vegetazione degli argini con mezzi meccanici (3 argini)</w:t>
            </w:r>
          </w:p>
        </w:tc>
        <w:tc>
          <w:tcPr>
            <w:tcW w:w="960" w:type="dxa"/>
            <w:tcBorders>
              <w:top w:val="nil"/>
              <w:left w:val="nil"/>
              <w:bottom w:val="single" w:sz="4" w:space="0" w:color="auto"/>
              <w:right w:val="single" w:sz="4" w:space="0" w:color="auto"/>
            </w:tcBorders>
            <w:shd w:val="clear" w:color="auto" w:fill="auto"/>
            <w:vAlign w:val="center"/>
            <w:hideMark/>
          </w:tcPr>
          <w:p w14:paraId="1B8BD101" w14:textId="77777777" w:rsidR="00565FE3" w:rsidRPr="00FC2B6C" w:rsidRDefault="00565FE3" w:rsidP="00C73FF8">
            <w:pPr>
              <w:spacing w:after="0"/>
              <w:jc w:val="center"/>
              <w:rPr>
                <w:rFonts w:ascii="Calibri" w:eastAsia="Times New Roman" w:hAnsi="Calibri" w:cs="Calibri"/>
                <w:color w:val="000000"/>
                <w:sz w:val="18"/>
                <w:szCs w:val="18"/>
              </w:rPr>
            </w:pPr>
            <w:r w:rsidRPr="00FC2B6C">
              <w:rPr>
                <w:rFonts w:ascii="Calibri" w:eastAsia="Times New Roman" w:hAnsi="Calibri" w:cs="Calibri"/>
                <w:color w:val="000000"/>
                <w:sz w:val="18"/>
                <w:szCs w:val="18"/>
              </w:rPr>
              <w:t>95,9</w:t>
            </w:r>
          </w:p>
        </w:tc>
      </w:tr>
      <w:tr w:rsidR="00565FE3" w:rsidRPr="00FC2B6C" w14:paraId="2F12F982" w14:textId="77777777" w:rsidTr="00C73FF8">
        <w:trPr>
          <w:trHeight w:val="400"/>
        </w:trPr>
        <w:tc>
          <w:tcPr>
            <w:tcW w:w="5140" w:type="dxa"/>
            <w:tcBorders>
              <w:top w:val="nil"/>
              <w:left w:val="single" w:sz="4" w:space="0" w:color="auto"/>
              <w:bottom w:val="single" w:sz="4" w:space="0" w:color="auto"/>
              <w:right w:val="single" w:sz="4" w:space="0" w:color="auto"/>
            </w:tcBorders>
            <w:shd w:val="clear" w:color="000000" w:fill="008E40"/>
            <w:vAlign w:val="center"/>
            <w:hideMark/>
          </w:tcPr>
          <w:p w14:paraId="22FEF6CD" w14:textId="77777777" w:rsidR="00565FE3" w:rsidRPr="0011636C" w:rsidRDefault="00565FE3" w:rsidP="00C73FF8">
            <w:pPr>
              <w:spacing w:after="0"/>
              <w:rPr>
                <w:rFonts w:ascii="Calibri" w:eastAsia="Times New Roman" w:hAnsi="Calibri" w:cs="Calibri"/>
                <w:strike/>
                <w:color w:val="FF0000"/>
                <w:sz w:val="18"/>
                <w:szCs w:val="18"/>
                <w:highlight w:val="yellow"/>
              </w:rPr>
            </w:pPr>
            <w:r w:rsidRPr="0011636C">
              <w:rPr>
                <w:rFonts w:ascii="Calibri" w:eastAsia="Times New Roman" w:hAnsi="Calibri" w:cs="Calibri"/>
                <w:strike/>
                <w:color w:val="FF0000"/>
                <w:sz w:val="18"/>
                <w:szCs w:val="18"/>
                <w:highlight w:val="yellow"/>
              </w:rPr>
              <w:t xml:space="preserve">Impegno aggiuntivo IA3 (Az. 1 e 2.1) </w:t>
            </w:r>
            <w:r w:rsidRPr="0011636C">
              <w:rPr>
                <w:rFonts w:ascii="Calibri" w:eastAsia="Times New Roman" w:hAnsi="Calibri" w:cs="Calibri"/>
                <w:strike/>
                <w:color w:val="FF0000"/>
                <w:sz w:val="18"/>
                <w:szCs w:val="18"/>
                <w:highlight w:val="yellow"/>
              </w:rPr>
              <w:br/>
              <w:t>Controllo della vegetazione degli argini con mezzi meccanici (4 argini)</w:t>
            </w:r>
          </w:p>
        </w:tc>
        <w:tc>
          <w:tcPr>
            <w:tcW w:w="960" w:type="dxa"/>
            <w:tcBorders>
              <w:top w:val="nil"/>
              <w:left w:val="nil"/>
              <w:bottom w:val="single" w:sz="4" w:space="0" w:color="auto"/>
              <w:right w:val="single" w:sz="4" w:space="0" w:color="auto"/>
            </w:tcBorders>
            <w:shd w:val="clear" w:color="auto" w:fill="auto"/>
            <w:vAlign w:val="center"/>
            <w:hideMark/>
          </w:tcPr>
          <w:p w14:paraId="2A4EE0CE" w14:textId="77777777" w:rsidR="00565FE3" w:rsidRPr="0011636C" w:rsidRDefault="00565FE3" w:rsidP="00C73FF8">
            <w:pPr>
              <w:spacing w:after="0"/>
              <w:jc w:val="center"/>
              <w:rPr>
                <w:rFonts w:ascii="Calibri" w:eastAsia="Times New Roman" w:hAnsi="Calibri" w:cs="Calibri"/>
                <w:strike/>
                <w:color w:val="FF0000"/>
                <w:sz w:val="18"/>
                <w:szCs w:val="18"/>
                <w:highlight w:val="yellow"/>
              </w:rPr>
            </w:pPr>
            <w:r w:rsidRPr="0011636C">
              <w:rPr>
                <w:rFonts w:ascii="Calibri" w:eastAsia="Times New Roman" w:hAnsi="Calibri" w:cs="Calibri"/>
                <w:strike/>
                <w:color w:val="FF0000"/>
                <w:sz w:val="18"/>
                <w:szCs w:val="18"/>
                <w:highlight w:val="yellow"/>
              </w:rPr>
              <w:t>137,6</w:t>
            </w:r>
          </w:p>
        </w:tc>
      </w:tr>
    </w:tbl>
    <w:p w14:paraId="05FAAC53" w14:textId="77777777" w:rsidR="00565FE3" w:rsidRDefault="00565FE3" w:rsidP="00565FE3">
      <w:pPr>
        <w:autoSpaceDE w:val="0"/>
        <w:autoSpaceDN w:val="0"/>
        <w:adjustRightInd w:val="0"/>
        <w:spacing w:after="0"/>
        <w:rPr>
          <w:rFonts w:ascii="Calibri,Bold" w:hAnsi="Calibri,Bold" w:cs="Calibri,Bold"/>
          <w:b/>
          <w:bCs/>
          <w:color w:val="000000"/>
        </w:rPr>
      </w:pPr>
    </w:p>
    <w:p w14:paraId="7CB19330"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74E5C0E2" w14:textId="77777777" w:rsidTr="00C73FF8">
        <w:trPr>
          <w:trHeight w:val="163"/>
        </w:trPr>
        <w:tc>
          <w:tcPr>
            <w:tcW w:w="4673" w:type="dxa"/>
            <w:vMerge w:val="restart"/>
            <w:shd w:val="clear" w:color="auto" w:fill="008E40"/>
            <w:vAlign w:val="center"/>
          </w:tcPr>
          <w:p w14:paraId="43688AA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1C9B157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04922017"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6A2BFE3D" w14:textId="77777777" w:rsidTr="00C73FF8">
        <w:trPr>
          <w:trHeight w:val="139"/>
        </w:trPr>
        <w:tc>
          <w:tcPr>
            <w:tcW w:w="4673" w:type="dxa"/>
            <w:vMerge/>
            <w:shd w:val="clear" w:color="auto" w:fill="008E40"/>
            <w:vAlign w:val="center"/>
          </w:tcPr>
          <w:p w14:paraId="2D259696"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160ED555"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521AD360"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34C5475F" w14:textId="77777777" w:rsidR="00565FE3" w:rsidRPr="0052133D" w:rsidRDefault="00565FE3" w:rsidP="00565FE3">
      <w:pPr>
        <w:spacing w:after="0"/>
        <w:rPr>
          <w:rFonts w:cstheme="minorHAnsi"/>
          <w:b/>
          <w:bCs/>
        </w:rPr>
      </w:pPr>
    </w:p>
    <w:p w14:paraId="0F4FDFDB"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 con OCM</w:t>
      </w:r>
    </w:p>
    <w:p w14:paraId="064B8DF5" w14:textId="77777777" w:rsidR="00565FE3" w:rsidRPr="00F9582F" w:rsidRDefault="00565FE3" w:rsidP="00565FE3">
      <w:pPr>
        <w:rPr>
          <w:rFonts w:eastAsiaTheme="majorEastAsia" w:cstheme="minorHAnsi"/>
          <w:b/>
          <w:bCs/>
          <w:color w:val="008000"/>
          <w:sz w:val="24"/>
          <w:szCs w:val="24"/>
        </w:rPr>
      </w:pPr>
      <w:r w:rsidRPr="00F9582F">
        <w:rPr>
          <w:sz w:val="20"/>
          <w:szCs w:val="20"/>
        </w:rPr>
        <w:t>Non prevista.</w:t>
      </w:r>
      <w:r w:rsidRPr="00F9582F">
        <w:rPr>
          <w:rFonts w:cstheme="minorHAnsi"/>
          <w:b/>
          <w:bCs/>
          <w:sz w:val="20"/>
          <w:szCs w:val="20"/>
        </w:rPr>
        <w:br w:type="page"/>
      </w:r>
    </w:p>
    <w:p w14:paraId="1B91A8BA" w14:textId="77777777" w:rsidR="00565FE3" w:rsidRPr="00F6220C" w:rsidRDefault="00565FE3" w:rsidP="00565FE3">
      <w:pPr>
        <w:pStyle w:val="Titolo2"/>
        <w:rPr>
          <w:rFonts w:asciiTheme="minorHAnsi" w:hAnsiTheme="minorHAnsi" w:cstheme="minorHAnsi"/>
          <w:b/>
          <w:bCs/>
        </w:rPr>
      </w:pPr>
      <w:bookmarkStart w:id="43" w:name="_Toc133425205"/>
      <w:r w:rsidRPr="00F6220C">
        <w:rPr>
          <w:rFonts w:asciiTheme="minorHAnsi" w:hAnsiTheme="minorHAnsi" w:cstheme="minorHAnsi"/>
          <w:b/>
          <w:bCs/>
        </w:rPr>
        <w:t>SRA28</w:t>
      </w:r>
      <w:r>
        <w:rPr>
          <w:rFonts w:asciiTheme="minorHAnsi" w:hAnsiTheme="minorHAnsi" w:cstheme="minorHAnsi"/>
          <w:b/>
          <w:bCs/>
        </w:rPr>
        <w:t xml:space="preserve"> – Sostegno per mantenimento della forestazione/imboschimento e sistemi agroforestali</w:t>
      </w:r>
      <w:bookmarkEnd w:id="43"/>
    </w:p>
    <w:p w14:paraId="3E02AE4E"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07E5ABCC" w14:textId="77777777" w:rsidR="00565FE3" w:rsidRPr="0052133D" w:rsidRDefault="00565FE3" w:rsidP="00565FE3">
      <w:pPr>
        <w:spacing w:before="40" w:after="40"/>
        <w:jc w:val="both"/>
        <w:rPr>
          <w:noProof/>
          <w:sz w:val="20"/>
          <w:szCs w:val="20"/>
        </w:rPr>
      </w:pPr>
      <w:r w:rsidRPr="0052133D">
        <w:rPr>
          <w:noProof/>
          <w:sz w:val="20"/>
          <w:szCs w:val="20"/>
        </w:rPr>
        <w:t xml:space="preserve">L’intervento prevede un </w:t>
      </w:r>
      <w:r w:rsidRPr="0052133D">
        <w:rPr>
          <w:b/>
          <w:bCs/>
          <w:noProof/>
          <w:sz w:val="20"/>
          <w:szCs w:val="20"/>
        </w:rPr>
        <w:t>pagamento annuale per ettaro di SAU</w:t>
      </w:r>
      <w:r w:rsidRPr="0052133D">
        <w:rPr>
          <w:noProof/>
          <w:sz w:val="20"/>
          <w:szCs w:val="20"/>
        </w:rPr>
        <w:t xml:space="preserve"> per il </w:t>
      </w:r>
      <w:r w:rsidRPr="0052133D">
        <w:rPr>
          <w:b/>
          <w:bCs/>
          <w:noProof/>
          <w:sz w:val="20"/>
          <w:szCs w:val="20"/>
        </w:rPr>
        <w:t>mancato reddito</w:t>
      </w:r>
      <w:r w:rsidRPr="0052133D">
        <w:rPr>
          <w:noProof/>
          <w:sz w:val="20"/>
          <w:szCs w:val="20"/>
        </w:rPr>
        <w:t xml:space="preserve"> e la </w:t>
      </w:r>
      <w:r w:rsidRPr="0052133D">
        <w:rPr>
          <w:b/>
          <w:bCs/>
          <w:noProof/>
          <w:sz w:val="20"/>
          <w:szCs w:val="20"/>
        </w:rPr>
        <w:t>manutenzione</w:t>
      </w:r>
      <w:r w:rsidRPr="0052133D">
        <w:rPr>
          <w:noProof/>
          <w:sz w:val="20"/>
          <w:szCs w:val="20"/>
        </w:rPr>
        <w:t xml:space="preserve"> degli impianti </w:t>
      </w:r>
      <w:r w:rsidRPr="0052133D">
        <w:rPr>
          <w:sz w:val="20"/>
          <w:szCs w:val="20"/>
        </w:rPr>
        <w:t>di arboricoltura a ciclo medio- lungo</w:t>
      </w:r>
      <w:r w:rsidRPr="0052133D">
        <w:rPr>
          <w:noProof/>
          <w:color w:val="000000"/>
          <w:sz w:val="20"/>
          <w:szCs w:val="20"/>
        </w:rPr>
        <w:t xml:space="preserve"> realizzati su superfici agricole e non agricole con gli interventi SRD05 e SRD10 del PSP 2023-2027 o con l’operazione 8.1.01 tipologia B del PSR Lombardia 2014-2022 (impianti collaudati a partire dal 2022).</w:t>
      </w:r>
    </w:p>
    <w:p w14:paraId="10FC7333" w14:textId="77777777" w:rsidR="00565FE3" w:rsidRPr="0052133D" w:rsidRDefault="00565FE3" w:rsidP="00565FE3">
      <w:pPr>
        <w:spacing w:before="40" w:after="40"/>
        <w:jc w:val="both"/>
        <w:rPr>
          <w:noProof/>
          <w:color w:val="000000"/>
          <w:sz w:val="20"/>
          <w:szCs w:val="20"/>
        </w:rPr>
      </w:pPr>
      <w:r w:rsidRPr="0052133D">
        <w:rPr>
          <w:noProof/>
          <w:color w:val="000000"/>
          <w:sz w:val="20"/>
          <w:szCs w:val="20"/>
        </w:rPr>
        <w:t>L’intervento è volto ad incrementare l’assorbimento e lo stoccaggio del carbonio, nei soprassuoli, nel suolo e nella biomassa legnosa e a migliorare la conservazione della biodiversità forestale.</w:t>
      </w:r>
    </w:p>
    <w:p w14:paraId="3FDC26F2" w14:textId="77777777" w:rsidR="00565FE3" w:rsidRPr="0052133D" w:rsidRDefault="00565FE3" w:rsidP="00565FE3">
      <w:pPr>
        <w:spacing w:before="40" w:after="40"/>
        <w:jc w:val="both"/>
        <w:rPr>
          <w:sz w:val="20"/>
          <w:szCs w:val="20"/>
        </w:rPr>
      </w:pPr>
      <w:r w:rsidRPr="0052133D">
        <w:rPr>
          <w:sz w:val="20"/>
          <w:szCs w:val="20"/>
        </w:rPr>
        <w:t>Regione Lombardia intende attivare le seguenti azioni:</w:t>
      </w:r>
    </w:p>
    <w:p w14:paraId="7BCEED53" w14:textId="77777777" w:rsidR="00565FE3" w:rsidRPr="0052133D" w:rsidRDefault="00565FE3" w:rsidP="00565FE3">
      <w:pPr>
        <w:pStyle w:val="Paragrafoelenco"/>
        <w:numPr>
          <w:ilvl w:val="0"/>
          <w:numId w:val="33"/>
        </w:numPr>
        <w:spacing w:before="40" w:after="40"/>
        <w:jc w:val="both"/>
        <w:rPr>
          <w:sz w:val="20"/>
          <w:szCs w:val="20"/>
        </w:rPr>
      </w:pPr>
      <w:r w:rsidRPr="0052133D">
        <w:rPr>
          <w:b/>
          <w:bCs/>
          <w:sz w:val="20"/>
          <w:szCs w:val="20"/>
        </w:rPr>
        <w:t>SRA28.2)</w:t>
      </w:r>
      <w:r w:rsidRPr="0052133D">
        <w:rPr>
          <w:sz w:val="20"/>
          <w:szCs w:val="20"/>
        </w:rPr>
        <w:t xml:space="preserve"> Mantenimento impianto di arboricoltura a ciclo breve o medio-lungo su superfici agricole;</w:t>
      </w:r>
    </w:p>
    <w:p w14:paraId="4C737A12" w14:textId="77777777" w:rsidR="00565FE3" w:rsidRPr="0052133D" w:rsidRDefault="00565FE3" w:rsidP="00565FE3">
      <w:pPr>
        <w:pStyle w:val="Paragrafoelenco"/>
        <w:numPr>
          <w:ilvl w:val="0"/>
          <w:numId w:val="62"/>
        </w:numPr>
        <w:rPr>
          <w:rFonts w:cstheme="minorHAnsi"/>
          <w:sz w:val="20"/>
          <w:szCs w:val="20"/>
        </w:rPr>
      </w:pPr>
      <w:r w:rsidRPr="0052133D">
        <w:rPr>
          <w:rFonts w:cstheme="minorHAnsi"/>
          <w:sz w:val="20"/>
          <w:szCs w:val="20"/>
        </w:rPr>
        <w:t>Impianti a ciclo medio-lungo, copertura dei costi di manutenzione (cure colturali) e il mancato reddito agricolo;</w:t>
      </w:r>
    </w:p>
    <w:p w14:paraId="051ED431" w14:textId="77777777" w:rsidR="00565FE3" w:rsidRPr="0052133D" w:rsidRDefault="00565FE3" w:rsidP="00565FE3">
      <w:pPr>
        <w:pStyle w:val="Paragrafoelenco"/>
        <w:numPr>
          <w:ilvl w:val="0"/>
          <w:numId w:val="33"/>
        </w:numPr>
        <w:spacing w:before="40" w:after="0"/>
        <w:jc w:val="both"/>
        <w:rPr>
          <w:sz w:val="20"/>
          <w:szCs w:val="20"/>
        </w:rPr>
      </w:pPr>
      <w:r w:rsidRPr="0052133D">
        <w:rPr>
          <w:b/>
          <w:bCs/>
          <w:sz w:val="20"/>
          <w:szCs w:val="20"/>
        </w:rPr>
        <w:t>SRA28.5)</w:t>
      </w:r>
      <w:r w:rsidRPr="0052133D">
        <w:rPr>
          <w:sz w:val="20"/>
          <w:szCs w:val="20"/>
        </w:rPr>
        <w:t xml:space="preserve"> Mantenimento impianto arboricoltura a ciclo breve o medio-lungo su superfici non agricole.</w:t>
      </w:r>
    </w:p>
    <w:p w14:paraId="0ABF1281" w14:textId="77777777" w:rsidR="00565FE3" w:rsidRPr="007559CF" w:rsidRDefault="00565FE3" w:rsidP="00565FE3">
      <w:pPr>
        <w:pStyle w:val="Paragrafoelenco"/>
        <w:numPr>
          <w:ilvl w:val="0"/>
          <w:numId w:val="63"/>
        </w:numPr>
        <w:spacing w:before="40" w:after="0"/>
        <w:jc w:val="both"/>
        <w:rPr>
          <w:sz w:val="20"/>
          <w:szCs w:val="20"/>
        </w:rPr>
      </w:pPr>
      <w:r w:rsidRPr="007559CF">
        <w:rPr>
          <w:sz w:val="20"/>
          <w:szCs w:val="20"/>
        </w:rPr>
        <w:t>Impianti a ciclo medio-lungo, copertura dei costi di manutenzione (cure colturali).</w:t>
      </w:r>
    </w:p>
    <w:p w14:paraId="5F3582E7" w14:textId="77777777" w:rsidR="00565FE3" w:rsidRPr="0052133D" w:rsidRDefault="00565FE3" w:rsidP="00565FE3">
      <w:pPr>
        <w:spacing w:before="40" w:after="0"/>
        <w:jc w:val="both"/>
        <w:rPr>
          <w:sz w:val="20"/>
          <w:szCs w:val="20"/>
        </w:rPr>
      </w:pPr>
      <w:r w:rsidRPr="0052133D">
        <w:rPr>
          <w:sz w:val="20"/>
          <w:szCs w:val="20"/>
        </w:rPr>
        <w:t xml:space="preserve">L’intervento prevede, per i soli soggetti privati, un </w:t>
      </w:r>
      <w:r w:rsidRPr="0052133D">
        <w:rPr>
          <w:b/>
          <w:bCs/>
          <w:sz w:val="20"/>
          <w:szCs w:val="20"/>
        </w:rPr>
        <w:t>premio per il mancato reddito</w:t>
      </w:r>
      <w:r w:rsidRPr="0052133D">
        <w:rPr>
          <w:sz w:val="20"/>
          <w:szCs w:val="20"/>
        </w:rPr>
        <w:t xml:space="preserve"> per impianti realizzati su terreni agricoli per una durata pari a: </w:t>
      </w:r>
    </w:p>
    <w:p w14:paraId="22EBBFEC" w14:textId="77777777" w:rsidR="00565FE3" w:rsidRPr="0052133D" w:rsidRDefault="00565FE3" w:rsidP="00565FE3">
      <w:pPr>
        <w:pStyle w:val="Paragrafoelenco"/>
        <w:numPr>
          <w:ilvl w:val="0"/>
          <w:numId w:val="46"/>
        </w:numPr>
        <w:spacing w:before="40" w:after="0"/>
        <w:jc w:val="both"/>
        <w:rPr>
          <w:sz w:val="20"/>
          <w:szCs w:val="20"/>
        </w:rPr>
      </w:pPr>
      <w:r w:rsidRPr="0052133D">
        <w:rPr>
          <w:b/>
          <w:bCs/>
          <w:sz w:val="20"/>
          <w:szCs w:val="20"/>
        </w:rPr>
        <w:t>10 anni</w:t>
      </w:r>
      <w:r w:rsidRPr="0052133D">
        <w:rPr>
          <w:sz w:val="20"/>
          <w:szCs w:val="20"/>
        </w:rPr>
        <w:t>;</w:t>
      </w:r>
    </w:p>
    <w:p w14:paraId="492E78B5" w14:textId="77777777" w:rsidR="00565FE3" w:rsidRPr="0052133D" w:rsidRDefault="00565FE3" w:rsidP="00565FE3">
      <w:pPr>
        <w:pStyle w:val="Paragrafoelenco"/>
        <w:numPr>
          <w:ilvl w:val="0"/>
          <w:numId w:val="46"/>
        </w:numPr>
        <w:spacing w:before="40" w:after="0"/>
        <w:jc w:val="both"/>
        <w:rPr>
          <w:sz w:val="20"/>
          <w:szCs w:val="20"/>
        </w:rPr>
      </w:pPr>
      <w:r w:rsidRPr="0052133D">
        <w:rPr>
          <w:b/>
          <w:bCs/>
          <w:sz w:val="20"/>
          <w:szCs w:val="20"/>
        </w:rPr>
        <w:t xml:space="preserve">5 anni </w:t>
      </w:r>
      <w:r w:rsidRPr="0052133D">
        <w:rPr>
          <w:sz w:val="20"/>
          <w:szCs w:val="20"/>
        </w:rPr>
        <w:t>con piante micorrizate.</w:t>
      </w:r>
    </w:p>
    <w:p w14:paraId="16D98588" w14:textId="77777777" w:rsidR="00565FE3" w:rsidRPr="0052133D" w:rsidRDefault="00565FE3" w:rsidP="00565FE3">
      <w:pPr>
        <w:spacing w:before="40" w:after="40"/>
        <w:jc w:val="both"/>
        <w:rPr>
          <w:sz w:val="20"/>
          <w:szCs w:val="20"/>
        </w:rPr>
      </w:pPr>
      <w:r w:rsidRPr="0052133D">
        <w:rPr>
          <w:sz w:val="20"/>
          <w:szCs w:val="20"/>
        </w:rPr>
        <w:t xml:space="preserve">L’intervento prevede, per i soli soggetti privati, un </w:t>
      </w:r>
      <w:r w:rsidRPr="0052133D">
        <w:rPr>
          <w:b/>
          <w:bCs/>
          <w:sz w:val="20"/>
          <w:szCs w:val="20"/>
        </w:rPr>
        <w:t>premio di manutenzion</w:t>
      </w:r>
      <w:r w:rsidRPr="0052133D">
        <w:rPr>
          <w:sz w:val="20"/>
          <w:szCs w:val="20"/>
        </w:rPr>
        <w:t xml:space="preserve">e per una durata pari a </w:t>
      </w:r>
      <w:r w:rsidRPr="0052133D">
        <w:rPr>
          <w:b/>
          <w:bCs/>
          <w:sz w:val="20"/>
          <w:szCs w:val="20"/>
        </w:rPr>
        <w:t xml:space="preserve">5 anni </w:t>
      </w:r>
      <w:r w:rsidRPr="0052133D">
        <w:rPr>
          <w:sz w:val="20"/>
          <w:szCs w:val="20"/>
        </w:rPr>
        <w:t>per impianti realizzati sia su terreni agricoli sia su terreni non agricoli.</w:t>
      </w:r>
    </w:p>
    <w:p w14:paraId="31E47AB7" w14:textId="77777777" w:rsidR="00565FE3" w:rsidRDefault="00565FE3" w:rsidP="00565FE3">
      <w:pPr>
        <w:spacing w:before="40" w:after="0"/>
        <w:jc w:val="both"/>
        <w:rPr>
          <w:noProof/>
          <w:color w:val="000000"/>
          <w:sz w:val="20"/>
          <w:szCs w:val="20"/>
        </w:rPr>
      </w:pPr>
      <w:r w:rsidRPr="0052133D">
        <w:rPr>
          <w:noProof/>
          <w:color w:val="000000"/>
          <w:sz w:val="20"/>
          <w:szCs w:val="20"/>
        </w:rPr>
        <w:t xml:space="preserve">Il calcolo per la durata dell’impegno </w:t>
      </w:r>
      <w:r w:rsidRPr="0052133D">
        <w:rPr>
          <w:noProof/>
          <w:sz w:val="20"/>
          <w:szCs w:val="20"/>
        </w:rPr>
        <w:t>per il riconoscimento dei premi è riferito all’</w:t>
      </w:r>
      <w:r w:rsidRPr="0052133D">
        <w:rPr>
          <w:b/>
          <w:bCs/>
          <w:noProof/>
          <w:sz w:val="20"/>
          <w:szCs w:val="20"/>
        </w:rPr>
        <w:t>anno solare</w:t>
      </w:r>
      <w:r w:rsidRPr="0052133D">
        <w:rPr>
          <w:noProof/>
          <w:sz w:val="20"/>
          <w:szCs w:val="20"/>
        </w:rPr>
        <w:t xml:space="preserve"> e decorre</w:t>
      </w:r>
      <w:r w:rsidRPr="0052133D">
        <w:rPr>
          <w:noProof/>
          <w:color w:val="000000"/>
          <w:sz w:val="20"/>
          <w:szCs w:val="20"/>
        </w:rPr>
        <w:t xml:space="preserve"> dal 1° gennaio dell’anno successivo a quello di presentazione della domanda di pagamento del saldo degli impianti realizzati con gli interventi SRD05 e SRD10.</w:t>
      </w:r>
    </w:p>
    <w:p w14:paraId="475CB785" w14:textId="77777777" w:rsidR="001D6A83" w:rsidRPr="001D6A83" w:rsidRDefault="001D6A83" w:rsidP="001D6A83">
      <w:pPr>
        <w:spacing w:after="0"/>
        <w:jc w:val="both"/>
        <w:rPr>
          <w:rFonts w:cstheme="minorHAnsi"/>
          <w:sz w:val="20"/>
          <w:szCs w:val="20"/>
        </w:rPr>
      </w:pPr>
      <w:r w:rsidRPr="001D6A83">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p w14:paraId="7A5FC6DB" w14:textId="4AF93BD0" w:rsidR="001D6A83" w:rsidRPr="001D6A83" w:rsidRDefault="001D6A83" w:rsidP="001D6A83">
      <w:pPr>
        <w:spacing w:before="40" w:after="0"/>
        <w:jc w:val="both"/>
        <w:rPr>
          <w:noProof/>
          <w:color w:val="000000"/>
        </w:rPr>
      </w:pPr>
      <w:r w:rsidRPr="001D6A83">
        <w:rPr>
          <w:rFonts w:cstheme="minorHAnsi"/>
          <w:sz w:val="20"/>
          <w:szCs w:val="20"/>
          <w:highlight w:val="green"/>
        </w:rPr>
        <w:t>L’intervento risulta in linea con gli obiettivi del progetto LIFE Strategic Nature Project “Natural connections for Natura2000 in Northern Italy to 2030”, in coerenza con il Prioritized Action Framework 21-27 della Lombardia.</w:t>
      </w:r>
    </w:p>
    <w:p w14:paraId="25447CD3" w14:textId="77777777" w:rsidR="00565FE3" w:rsidRPr="003A6EC1" w:rsidRDefault="00565FE3" w:rsidP="00565FE3">
      <w:pPr>
        <w:spacing w:before="40" w:after="0"/>
        <w:jc w:val="both"/>
      </w:pPr>
    </w:p>
    <w:p w14:paraId="4F7562EC" w14:textId="77777777" w:rsidR="00565FE3" w:rsidRPr="003A6EC1" w:rsidRDefault="00565FE3" w:rsidP="00565FE3">
      <w:pPr>
        <w:pStyle w:val="Titolo3"/>
        <w:rPr>
          <w:i/>
          <w:iCs/>
          <w:color w:val="365F91" w:themeColor="accent1" w:themeShade="BF"/>
          <w:sz w:val="22"/>
          <w:szCs w:val="22"/>
        </w:rPr>
      </w:pPr>
      <w:r w:rsidRPr="003A6EC1">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21"/>
        <w:gridCol w:w="728"/>
        <w:gridCol w:w="1239"/>
        <w:gridCol w:w="1115"/>
        <w:gridCol w:w="2588"/>
        <w:gridCol w:w="1336"/>
        <w:gridCol w:w="813"/>
        <w:gridCol w:w="700"/>
      </w:tblGrid>
      <w:tr w:rsidR="00565FE3" w:rsidRPr="008C2D3C" w14:paraId="3DF9423D" w14:textId="77777777" w:rsidTr="00C73FF8">
        <w:trPr>
          <w:trHeight w:val="405"/>
        </w:trPr>
        <w:tc>
          <w:tcPr>
            <w:tcW w:w="799" w:type="pct"/>
            <w:vMerge w:val="restart"/>
            <w:shd w:val="clear" w:color="auto" w:fill="008E40"/>
            <w:vAlign w:val="center"/>
          </w:tcPr>
          <w:p w14:paraId="6560E162" w14:textId="77777777" w:rsidR="00565FE3" w:rsidRPr="008C2D3C" w:rsidRDefault="00565FE3" w:rsidP="00C73FF8">
            <w:pPr>
              <w:spacing w:after="0"/>
              <w:jc w:val="center"/>
              <w:rPr>
                <w:rFonts w:cstheme="minorHAnsi"/>
                <w:b/>
                <w:bCs/>
                <w:color w:val="002060"/>
                <w:sz w:val="18"/>
                <w:szCs w:val="18"/>
              </w:rPr>
            </w:pPr>
            <w:r w:rsidRPr="008C2D3C">
              <w:rPr>
                <w:rFonts w:cstheme="minorHAnsi"/>
                <w:b/>
                <w:bCs/>
                <w:color w:val="FFFFFF" w:themeColor="background1"/>
                <w:sz w:val="18"/>
                <w:szCs w:val="18"/>
              </w:rPr>
              <w:t>Codice intervento</w:t>
            </w:r>
          </w:p>
        </w:tc>
        <w:tc>
          <w:tcPr>
            <w:tcW w:w="359" w:type="pct"/>
            <w:vMerge w:val="restart"/>
            <w:vAlign w:val="center"/>
          </w:tcPr>
          <w:p w14:paraId="50B34AC9" w14:textId="77777777" w:rsidR="00565FE3" w:rsidRPr="008C2D3C" w:rsidRDefault="00565FE3" w:rsidP="00C73FF8">
            <w:pPr>
              <w:spacing w:after="0"/>
              <w:jc w:val="center"/>
              <w:rPr>
                <w:rFonts w:cstheme="minorHAnsi"/>
                <w:b/>
                <w:bCs/>
                <w:sz w:val="18"/>
                <w:szCs w:val="18"/>
              </w:rPr>
            </w:pPr>
            <w:r w:rsidRPr="008C2D3C">
              <w:rPr>
                <w:rFonts w:cstheme="minorHAnsi"/>
                <w:b/>
                <w:bCs/>
                <w:sz w:val="18"/>
                <w:szCs w:val="18"/>
              </w:rPr>
              <w:t>SRA</w:t>
            </w:r>
            <w:r>
              <w:rPr>
                <w:rFonts w:cstheme="minorHAnsi"/>
                <w:b/>
                <w:bCs/>
                <w:sz w:val="18"/>
                <w:szCs w:val="18"/>
              </w:rPr>
              <w:t>2</w:t>
            </w:r>
            <w:r w:rsidRPr="008C2D3C">
              <w:rPr>
                <w:rFonts w:cstheme="minorHAnsi"/>
                <w:b/>
                <w:bCs/>
                <w:sz w:val="18"/>
                <w:szCs w:val="18"/>
              </w:rPr>
              <w:t>8</w:t>
            </w:r>
          </w:p>
        </w:tc>
        <w:tc>
          <w:tcPr>
            <w:tcW w:w="611" w:type="pct"/>
            <w:vMerge w:val="restart"/>
            <w:shd w:val="clear" w:color="auto" w:fill="008E40"/>
            <w:vAlign w:val="center"/>
          </w:tcPr>
          <w:p w14:paraId="0948E73A" w14:textId="77777777" w:rsidR="00565FE3" w:rsidRPr="008C2D3C" w:rsidRDefault="00565FE3" w:rsidP="00C73FF8">
            <w:pPr>
              <w:spacing w:after="0"/>
              <w:jc w:val="center"/>
              <w:rPr>
                <w:rFonts w:cstheme="minorHAnsi"/>
                <w:b/>
                <w:bCs/>
                <w:color w:val="002060"/>
                <w:sz w:val="18"/>
                <w:szCs w:val="18"/>
              </w:rPr>
            </w:pPr>
            <w:r w:rsidRPr="008C2D3C">
              <w:rPr>
                <w:rFonts w:cstheme="minorHAnsi"/>
                <w:b/>
                <w:bCs/>
                <w:color w:val="FFFFFF" w:themeColor="background1"/>
                <w:sz w:val="18"/>
                <w:szCs w:val="18"/>
              </w:rPr>
              <w:t>Titolo intervento</w:t>
            </w:r>
          </w:p>
        </w:tc>
        <w:tc>
          <w:tcPr>
            <w:tcW w:w="1826" w:type="pct"/>
            <w:gridSpan w:val="2"/>
            <w:vMerge w:val="restart"/>
            <w:vAlign w:val="center"/>
          </w:tcPr>
          <w:p w14:paraId="4CDB4641" w14:textId="77777777" w:rsidR="00565FE3" w:rsidRPr="008C2D3C" w:rsidRDefault="00565FE3" w:rsidP="00C73FF8">
            <w:pPr>
              <w:spacing w:after="0"/>
              <w:jc w:val="center"/>
              <w:rPr>
                <w:rFonts w:cstheme="minorHAnsi"/>
                <w:b/>
                <w:bCs/>
                <w:sz w:val="18"/>
                <w:szCs w:val="18"/>
              </w:rPr>
            </w:pPr>
            <w:r w:rsidRPr="008C2D3C">
              <w:rPr>
                <w:rFonts w:cstheme="minorHAnsi"/>
                <w:b/>
                <w:bCs/>
                <w:sz w:val="18"/>
                <w:szCs w:val="18"/>
              </w:rPr>
              <w:t>Sostegno per mantenimento della forestazione/imboschimento e sistemi agroforestali</w:t>
            </w:r>
          </w:p>
        </w:tc>
        <w:tc>
          <w:tcPr>
            <w:tcW w:w="659" w:type="pct"/>
            <w:vMerge w:val="restart"/>
            <w:shd w:val="clear" w:color="auto" w:fill="008E40"/>
            <w:vAlign w:val="center"/>
          </w:tcPr>
          <w:p w14:paraId="13230F92" w14:textId="77777777" w:rsidR="00565FE3" w:rsidRPr="008C2D3C" w:rsidRDefault="00565FE3" w:rsidP="00C73FF8">
            <w:pPr>
              <w:spacing w:after="0"/>
              <w:jc w:val="center"/>
              <w:rPr>
                <w:rFonts w:cstheme="minorHAnsi"/>
                <w:b/>
                <w:bCs/>
                <w:color w:val="FFFFFF" w:themeColor="background1"/>
                <w:sz w:val="18"/>
                <w:szCs w:val="18"/>
              </w:rPr>
            </w:pPr>
            <w:r w:rsidRPr="008C2D3C">
              <w:rPr>
                <w:rFonts w:cstheme="minorHAnsi"/>
                <w:b/>
                <w:bCs/>
                <w:color w:val="FFFFFF" w:themeColor="background1"/>
                <w:sz w:val="18"/>
                <w:szCs w:val="18"/>
              </w:rPr>
              <w:t>Attivato da Regione Lombardia</w:t>
            </w:r>
          </w:p>
        </w:tc>
        <w:tc>
          <w:tcPr>
            <w:tcW w:w="401" w:type="pct"/>
            <w:shd w:val="clear" w:color="auto" w:fill="92D050"/>
            <w:vAlign w:val="center"/>
          </w:tcPr>
          <w:p w14:paraId="4319135B" w14:textId="77777777" w:rsidR="00565FE3" w:rsidRPr="008C2D3C" w:rsidRDefault="00565FE3" w:rsidP="00C73FF8">
            <w:pPr>
              <w:spacing w:after="0"/>
              <w:jc w:val="center"/>
              <w:rPr>
                <w:rFonts w:cstheme="minorHAnsi"/>
                <w:b/>
                <w:bCs/>
                <w:color w:val="FFFFFF" w:themeColor="background1"/>
                <w:sz w:val="18"/>
                <w:szCs w:val="18"/>
              </w:rPr>
            </w:pPr>
            <w:r w:rsidRPr="008C2D3C">
              <w:rPr>
                <w:rFonts w:cstheme="minorHAnsi"/>
                <w:b/>
                <w:bCs/>
                <w:color w:val="FFFFFF" w:themeColor="background1"/>
                <w:sz w:val="18"/>
                <w:szCs w:val="18"/>
              </w:rPr>
              <w:t>Sì</w:t>
            </w:r>
          </w:p>
        </w:tc>
        <w:sdt>
          <w:sdtPr>
            <w:rPr>
              <w:rFonts w:cstheme="minorHAnsi"/>
            </w:rPr>
            <w:id w:val="181797203"/>
            <w14:checkbox>
              <w14:checked w14:val="1"/>
              <w14:checkedState w14:val="2612" w14:font="MS Gothic"/>
              <w14:uncheckedState w14:val="2610" w14:font="MS Gothic"/>
            </w14:checkbox>
          </w:sdtPr>
          <w:sdtEndPr/>
          <w:sdtContent>
            <w:tc>
              <w:tcPr>
                <w:tcW w:w="345" w:type="pct"/>
                <w:vAlign w:val="center"/>
              </w:tcPr>
              <w:p w14:paraId="34085031" w14:textId="77777777" w:rsidR="00565FE3" w:rsidRPr="008C2D3C"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8C2D3C" w14:paraId="281A9AF3" w14:textId="77777777" w:rsidTr="00C73FF8">
        <w:trPr>
          <w:trHeight w:val="405"/>
        </w:trPr>
        <w:tc>
          <w:tcPr>
            <w:tcW w:w="799" w:type="pct"/>
            <w:vMerge/>
            <w:shd w:val="clear" w:color="auto" w:fill="008E40"/>
            <w:vAlign w:val="center"/>
          </w:tcPr>
          <w:p w14:paraId="1E6F0138" w14:textId="77777777" w:rsidR="00565FE3" w:rsidRPr="008C2D3C" w:rsidRDefault="00565FE3" w:rsidP="00C73FF8">
            <w:pPr>
              <w:spacing w:after="0"/>
              <w:rPr>
                <w:rFonts w:cstheme="minorHAnsi"/>
                <w:sz w:val="18"/>
                <w:szCs w:val="18"/>
              </w:rPr>
            </w:pPr>
          </w:p>
        </w:tc>
        <w:tc>
          <w:tcPr>
            <w:tcW w:w="359" w:type="pct"/>
            <w:vMerge/>
            <w:vAlign w:val="center"/>
          </w:tcPr>
          <w:p w14:paraId="238E79C4" w14:textId="77777777" w:rsidR="00565FE3" w:rsidRPr="008C2D3C" w:rsidRDefault="00565FE3" w:rsidP="00C73FF8">
            <w:pPr>
              <w:spacing w:after="0"/>
              <w:rPr>
                <w:rFonts w:cstheme="minorHAnsi"/>
                <w:sz w:val="18"/>
                <w:szCs w:val="18"/>
              </w:rPr>
            </w:pPr>
          </w:p>
        </w:tc>
        <w:tc>
          <w:tcPr>
            <w:tcW w:w="611" w:type="pct"/>
            <w:vMerge/>
            <w:shd w:val="clear" w:color="auto" w:fill="008E40"/>
            <w:vAlign w:val="center"/>
          </w:tcPr>
          <w:p w14:paraId="2BE2256D" w14:textId="77777777" w:rsidR="00565FE3" w:rsidRPr="008C2D3C" w:rsidRDefault="00565FE3" w:rsidP="00C73FF8">
            <w:pPr>
              <w:spacing w:after="0"/>
              <w:rPr>
                <w:rFonts w:cstheme="minorHAnsi"/>
                <w:sz w:val="18"/>
                <w:szCs w:val="18"/>
              </w:rPr>
            </w:pPr>
          </w:p>
        </w:tc>
        <w:tc>
          <w:tcPr>
            <w:tcW w:w="1826" w:type="pct"/>
            <w:gridSpan w:val="2"/>
            <w:vMerge/>
            <w:vAlign w:val="center"/>
          </w:tcPr>
          <w:p w14:paraId="1DC29C8B" w14:textId="77777777" w:rsidR="00565FE3" w:rsidRPr="008C2D3C" w:rsidRDefault="00565FE3" w:rsidP="00C73FF8">
            <w:pPr>
              <w:spacing w:after="0"/>
              <w:rPr>
                <w:rFonts w:cstheme="minorHAnsi"/>
                <w:sz w:val="18"/>
                <w:szCs w:val="18"/>
              </w:rPr>
            </w:pPr>
          </w:p>
        </w:tc>
        <w:tc>
          <w:tcPr>
            <w:tcW w:w="659" w:type="pct"/>
            <w:vMerge/>
            <w:shd w:val="clear" w:color="auto" w:fill="008E40"/>
            <w:vAlign w:val="center"/>
          </w:tcPr>
          <w:p w14:paraId="4DFC4115" w14:textId="77777777" w:rsidR="00565FE3" w:rsidRPr="008C2D3C" w:rsidRDefault="00565FE3" w:rsidP="00C73FF8">
            <w:pPr>
              <w:spacing w:after="0"/>
              <w:jc w:val="center"/>
              <w:rPr>
                <w:rFonts w:cstheme="minorHAnsi"/>
                <w:b/>
                <w:bCs/>
                <w:color w:val="FFFFFF" w:themeColor="background1"/>
                <w:sz w:val="18"/>
                <w:szCs w:val="18"/>
              </w:rPr>
            </w:pPr>
          </w:p>
        </w:tc>
        <w:tc>
          <w:tcPr>
            <w:tcW w:w="401" w:type="pct"/>
            <w:shd w:val="clear" w:color="auto" w:fill="FF0000"/>
            <w:vAlign w:val="center"/>
          </w:tcPr>
          <w:p w14:paraId="6159B27F" w14:textId="77777777" w:rsidR="00565FE3" w:rsidRPr="008C2D3C" w:rsidRDefault="00565FE3" w:rsidP="00C73FF8">
            <w:pPr>
              <w:spacing w:after="0"/>
              <w:jc w:val="center"/>
              <w:rPr>
                <w:rFonts w:cstheme="minorHAnsi"/>
                <w:b/>
                <w:bCs/>
                <w:color w:val="FFFFFF" w:themeColor="background1"/>
                <w:sz w:val="18"/>
                <w:szCs w:val="18"/>
              </w:rPr>
            </w:pPr>
            <w:r w:rsidRPr="008C2D3C">
              <w:rPr>
                <w:rFonts w:cstheme="minorHAnsi"/>
                <w:b/>
                <w:bCs/>
                <w:color w:val="FFFFFF" w:themeColor="background1"/>
                <w:sz w:val="18"/>
                <w:szCs w:val="18"/>
              </w:rPr>
              <w:t>No</w:t>
            </w:r>
          </w:p>
        </w:tc>
        <w:sdt>
          <w:sdtPr>
            <w:rPr>
              <w:rFonts w:cstheme="minorHAnsi"/>
            </w:rPr>
            <w:id w:val="428470330"/>
            <w14:checkbox>
              <w14:checked w14:val="0"/>
              <w14:checkedState w14:val="2612" w14:font="MS Gothic"/>
              <w14:uncheckedState w14:val="2610" w14:font="MS Gothic"/>
            </w14:checkbox>
          </w:sdtPr>
          <w:sdtEndPr/>
          <w:sdtContent>
            <w:tc>
              <w:tcPr>
                <w:tcW w:w="345" w:type="pct"/>
                <w:vAlign w:val="center"/>
              </w:tcPr>
              <w:p w14:paraId="4921933E" w14:textId="77777777" w:rsidR="00565FE3" w:rsidRPr="008C2D3C" w:rsidRDefault="00565FE3"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565FE3" w:rsidRPr="008C2D3C" w14:paraId="2593A2A5" w14:textId="77777777" w:rsidTr="00C73FF8">
        <w:trPr>
          <w:trHeight w:val="270"/>
        </w:trPr>
        <w:tc>
          <w:tcPr>
            <w:tcW w:w="1158" w:type="pct"/>
            <w:gridSpan w:val="2"/>
            <w:shd w:val="clear" w:color="auto" w:fill="008E40"/>
            <w:vAlign w:val="center"/>
          </w:tcPr>
          <w:p w14:paraId="1FB7258F"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61" w:type="pct"/>
            <w:gridSpan w:val="2"/>
            <w:vAlign w:val="center"/>
          </w:tcPr>
          <w:p w14:paraId="5028AB27" w14:textId="77777777" w:rsidR="00565FE3" w:rsidRPr="008C2D3C" w:rsidRDefault="00565FE3" w:rsidP="00C73FF8">
            <w:pPr>
              <w:spacing w:after="0"/>
              <w:jc w:val="center"/>
              <w:rPr>
                <w:rFonts w:cstheme="minorHAnsi"/>
                <w:sz w:val="18"/>
                <w:szCs w:val="18"/>
                <w:lang w:val="it"/>
              </w:rPr>
            </w:pPr>
            <w:r w:rsidRPr="008C2D3C">
              <w:rPr>
                <w:rFonts w:cstheme="minorHAnsi"/>
                <w:sz w:val="18"/>
                <w:szCs w:val="18"/>
                <w:lang w:val="it"/>
              </w:rPr>
              <w:t>1.000.000,00 €</w:t>
            </w:r>
          </w:p>
        </w:tc>
        <w:tc>
          <w:tcPr>
            <w:tcW w:w="1935" w:type="pct"/>
            <w:gridSpan w:val="2"/>
            <w:shd w:val="clear" w:color="auto" w:fill="008E40"/>
            <w:vAlign w:val="center"/>
          </w:tcPr>
          <w:p w14:paraId="433AC698" w14:textId="77777777" w:rsidR="00565FE3" w:rsidRPr="00741706" w:rsidRDefault="00565FE3" w:rsidP="00C73FF8">
            <w:pPr>
              <w:spacing w:after="0"/>
              <w:jc w:val="center"/>
              <w:rPr>
                <w:rFonts w:cstheme="minorHAnsi"/>
                <w:b/>
                <w:bCs/>
                <w:color w:val="FFFFFF" w:themeColor="background1"/>
                <w:sz w:val="18"/>
                <w:szCs w:val="18"/>
                <w:lang w:val="it"/>
              </w:rPr>
            </w:pPr>
            <w:r w:rsidRPr="00741706">
              <w:rPr>
                <w:rFonts w:cstheme="minorHAnsi"/>
                <w:b/>
                <w:bCs/>
                <w:color w:val="FFFFFF" w:themeColor="background1"/>
                <w:sz w:val="18"/>
                <w:szCs w:val="18"/>
                <w:lang w:val="en-GB"/>
              </w:rPr>
              <w:t>Contributo del FEASR</w:t>
            </w:r>
          </w:p>
        </w:tc>
        <w:tc>
          <w:tcPr>
            <w:tcW w:w="746" w:type="pct"/>
            <w:gridSpan w:val="2"/>
            <w:vAlign w:val="center"/>
          </w:tcPr>
          <w:p w14:paraId="40E17D60" w14:textId="77777777" w:rsidR="00565FE3" w:rsidRPr="008C2D3C" w:rsidRDefault="00565FE3" w:rsidP="00C73FF8">
            <w:pPr>
              <w:spacing w:after="0"/>
              <w:jc w:val="center"/>
              <w:rPr>
                <w:rFonts w:cstheme="minorHAnsi"/>
                <w:sz w:val="18"/>
                <w:szCs w:val="18"/>
                <w:lang w:val="it"/>
              </w:rPr>
            </w:pPr>
            <w:r w:rsidRPr="008C2D3C">
              <w:rPr>
                <w:rFonts w:cstheme="minorHAnsi"/>
                <w:sz w:val="18"/>
                <w:szCs w:val="18"/>
                <w:lang w:val="it"/>
              </w:rPr>
              <w:t>407.000,00 €</w:t>
            </w:r>
          </w:p>
        </w:tc>
      </w:tr>
      <w:tr w:rsidR="00565FE3" w:rsidRPr="008C2D3C" w14:paraId="15C00C43" w14:textId="77777777" w:rsidTr="00C73FF8">
        <w:trPr>
          <w:trHeight w:val="270"/>
        </w:trPr>
        <w:tc>
          <w:tcPr>
            <w:tcW w:w="1158" w:type="pct"/>
            <w:gridSpan w:val="2"/>
            <w:shd w:val="clear" w:color="auto" w:fill="008E40"/>
            <w:vAlign w:val="center"/>
          </w:tcPr>
          <w:p w14:paraId="2BD35475"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61" w:type="pct"/>
            <w:gridSpan w:val="2"/>
            <w:vAlign w:val="center"/>
          </w:tcPr>
          <w:p w14:paraId="655BCF0A"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R.17</w:t>
            </w:r>
          </w:p>
        </w:tc>
        <w:tc>
          <w:tcPr>
            <w:tcW w:w="1935" w:type="pct"/>
            <w:gridSpan w:val="2"/>
            <w:shd w:val="clear" w:color="auto" w:fill="008E40"/>
            <w:vAlign w:val="center"/>
          </w:tcPr>
          <w:p w14:paraId="0E2297DD" w14:textId="77777777" w:rsidR="00565FE3" w:rsidRPr="00B51165" w:rsidRDefault="00565FE3" w:rsidP="00C73FF8">
            <w:pPr>
              <w:spacing w:after="0"/>
              <w:jc w:val="center"/>
              <w:rPr>
                <w:rFonts w:cstheme="minorHAnsi"/>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46" w:type="pct"/>
            <w:gridSpan w:val="2"/>
            <w:vAlign w:val="center"/>
          </w:tcPr>
          <w:p w14:paraId="6028BBF8"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O.16</w:t>
            </w:r>
          </w:p>
        </w:tc>
      </w:tr>
    </w:tbl>
    <w:p w14:paraId="03A320CA" w14:textId="77777777" w:rsidR="00565FE3" w:rsidRPr="0052133D" w:rsidRDefault="00565FE3" w:rsidP="00565FE3">
      <w:pPr>
        <w:spacing w:after="0"/>
        <w:rPr>
          <w:rFonts w:cstheme="minorHAnsi"/>
        </w:rPr>
      </w:pPr>
    </w:p>
    <w:p w14:paraId="242D8C93" w14:textId="1DD7EBDB"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001D6A83" w:rsidRPr="00E9607C">
        <w:rPr>
          <w:i/>
          <w:iCs/>
          <w:color w:val="365F91" w:themeColor="accent1" w:themeShade="BF"/>
          <w:sz w:val="22"/>
          <w:szCs w:val="22"/>
          <w:highlight w:val="green"/>
        </w:rPr>
        <w:t>SRA</w:t>
      </w:r>
      <w:r w:rsidR="001D6A83">
        <w:rPr>
          <w:i/>
          <w:iCs/>
          <w:color w:val="365F91" w:themeColor="accent1" w:themeShade="BF"/>
          <w:sz w:val="22"/>
          <w:szCs w:val="22"/>
          <w:highlight w:val="green"/>
        </w:rPr>
        <w:t xml:space="preserve"> e </w:t>
      </w:r>
      <w:r w:rsidR="001D6A83" w:rsidRPr="00E9607C">
        <w:rPr>
          <w:i/>
          <w:iCs/>
          <w:color w:val="365F91" w:themeColor="accent1" w:themeShade="BF"/>
          <w:sz w:val="22"/>
          <w:szCs w:val="22"/>
          <w:highlight w:val="green"/>
        </w:rPr>
        <w:t xml:space="preserve">TRLOM dello </w:t>
      </w:r>
      <w:r w:rsidR="001D6A83"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1A84278B" w14:textId="77777777" w:rsidTr="00C73FF8">
        <w:tc>
          <w:tcPr>
            <w:tcW w:w="5000" w:type="pct"/>
            <w:shd w:val="clear" w:color="auto" w:fill="008E40"/>
            <w:vAlign w:val="center"/>
          </w:tcPr>
          <w:p w14:paraId="027696CF" w14:textId="567873E0" w:rsidR="00565FE3" w:rsidRPr="001D6A83" w:rsidRDefault="000A4E6B" w:rsidP="00C73FF8">
            <w:pPr>
              <w:spacing w:after="0"/>
              <w:jc w:val="center"/>
              <w:rPr>
                <w:rFonts w:cstheme="minorHAnsi"/>
                <w:b/>
                <w:bCs/>
                <w:sz w:val="18"/>
                <w:szCs w:val="18"/>
                <w:highlight w:val="yellow"/>
              </w:rPr>
            </w:pPr>
            <w:r w:rsidRPr="001D6A83">
              <w:rPr>
                <w:rFonts w:cstheme="minorHAnsi"/>
                <w:b/>
                <w:bCs/>
                <w:color w:val="FFFFFF" w:themeColor="background1"/>
                <w:sz w:val="18"/>
                <w:szCs w:val="18"/>
              </w:rPr>
              <w:t>Cumulabilità sulla stessa superficie</w:t>
            </w:r>
          </w:p>
        </w:tc>
      </w:tr>
      <w:tr w:rsidR="00565FE3" w:rsidRPr="00B65FD8" w14:paraId="6C84BCCB" w14:textId="77777777" w:rsidTr="00C73FF8">
        <w:tc>
          <w:tcPr>
            <w:tcW w:w="5000" w:type="pct"/>
            <w:vAlign w:val="center"/>
          </w:tcPr>
          <w:p w14:paraId="5AEDB6A5" w14:textId="39273A76" w:rsidR="00706A13" w:rsidRPr="00F509EC" w:rsidRDefault="00565FE3" w:rsidP="001D6A83">
            <w:pPr>
              <w:spacing w:after="0"/>
              <w:rPr>
                <w:rFonts w:cstheme="minorHAnsi"/>
                <w:sz w:val="18"/>
                <w:szCs w:val="18"/>
              </w:rPr>
            </w:pPr>
            <w:r w:rsidRPr="00F509EC">
              <w:rPr>
                <w:rFonts w:cstheme="minorHAnsi"/>
                <w:sz w:val="18"/>
                <w:szCs w:val="18"/>
              </w:rPr>
              <w:t xml:space="preserve">Nessuna cumulabilità </w:t>
            </w:r>
            <w:r w:rsidRPr="00863238">
              <w:rPr>
                <w:rFonts w:cstheme="minorHAnsi"/>
                <w:strike/>
                <w:color w:val="FF0000"/>
                <w:sz w:val="18"/>
                <w:szCs w:val="18"/>
              </w:rPr>
              <w:t>con SRA/ACA</w:t>
            </w:r>
            <w:r w:rsidRPr="00F509EC">
              <w:rPr>
                <w:rFonts w:cstheme="minorHAnsi"/>
                <w:sz w:val="18"/>
                <w:szCs w:val="18"/>
              </w:rPr>
              <w:t>.</w:t>
            </w:r>
          </w:p>
        </w:tc>
      </w:tr>
    </w:tbl>
    <w:p w14:paraId="09A6C28A" w14:textId="77777777" w:rsidR="00706A13" w:rsidRPr="005E7368" w:rsidRDefault="00706A13" w:rsidP="00565FE3">
      <w:pPr>
        <w:spacing w:after="0"/>
        <w:rPr>
          <w:rStyle w:val="Titolo3Carattere"/>
          <w:color w:val="000000" w:themeColor="text1"/>
          <w:sz w:val="22"/>
          <w:szCs w:val="22"/>
        </w:rPr>
      </w:pPr>
    </w:p>
    <w:p w14:paraId="5FEB98E8"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0140"/>
      </w:tblGrid>
      <w:tr w:rsidR="00565FE3" w:rsidRPr="00700099" w14:paraId="35D3001D" w14:textId="77777777" w:rsidTr="00C73FF8">
        <w:trPr>
          <w:trHeight w:val="322"/>
        </w:trPr>
        <w:tc>
          <w:tcPr>
            <w:tcW w:w="5000" w:type="pct"/>
            <w:shd w:val="clear" w:color="auto" w:fill="008E40"/>
            <w:vAlign w:val="center"/>
          </w:tcPr>
          <w:p w14:paraId="6C55E22E"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05B0F2BA" w14:textId="77777777" w:rsidTr="00C73FF8">
        <w:tc>
          <w:tcPr>
            <w:tcW w:w="5000" w:type="pct"/>
            <w:vAlign w:val="center"/>
          </w:tcPr>
          <w:p w14:paraId="7AB826AF" w14:textId="77777777" w:rsidR="00565FE3" w:rsidRPr="00B05A90" w:rsidRDefault="00565FE3" w:rsidP="00C73FF8">
            <w:pPr>
              <w:spacing w:after="0"/>
              <w:rPr>
                <w:rFonts w:cstheme="minorHAnsi"/>
                <w:sz w:val="18"/>
                <w:szCs w:val="18"/>
              </w:rPr>
            </w:pPr>
            <w:r w:rsidRPr="00944407">
              <w:rPr>
                <w:rFonts w:cstheme="minorHAnsi"/>
                <w:sz w:val="18"/>
                <w:szCs w:val="18"/>
              </w:rPr>
              <w:t xml:space="preserve">Non sono previsti </w:t>
            </w:r>
            <w:r>
              <w:rPr>
                <w:rFonts w:cstheme="minorHAnsi"/>
                <w:sz w:val="18"/>
                <w:szCs w:val="18"/>
              </w:rPr>
              <w:t>principi</w:t>
            </w:r>
            <w:r w:rsidRPr="00944407">
              <w:rPr>
                <w:rFonts w:cstheme="minorHAnsi"/>
                <w:sz w:val="18"/>
                <w:szCs w:val="18"/>
              </w:rPr>
              <w:t xml:space="preserve"> di selezione, in quanto si tratta della prosecuzione degli interventi già selezionati nell’ambito dell’operazione 8.1.01 tipologia B del PSR Lombardia 2014-2022, dell'intervento SRD05.2 e dell'intervento SRD10.2 del PSN 2023-2027</w:t>
            </w:r>
            <w:r>
              <w:rPr>
                <w:rFonts w:cstheme="minorHAnsi"/>
                <w:sz w:val="18"/>
                <w:szCs w:val="18"/>
              </w:rPr>
              <w:t>.</w:t>
            </w:r>
          </w:p>
        </w:tc>
      </w:tr>
    </w:tbl>
    <w:p w14:paraId="705C7374" w14:textId="77777777" w:rsidR="00565FE3" w:rsidRDefault="00565FE3" w:rsidP="00565FE3">
      <w:pPr>
        <w:spacing w:after="0"/>
        <w:rPr>
          <w:rFonts w:cstheme="minorHAnsi"/>
        </w:rPr>
      </w:pPr>
    </w:p>
    <w:p w14:paraId="25C61796"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86"/>
        <w:gridCol w:w="8554"/>
      </w:tblGrid>
      <w:tr w:rsidR="00565FE3" w:rsidRPr="00167EA2" w14:paraId="446EB29F" w14:textId="77777777" w:rsidTr="00C73FF8">
        <w:tc>
          <w:tcPr>
            <w:tcW w:w="5000" w:type="pct"/>
            <w:gridSpan w:val="2"/>
            <w:shd w:val="clear" w:color="auto" w:fill="008E40"/>
          </w:tcPr>
          <w:p w14:paraId="3B83A571" w14:textId="77777777" w:rsidR="00565FE3" w:rsidRPr="00167EA2" w:rsidRDefault="00565FE3" w:rsidP="00C73FF8">
            <w:pPr>
              <w:spacing w:after="0"/>
              <w:jc w:val="center"/>
              <w:rPr>
                <w:rFonts w:cstheme="minorHAnsi"/>
                <w:b/>
                <w:bCs/>
                <w:sz w:val="18"/>
                <w:szCs w:val="18"/>
              </w:rPr>
            </w:pPr>
            <w:bookmarkStart w:id="44" w:name="_Hlk132127673"/>
            <w:r>
              <w:rPr>
                <w:rFonts w:cstheme="minorHAnsi"/>
                <w:b/>
                <w:bCs/>
                <w:color w:val="FFFFFF" w:themeColor="background1"/>
                <w:sz w:val="18"/>
                <w:szCs w:val="18"/>
              </w:rPr>
              <w:t>Beneficiari</w:t>
            </w:r>
          </w:p>
        </w:tc>
      </w:tr>
      <w:tr w:rsidR="00565FE3" w:rsidRPr="00167EA2" w14:paraId="54929962" w14:textId="77777777" w:rsidTr="00C73FF8">
        <w:tc>
          <w:tcPr>
            <w:tcW w:w="782" w:type="pct"/>
            <w:shd w:val="clear" w:color="auto" w:fill="A7D9A3"/>
          </w:tcPr>
          <w:p w14:paraId="65C75E0B"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2C6FB57F"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6C14DEC2" w14:textId="77777777" w:rsidTr="00C73FF8">
        <w:tc>
          <w:tcPr>
            <w:tcW w:w="782" w:type="pct"/>
            <w:vAlign w:val="center"/>
          </w:tcPr>
          <w:p w14:paraId="1713330C"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218" w:type="pct"/>
            <w:vAlign w:val="center"/>
          </w:tcPr>
          <w:p w14:paraId="569A2328" w14:textId="77777777" w:rsidR="00565FE3" w:rsidRPr="00CE16E3" w:rsidRDefault="00565FE3" w:rsidP="00C73FF8">
            <w:pPr>
              <w:spacing w:after="0"/>
              <w:jc w:val="both"/>
              <w:rPr>
                <w:rFonts w:cstheme="minorHAnsi"/>
                <w:sz w:val="18"/>
                <w:szCs w:val="18"/>
              </w:rPr>
            </w:pPr>
            <w:r w:rsidRPr="00700099">
              <w:rPr>
                <w:rFonts w:cstheme="minorHAnsi"/>
                <w:sz w:val="18"/>
                <w:szCs w:val="18"/>
              </w:rPr>
              <w:t xml:space="preserve">I beneficiari del sostegno sono riconducibili ai proprietari, possessori privati e loro </w:t>
            </w:r>
            <w:r w:rsidRPr="00F509EC">
              <w:rPr>
                <w:rFonts w:cstheme="minorHAnsi"/>
                <w:sz w:val="18"/>
                <w:szCs w:val="18"/>
              </w:rPr>
              <w:t>associazioni, titolari</w:t>
            </w:r>
            <w:r w:rsidRPr="00700099">
              <w:rPr>
                <w:rFonts w:cstheme="minorHAnsi"/>
                <w:sz w:val="18"/>
                <w:szCs w:val="18"/>
              </w:rPr>
              <w:t xml:space="preserve"> di superfici agricole e non agricole </w:t>
            </w:r>
            <w:r w:rsidRPr="00CE16E3">
              <w:rPr>
                <w:rFonts w:cstheme="minorHAnsi"/>
                <w:sz w:val="18"/>
                <w:szCs w:val="18"/>
              </w:rPr>
              <w:t>che hanno beneficiato di un sostegno per</w:t>
            </w:r>
            <w:r>
              <w:rPr>
                <w:rFonts w:cstheme="minorHAnsi"/>
                <w:sz w:val="18"/>
                <w:szCs w:val="18"/>
              </w:rPr>
              <w:t xml:space="preserve"> </w:t>
            </w:r>
            <w:r w:rsidRPr="0068565C">
              <w:rPr>
                <w:rFonts w:cstheme="minorHAnsi"/>
                <w:sz w:val="18"/>
                <w:szCs w:val="18"/>
                <w:highlight w:val="green"/>
              </w:rPr>
              <w:t>gli impianti d</w:t>
            </w:r>
            <w:r>
              <w:rPr>
                <w:rFonts w:cstheme="minorHAnsi"/>
                <w:sz w:val="18"/>
                <w:szCs w:val="18"/>
              </w:rPr>
              <w:t>i</w:t>
            </w:r>
            <w:r w:rsidRPr="00CE16E3">
              <w:rPr>
                <w:rFonts w:cstheme="minorHAnsi"/>
                <w:sz w:val="18"/>
                <w:szCs w:val="18"/>
              </w:rPr>
              <w:t xml:space="preserve">: </w:t>
            </w:r>
          </w:p>
          <w:p w14:paraId="7243A087" w14:textId="77777777" w:rsidR="00565FE3" w:rsidRPr="00CE16E3" w:rsidRDefault="00565FE3" w:rsidP="00C73FF8">
            <w:pPr>
              <w:pStyle w:val="Paragrafoelenco"/>
              <w:numPr>
                <w:ilvl w:val="0"/>
                <w:numId w:val="7"/>
              </w:numPr>
              <w:spacing w:after="0"/>
              <w:jc w:val="both"/>
              <w:rPr>
                <w:rFonts w:cstheme="minorHAnsi"/>
                <w:sz w:val="18"/>
                <w:szCs w:val="18"/>
              </w:rPr>
            </w:pPr>
            <w:r w:rsidRPr="0068565C">
              <w:rPr>
                <w:rFonts w:cstheme="minorHAnsi"/>
                <w:strike/>
                <w:color w:val="FF0000"/>
                <w:sz w:val="18"/>
                <w:szCs w:val="18"/>
              </w:rPr>
              <w:t>Impianti di</w:t>
            </w:r>
            <w:r>
              <w:rPr>
                <w:rFonts w:cstheme="minorHAnsi"/>
                <w:sz w:val="18"/>
                <w:szCs w:val="18"/>
              </w:rPr>
              <w:t xml:space="preserve"> </w:t>
            </w:r>
            <w:r w:rsidRPr="00CE16E3">
              <w:rPr>
                <w:rFonts w:cstheme="minorHAnsi"/>
                <w:sz w:val="18"/>
                <w:szCs w:val="18"/>
              </w:rPr>
              <w:t>imboschimento su terreni agricoli (SRD05);</w:t>
            </w:r>
          </w:p>
          <w:p w14:paraId="27724392" w14:textId="77777777" w:rsidR="00565FE3" w:rsidRPr="00CE16E3" w:rsidRDefault="00565FE3" w:rsidP="00C73FF8">
            <w:pPr>
              <w:pStyle w:val="Paragrafoelenco"/>
              <w:numPr>
                <w:ilvl w:val="0"/>
                <w:numId w:val="7"/>
              </w:numPr>
              <w:spacing w:after="0"/>
              <w:jc w:val="both"/>
              <w:rPr>
                <w:rFonts w:cstheme="minorHAnsi"/>
                <w:sz w:val="18"/>
                <w:szCs w:val="18"/>
              </w:rPr>
            </w:pPr>
            <w:r w:rsidRPr="0068565C">
              <w:rPr>
                <w:rFonts w:cstheme="minorHAnsi"/>
                <w:strike/>
                <w:color w:val="FF0000"/>
                <w:sz w:val="18"/>
                <w:szCs w:val="18"/>
              </w:rPr>
              <w:t>Impianti di</w:t>
            </w:r>
            <w:r w:rsidRPr="00CE16E3">
              <w:rPr>
                <w:rFonts w:cstheme="minorHAnsi"/>
                <w:sz w:val="18"/>
                <w:szCs w:val="18"/>
              </w:rPr>
              <w:t xml:space="preserve"> imboschimento di terreni non agricoli (SRD10);</w:t>
            </w:r>
          </w:p>
          <w:p w14:paraId="6596FA80" w14:textId="77777777" w:rsidR="00565FE3" w:rsidRPr="00EF6FAE" w:rsidRDefault="00565FE3" w:rsidP="00C73FF8">
            <w:pPr>
              <w:pStyle w:val="Paragrafoelenco"/>
              <w:numPr>
                <w:ilvl w:val="0"/>
                <w:numId w:val="7"/>
              </w:numPr>
              <w:spacing w:after="0"/>
              <w:jc w:val="both"/>
              <w:rPr>
                <w:rFonts w:cstheme="minorHAnsi"/>
                <w:sz w:val="18"/>
                <w:szCs w:val="18"/>
              </w:rPr>
            </w:pPr>
            <w:r w:rsidRPr="0068565C">
              <w:rPr>
                <w:rFonts w:cstheme="minorHAnsi"/>
                <w:strike/>
                <w:color w:val="FF0000"/>
                <w:sz w:val="18"/>
                <w:szCs w:val="18"/>
              </w:rPr>
              <w:t>Impianti di</w:t>
            </w:r>
            <w:r>
              <w:rPr>
                <w:rFonts w:cstheme="minorHAnsi"/>
                <w:sz w:val="18"/>
                <w:szCs w:val="18"/>
              </w:rPr>
              <w:t xml:space="preserve"> imboschimento </w:t>
            </w:r>
            <w:r w:rsidRPr="004D1666">
              <w:rPr>
                <w:rFonts w:cstheme="minorHAnsi"/>
                <w:sz w:val="18"/>
                <w:szCs w:val="18"/>
              </w:rPr>
              <w:t>a ciclo medio-lungo realizzati su terreno</w:t>
            </w:r>
            <w:r>
              <w:rPr>
                <w:rFonts w:cstheme="minorHAnsi"/>
                <w:sz w:val="18"/>
                <w:szCs w:val="18"/>
              </w:rPr>
              <w:t xml:space="preserve"> agricolo e</w:t>
            </w:r>
            <w:r w:rsidRPr="004D1666">
              <w:rPr>
                <w:rFonts w:cstheme="minorHAnsi"/>
                <w:sz w:val="18"/>
                <w:szCs w:val="18"/>
              </w:rPr>
              <w:t xml:space="preserve"> non agricolo, collaudati a partire dal </w:t>
            </w:r>
            <w:r w:rsidRPr="00F509EC">
              <w:rPr>
                <w:rFonts w:cstheme="minorHAnsi"/>
                <w:sz w:val="18"/>
                <w:szCs w:val="18"/>
              </w:rPr>
              <w:t>2022 (Operazione 8.1.01 tipologia B)</w:t>
            </w:r>
          </w:p>
        </w:tc>
      </w:tr>
      <w:tr w:rsidR="00565FE3" w:rsidRPr="00167EA2" w14:paraId="0977D336" w14:textId="77777777" w:rsidTr="00C73FF8">
        <w:tc>
          <w:tcPr>
            <w:tcW w:w="782" w:type="pct"/>
            <w:vAlign w:val="center"/>
          </w:tcPr>
          <w:p w14:paraId="77B2A5A5"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218" w:type="pct"/>
            <w:vAlign w:val="center"/>
          </w:tcPr>
          <w:p w14:paraId="1B899DCF" w14:textId="77777777" w:rsidR="00565FE3" w:rsidRPr="00EF6FAE" w:rsidRDefault="00565FE3" w:rsidP="00C73FF8">
            <w:pPr>
              <w:spacing w:after="0"/>
              <w:jc w:val="both"/>
              <w:rPr>
                <w:rFonts w:cstheme="minorHAnsi"/>
                <w:sz w:val="18"/>
                <w:szCs w:val="18"/>
              </w:rPr>
            </w:pPr>
            <w:r w:rsidRPr="00700099">
              <w:rPr>
                <w:rFonts w:cstheme="minorHAnsi"/>
                <w:sz w:val="18"/>
                <w:szCs w:val="18"/>
              </w:rPr>
              <w:t>I beneficiari di cui al punto C</w:t>
            </w:r>
            <w:r>
              <w:rPr>
                <w:rFonts w:cstheme="minorHAnsi"/>
                <w:sz w:val="18"/>
                <w:szCs w:val="18"/>
              </w:rPr>
              <w:t>0</w:t>
            </w:r>
            <w:r w:rsidRPr="00700099">
              <w:rPr>
                <w:rFonts w:cstheme="minorHAnsi"/>
                <w:sz w:val="18"/>
                <w:szCs w:val="18"/>
              </w:rPr>
              <w:t>1 devono possedere gli atti pertinenti per il riconoscimento dei criteri richiesti</w:t>
            </w:r>
          </w:p>
        </w:tc>
      </w:tr>
      <w:tr w:rsidR="00565FE3" w:rsidRPr="00167EA2" w14:paraId="5C48211F" w14:textId="77777777" w:rsidTr="00C73FF8">
        <w:tc>
          <w:tcPr>
            <w:tcW w:w="5000" w:type="pct"/>
            <w:gridSpan w:val="2"/>
            <w:shd w:val="clear" w:color="auto" w:fill="008E40"/>
          </w:tcPr>
          <w:p w14:paraId="54EE7D42" w14:textId="77777777" w:rsidR="00565FE3" w:rsidRPr="00167EA2" w:rsidRDefault="00565FE3" w:rsidP="00C73FF8">
            <w:pPr>
              <w:spacing w:after="0"/>
              <w:jc w:val="center"/>
              <w:rPr>
                <w:rFonts w:cstheme="minorHAnsi"/>
                <w:b/>
                <w:bCs/>
                <w:sz w:val="18"/>
                <w:szCs w:val="18"/>
              </w:rPr>
            </w:pPr>
            <w:bookmarkStart w:id="45" w:name="_Hlk132127683"/>
            <w:bookmarkEnd w:id="44"/>
            <w:r w:rsidRPr="00167EA2">
              <w:rPr>
                <w:rFonts w:cstheme="minorHAnsi"/>
                <w:b/>
                <w:bCs/>
                <w:color w:val="FFFFFF" w:themeColor="background1"/>
                <w:sz w:val="18"/>
                <w:szCs w:val="18"/>
              </w:rPr>
              <w:t>Criteri di ammissibilità</w:t>
            </w:r>
            <w:r>
              <w:rPr>
                <w:rFonts w:cstheme="minorHAnsi"/>
                <w:b/>
                <w:bCs/>
                <w:color w:val="FFFFFF" w:themeColor="background1"/>
                <w:sz w:val="18"/>
                <w:szCs w:val="18"/>
              </w:rPr>
              <w:t xml:space="preserve"> – Azioni 28.2) e 28.5)</w:t>
            </w:r>
          </w:p>
        </w:tc>
      </w:tr>
      <w:tr w:rsidR="00565FE3" w:rsidRPr="00167EA2" w14:paraId="51847645" w14:textId="77777777" w:rsidTr="00C73FF8">
        <w:tc>
          <w:tcPr>
            <w:tcW w:w="782" w:type="pct"/>
            <w:shd w:val="clear" w:color="auto" w:fill="A7D9A3"/>
          </w:tcPr>
          <w:p w14:paraId="562B7B6D"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5D2AE448"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7AD496EA" w14:textId="77777777" w:rsidTr="00C73FF8">
        <w:tc>
          <w:tcPr>
            <w:tcW w:w="782" w:type="pct"/>
            <w:vAlign w:val="center"/>
          </w:tcPr>
          <w:p w14:paraId="61BA2648"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CR01</w:t>
            </w:r>
          </w:p>
        </w:tc>
        <w:tc>
          <w:tcPr>
            <w:tcW w:w="4218" w:type="pct"/>
            <w:vAlign w:val="center"/>
          </w:tcPr>
          <w:p w14:paraId="3D5B839B" w14:textId="77777777" w:rsidR="00565FE3" w:rsidRPr="00700099" w:rsidRDefault="00565FE3" w:rsidP="00C73FF8">
            <w:pPr>
              <w:spacing w:after="0"/>
              <w:jc w:val="both"/>
              <w:rPr>
                <w:rFonts w:cstheme="minorHAnsi"/>
                <w:sz w:val="18"/>
                <w:szCs w:val="18"/>
              </w:rPr>
            </w:pPr>
            <w:r w:rsidRPr="00700099">
              <w:rPr>
                <w:rFonts w:cstheme="minorHAnsi"/>
                <w:sz w:val="18"/>
                <w:szCs w:val="18"/>
              </w:rPr>
              <w:t xml:space="preserve">Ai fini dell’ammissibilità è necessario che la domanda di sostegno sia corredata dalla presentazione di un “Piano di mantenimento”, redatto secondo i dettagli definiti </w:t>
            </w:r>
            <w:r w:rsidRPr="00DE6FD8">
              <w:rPr>
                <w:rFonts w:cstheme="minorHAnsi"/>
                <w:strike/>
                <w:color w:val="FF0000"/>
                <w:sz w:val="18"/>
                <w:szCs w:val="18"/>
              </w:rPr>
              <w:t>dalle AdG regionali</w:t>
            </w:r>
            <w:r w:rsidRPr="00DE6FD8">
              <w:rPr>
                <w:rFonts w:cstheme="minorHAnsi"/>
                <w:color w:val="FF0000"/>
                <w:sz w:val="18"/>
                <w:szCs w:val="18"/>
              </w:rPr>
              <w:t xml:space="preserve"> </w:t>
            </w:r>
            <w:r w:rsidRPr="00DE6FD8">
              <w:rPr>
                <w:rFonts w:cstheme="minorHAnsi"/>
                <w:sz w:val="18"/>
                <w:szCs w:val="18"/>
                <w:highlight w:val="green"/>
              </w:rPr>
              <w:t>dall’AdGR</w:t>
            </w:r>
            <w:r w:rsidRPr="00700099">
              <w:rPr>
                <w:rFonts w:cstheme="minorHAnsi"/>
                <w:sz w:val="18"/>
                <w:szCs w:val="18"/>
              </w:rPr>
              <w:t xml:space="preserve"> nelle procedure di attuazione e volto a fornire elementi utili per valutare l’efficacia e la coerenza delle azioni previste. Il Piano dovrà essere, ove pertinente, redatto da tecnico abilitato e </w:t>
            </w:r>
            <w:r w:rsidRPr="00F509EC">
              <w:rPr>
                <w:rFonts w:cstheme="minorHAnsi"/>
                <w:sz w:val="18"/>
                <w:szCs w:val="18"/>
              </w:rPr>
              <w:t>competente, ai</w:t>
            </w:r>
            <w:r w:rsidRPr="00700099">
              <w:rPr>
                <w:rFonts w:cstheme="minorHAnsi"/>
                <w:sz w:val="18"/>
                <w:szCs w:val="18"/>
              </w:rPr>
              <w:t xml:space="preserve"> sensi degli ordinamenti professionali riconosciuti dalla normativa vigente</w:t>
            </w:r>
          </w:p>
        </w:tc>
      </w:tr>
      <w:tr w:rsidR="00565FE3" w:rsidRPr="00167EA2" w14:paraId="3FDFAC99" w14:textId="77777777" w:rsidTr="00C73FF8">
        <w:tc>
          <w:tcPr>
            <w:tcW w:w="782" w:type="pct"/>
            <w:vAlign w:val="center"/>
          </w:tcPr>
          <w:p w14:paraId="48AE8565"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CR03</w:t>
            </w:r>
          </w:p>
        </w:tc>
        <w:tc>
          <w:tcPr>
            <w:tcW w:w="4218" w:type="pct"/>
            <w:vAlign w:val="center"/>
          </w:tcPr>
          <w:p w14:paraId="6A404D3A" w14:textId="77777777" w:rsidR="00565FE3" w:rsidRPr="00700099" w:rsidRDefault="00565FE3" w:rsidP="00C73FF8">
            <w:pPr>
              <w:spacing w:after="0"/>
              <w:jc w:val="both"/>
              <w:rPr>
                <w:rFonts w:cstheme="minorHAnsi"/>
                <w:sz w:val="18"/>
                <w:szCs w:val="18"/>
              </w:rPr>
            </w:pPr>
            <w:r w:rsidRPr="00700099">
              <w:rPr>
                <w:rFonts w:cstheme="minorHAnsi"/>
                <w:sz w:val="18"/>
                <w:szCs w:val="18"/>
              </w:rPr>
              <w:t>La superficie ammissibile per le azioni SRA28.2</w:t>
            </w:r>
            <w:r>
              <w:rPr>
                <w:rFonts w:cstheme="minorHAnsi"/>
                <w:sz w:val="18"/>
                <w:szCs w:val="18"/>
              </w:rPr>
              <w:t xml:space="preserve"> </w:t>
            </w:r>
            <w:r w:rsidRPr="00700099">
              <w:rPr>
                <w:rFonts w:cstheme="minorHAnsi"/>
                <w:sz w:val="18"/>
                <w:szCs w:val="18"/>
              </w:rPr>
              <w:t>e SRA28.5 non può essere inferiore alla dimensione minima prevista per le operazioni ad investimento di riferimento e devono essere rispetta</w:t>
            </w:r>
            <w:r w:rsidRPr="00DE6FD8">
              <w:rPr>
                <w:rFonts w:cstheme="minorHAnsi"/>
                <w:strike/>
                <w:color w:val="FF0000"/>
                <w:sz w:val="18"/>
                <w:szCs w:val="18"/>
              </w:rPr>
              <w:t>r</w:t>
            </w:r>
            <w:r w:rsidRPr="00DE6FD8">
              <w:rPr>
                <w:rFonts w:cstheme="minorHAnsi"/>
                <w:sz w:val="18"/>
                <w:szCs w:val="18"/>
                <w:highlight w:val="green"/>
              </w:rPr>
              <w:t>t</w:t>
            </w:r>
            <w:r w:rsidRPr="00700099">
              <w:rPr>
                <w:rFonts w:cstheme="minorHAnsi"/>
                <w:sz w:val="18"/>
                <w:szCs w:val="18"/>
              </w:rPr>
              <w:t>e tutte le condizioni di ammissibilità relative agli investimenti strutturali di riferimento</w:t>
            </w:r>
          </w:p>
        </w:tc>
      </w:tr>
      <w:bookmarkEnd w:id="45"/>
    </w:tbl>
    <w:p w14:paraId="02ED2D19" w14:textId="77777777" w:rsidR="00565FE3" w:rsidRPr="005E7368" w:rsidRDefault="00565FE3" w:rsidP="00565FE3">
      <w:pPr>
        <w:spacing w:after="0"/>
        <w:rPr>
          <w:rStyle w:val="Titolo3Carattere"/>
          <w:color w:val="000000" w:themeColor="text1"/>
          <w:sz w:val="22"/>
          <w:szCs w:val="22"/>
        </w:rPr>
      </w:pPr>
    </w:p>
    <w:p w14:paraId="5FE7BE72"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35"/>
        <w:gridCol w:w="20"/>
        <w:gridCol w:w="8585"/>
      </w:tblGrid>
      <w:tr w:rsidR="00565FE3" w:rsidRPr="00700099" w14:paraId="0CAAA74B" w14:textId="77777777" w:rsidTr="00C73FF8">
        <w:trPr>
          <w:trHeight w:val="275"/>
        </w:trPr>
        <w:tc>
          <w:tcPr>
            <w:tcW w:w="5000" w:type="pct"/>
            <w:gridSpan w:val="3"/>
            <w:shd w:val="clear" w:color="auto" w:fill="008E40"/>
            <w:vAlign w:val="center"/>
          </w:tcPr>
          <w:p w14:paraId="5881F54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565FE3" w:rsidRPr="00700099" w14:paraId="013EDE05" w14:textId="77777777" w:rsidTr="00C73FF8">
        <w:trPr>
          <w:trHeight w:val="275"/>
        </w:trPr>
        <w:tc>
          <w:tcPr>
            <w:tcW w:w="757" w:type="pct"/>
            <w:shd w:val="clear" w:color="auto" w:fill="A7D9A3"/>
            <w:vAlign w:val="center"/>
          </w:tcPr>
          <w:p w14:paraId="09E09236"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gridSpan w:val="2"/>
            <w:shd w:val="clear" w:color="auto" w:fill="A7D9A3"/>
            <w:vAlign w:val="center"/>
          </w:tcPr>
          <w:p w14:paraId="0755CA4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5AAAD59E" w14:textId="77777777" w:rsidTr="00C73FF8">
        <w:trPr>
          <w:trHeight w:val="274"/>
        </w:trPr>
        <w:tc>
          <w:tcPr>
            <w:tcW w:w="757" w:type="pct"/>
            <w:vAlign w:val="center"/>
          </w:tcPr>
          <w:p w14:paraId="63D80476"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IM01</w:t>
            </w:r>
          </w:p>
        </w:tc>
        <w:tc>
          <w:tcPr>
            <w:tcW w:w="4243" w:type="pct"/>
            <w:gridSpan w:val="2"/>
            <w:vAlign w:val="center"/>
          </w:tcPr>
          <w:p w14:paraId="713007DE" w14:textId="77777777" w:rsidR="00565FE3" w:rsidRPr="00F509EC" w:rsidRDefault="00565FE3" w:rsidP="00C73FF8">
            <w:pPr>
              <w:spacing w:after="0"/>
              <w:jc w:val="both"/>
              <w:rPr>
                <w:rFonts w:cstheme="minorHAnsi"/>
                <w:sz w:val="18"/>
                <w:szCs w:val="18"/>
              </w:rPr>
            </w:pPr>
            <w:r w:rsidRPr="00F509EC">
              <w:rPr>
                <w:rFonts w:cstheme="minorHAnsi"/>
                <w:sz w:val="18"/>
                <w:szCs w:val="18"/>
              </w:rPr>
              <w:t xml:space="preserve">Realizzare le operazioni di mantenimento conformemente a quanto indicato nel “Piano di mantenimento” con le modalità e le tempistiche definite </w:t>
            </w:r>
            <w:r w:rsidRPr="0011636C">
              <w:rPr>
                <w:rFonts w:cstheme="minorHAnsi"/>
                <w:sz w:val="18"/>
                <w:szCs w:val="18"/>
                <w:highlight w:val="yellow"/>
              </w:rPr>
              <w:t>nelle disposizioni attuative</w:t>
            </w:r>
            <w:r w:rsidRPr="00B60F61">
              <w:rPr>
                <w:rFonts w:cstheme="minorHAnsi"/>
                <w:sz w:val="18"/>
                <w:szCs w:val="18"/>
              </w:rPr>
              <w:t xml:space="preserve"> </w:t>
            </w:r>
            <w:r w:rsidRPr="00B60F61">
              <w:rPr>
                <w:rFonts w:cstheme="minorHAnsi"/>
                <w:strike/>
                <w:color w:val="FF0000"/>
                <w:sz w:val="18"/>
                <w:szCs w:val="18"/>
                <w:shd w:val="clear" w:color="auto" w:fill="FFFFFF" w:themeFill="background1"/>
              </w:rPr>
              <w:t>delle Regioni e Province Autonome</w:t>
            </w:r>
            <w:r w:rsidRPr="00F509EC">
              <w:rPr>
                <w:rFonts w:cstheme="minorHAnsi"/>
                <w:sz w:val="18"/>
                <w:szCs w:val="18"/>
              </w:rPr>
              <w:t>, fatte salve eventuali varianti e/o deroghe stabilite dalla stessa</w:t>
            </w:r>
          </w:p>
        </w:tc>
      </w:tr>
      <w:tr w:rsidR="00565FE3" w:rsidRPr="00700099" w14:paraId="1487BA79" w14:textId="77777777" w:rsidTr="00C73FF8">
        <w:trPr>
          <w:trHeight w:val="274"/>
        </w:trPr>
        <w:tc>
          <w:tcPr>
            <w:tcW w:w="757" w:type="pct"/>
            <w:vAlign w:val="center"/>
          </w:tcPr>
          <w:p w14:paraId="66D205E8"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IM02</w:t>
            </w:r>
          </w:p>
        </w:tc>
        <w:tc>
          <w:tcPr>
            <w:tcW w:w="4243" w:type="pct"/>
            <w:gridSpan w:val="2"/>
            <w:vAlign w:val="center"/>
          </w:tcPr>
          <w:p w14:paraId="22398A9F" w14:textId="77777777" w:rsidR="00565FE3" w:rsidRPr="00F509EC" w:rsidRDefault="00565FE3" w:rsidP="00C73FF8">
            <w:pPr>
              <w:spacing w:after="0"/>
              <w:jc w:val="both"/>
              <w:rPr>
                <w:rFonts w:cstheme="minorHAnsi"/>
                <w:sz w:val="18"/>
                <w:szCs w:val="18"/>
              </w:rPr>
            </w:pPr>
            <w:r w:rsidRPr="00F509EC">
              <w:rPr>
                <w:rFonts w:cstheme="minorHAnsi"/>
                <w:sz w:val="18"/>
                <w:szCs w:val="18"/>
              </w:rPr>
              <w:t xml:space="preserve">Non modificare e mantenere la natura degli impianti e delle superfici </w:t>
            </w:r>
            <w:r w:rsidRPr="00136A32">
              <w:rPr>
                <w:rFonts w:cstheme="minorHAnsi"/>
                <w:sz w:val="18"/>
                <w:szCs w:val="18"/>
              </w:rPr>
              <w:t xml:space="preserve">oggetto </w:t>
            </w:r>
            <w:r w:rsidRPr="00DE6FD8">
              <w:rPr>
                <w:rFonts w:cstheme="minorHAnsi"/>
                <w:sz w:val="18"/>
                <w:szCs w:val="18"/>
                <w:highlight w:val="green"/>
              </w:rPr>
              <w:t>di intervento</w:t>
            </w:r>
            <w:r w:rsidRPr="00F509EC">
              <w:rPr>
                <w:rFonts w:cstheme="minorHAnsi"/>
                <w:sz w:val="18"/>
                <w:szCs w:val="18"/>
              </w:rPr>
              <w:t xml:space="preserve">, </w:t>
            </w:r>
            <w:r w:rsidRPr="0011636C">
              <w:rPr>
                <w:rFonts w:cstheme="minorHAnsi"/>
                <w:sz w:val="18"/>
                <w:szCs w:val="18"/>
                <w:highlight w:val="yellow"/>
              </w:rPr>
              <w:t>ammessi con la domanda di sostegno</w:t>
            </w:r>
            <w:r w:rsidRPr="00F509EC">
              <w:rPr>
                <w:rFonts w:cstheme="minorHAnsi"/>
                <w:sz w:val="18"/>
                <w:szCs w:val="18"/>
              </w:rPr>
              <w:t>,</w:t>
            </w:r>
            <w:r>
              <w:rPr>
                <w:rFonts w:cstheme="minorHAnsi"/>
                <w:sz w:val="18"/>
                <w:szCs w:val="18"/>
              </w:rPr>
              <w:t xml:space="preserve"> </w:t>
            </w:r>
            <w:r w:rsidRPr="00DE6FD8">
              <w:rPr>
                <w:rFonts w:cstheme="minorHAnsi"/>
                <w:strike/>
                <w:color w:val="FF0000"/>
                <w:sz w:val="18"/>
                <w:szCs w:val="18"/>
              </w:rPr>
              <w:t>di intervento</w:t>
            </w:r>
            <w:r w:rsidRPr="00DE6FD8">
              <w:rPr>
                <w:rFonts w:cstheme="minorHAnsi"/>
                <w:color w:val="FF0000"/>
                <w:sz w:val="18"/>
                <w:szCs w:val="18"/>
              </w:rPr>
              <w:t xml:space="preserve"> </w:t>
            </w:r>
            <w:r w:rsidRPr="0011636C">
              <w:rPr>
                <w:rFonts w:cstheme="minorHAnsi"/>
                <w:sz w:val="18"/>
                <w:szCs w:val="18"/>
                <w:highlight w:val="yellow"/>
              </w:rPr>
              <w:t>per l’intero periodo di impegno</w:t>
            </w:r>
            <w:r>
              <w:rPr>
                <w:rFonts w:cstheme="minorHAnsi"/>
                <w:sz w:val="18"/>
                <w:szCs w:val="18"/>
              </w:rPr>
              <w:t>,</w:t>
            </w:r>
            <w:r w:rsidRPr="00F509EC">
              <w:rPr>
                <w:rFonts w:cstheme="minorHAnsi"/>
                <w:sz w:val="18"/>
                <w:szCs w:val="18"/>
              </w:rPr>
              <w:t xml:space="preserve"> tranne per casi debitamente giustificati e riconosciuti dall’AdG</w:t>
            </w:r>
            <w:r>
              <w:rPr>
                <w:rFonts w:cstheme="minorHAnsi"/>
                <w:sz w:val="18"/>
                <w:szCs w:val="18"/>
              </w:rPr>
              <w:t>R</w:t>
            </w:r>
            <w:r w:rsidRPr="00F509EC">
              <w:rPr>
                <w:rFonts w:cstheme="minorHAnsi"/>
                <w:sz w:val="18"/>
                <w:szCs w:val="18"/>
              </w:rPr>
              <w:t>. In caso di cessione il subentro è ammissibile solo nel caso in cui vengano sottoscritti dal subentrante gli impegni esistenti</w:t>
            </w:r>
          </w:p>
        </w:tc>
      </w:tr>
      <w:tr w:rsidR="00565FE3" w:rsidRPr="00700099" w14:paraId="08E2406E" w14:textId="77777777" w:rsidTr="00C73FF8">
        <w:trPr>
          <w:trHeight w:val="274"/>
        </w:trPr>
        <w:tc>
          <w:tcPr>
            <w:tcW w:w="757" w:type="pct"/>
            <w:vAlign w:val="center"/>
          </w:tcPr>
          <w:p w14:paraId="36097D17"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IM04</w:t>
            </w:r>
          </w:p>
        </w:tc>
        <w:tc>
          <w:tcPr>
            <w:tcW w:w="4243" w:type="pct"/>
            <w:gridSpan w:val="2"/>
            <w:vAlign w:val="center"/>
          </w:tcPr>
          <w:p w14:paraId="2510999F" w14:textId="77777777" w:rsidR="00565FE3" w:rsidRPr="00700099" w:rsidRDefault="00565FE3" w:rsidP="00C73FF8">
            <w:pPr>
              <w:spacing w:after="0"/>
              <w:jc w:val="both"/>
              <w:rPr>
                <w:rFonts w:cstheme="minorHAnsi"/>
                <w:sz w:val="18"/>
                <w:szCs w:val="18"/>
              </w:rPr>
            </w:pPr>
            <w:r w:rsidRPr="00700099">
              <w:rPr>
                <w:rFonts w:cstheme="minorHAnsi"/>
                <w:sz w:val="18"/>
                <w:szCs w:val="18"/>
              </w:rPr>
              <w:t xml:space="preserve">Ripristinare le fallanze con le modalità e le tempistiche previste </w:t>
            </w:r>
            <w:r w:rsidRPr="006949B2">
              <w:rPr>
                <w:rFonts w:cstheme="minorHAnsi"/>
                <w:sz w:val="18"/>
                <w:szCs w:val="18"/>
                <w:highlight w:val="yellow"/>
              </w:rPr>
              <w:t>nelle disposizioni attuative</w:t>
            </w:r>
            <w:r w:rsidRPr="00F509EC">
              <w:rPr>
                <w:rFonts w:cstheme="minorHAnsi"/>
                <w:sz w:val="18"/>
                <w:szCs w:val="18"/>
              </w:rPr>
              <w:t xml:space="preserve"> </w:t>
            </w:r>
            <w:r w:rsidRPr="00B60F61">
              <w:rPr>
                <w:rFonts w:cstheme="minorHAnsi"/>
                <w:strike/>
                <w:color w:val="FF0000"/>
                <w:sz w:val="18"/>
                <w:szCs w:val="18"/>
              </w:rPr>
              <w:t>delle Regioni e Province Autonome</w:t>
            </w:r>
            <w:r w:rsidRPr="00B60F61">
              <w:rPr>
                <w:rFonts w:cstheme="minorHAnsi"/>
                <w:color w:val="FF0000"/>
                <w:sz w:val="18"/>
                <w:szCs w:val="18"/>
              </w:rPr>
              <w:t xml:space="preserve"> </w:t>
            </w:r>
          </w:p>
        </w:tc>
      </w:tr>
      <w:tr w:rsidR="00565FE3" w:rsidRPr="00700099" w14:paraId="03E9C2BB" w14:textId="77777777" w:rsidTr="00C73FF8">
        <w:trPr>
          <w:trHeight w:val="274"/>
        </w:trPr>
        <w:tc>
          <w:tcPr>
            <w:tcW w:w="757" w:type="pct"/>
            <w:vAlign w:val="center"/>
          </w:tcPr>
          <w:p w14:paraId="6ACE835E"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IM05</w:t>
            </w:r>
          </w:p>
        </w:tc>
        <w:tc>
          <w:tcPr>
            <w:tcW w:w="4243" w:type="pct"/>
            <w:gridSpan w:val="2"/>
            <w:vAlign w:val="center"/>
          </w:tcPr>
          <w:p w14:paraId="0F928AF6" w14:textId="77777777" w:rsidR="00565FE3" w:rsidRPr="00700099" w:rsidRDefault="00565FE3" w:rsidP="00C73FF8">
            <w:pPr>
              <w:spacing w:after="0"/>
              <w:jc w:val="both"/>
              <w:rPr>
                <w:rFonts w:cstheme="minorHAnsi"/>
                <w:sz w:val="18"/>
                <w:szCs w:val="18"/>
              </w:rPr>
            </w:pPr>
            <w:r w:rsidRPr="00700099">
              <w:rPr>
                <w:rFonts w:cstheme="minorHAnsi"/>
                <w:sz w:val="18"/>
                <w:szCs w:val="18"/>
              </w:rPr>
              <w:t>Non effettuare attività di pascolamento</w:t>
            </w:r>
          </w:p>
        </w:tc>
      </w:tr>
      <w:tr w:rsidR="00565FE3" w:rsidRPr="00700099" w14:paraId="40B0E4CE" w14:textId="77777777" w:rsidTr="00C73FF8">
        <w:trPr>
          <w:trHeight w:val="274"/>
        </w:trPr>
        <w:tc>
          <w:tcPr>
            <w:tcW w:w="757" w:type="pct"/>
            <w:vAlign w:val="center"/>
          </w:tcPr>
          <w:p w14:paraId="39E03EB9" w14:textId="77777777" w:rsidR="00565FE3" w:rsidRPr="00A743BC" w:rsidRDefault="00565FE3" w:rsidP="00C73FF8">
            <w:pPr>
              <w:spacing w:after="0"/>
              <w:jc w:val="center"/>
              <w:rPr>
                <w:rFonts w:cstheme="minorHAnsi"/>
                <w:b/>
                <w:bCs/>
                <w:sz w:val="18"/>
                <w:szCs w:val="18"/>
              </w:rPr>
            </w:pPr>
            <w:r w:rsidRPr="00A743BC">
              <w:rPr>
                <w:rFonts w:cstheme="minorHAnsi"/>
                <w:b/>
                <w:bCs/>
                <w:sz w:val="18"/>
                <w:szCs w:val="18"/>
              </w:rPr>
              <w:t>IM06</w:t>
            </w:r>
          </w:p>
        </w:tc>
        <w:tc>
          <w:tcPr>
            <w:tcW w:w="4243" w:type="pct"/>
            <w:gridSpan w:val="2"/>
            <w:vAlign w:val="center"/>
          </w:tcPr>
          <w:p w14:paraId="6AD32149" w14:textId="77777777" w:rsidR="00565FE3" w:rsidRPr="00A743BC" w:rsidRDefault="00565FE3" w:rsidP="00C73FF8">
            <w:pPr>
              <w:spacing w:after="0"/>
              <w:jc w:val="both"/>
              <w:rPr>
                <w:rFonts w:cstheme="minorHAnsi"/>
                <w:sz w:val="18"/>
                <w:szCs w:val="18"/>
              </w:rPr>
            </w:pPr>
            <w:r w:rsidRPr="00A743BC">
              <w:rPr>
                <w:rFonts w:cstheme="minorHAnsi"/>
                <w:sz w:val="18"/>
                <w:szCs w:val="18"/>
              </w:rPr>
              <w:t>Non realizzare innesti, tagli di ceduazione, tagli anticipati, potature finalizzate a produzione da frutto</w:t>
            </w:r>
          </w:p>
        </w:tc>
      </w:tr>
      <w:tr w:rsidR="00565FE3" w:rsidRPr="00700099" w14:paraId="7747B4E5" w14:textId="77777777" w:rsidTr="00C73FF8">
        <w:trPr>
          <w:trHeight w:val="274"/>
        </w:trPr>
        <w:tc>
          <w:tcPr>
            <w:tcW w:w="757" w:type="pct"/>
            <w:vAlign w:val="center"/>
          </w:tcPr>
          <w:p w14:paraId="5D469344" w14:textId="77777777" w:rsidR="00565FE3" w:rsidRPr="00A743BC" w:rsidRDefault="00565FE3" w:rsidP="00C73FF8">
            <w:pPr>
              <w:spacing w:after="0"/>
              <w:jc w:val="center"/>
              <w:rPr>
                <w:rFonts w:cstheme="minorHAnsi"/>
                <w:b/>
                <w:bCs/>
                <w:sz w:val="18"/>
                <w:szCs w:val="18"/>
              </w:rPr>
            </w:pPr>
            <w:r w:rsidRPr="00A743BC">
              <w:rPr>
                <w:rFonts w:cstheme="minorHAnsi"/>
                <w:b/>
                <w:bCs/>
                <w:sz w:val="18"/>
                <w:szCs w:val="18"/>
              </w:rPr>
              <w:t>IM08</w:t>
            </w:r>
          </w:p>
        </w:tc>
        <w:tc>
          <w:tcPr>
            <w:tcW w:w="4243" w:type="pct"/>
            <w:gridSpan w:val="2"/>
            <w:vAlign w:val="center"/>
          </w:tcPr>
          <w:p w14:paraId="778C8F23" w14:textId="77777777" w:rsidR="00565FE3" w:rsidRPr="00A743BC" w:rsidRDefault="00565FE3" w:rsidP="00C73FF8">
            <w:pPr>
              <w:spacing w:after="0"/>
              <w:jc w:val="both"/>
              <w:rPr>
                <w:rFonts w:cstheme="minorHAnsi"/>
                <w:sz w:val="18"/>
                <w:szCs w:val="18"/>
              </w:rPr>
            </w:pPr>
            <w:r w:rsidRPr="00A743BC">
              <w:rPr>
                <w:rFonts w:cstheme="minorHAnsi"/>
                <w:sz w:val="18"/>
                <w:szCs w:val="18"/>
              </w:rPr>
              <w:t>Le Regioni e P.A. in relazione alle proprie caratteristiche territoriali ed esigenze socioeconomiche possono definire ulteriori impegni inerenti alle azioni</w:t>
            </w:r>
          </w:p>
          <w:p w14:paraId="665C2015" w14:textId="77777777" w:rsidR="00565FE3" w:rsidRPr="00A743BC" w:rsidRDefault="00565FE3" w:rsidP="00565FE3">
            <w:pPr>
              <w:pStyle w:val="Paragrafoelenco"/>
              <w:numPr>
                <w:ilvl w:val="0"/>
                <w:numId w:val="34"/>
              </w:numPr>
              <w:spacing w:after="0"/>
              <w:jc w:val="both"/>
              <w:rPr>
                <w:rFonts w:cstheme="minorHAnsi"/>
                <w:sz w:val="18"/>
                <w:szCs w:val="18"/>
              </w:rPr>
            </w:pPr>
            <w:r w:rsidRPr="00A743BC">
              <w:rPr>
                <w:rFonts w:cstheme="minorHAnsi"/>
                <w:b/>
                <w:bCs/>
                <w:sz w:val="18"/>
                <w:szCs w:val="18"/>
              </w:rPr>
              <w:t>Regione Lombardia</w:t>
            </w:r>
            <w:r w:rsidRPr="00A743BC">
              <w:rPr>
                <w:rFonts w:cstheme="minorHAnsi"/>
                <w:sz w:val="18"/>
                <w:szCs w:val="18"/>
              </w:rPr>
              <w:t>: compilare e aggiornare il registro delle operazioni colturali per l'intero periodo di impegno</w:t>
            </w:r>
          </w:p>
        </w:tc>
      </w:tr>
      <w:tr w:rsidR="00565FE3" w:rsidRPr="005B6738" w14:paraId="62FEA6D2" w14:textId="77777777" w:rsidTr="00C73FF8">
        <w:trPr>
          <w:trHeight w:val="293"/>
        </w:trPr>
        <w:tc>
          <w:tcPr>
            <w:tcW w:w="5000" w:type="pct"/>
            <w:gridSpan w:val="3"/>
            <w:shd w:val="clear" w:color="auto" w:fill="008E40"/>
            <w:vAlign w:val="center"/>
          </w:tcPr>
          <w:p w14:paraId="14F3AB48" w14:textId="77777777" w:rsidR="00565FE3" w:rsidRPr="003F369B" w:rsidRDefault="00565FE3" w:rsidP="00C73FF8">
            <w:pPr>
              <w:spacing w:after="0"/>
              <w:jc w:val="center"/>
              <w:rPr>
                <w:rFonts w:cstheme="minorHAnsi"/>
                <w:sz w:val="18"/>
                <w:szCs w:val="18"/>
                <w:highlight w:val="yellow"/>
              </w:rPr>
            </w:pPr>
            <w:r w:rsidRPr="003F369B">
              <w:rPr>
                <w:rFonts w:cstheme="minorHAnsi"/>
                <w:b/>
                <w:bCs/>
                <w:sz w:val="18"/>
                <w:szCs w:val="18"/>
                <w:highlight w:val="yellow"/>
              </w:rPr>
              <w:t>Impegni trasversali (IT) a tutti gli interventi SRA</w:t>
            </w:r>
          </w:p>
        </w:tc>
      </w:tr>
      <w:tr w:rsidR="00565FE3" w:rsidRPr="005B6738" w14:paraId="21957658" w14:textId="77777777" w:rsidTr="00C73FF8">
        <w:trPr>
          <w:trHeight w:val="270"/>
        </w:trPr>
        <w:tc>
          <w:tcPr>
            <w:tcW w:w="767" w:type="pct"/>
            <w:gridSpan w:val="2"/>
            <w:shd w:val="clear" w:color="auto" w:fill="A7D9A3"/>
            <w:vAlign w:val="center"/>
          </w:tcPr>
          <w:p w14:paraId="5E52B2EF" w14:textId="77777777" w:rsidR="00565FE3" w:rsidRPr="003F369B" w:rsidRDefault="00565FE3" w:rsidP="00C73FF8">
            <w:pPr>
              <w:spacing w:after="0"/>
              <w:jc w:val="center"/>
              <w:rPr>
                <w:rFonts w:cstheme="minorHAnsi"/>
                <w:b/>
                <w:bCs/>
                <w:sz w:val="18"/>
                <w:szCs w:val="18"/>
                <w:highlight w:val="yellow"/>
              </w:rPr>
            </w:pPr>
            <w:r w:rsidRPr="003F369B">
              <w:rPr>
                <w:rFonts w:cstheme="minorHAnsi"/>
                <w:b/>
                <w:bCs/>
                <w:sz w:val="18"/>
                <w:szCs w:val="18"/>
                <w:highlight w:val="yellow"/>
              </w:rPr>
              <w:t>Codice</w:t>
            </w:r>
          </w:p>
        </w:tc>
        <w:tc>
          <w:tcPr>
            <w:tcW w:w="4233" w:type="pct"/>
            <w:shd w:val="clear" w:color="auto" w:fill="A7D9A3"/>
            <w:vAlign w:val="center"/>
          </w:tcPr>
          <w:p w14:paraId="25A76334" w14:textId="77777777" w:rsidR="00565FE3" w:rsidRPr="003F369B" w:rsidRDefault="00565FE3" w:rsidP="00C73FF8">
            <w:pPr>
              <w:spacing w:after="0"/>
              <w:jc w:val="center"/>
              <w:rPr>
                <w:rFonts w:cstheme="minorHAnsi"/>
                <w:sz w:val="18"/>
                <w:szCs w:val="18"/>
                <w:highlight w:val="yellow"/>
              </w:rPr>
            </w:pPr>
            <w:r w:rsidRPr="003F369B">
              <w:rPr>
                <w:rFonts w:cstheme="minorHAnsi"/>
                <w:b/>
                <w:bCs/>
                <w:sz w:val="18"/>
                <w:szCs w:val="18"/>
                <w:highlight w:val="yellow"/>
              </w:rPr>
              <w:t>Descrizione</w:t>
            </w:r>
          </w:p>
        </w:tc>
      </w:tr>
      <w:tr w:rsidR="00565FE3" w:rsidRPr="005B6738" w14:paraId="1124093A" w14:textId="77777777" w:rsidTr="00C73FF8">
        <w:trPr>
          <w:trHeight w:val="486"/>
        </w:trPr>
        <w:tc>
          <w:tcPr>
            <w:tcW w:w="767" w:type="pct"/>
            <w:gridSpan w:val="2"/>
            <w:vAlign w:val="center"/>
          </w:tcPr>
          <w:p w14:paraId="7DE9C723" w14:textId="77777777" w:rsidR="00565FE3" w:rsidRPr="003F369B" w:rsidRDefault="00565FE3" w:rsidP="00C73FF8">
            <w:pPr>
              <w:spacing w:after="0"/>
              <w:jc w:val="center"/>
              <w:rPr>
                <w:rFonts w:cstheme="minorHAnsi"/>
                <w:b/>
                <w:bCs/>
                <w:sz w:val="18"/>
                <w:szCs w:val="18"/>
                <w:highlight w:val="yellow"/>
              </w:rPr>
            </w:pPr>
            <w:r w:rsidRPr="003F369B">
              <w:rPr>
                <w:rFonts w:cstheme="minorHAnsi"/>
                <w:b/>
                <w:bCs/>
                <w:sz w:val="18"/>
                <w:szCs w:val="18"/>
                <w:highlight w:val="yellow"/>
              </w:rPr>
              <w:t>SRA28_IT01</w:t>
            </w:r>
          </w:p>
        </w:tc>
        <w:tc>
          <w:tcPr>
            <w:tcW w:w="4233" w:type="pct"/>
            <w:vAlign w:val="center"/>
          </w:tcPr>
          <w:p w14:paraId="0C897A43" w14:textId="77777777" w:rsidR="00565FE3" w:rsidRPr="003F369B" w:rsidRDefault="00565FE3" w:rsidP="00C73FF8">
            <w:pPr>
              <w:spacing w:after="0"/>
              <w:jc w:val="both"/>
              <w:rPr>
                <w:rFonts w:cstheme="minorHAnsi"/>
                <w:sz w:val="18"/>
                <w:szCs w:val="18"/>
                <w:highlight w:val="yellow"/>
              </w:rPr>
            </w:pPr>
            <w:r w:rsidRPr="003F369B">
              <w:rPr>
                <w:rFonts w:cstheme="minorHAnsi"/>
                <w:sz w:val="18"/>
                <w:szCs w:val="18"/>
                <w:highlight w:val="yellow"/>
              </w:rPr>
              <w:t>Le superfici oggetto di impegno accertate con la domanda di sostegno devono essere mantenute per tutta la durata del periodo di impegno</w:t>
            </w:r>
          </w:p>
        </w:tc>
      </w:tr>
    </w:tbl>
    <w:p w14:paraId="2E82A1FB"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FF7DB8" w14:paraId="0B4440D8" w14:textId="77777777" w:rsidTr="00C73FF8">
        <w:tc>
          <w:tcPr>
            <w:tcW w:w="5000" w:type="pct"/>
            <w:gridSpan w:val="2"/>
            <w:shd w:val="clear" w:color="auto" w:fill="008E40"/>
            <w:vAlign w:val="center"/>
          </w:tcPr>
          <w:p w14:paraId="648CDE97" w14:textId="77777777" w:rsidR="00565FE3" w:rsidRPr="00FF7DB8" w:rsidRDefault="00565FE3" w:rsidP="00C73FF8">
            <w:pPr>
              <w:spacing w:after="0"/>
              <w:jc w:val="center"/>
              <w:rPr>
                <w:rFonts w:cstheme="minorHAnsi"/>
                <w:sz w:val="18"/>
                <w:szCs w:val="18"/>
              </w:rPr>
            </w:pPr>
            <w:r w:rsidRPr="00FF7DB8">
              <w:rPr>
                <w:rFonts w:cstheme="minorHAnsi"/>
                <w:b/>
                <w:bCs/>
                <w:color w:val="FFFFFF" w:themeColor="background1"/>
                <w:sz w:val="18"/>
                <w:szCs w:val="18"/>
              </w:rPr>
              <w:t>Altri obblighi</w:t>
            </w:r>
          </w:p>
        </w:tc>
      </w:tr>
      <w:tr w:rsidR="00565FE3" w:rsidRPr="00FF7DB8" w14:paraId="19A55611" w14:textId="77777777" w:rsidTr="00C73FF8">
        <w:tc>
          <w:tcPr>
            <w:tcW w:w="767" w:type="pct"/>
            <w:shd w:val="clear" w:color="auto" w:fill="A7D9A3"/>
            <w:vAlign w:val="center"/>
          </w:tcPr>
          <w:p w14:paraId="547846DB" w14:textId="77777777" w:rsidR="00565FE3" w:rsidRPr="00FF7DB8" w:rsidRDefault="00565FE3" w:rsidP="00C73FF8">
            <w:pPr>
              <w:spacing w:after="0"/>
              <w:jc w:val="center"/>
              <w:rPr>
                <w:rFonts w:cstheme="minorHAnsi"/>
                <w:b/>
                <w:bCs/>
                <w:color w:val="FFFFFF" w:themeColor="background1"/>
                <w:sz w:val="18"/>
                <w:szCs w:val="18"/>
              </w:rPr>
            </w:pPr>
            <w:r w:rsidRPr="00FF7DB8">
              <w:rPr>
                <w:rFonts w:cstheme="minorHAnsi"/>
                <w:b/>
                <w:bCs/>
                <w:sz w:val="18"/>
                <w:szCs w:val="18"/>
              </w:rPr>
              <w:t>Codice</w:t>
            </w:r>
          </w:p>
        </w:tc>
        <w:tc>
          <w:tcPr>
            <w:tcW w:w="4233" w:type="pct"/>
            <w:shd w:val="clear" w:color="auto" w:fill="A7D9A3"/>
            <w:vAlign w:val="center"/>
          </w:tcPr>
          <w:p w14:paraId="254315BA" w14:textId="77777777" w:rsidR="00565FE3" w:rsidRPr="00FF7DB8" w:rsidRDefault="00565FE3" w:rsidP="00C73FF8">
            <w:pPr>
              <w:spacing w:after="0"/>
              <w:jc w:val="center"/>
              <w:rPr>
                <w:rFonts w:cstheme="minorHAnsi"/>
                <w:b/>
                <w:bCs/>
                <w:color w:val="FFFFFF" w:themeColor="background1"/>
                <w:sz w:val="18"/>
                <w:szCs w:val="18"/>
              </w:rPr>
            </w:pPr>
            <w:r w:rsidRPr="00FF7DB8">
              <w:rPr>
                <w:rFonts w:cstheme="minorHAnsi"/>
                <w:b/>
                <w:bCs/>
                <w:sz w:val="18"/>
                <w:szCs w:val="18"/>
              </w:rPr>
              <w:t>Descrizione</w:t>
            </w:r>
          </w:p>
        </w:tc>
      </w:tr>
      <w:tr w:rsidR="00565FE3" w:rsidRPr="00FF7DB8" w14:paraId="364ADBF7" w14:textId="77777777" w:rsidTr="00C73FF8">
        <w:tc>
          <w:tcPr>
            <w:tcW w:w="767" w:type="pct"/>
            <w:vAlign w:val="center"/>
          </w:tcPr>
          <w:p w14:paraId="76E38750" w14:textId="77777777" w:rsidR="00565FE3" w:rsidRPr="00FF7DB8" w:rsidRDefault="00565FE3" w:rsidP="00C73FF8">
            <w:pPr>
              <w:spacing w:after="0"/>
              <w:jc w:val="center"/>
              <w:rPr>
                <w:rFonts w:cstheme="minorHAnsi"/>
                <w:b/>
                <w:bCs/>
                <w:sz w:val="18"/>
                <w:szCs w:val="18"/>
              </w:rPr>
            </w:pPr>
            <w:r w:rsidRPr="00FF7DB8">
              <w:rPr>
                <w:rFonts w:cstheme="minorHAnsi"/>
                <w:b/>
                <w:bCs/>
                <w:sz w:val="18"/>
                <w:szCs w:val="18"/>
              </w:rPr>
              <w:t>O01</w:t>
            </w:r>
          </w:p>
        </w:tc>
        <w:tc>
          <w:tcPr>
            <w:tcW w:w="4233" w:type="pct"/>
            <w:vAlign w:val="center"/>
          </w:tcPr>
          <w:p w14:paraId="11CB10A9" w14:textId="77777777" w:rsidR="00565FE3" w:rsidRPr="00FF7DB8" w:rsidRDefault="00565FE3" w:rsidP="00C73FF8">
            <w:pPr>
              <w:spacing w:after="0"/>
              <w:jc w:val="both"/>
              <w:rPr>
                <w:rFonts w:cstheme="minorHAnsi"/>
                <w:sz w:val="18"/>
                <w:szCs w:val="18"/>
              </w:rPr>
            </w:pPr>
            <w:r w:rsidRPr="00FF7DB8">
              <w:rPr>
                <w:rFonts w:cstheme="minorHAnsi"/>
                <w:sz w:val="18"/>
                <w:szCs w:val="18"/>
              </w:rPr>
              <w:t>Rispetto delle norme di Condizionalità (art. 12,</w:t>
            </w:r>
            <w:r>
              <w:rPr>
                <w:rFonts w:cstheme="minorHAnsi"/>
                <w:sz w:val="18"/>
                <w:szCs w:val="18"/>
              </w:rPr>
              <w:t xml:space="preserve"> </w:t>
            </w:r>
            <w:r w:rsidRPr="00173E0F">
              <w:rPr>
                <w:rFonts w:cstheme="minorHAnsi"/>
                <w:strike/>
                <w:color w:val="FF0000"/>
                <w:sz w:val="18"/>
                <w:szCs w:val="18"/>
              </w:rPr>
              <w:t>Regolamento</w:t>
            </w:r>
            <w:r w:rsidRPr="00173E0F">
              <w:rPr>
                <w:rFonts w:cstheme="minorHAnsi"/>
                <w:color w:val="FF0000"/>
                <w:sz w:val="18"/>
                <w:szCs w:val="18"/>
              </w:rPr>
              <w:t xml:space="preserve"> </w:t>
            </w:r>
            <w:r w:rsidRPr="00173E0F">
              <w:rPr>
                <w:rFonts w:cstheme="minorHAnsi"/>
                <w:sz w:val="18"/>
                <w:szCs w:val="18"/>
                <w:highlight w:val="green"/>
              </w:rPr>
              <w:t>Reg.</w:t>
            </w:r>
            <w:r w:rsidRPr="00FF7DB8">
              <w:rPr>
                <w:rFonts w:cstheme="minorHAnsi"/>
                <w:sz w:val="18"/>
                <w:szCs w:val="18"/>
              </w:rPr>
              <w:t xml:space="preserve"> (UE) 2021/2115)</w:t>
            </w:r>
          </w:p>
        </w:tc>
      </w:tr>
      <w:tr w:rsidR="00565FE3" w:rsidRPr="00FF7DB8" w14:paraId="4B93F3D1" w14:textId="77777777" w:rsidTr="00C73FF8">
        <w:tc>
          <w:tcPr>
            <w:tcW w:w="767" w:type="pct"/>
            <w:vAlign w:val="center"/>
          </w:tcPr>
          <w:p w14:paraId="70E571E3" w14:textId="77777777" w:rsidR="00565FE3" w:rsidRPr="00FF7DB8" w:rsidRDefault="00565FE3" w:rsidP="00C73FF8">
            <w:pPr>
              <w:spacing w:after="0"/>
              <w:jc w:val="center"/>
              <w:rPr>
                <w:rFonts w:cstheme="minorHAnsi"/>
                <w:b/>
                <w:bCs/>
                <w:sz w:val="18"/>
                <w:szCs w:val="18"/>
              </w:rPr>
            </w:pPr>
            <w:r w:rsidRPr="00FF7DB8">
              <w:rPr>
                <w:rFonts w:cstheme="minorHAnsi"/>
                <w:b/>
                <w:bCs/>
                <w:sz w:val="18"/>
                <w:szCs w:val="18"/>
              </w:rPr>
              <w:t>O02</w:t>
            </w:r>
          </w:p>
        </w:tc>
        <w:tc>
          <w:tcPr>
            <w:tcW w:w="4233" w:type="pct"/>
            <w:vAlign w:val="center"/>
          </w:tcPr>
          <w:p w14:paraId="2D4F0588" w14:textId="77777777" w:rsidR="00565FE3" w:rsidRPr="00FF7DB8" w:rsidRDefault="00565FE3" w:rsidP="00C73FF8">
            <w:pPr>
              <w:spacing w:after="0"/>
              <w:jc w:val="both"/>
              <w:rPr>
                <w:rFonts w:cstheme="minorHAnsi"/>
                <w:sz w:val="18"/>
                <w:szCs w:val="18"/>
              </w:rPr>
            </w:pPr>
            <w:r w:rsidRPr="00FF7DB8">
              <w:rPr>
                <w:rFonts w:cstheme="minorHAnsi"/>
                <w:sz w:val="18"/>
                <w:szCs w:val="18"/>
              </w:rPr>
              <w:t xml:space="preserve">Rispetto delle norme di Condizionalità sociale (art. 14, </w:t>
            </w:r>
            <w:r w:rsidRPr="00173E0F">
              <w:rPr>
                <w:rFonts w:cstheme="minorHAnsi"/>
                <w:strike/>
                <w:color w:val="FF0000"/>
                <w:sz w:val="18"/>
                <w:szCs w:val="18"/>
              </w:rPr>
              <w:t>Regolamento</w:t>
            </w:r>
            <w:r w:rsidRPr="00173E0F">
              <w:rPr>
                <w:rFonts w:cstheme="minorHAnsi"/>
                <w:color w:val="FF0000"/>
                <w:sz w:val="18"/>
                <w:szCs w:val="18"/>
              </w:rPr>
              <w:t xml:space="preserve"> </w:t>
            </w:r>
            <w:r w:rsidRPr="00173E0F">
              <w:rPr>
                <w:rFonts w:cstheme="minorHAnsi"/>
                <w:sz w:val="18"/>
                <w:szCs w:val="18"/>
                <w:highlight w:val="green"/>
              </w:rPr>
              <w:t>Reg.</w:t>
            </w:r>
            <w:r w:rsidRPr="00FF7DB8">
              <w:rPr>
                <w:rFonts w:cstheme="minorHAnsi"/>
                <w:sz w:val="18"/>
                <w:szCs w:val="18"/>
              </w:rPr>
              <w:t xml:space="preserve"> (UE) 2021/2115)</w:t>
            </w:r>
          </w:p>
        </w:tc>
      </w:tr>
    </w:tbl>
    <w:p w14:paraId="05FD88B9" w14:textId="77777777" w:rsidR="00565FE3" w:rsidRDefault="00565FE3" w:rsidP="00565FE3">
      <w:pPr>
        <w:spacing w:after="0"/>
      </w:pPr>
    </w:p>
    <w:p w14:paraId="6A72D4FB" w14:textId="77777777" w:rsidR="00565FE3" w:rsidRPr="00334410"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w:t>
      </w:r>
      <w:r>
        <w:rPr>
          <w:i/>
          <w:iCs/>
          <w:color w:val="365F91" w:themeColor="accent1" w:themeShade="BF"/>
          <w:sz w:val="22"/>
          <w:szCs w:val="22"/>
        </w:rPr>
        <w:t xml:space="preserve"> </w:t>
      </w:r>
      <w:r w:rsidRPr="001E0CF5">
        <w:rPr>
          <w:i/>
          <w:iCs/>
          <w:color w:val="365F91" w:themeColor="accent1" w:themeShade="BF"/>
          <w:sz w:val="22"/>
          <w:szCs w:val="22"/>
        </w:rPr>
        <w:t>(€/</w:t>
      </w:r>
      <w:r>
        <w:rPr>
          <w:i/>
          <w:iCs/>
          <w:color w:val="365F91" w:themeColor="accent1" w:themeShade="BF"/>
          <w:sz w:val="22"/>
          <w:szCs w:val="22"/>
        </w:rPr>
        <w:t>ha</w:t>
      </w:r>
      <w:r w:rsidRPr="001E0CF5">
        <w:rPr>
          <w:i/>
          <w:iCs/>
          <w:color w:val="365F91" w:themeColor="accent1" w:themeShade="BF"/>
          <w:sz w:val="22"/>
          <w:szCs w:val="22"/>
        </w:rPr>
        <w:t>/anno)</w:t>
      </w:r>
    </w:p>
    <w:tbl>
      <w:tblPr>
        <w:tblStyle w:val="Grigliatabella"/>
        <w:tblW w:w="5000" w:type="pct"/>
        <w:tblLook w:val="04A0" w:firstRow="1" w:lastRow="0" w:firstColumn="1" w:lastColumn="0" w:noHBand="0" w:noVBand="1"/>
      </w:tblPr>
      <w:tblGrid>
        <w:gridCol w:w="3380"/>
        <w:gridCol w:w="3381"/>
        <w:gridCol w:w="3379"/>
      </w:tblGrid>
      <w:tr w:rsidR="00565FE3" w14:paraId="2B89B80C" w14:textId="77777777" w:rsidTr="00C73FF8">
        <w:trPr>
          <w:trHeight w:val="635"/>
        </w:trPr>
        <w:tc>
          <w:tcPr>
            <w:tcW w:w="1667" w:type="pct"/>
            <w:shd w:val="clear" w:color="auto" w:fill="008E40"/>
            <w:vAlign w:val="center"/>
          </w:tcPr>
          <w:p w14:paraId="52618EBA" w14:textId="77777777" w:rsidR="00565FE3" w:rsidRPr="00C547C1" w:rsidRDefault="00565FE3" w:rsidP="00C73FF8">
            <w:pPr>
              <w:spacing w:after="0"/>
              <w:jc w:val="center"/>
              <w:rPr>
                <w:rFonts w:cstheme="minorHAnsi"/>
                <w:b/>
                <w:bCs/>
                <w:color w:val="FFFFFF" w:themeColor="background1"/>
                <w:sz w:val="18"/>
                <w:szCs w:val="18"/>
              </w:rPr>
            </w:pPr>
            <w:bookmarkStart w:id="46" w:name="_Hlk130893869"/>
            <w:r w:rsidRPr="00460781">
              <w:rPr>
                <w:rFonts w:cstheme="minorHAnsi"/>
                <w:b/>
                <w:bCs/>
                <w:color w:val="FFFFFF" w:themeColor="background1"/>
                <w:sz w:val="18"/>
                <w:szCs w:val="18"/>
              </w:rPr>
              <w:t>Mantenimento degli impianti di arboricoltura a ciclo breve o medio lungo su SUPERFICI AGRICOLE - Mancato Reddito</w:t>
            </w:r>
          </w:p>
        </w:tc>
        <w:tc>
          <w:tcPr>
            <w:tcW w:w="1667" w:type="pct"/>
            <w:shd w:val="clear" w:color="auto" w:fill="008E40"/>
            <w:vAlign w:val="center"/>
          </w:tcPr>
          <w:p w14:paraId="03AD64D8" w14:textId="77777777" w:rsidR="00565FE3" w:rsidRDefault="00565FE3" w:rsidP="00C73FF8">
            <w:pPr>
              <w:spacing w:after="0"/>
              <w:jc w:val="center"/>
              <w:rPr>
                <w:rFonts w:cstheme="minorHAnsi"/>
                <w:b/>
                <w:bCs/>
                <w:color w:val="FFFFFF" w:themeColor="background1"/>
                <w:sz w:val="18"/>
                <w:szCs w:val="18"/>
              </w:rPr>
            </w:pPr>
            <w:r w:rsidRPr="00460781">
              <w:rPr>
                <w:rFonts w:cstheme="minorHAnsi"/>
                <w:b/>
                <w:bCs/>
                <w:color w:val="FFFFFF" w:themeColor="background1"/>
                <w:sz w:val="18"/>
                <w:szCs w:val="18"/>
              </w:rPr>
              <w:t>Mantenimento degli impianti di arboricoltura a ciclo breve o medio lungo su SUPERFICI AGRICOLE - Manutenzione</w:t>
            </w:r>
          </w:p>
        </w:tc>
        <w:tc>
          <w:tcPr>
            <w:tcW w:w="1666" w:type="pct"/>
            <w:shd w:val="clear" w:color="auto" w:fill="008E40"/>
            <w:vAlign w:val="center"/>
          </w:tcPr>
          <w:p w14:paraId="2E025BD5" w14:textId="77777777" w:rsidR="00565FE3" w:rsidRDefault="00565FE3" w:rsidP="00C73FF8">
            <w:pPr>
              <w:spacing w:after="0"/>
              <w:jc w:val="center"/>
              <w:rPr>
                <w:rFonts w:cstheme="minorHAnsi"/>
                <w:b/>
                <w:bCs/>
                <w:color w:val="FFFFFF" w:themeColor="background1"/>
                <w:sz w:val="18"/>
                <w:szCs w:val="18"/>
              </w:rPr>
            </w:pPr>
            <w:r w:rsidRPr="00460781">
              <w:rPr>
                <w:rFonts w:cstheme="minorHAnsi"/>
                <w:b/>
                <w:bCs/>
                <w:color w:val="FFFFFF" w:themeColor="background1"/>
                <w:sz w:val="18"/>
                <w:szCs w:val="18"/>
              </w:rPr>
              <w:t>Mantenimento degli impianti di arboricoltura a ciclo breve o medio lungo su SUPERFICI NON AGRICOLE - Manutenzione</w:t>
            </w:r>
          </w:p>
        </w:tc>
      </w:tr>
      <w:tr w:rsidR="00565FE3" w14:paraId="4700C5AD" w14:textId="77777777" w:rsidTr="00C73FF8">
        <w:trPr>
          <w:trHeight w:val="414"/>
        </w:trPr>
        <w:tc>
          <w:tcPr>
            <w:tcW w:w="1667" w:type="pct"/>
            <w:vAlign w:val="center"/>
          </w:tcPr>
          <w:p w14:paraId="5D666AA4" w14:textId="77777777" w:rsidR="00565FE3" w:rsidRPr="003F369B" w:rsidRDefault="00565FE3" w:rsidP="00C73FF8">
            <w:pPr>
              <w:spacing w:after="0"/>
              <w:jc w:val="center"/>
              <w:rPr>
                <w:rFonts w:cstheme="minorHAnsi"/>
                <w:sz w:val="18"/>
                <w:szCs w:val="18"/>
                <w:highlight w:val="yellow"/>
                <w:lang w:val="it"/>
              </w:rPr>
            </w:pPr>
            <w:r w:rsidRPr="003F369B">
              <w:rPr>
                <w:rFonts w:cstheme="minorHAnsi"/>
                <w:sz w:val="18"/>
                <w:szCs w:val="18"/>
                <w:highlight w:val="yellow"/>
                <w:lang w:val="it"/>
              </w:rPr>
              <w:t>490</w:t>
            </w:r>
          </w:p>
        </w:tc>
        <w:tc>
          <w:tcPr>
            <w:tcW w:w="1667" w:type="pct"/>
            <w:vAlign w:val="center"/>
          </w:tcPr>
          <w:p w14:paraId="3D15FDF4" w14:textId="77777777" w:rsidR="00565FE3" w:rsidRPr="003F369B" w:rsidRDefault="00565FE3" w:rsidP="00C73FF8">
            <w:pPr>
              <w:spacing w:after="0"/>
              <w:jc w:val="center"/>
              <w:rPr>
                <w:rFonts w:cstheme="minorHAnsi"/>
                <w:sz w:val="18"/>
                <w:szCs w:val="18"/>
                <w:highlight w:val="yellow"/>
                <w:lang w:val="it"/>
              </w:rPr>
            </w:pPr>
            <w:r w:rsidRPr="003F369B">
              <w:rPr>
                <w:rFonts w:cstheme="minorHAnsi"/>
                <w:sz w:val="18"/>
                <w:szCs w:val="18"/>
                <w:highlight w:val="yellow"/>
                <w:lang w:val="it"/>
              </w:rPr>
              <w:t>610</w:t>
            </w:r>
          </w:p>
        </w:tc>
        <w:tc>
          <w:tcPr>
            <w:tcW w:w="1666" w:type="pct"/>
            <w:vAlign w:val="center"/>
          </w:tcPr>
          <w:p w14:paraId="0FBC5475" w14:textId="77777777" w:rsidR="00565FE3" w:rsidRPr="003F369B" w:rsidRDefault="00565FE3" w:rsidP="00C73FF8">
            <w:pPr>
              <w:spacing w:after="0"/>
              <w:jc w:val="center"/>
              <w:rPr>
                <w:rFonts w:cstheme="minorHAnsi"/>
                <w:sz w:val="18"/>
                <w:szCs w:val="18"/>
                <w:highlight w:val="yellow"/>
                <w:lang w:val="it"/>
              </w:rPr>
            </w:pPr>
            <w:r w:rsidRPr="003F369B">
              <w:rPr>
                <w:rFonts w:cstheme="minorHAnsi"/>
                <w:sz w:val="18"/>
                <w:szCs w:val="18"/>
                <w:highlight w:val="yellow"/>
                <w:lang w:val="it"/>
              </w:rPr>
              <w:t>610</w:t>
            </w:r>
          </w:p>
        </w:tc>
      </w:tr>
    </w:tbl>
    <w:bookmarkEnd w:id="46"/>
    <w:p w14:paraId="03AC4808" w14:textId="77777777" w:rsidR="00565FE3" w:rsidRPr="00A0752F" w:rsidRDefault="00565FE3" w:rsidP="00565FE3">
      <w:pPr>
        <w:autoSpaceDE w:val="0"/>
        <w:autoSpaceDN w:val="0"/>
        <w:adjustRightInd w:val="0"/>
        <w:jc w:val="both"/>
        <w:rPr>
          <w:rFonts w:cstheme="minorHAnsi"/>
          <w:sz w:val="18"/>
          <w:szCs w:val="18"/>
          <w:lang w:val="it"/>
        </w:rPr>
      </w:pPr>
      <w:r w:rsidRPr="00A0752F">
        <w:rPr>
          <w:rFonts w:cstheme="minorHAnsi"/>
          <w:sz w:val="18"/>
          <w:szCs w:val="18"/>
          <w:highlight w:val="red"/>
          <w:lang w:val="it"/>
        </w:rPr>
        <w:t>Tali premi sono stati inclusi nelle richieste di modifica del PSP inviate da Regione Lombardia precedentemente alla notifica del MASAF alla Commissione europea per l’approvazione del PSP v. 1.2. Però, per mero errore materiale, non sono stati poi inseriti correttamente nella versione approvata.</w:t>
      </w:r>
      <w:r>
        <w:rPr>
          <w:rFonts w:cstheme="minorHAnsi"/>
          <w:sz w:val="18"/>
          <w:szCs w:val="18"/>
          <w:lang w:val="it"/>
        </w:rPr>
        <w:t xml:space="preserve"> </w:t>
      </w:r>
    </w:p>
    <w:p w14:paraId="035407A4" w14:textId="77777777" w:rsidR="00565FE3" w:rsidRPr="005E7368" w:rsidRDefault="00565FE3" w:rsidP="00565FE3">
      <w:pPr>
        <w:autoSpaceDE w:val="0"/>
        <w:autoSpaceDN w:val="0"/>
        <w:adjustRightInd w:val="0"/>
        <w:spacing w:after="0"/>
        <w:rPr>
          <w:rFonts w:ascii="Calibri,Bold" w:hAnsi="Calibri,Bold" w:cs="Calibri,Bold"/>
          <w:color w:val="000000"/>
        </w:rPr>
      </w:pPr>
    </w:p>
    <w:p w14:paraId="49B5E2EA"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1FD6B496" w14:textId="77777777" w:rsidTr="00C73FF8">
        <w:trPr>
          <w:trHeight w:val="163"/>
        </w:trPr>
        <w:tc>
          <w:tcPr>
            <w:tcW w:w="4673" w:type="dxa"/>
            <w:vMerge w:val="restart"/>
            <w:shd w:val="clear" w:color="auto" w:fill="008E40"/>
            <w:vAlign w:val="center"/>
          </w:tcPr>
          <w:p w14:paraId="61CEF7A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5BFFF844"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05E43BCC"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6F061729" w14:textId="77777777" w:rsidTr="00C73FF8">
        <w:trPr>
          <w:trHeight w:val="139"/>
        </w:trPr>
        <w:tc>
          <w:tcPr>
            <w:tcW w:w="4673" w:type="dxa"/>
            <w:vMerge/>
            <w:shd w:val="clear" w:color="auto" w:fill="008E40"/>
            <w:vAlign w:val="center"/>
          </w:tcPr>
          <w:p w14:paraId="0ADAB02B"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02A514A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1215F288"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57B362E0" w14:textId="77777777" w:rsidR="00565FE3" w:rsidRPr="005E7368" w:rsidRDefault="00565FE3" w:rsidP="00565FE3">
      <w:pPr>
        <w:spacing w:after="0"/>
        <w:rPr>
          <w:rFonts w:cstheme="minorHAnsi"/>
        </w:rPr>
      </w:pPr>
    </w:p>
    <w:p w14:paraId="17E50345" w14:textId="77777777" w:rsidR="00565FE3" w:rsidRDefault="00565FE3" w:rsidP="00565FE3">
      <w:pPr>
        <w:rPr>
          <w:rFonts w:eastAsiaTheme="majorEastAsia" w:cstheme="minorHAnsi"/>
          <w:b/>
          <w:bCs/>
          <w:color w:val="008000"/>
          <w:sz w:val="26"/>
          <w:szCs w:val="26"/>
        </w:rPr>
      </w:pPr>
      <w:r>
        <w:rPr>
          <w:rFonts w:cstheme="minorHAnsi"/>
          <w:b/>
          <w:bCs/>
        </w:rPr>
        <w:br w:type="page"/>
      </w:r>
    </w:p>
    <w:p w14:paraId="47BB2404" w14:textId="77777777" w:rsidR="00565FE3" w:rsidRDefault="00565FE3" w:rsidP="00565FE3">
      <w:pPr>
        <w:pStyle w:val="Titolo2"/>
        <w:rPr>
          <w:rFonts w:asciiTheme="minorHAnsi" w:hAnsiTheme="minorHAnsi" w:cstheme="minorHAnsi"/>
          <w:b/>
          <w:bCs/>
        </w:rPr>
      </w:pPr>
      <w:bookmarkStart w:id="47" w:name="_Toc133425206"/>
      <w:r w:rsidRPr="00F6220C">
        <w:rPr>
          <w:rFonts w:asciiTheme="minorHAnsi" w:hAnsiTheme="minorHAnsi" w:cstheme="minorHAnsi"/>
          <w:b/>
          <w:bCs/>
        </w:rPr>
        <w:t>SRA29</w:t>
      </w:r>
      <w:r>
        <w:rPr>
          <w:rFonts w:asciiTheme="minorHAnsi" w:hAnsiTheme="minorHAnsi" w:cstheme="minorHAnsi"/>
          <w:b/>
          <w:bCs/>
        </w:rPr>
        <w:t xml:space="preserve"> – </w:t>
      </w:r>
      <w:bookmarkStart w:id="48" w:name="_Hlk132127714"/>
      <w:r>
        <w:rPr>
          <w:rFonts w:asciiTheme="minorHAnsi" w:hAnsiTheme="minorHAnsi" w:cstheme="minorHAnsi"/>
          <w:b/>
          <w:bCs/>
        </w:rPr>
        <w:t>Pagamento al fine di adottare e mantenere pratiche e metodi di produzione biologica</w:t>
      </w:r>
      <w:bookmarkEnd w:id="47"/>
      <w:bookmarkEnd w:id="48"/>
    </w:p>
    <w:p w14:paraId="71617EE6"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444E2867" w14:textId="77777777" w:rsidR="00565FE3" w:rsidRPr="005E7368" w:rsidRDefault="00565FE3" w:rsidP="00565FE3">
      <w:pPr>
        <w:jc w:val="both"/>
        <w:rPr>
          <w:sz w:val="20"/>
          <w:szCs w:val="20"/>
        </w:rPr>
      </w:pPr>
      <w:bookmarkStart w:id="49" w:name="_Hlk132127724"/>
      <w:r w:rsidRPr="005E7368">
        <w:rPr>
          <w:sz w:val="20"/>
          <w:szCs w:val="20"/>
        </w:rPr>
        <w:t xml:space="preserve">L’intervento prevede un </w:t>
      </w:r>
      <w:r w:rsidRPr="005E7368">
        <w:rPr>
          <w:b/>
          <w:bCs/>
          <w:sz w:val="20"/>
          <w:szCs w:val="20"/>
        </w:rPr>
        <w:t>pagamento annuale per ettaro di SAU</w:t>
      </w:r>
      <w:r w:rsidRPr="005E7368">
        <w:rPr>
          <w:sz w:val="20"/>
          <w:szCs w:val="20"/>
        </w:rPr>
        <w:t xml:space="preserve"> a favore degli agricoltori o delle associazioni di agricoltori che aderiscono al metodo di produzione di agricoltura biologica.</w:t>
      </w:r>
    </w:p>
    <w:p w14:paraId="0570D229" w14:textId="77777777" w:rsidR="00565FE3" w:rsidRPr="005E7368" w:rsidRDefault="00565FE3" w:rsidP="00565FE3">
      <w:pPr>
        <w:spacing w:after="0"/>
        <w:jc w:val="both"/>
        <w:rPr>
          <w:sz w:val="20"/>
          <w:szCs w:val="20"/>
        </w:rPr>
      </w:pPr>
      <w:r w:rsidRPr="005E7368">
        <w:rPr>
          <w:sz w:val="20"/>
          <w:szCs w:val="20"/>
        </w:rPr>
        <w:t xml:space="preserve">L’intervento contribuisce a ridurre il rischio di inquinamento e degrado delle matrici ambientali connesso all’uso dei prodotti fitosanitari e dei fertilizzanti e a promuovere la salvaguardia della risorsa </w:t>
      </w:r>
      <w:r>
        <w:rPr>
          <w:sz w:val="20"/>
          <w:szCs w:val="20"/>
        </w:rPr>
        <w:t>“</w:t>
      </w:r>
      <w:r w:rsidRPr="005E7368">
        <w:rPr>
          <w:sz w:val="20"/>
          <w:szCs w:val="20"/>
        </w:rPr>
        <w:t>acqua</w:t>
      </w:r>
      <w:r>
        <w:rPr>
          <w:sz w:val="20"/>
          <w:szCs w:val="20"/>
        </w:rPr>
        <w:t>”</w:t>
      </w:r>
      <w:r w:rsidRPr="005E7368">
        <w:rPr>
          <w:sz w:val="20"/>
          <w:szCs w:val="20"/>
        </w:rPr>
        <w:t xml:space="preserve">, la tutela della risorsa </w:t>
      </w:r>
      <w:r>
        <w:rPr>
          <w:sz w:val="20"/>
          <w:szCs w:val="20"/>
        </w:rPr>
        <w:t>“</w:t>
      </w:r>
      <w:r w:rsidRPr="005E7368">
        <w:rPr>
          <w:sz w:val="20"/>
          <w:szCs w:val="20"/>
        </w:rPr>
        <w:t>suolo</w:t>
      </w:r>
      <w:r>
        <w:rPr>
          <w:sz w:val="20"/>
          <w:szCs w:val="20"/>
        </w:rPr>
        <w:t>”</w:t>
      </w:r>
      <w:r w:rsidRPr="005E7368">
        <w:rPr>
          <w:sz w:val="20"/>
          <w:szCs w:val="20"/>
        </w:rPr>
        <w:t>, la salvaguardia e la valorizzazione della biodiversità, del paesaggio agrario e il miglioramento della qualità dell’aria.</w:t>
      </w:r>
    </w:p>
    <w:p w14:paraId="543B2118" w14:textId="77777777" w:rsidR="00565FE3" w:rsidRPr="005E7368" w:rsidRDefault="00565FE3" w:rsidP="00565FE3">
      <w:pPr>
        <w:spacing w:after="0"/>
        <w:jc w:val="both"/>
        <w:rPr>
          <w:sz w:val="20"/>
          <w:szCs w:val="20"/>
        </w:rPr>
      </w:pPr>
      <w:r w:rsidRPr="005E7368">
        <w:rPr>
          <w:sz w:val="20"/>
          <w:szCs w:val="20"/>
        </w:rPr>
        <w:t>L’intervento si articola in due azioni:</w:t>
      </w:r>
    </w:p>
    <w:p w14:paraId="7B718A61" w14:textId="77777777" w:rsidR="00565FE3" w:rsidRPr="005E7368" w:rsidRDefault="00565FE3" w:rsidP="00565FE3">
      <w:pPr>
        <w:pStyle w:val="Paragrafoelenco"/>
        <w:numPr>
          <w:ilvl w:val="0"/>
          <w:numId w:val="34"/>
        </w:numPr>
        <w:spacing w:after="0"/>
        <w:jc w:val="both"/>
        <w:rPr>
          <w:sz w:val="20"/>
          <w:szCs w:val="20"/>
        </w:rPr>
      </w:pPr>
      <w:r w:rsidRPr="005E7368">
        <w:rPr>
          <w:b/>
          <w:bCs/>
          <w:sz w:val="20"/>
          <w:szCs w:val="20"/>
        </w:rPr>
        <w:t>SRA29.1 Azione</w:t>
      </w:r>
      <w:r w:rsidRPr="005E7368">
        <w:rPr>
          <w:sz w:val="20"/>
          <w:szCs w:val="20"/>
        </w:rPr>
        <w:t xml:space="preserve"> - Conversione all’agricoltura biologica;</w:t>
      </w:r>
    </w:p>
    <w:p w14:paraId="4DD6A452" w14:textId="77777777" w:rsidR="00565FE3" w:rsidRPr="005E7368" w:rsidRDefault="00565FE3" w:rsidP="00565FE3">
      <w:pPr>
        <w:pStyle w:val="Paragrafoelenco"/>
        <w:numPr>
          <w:ilvl w:val="0"/>
          <w:numId w:val="34"/>
        </w:numPr>
        <w:spacing w:after="0"/>
        <w:jc w:val="both"/>
        <w:rPr>
          <w:sz w:val="20"/>
          <w:szCs w:val="20"/>
        </w:rPr>
      </w:pPr>
      <w:r w:rsidRPr="005E7368">
        <w:rPr>
          <w:b/>
          <w:bCs/>
          <w:sz w:val="20"/>
          <w:szCs w:val="20"/>
        </w:rPr>
        <w:t>SRA29.2 Azione</w:t>
      </w:r>
      <w:r w:rsidRPr="005E7368">
        <w:rPr>
          <w:sz w:val="20"/>
          <w:szCs w:val="20"/>
        </w:rPr>
        <w:t xml:space="preserve"> - Mantenimento dell’agricoltura biologica.</w:t>
      </w:r>
    </w:p>
    <w:p w14:paraId="3E6ACC02" w14:textId="77777777" w:rsidR="00565FE3" w:rsidRPr="0057356F" w:rsidRDefault="00565FE3" w:rsidP="00565FE3">
      <w:pPr>
        <w:pStyle w:val="pf0"/>
        <w:jc w:val="both"/>
        <w:rPr>
          <w:rFonts w:asciiTheme="minorHAnsi" w:eastAsiaTheme="minorEastAsia" w:hAnsiTheme="minorHAnsi" w:cstheme="minorBidi"/>
          <w:sz w:val="20"/>
          <w:szCs w:val="20"/>
        </w:rPr>
      </w:pPr>
      <w:r w:rsidRPr="00F417DB">
        <w:rPr>
          <w:rFonts w:asciiTheme="minorHAnsi" w:eastAsiaTheme="minorEastAsia" w:hAnsiTheme="minorHAnsi" w:cstheme="minorBidi"/>
          <w:sz w:val="20"/>
          <w:szCs w:val="20"/>
          <w:highlight w:val="yellow"/>
        </w:rPr>
        <w:t>Qualora la superficie aziendale in conversione sia stata notificata in data antecedente alla domanda di sostegno/pagamento, la stessa potrà ricevere il pagamento dell’azione 1 solo se il periodo di conversione termina in data successiva al 30/6 dell’anno di detta domanda.</w:t>
      </w:r>
    </w:p>
    <w:p w14:paraId="222149FC" w14:textId="77777777" w:rsidR="00565FE3" w:rsidRPr="005E7368" w:rsidRDefault="00565FE3" w:rsidP="00565FE3">
      <w:pPr>
        <w:spacing w:before="40" w:after="0"/>
        <w:jc w:val="both"/>
        <w:rPr>
          <w:sz w:val="20"/>
          <w:szCs w:val="20"/>
        </w:rPr>
      </w:pPr>
      <w:r w:rsidRPr="005E7368">
        <w:rPr>
          <w:noProof/>
          <w:sz w:val="20"/>
          <w:szCs w:val="20"/>
        </w:rPr>
        <w:t>L’intervento prevede un periodo di impegno di durata pari a</w:t>
      </w:r>
      <w:r w:rsidRPr="005E7368">
        <w:rPr>
          <w:b/>
          <w:bCs/>
          <w:noProof/>
          <w:sz w:val="20"/>
          <w:szCs w:val="20"/>
        </w:rPr>
        <w:t xml:space="preserve"> 5 anni</w:t>
      </w:r>
      <w:r w:rsidRPr="005E7368">
        <w:rPr>
          <w:noProof/>
          <w:sz w:val="20"/>
          <w:szCs w:val="20"/>
        </w:rPr>
        <w:t>.</w:t>
      </w:r>
    </w:p>
    <w:p w14:paraId="7220198B" w14:textId="77777777" w:rsidR="00565FE3" w:rsidRPr="005E7368" w:rsidRDefault="00565FE3" w:rsidP="00565FE3">
      <w:pPr>
        <w:spacing w:before="40" w:after="40"/>
        <w:jc w:val="both"/>
        <w:rPr>
          <w:sz w:val="20"/>
          <w:szCs w:val="20"/>
        </w:rPr>
      </w:pPr>
      <w:r w:rsidRPr="005E7368">
        <w:rPr>
          <w:noProof/>
          <w:sz w:val="20"/>
          <w:szCs w:val="20"/>
        </w:rPr>
        <w:t>La singola annualità dell’impegno è riferita all’</w:t>
      </w:r>
      <w:r w:rsidRPr="005E7368">
        <w:rPr>
          <w:b/>
          <w:bCs/>
          <w:noProof/>
          <w:sz w:val="20"/>
          <w:szCs w:val="20"/>
        </w:rPr>
        <w:t>anno solare</w:t>
      </w:r>
      <w:r w:rsidRPr="005E7368">
        <w:rPr>
          <w:noProof/>
          <w:sz w:val="20"/>
          <w:szCs w:val="20"/>
        </w:rPr>
        <w:t xml:space="preserve"> (01/01-31/12).</w:t>
      </w:r>
    </w:p>
    <w:p w14:paraId="5480D0E5" w14:textId="77777777" w:rsidR="00565FE3" w:rsidRPr="005E7368" w:rsidRDefault="00565FE3" w:rsidP="00565FE3">
      <w:pPr>
        <w:spacing w:after="0"/>
        <w:jc w:val="both"/>
        <w:rPr>
          <w:rFonts w:eastAsiaTheme="majorEastAsia"/>
          <w:sz w:val="20"/>
          <w:szCs w:val="20"/>
        </w:rPr>
      </w:pPr>
      <w:r w:rsidRPr="005E7368">
        <w:rPr>
          <w:rFonts w:eastAsiaTheme="majorEastAsia"/>
          <w:sz w:val="20"/>
          <w:szCs w:val="20"/>
        </w:rPr>
        <w:t xml:space="preserve">L’intervento si applica su </w:t>
      </w:r>
      <w:r w:rsidRPr="005E7368">
        <w:rPr>
          <w:rFonts w:eastAsiaTheme="majorEastAsia"/>
          <w:b/>
          <w:bCs/>
          <w:sz w:val="20"/>
          <w:szCs w:val="20"/>
        </w:rPr>
        <w:t>appezzamenti fissi</w:t>
      </w:r>
      <w:r w:rsidRPr="005E7368">
        <w:rPr>
          <w:rFonts w:eastAsiaTheme="majorEastAsia"/>
          <w:sz w:val="20"/>
          <w:szCs w:val="20"/>
        </w:rPr>
        <w:t xml:space="preserve">. </w:t>
      </w:r>
    </w:p>
    <w:bookmarkEnd w:id="49"/>
    <w:p w14:paraId="6CDAD481" w14:textId="36F22B5B" w:rsidR="00565FE3" w:rsidRPr="001D6A83" w:rsidRDefault="001D6A83" w:rsidP="00565FE3">
      <w:pPr>
        <w:spacing w:after="0"/>
        <w:rPr>
          <w:noProof/>
          <w:sz w:val="24"/>
          <w:szCs w:val="24"/>
        </w:rPr>
      </w:pPr>
      <w:r w:rsidRPr="001D6A83">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p w14:paraId="2217479C" w14:textId="77777777" w:rsidR="00565FE3" w:rsidRPr="00C1084E" w:rsidRDefault="00565FE3" w:rsidP="00565FE3">
      <w:pPr>
        <w:pStyle w:val="Titolo3"/>
        <w:rPr>
          <w:i/>
          <w:iCs/>
          <w:color w:val="365F91" w:themeColor="accent1" w:themeShade="BF"/>
          <w:sz w:val="22"/>
          <w:szCs w:val="22"/>
        </w:rPr>
      </w:pPr>
      <w:r w:rsidRPr="00C1084E">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35"/>
        <w:gridCol w:w="734"/>
        <w:gridCol w:w="1249"/>
        <w:gridCol w:w="1124"/>
        <w:gridCol w:w="2608"/>
        <w:gridCol w:w="1073"/>
        <w:gridCol w:w="977"/>
        <w:gridCol w:w="740"/>
      </w:tblGrid>
      <w:tr w:rsidR="00565FE3" w:rsidRPr="00700099" w14:paraId="1227D8E2" w14:textId="77777777" w:rsidTr="00C73FF8">
        <w:trPr>
          <w:trHeight w:val="405"/>
        </w:trPr>
        <w:tc>
          <w:tcPr>
            <w:tcW w:w="806" w:type="pct"/>
            <w:vMerge w:val="restart"/>
            <w:shd w:val="clear" w:color="auto" w:fill="008E40"/>
            <w:vAlign w:val="center"/>
          </w:tcPr>
          <w:p w14:paraId="7222F121"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2" w:type="pct"/>
            <w:vMerge w:val="restart"/>
            <w:vAlign w:val="center"/>
          </w:tcPr>
          <w:p w14:paraId="41896770"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SRA29</w:t>
            </w:r>
          </w:p>
        </w:tc>
        <w:tc>
          <w:tcPr>
            <w:tcW w:w="616" w:type="pct"/>
            <w:vMerge w:val="restart"/>
            <w:shd w:val="clear" w:color="auto" w:fill="008E40"/>
            <w:vAlign w:val="center"/>
          </w:tcPr>
          <w:p w14:paraId="4F52159E"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40" w:type="pct"/>
            <w:gridSpan w:val="2"/>
            <w:vMerge w:val="restart"/>
            <w:vAlign w:val="center"/>
          </w:tcPr>
          <w:p w14:paraId="1B1437C0" w14:textId="77777777" w:rsidR="00565FE3" w:rsidRPr="00700099" w:rsidRDefault="00565FE3" w:rsidP="00C73FF8">
            <w:pPr>
              <w:spacing w:after="0"/>
              <w:jc w:val="center"/>
              <w:rPr>
                <w:rFonts w:cstheme="minorHAnsi"/>
                <w:b/>
                <w:bCs/>
                <w:sz w:val="18"/>
                <w:szCs w:val="18"/>
              </w:rPr>
            </w:pPr>
            <w:r w:rsidRPr="00173E0F">
              <w:rPr>
                <w:rFonts w:cstheme="minorHAnsi"/>
                <w:b/>
                <w:bCs/>
                <w:strike/>
                <w:color w:val="FF0000"/>
                <w:sz w:val="18"/>
                <w:szCs w:val="18"/>
              </w:rPr>
              <w:t>Agricoltura biologica</w:t>
            </w:r>
            <w:r w:rsidRPr="00173E0F">
              <w:rPr>
                <w:rFonts w:cstheme="minorHAnsi"/>
                <w:b/>
                <w:bCs/>
                <w:color w:val="FF0000"/>
                <w:sz w:val="18"/>
                <w:szCs w:val="18"/>
              </w:rPr>
              <w:t xml:space="preserve"> </w:t>
            </w:r>
            <w:r w:rsidRPr="00173E0F">
              <w:rPr>
                <w:rFonts w:cstheme="minorHAnsi"/>
                <w:b/>
                <w:bCs/>
                <w:sz w:val="18"/>
                <w:szCs w:val="18"/>
                <w:highlight w:val="green"/>
              </w:rPr>
              <w:t>Pagamento al fine di adottare e mantenere pratiche e metodi di produzione biologica</w:t>
            </w:r>
          </w:p>
        </w:tc>
        <w:tc>
          <w:tcPr>
            <w:tcW w:w="529" w:type="pct"/>
            <w:vMerge w:val="restart"/>
            <w:shd w:val="clear" w:color="auto" w:fill="008E40"/>
            <w:vAlign w:val="center"/>
          </w:tcPr>
          <w:p w14:paraId="71AB830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482" w:type="pct"/>
            <w:shd w:val="clear" w:color="auto" w:fill="92D050"/>
            <w:vAlign w:val="center"/>
          </w:tcPr>
          <w:p w14:paraId="5BCFCD2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33686490"/>
            <w14:checkbox>
              <w14:checked w14:val="1"/>
              <w14:checkedState w14:val="2612" w14:font="MS Gothic"/>
              <w14:uncheckedState w14:val="2610" w14:font="MS Gothic"/>
            </w14:checkbox>
          </w:sdtPr>
          <w:sdtEndPr/>
          <w:sdtContent>
            <w:tc>
              <w:tcPr>
                <w:tcW w:w="365" w:type="pct"/>
                <w:vAlign w:val="center"/>
              </w:tcPr>
              <w:p w14:paraId="4DFD86C3"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2F51B28E" w14:textId="77777777" w:rsidTr="00C73FF8">
        <w:trPr>
          <w:trHeight w:val="405"/>
        </w:trPr>
        <w:tc>
          <w:tcPr>
            <w:tcW w:w="806" w:type="pct"/>
            <w:vMerge/>
            <w:shd w:val="clear" w:color="auto" w:fill="008E40"/>
            <w:vAlign w:val="center"/>
          </w:tcPr>
          <w:p w14:paraId="1DB81B1D" w14:textId="77777777" w:rsidR="00565FE3" w:rsidRPr="00700099" w:rsidRDefault="00565FE3" w:rsidP="00C73FF8">
            <w:pPr>
              <w:spacing w:after="0"/>
              <w:rPr>
                <w:rFonts w:cstheme="minorHAnsi"/>
                <w:sz w:val="18"/>
                <w:szCs w:val="18"/>
              </w:rPr>
            </w:pPr>
          </w:p>
        </w:tc>
        <w:tc>
          <w:tcPr>
            <w:tcW w:w="362" w:type="pct"/>
            <w:vMerge/>
            <w:vAlign w:val="center"/>
          </w:tcPr>
          <w:p w14:paraId="3AF4E62D" w14:textId="77777777" w:rsidR="00565FE3" w:rsidRPr="00700099" w:rsidRDefault="00565FE3" w:rsidP="00C73FF8">
            <w:pPr>
              <w:spacing w:after="0"/>
              <w:rPr>
                <w:rFonts w:cstheme="minorHAnsi"/>
                <w:sz w:val="18"/>
                <w:szCs w:val="18"/>
              </w:rPr>
            </w:pPr>
          </w:p>
        </w:tc>
        <w:tc>
          <w:tcPr>
            <w:tcW w:w="616" w:type="pct"/>
            <w:vMerge/>
            <w:shd w:val="clear" w:color="auto" w:fill="008E40"/>
            <w:vAlign w:val="center"/>
          </w:tcPr>
          <w:p w14:paraId="602F207E" w14:textId="77777777" w:rsidR="00565FE3" w:rsidRPr="00700099" w:rsidRDefault="00565FE3" w:rsidP="00C73FF8">
            <w:pPr>
              <w:spacing w:after="0"/>
              <w:rPr>
                <w:rFonts w:cstheme="minorHAnsi"/>
                <w:sz w:val="18"/>
                <w:szCs w:val="18"/>
              </w:rPr>
            </w:pPr>
          </w:p>
        </w:tc>
        <w:tc>
          <w:tcPr>
            <w:tcW w:w="1840" w:type="pct"/>
            <w:gridSpan w:val="2"/>
            <w:vMerge/>
            <w:vAlign w:val="center"/>
          </w:tcPr>
          <w:p w14:paraId="0AFE5AF1" w14:textId="77777777" w:rsidR="00565FE3" w:rsidRPr="00700099" w:rsidRDefault="00565FE3" w:rsidP="00C73FF8">
            <w:pPr>
              <w:spacing w:after="0"/>
              <w:rPr>
                <w:rFonts w:cstheme="minorHAnsi"/>
                <w:sz w:val="18"/>
                <w:szCs w:val="18"/>
              </w:rPr>
            </w:pPr>
          </w:p>
        </w:tc>
        <w:tc>
          <w:tcPr>
            <w:tcW w:w="529" w:type="pct"/>
            <w:vMerge/>
            <w:shd w:val="clear" w:color="auto" w:fill="008E40"/>
            <w:vAlign w:val="center"/>
          </w:tcPr>
          <w:p w14:paraId="5AF388DF" w14:textId="77777777" w:rsidR="00565FE3" w:rsidRPr="00700099" w:rsidRDefault="00565FE3" w:rsidP="00C73FF8">
            <w:pPr>
              <w:spacing w:after="0"/>
              <w:jc w:val="center"/>
              <w:rPr>
                <w:rFonts w:cstheme="minorHAnsi"/>
                <w:b/>
                <w:bCs/>
                <w:color w:val="FFFFFF" w:themeColor="background1"/>
                <w:sz w:val="18"/>
                <w:szCs w:val="18"/>
              </w:rPr>
            </w:pPr>
          </w:p>
        </w:tc>
        <w:tc>
          <w:tcPr>
            <w:tcW w:w="482" w:type="pct"/>
            <w:shd w:val="clear" w:color="auto" w:fill="FF0000"/>
            <w:vAlign w:val="center"/>
          </w:tcPr>
          <w:p w14:paraId="4BD6AB21"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526875988"/>
            <w14:checkbox>
              <w14:checked w14:val="0"/>
              <w14:checkedState w14:val="2612" w14:font="MS Gothic"/>
              <w14:uncheckedState w14:val="2610" w14:font="MS Gothic"/>
            </w14:checkbox>
          </w:sdtPr>
          <w:sdtEndPr/>
          <w:sdtContent>
            <w:tc>
              <w:tcPr>
                <w:tcW w:w="365" w:type="pct"/>
                <w:vAlign w:val="center"/>
              </w:tcPr>
              <w:p w14:paraId="056FDBD8"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6A7B180E" w14:textId="77777777" w:rsidTr="00C73FF8">
        <w:trPr>
          <w:trHeight w:val="270"/>
        </w:trPr>
        <w:tc>
          <w:tcPr>
            <w:tcW w:w="1168" w:type="pct"/>
            <w:gridSpan w:val="2"/>
            <w:shd w:val="clear" w:color="auto" w:fill="008E40"/>
            <w:vAlign w:val="center"/>
          </w:tcPr>
          <w:p w14:paraId="6C3BB731"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70" w:type="pct"/>
            <w:gridSpan w:val="2"/>
            <w:vAlign w:val="center"/>
          </w:tcPr>
          <w:p w14:paraId="49EFC930"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45.000.000,00</w:t>
            </w:r>
            <w:r>
              <w:rPr>
                <w:rFonts w:cstheme="minorHAnsi"/>
                <w:sz w:val="18"/>
                <w:szCs w:val="18"/>
                <w:lang w:val="it"/>
              </w:rPr>
              <w:t xml:space="preserve"> €</w:t>
            </w:r>
          </w:p>
        </w:tc>
        <w:tc>
          <w:tcPr>
            <w:tcW w:w="1815" w:type="pct"/>
            <w:gridSpan w:val="2"/>
            <w:shd w:val="clear" w:color="auto" w:fill="008E40"/>
            <w:vAlign w:val="center"/>
          </w:tcPr>
          <w:p w14:paraId="0F060FFB"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847" w:type="pct"/>
            <w:gridSpan w:val="2"/>
            <w:vAlign w:val="center"/>
          </w:tcPr>
          <w:p w14:paraId="769FC5FB"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18.315.000,00</w:t>
            </w:r>
            <w:r>
              <w:rPr>
                <w:rFonts w:cstheme="minorHAnsi"/>
                <w:sz w:val="18"/>
                <w:szCs w:val="18"/>
                <w:lang w:val="it"/>
              </w:rPr>
              <w:t xml:space="preserve"> €</w:t>
            </w:r>
          </w:p>
        </w:tc>
      </w:tr>
      <w:tr w:rsidR="00565FE3" w:rsidRPr="00700099" w14:paraId="1E562BD8" w14:textId="77777777" w:rsidTr="00C73FF8">
        <w:trPr>
          <w:trHeight w:val="270"/>
        </w:trPr>
        <w:tc>
          <w:tcPr>
            <w:tcW w:w="1168" w:type="pct"/>
            <w:gridSpan w:val="2"/>
            <w:shd w:val="clear" w:color="auto" w:fill="008E40"/>
            <w:vAlign w:val="center"/>
          </w:tcPr>
          <w:p w14:paraId="0F56C441"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70" w:type="pct"/>
            <w:gridSpan w:val="2"/>
            <w:vAlign w:val="center"/>
          </w:tcPr>
          <w:p w14:paraId="0EB3AC10"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R.14</w:t>
            </w:r>
          </w:p>
          <w:p w14:paraId="1DDC8901"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R.19</w:t>
            </w:r>
          </w:p>
          <w:p w14:paraId="30809EC4"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R.21</w:t>
            </w:r>
          </w:p>
          <w:p w14:paraId="51578FE8"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R.24</w:t>
            </w:r>
          </w:p>
          <w:p w14:paraId="273894CB"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R.29</w:t>
            </w:r>
          </w:p>
          <w:p w14:paraId="40B0FD99"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R.31</w:t>
            </w:r>
          </w:p>
          <w:p w14:paraId="60FDA5DB"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R.43</w:t>
            </w:r>
          </w:p>
          <w:p w14:paraId="7DD0A323"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R.44</w:t>
            </w:r>
          </w:p>
        </w:tc>
        <w:tc>
          <w:tcPr>
            <w:tcW w:w="1815" w:type="pct"/>
            <w:gridSpan w:val="2"/>
            <w:shd w:val="clear" w:color="auto" w:fill="008E40"/>
            <w:vAlign w:val="center"/>
          </w:tcPr>
          <w:p w14:paraId="480F7B16"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847" w:type="pct"/>
            <w:gridSpan w:val="2"/>
            <w:vAlign w:val="center"/>
          </w:tcPr>
          <w:p w14:paraId="14F1E11F"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O.17</w:t>
            </w:r>
          </w:p>
        </w:tc>
      </w:tr>
    </w:tbl>
    <w:p w14:paraId="6ADCBF2E" w14:textId="77777777" w:rsidR="00565FE3" w:rsidRPr="005E7368" w:rsidRDefault="00565FE3" w:rsidP="00565FE3">
      <w:pPr>
        <w:spacing w:after="0"/>
        <w:rPr>
          <w:rFonts w:cstheme="minorHAnsi"/>
        </w:rPr>
      </w:pPr>
    </w:p>
    <w:p w14:paraId="319F2D04" w14:textId="751A9654"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p>
    <w:tbl>
      <w:tblPr>
        <w:tblStyle w:val="Grigliatabella"/>
        <w:tblW w:w="5000" w:type="pct"/>
        <w:tblLook w:val="04A0" w:firstRow="1" w:lastRow="0" w:firstColumn="1" w:lastColumn="0" w:noHBand="0" w:noVBand="1"/>
      </w:tblPr>
      <w:tblGrid>
        <w:gridCol w:w="10140"/>
      </w:tblGrid>
      <w:tr w:rsidR="00565FE3" w:rsidRPr="00700099" w14:paraId="78D346D9" w14:textId="77777777" w:rsidTr="00C73FF8">
        <w:tc>
          <w:tcPr>
            <w:tcW w:w="5000" w:type="pct"/>
            <w:shd w:val="clear" w:color="auto" w:fill="008E40"/>
            <w:vAlign w:val="center"/>
          </w:tcPr>
          <w:p w14:paraId="428EBC1C" w14:textId="037606C6" w:rsidR="00565FE3" w:rsidRPr="001D6A83" w:rsidRDefault="00751CBA" w:rsidP="00C73FF8">
            <w:pPr>
              <w:spacing w:after="0"/>
              <w:jc w:val="center"/>
              <w:rPr>
                <w:rFonts w:cstheme="minorHAnsi"/>
                <w:b/>
                <w:bCs/>
                <w:sz w:val="18"/>
                <w:szCs w:val="18"/>
                <w:highlight w:val="yellow"/>
              </w:rPr>
            </w:pPr>
            <w:r w:rsidRPr="001D6A83">
              <w:rPr>
                <w:rFonts w:cstheme="minorHAnsi"/>
                <w:b/>
                <w:bCs/>
                <w:color w:val="FFFFFF" w:themeColor="background1"/>
                <w:sz w:val="18"/>
                <w:szCs w:val="18"/>
              </w:rPr>
              <w:t xml:space="preserve">Cumulabilità sulla stessa superficie </w:t>
            </w:r>
          </w:p>
        </w:tc>
      </w:tr>
      <w:tr w:rsidR="00565FE3" w:rsidRPr="00B65FD8" w14:paraId="42831A69" w14:textId="77777777" w:rsidTr="00C73FF8">
        <w:tc>
          <w:tcPr>
            <w:tcW w:w="5000" w:type="pct"/>
            <w:vAlign w:val="center"/>
          </w:tcPr>
          <w:p w14:paraId="5C51FA60" w14:textId="15329D4C" w:rsidR="00565FE3" w:rsidRDefault="001D6A83" w:rsidP="00C73FF8">
            <w:pPr>
              <w:spacing w:after="0"/>
              <w:rPr>
                <w:rFonts w:cstheme="minorHAnsi"/>
                <w:sz w:val="18"/>
                <w:szCs w:val="18"/>
              </w:rPr>
            </w:pPr>
            <w:r>
              <w:rPr>
                <w:rFonts w:cstheme="minorHAnsi"/>
                <w:sz w:val="18"/>
                <w:szCs w:val="18"/>
              </w:rPr>
              <w:t>S</w:t>
            </w:r>
            <w:r w:rsidR="00565FE3">
              <w:rPr>
                <w:rFonts w:cstheme="minorHAnsi"/>
                <w:sz w:val="18"/>
                <w:szCs w:val="18"/>
              </w:rPr>
              <w:t>RA22/ACA22</w:t>
            </w:r>
          </w:p>
          <w:p w14:paraId="4FFF2557" w14:textId="77777777" w:rsidR="00565FE3" w:rsidRPr="00E14495" w:rsidRDefault="00565FE3" w:rsidP="00C73FF8">
            <w:pPr>
              <w:spacing w:after="0"/>
              <w:rPr>
                <w:rFonts w:cstheme="minorHAnsi"/>
                <w:strike/>
                <w:color w:val="FF0000"/>
                <w:sz w:val="18"/>
                <w:szCs w:val="18"/>
              </w:rPr>
            </w:pPr>
            <w:r w:rsidRPr="00E14495">
              <w:rPr>
                <w:rFonts w:cstheme="minorHAnsi"/>
                <w:strike/>
                <w:color w:val="FF0000"/>
                <w:sz w:val="18"/>
                <w:szCs w:val="18"/>
              </w:rPr>
              <w:t>SRB01</w:t>
            </w:r>
          </w:p>
          <w:p w14:paraId="0A486D19" w14:textId="77777777" w:rsidR="00565FE3" w:rsidRPr="000604B6" w:rsidRDefault="00565FE3" w:rsidP="00C73FF8">
            <w:pPr>
              <w:spacing w:after="0"/>
              <w:rPr>
                <w:rFonts w:cstheme="minorHAnsi"/>
                <w:sz w:val="18"/>
                <w:szCs w:val="18"/>
                <w:highlight w:val="green"/>
              </w:rPr>
            </w:pPr>
            <w:r w:rsidRPr="000604B6">
              <w:rPr>
                <w:rFonts w:cstheme="minorHAnsi"/>
                <w:sz w:val="18"/>
                <w:szCs w:val="18"/>
                <w:highlight w:val="green"/>
              </w:rPr>
              <w:t>TRLOM-10.1.03</w:t>
            </w:r>
          </w:p>
          <w:p w14:paraId="178E208A" w14:textId="337F9906" w:rsidR="00751CBA" w:rsidRPr="00BC6F06" w:rsidRDefault="00565FE3" w:rsidP="00C73FF8">
            <w:pPr>
              <w:spacing w:after="0"/>
              <w:rPr>
                <w:rFonts w:cstheme="minorHAnsi"/>
                <w:sz w:val="18"/>
                <w:szCs w:val="18"/>
              </w:rPr>
            </w:pPr>
            <w:r w:rsidRPr="000604B6">
              <w:rPr>
                <w:rFonts w:cstheme="minorHAnsi"/>
                <w:sz w:val="18"/>
                <w:szCs w:val="18"/>
                <w:highlight w:val="green"/>
              </w:rPr>
              <w:t>TRLOM-10.1.10</w:t>
            </w:r>
          </w:p>
        </w:tc>
      </w:tr>
    </w:tbl>
    <w:p w14:paraId="3A99048A" w14:textId="77777777" w:rsidR="00565FE3" w:rsidRPr="000604B6" w:rsidRDefault="00565FE3" w:rsidP="00565FE3">
      <w:pPr>
        <w:spacing w:after="0"/>
        <w:jc w:val="both"/>
        <w:rPr>
          <w:rFonts w:cstheme="minorHAnsi"/>
          <w:strike/>
          <w:color w:val="FF0000"/>
          <w:sz w:val="20"/>
          <w:szCs w:val="20"/>
        </w:rPr>
      </w:pPr>
      <w:r w:rsidRPr="000604B6">
        <w:rPr>
          <w:rFonts w:cstheme="minorHAnsi"/>
          <w:b/>
          <w:bCs/>
          <w:strike/>
          <w:color w:val="FF0000"/>
          <w:sz w:val="20"/>
          <w:szCs w:val="20"/>
        </w:rPr>
        <w:t>NB</w:t>
      </w:r>
      <w:r w:rsidRPr="000604B6">
        <w:rPr>
          <w:rFonts w:cstheme="minorHAnsi"/>
          <w:strike/>
          <w:color w:val="FF0000"/>
          <w:sz w:val="20"/>
          <w:szCs w:val="20"/>
        </w:rPr>
        <w:t xml:space="preserve"> - ACA29 può essere inoltre cumulabile con l’operazione 10.1.03 – Conservazione della biodiversità nelle risaie e con l’operazione 10.1.10 – Tecniche di distribuzione degli effluenti di allevamento del PSR 2014-2022 di Regione Lombardia.</w:t>
      </w:r>
    </w:p>
    <w:p w14:paraId="1B4FE62C" w14:textId="77777777" w:rsidR="00565FE3" w:rsidRPr="0063463E" w:rsidRDefault="00565FE3" w:rsidP="00565FE3">
      <w:pPr>
        <w:spacing w:after="0"/>
        <w:jc w:val="both"/>
        <w:rPr>
          <w:rFonts w:cstheme="minorHAnsi"/>
          <w:strike/>
          <w:color w:val="FF0000"/>
          <w:sz w:val="20"/>
          <w:szCs w:val="20"/>
        </w:rPr>
      </w:pPr>
      <w:r w:rsidRPr="000604B6">
        <w:rPr>
          <w:rFonts w:cstheme="minorHAnsi"/>
          <w:strike/>
          <w:color w:val="FF0000"/>
          <w:sz w:val="20"/>
          <w:szCs w:val="20"/>
        </w:rPr>
        <w:t>In caso di cumulabilità, il premio cumulato sarà ricalcolato e definito a livello di bando, al fine di evitare che sulla stessa superficie si verifichino sovrapposizioni di impegni e sovracompensazioni di premi.</w:t>
      </w:r>
    </w:p>
    <w:p w14:paraId="633DD6C3" w14:textId="77777777" w:rsidR="00565FE3" w:rsidRPr="005E7368" w:rsidRDefault="00565FE3" w:rsidP="00565FE3">
      <w:pPr>
        <w:spacing w:after="0"/>
        <w:rPr>
          <w:rStyle w:val="Titolo3Carattere"/>
          <w:color w:val="000000" w:themeColor="text1"/>
          <w:sz w:val="22"/>
          <w:szCs w:val="22"/>
        </w:rPr>
      </w:pPr>
    </w:p>
    <w:p w14:paraId="5664DA32" w14:textId="77777777" w:rsidR="00565FE3" w:rsidRPr="000302E8" w:rsidRDefault="00565FE3" w:rsidP="00565FE3">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565FE3" w:rsidRPr="00700099" w14:paraId="65CD639A" w14:textId="77777777" w:rsidTr="00C73FF8">
        <w:tc>
          <w:tcPr>
            <w:tcW w:w="5000" w:type="pct"/>
            <w:gridSpan w:val="2"/>
            <w:shd w:val="clear" w:color="auto" w:fill="008E40"/>
            <w:vAlign w:val="center"/>
          </w:tcPr>
          <w:p w14:paraId="76138475" w14:textId="77777777" w:rsidR="00565FE3" w:rsidRPr="00700099" w:rsidRDefault="00565FE3"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565FE3" w:rsidRPr="00700099" w14:paraId="50F01F35" w14:textId="77777777" w:rsidTr="00C73FF8">
        <w:tc>
          <w:tcPr>
            <w:tcW w:w="782" w:type="pct"/>
            <w:shd w:val="clear" w:color="auto" w:fill="A7D9A3"/>
            <w:vAlign w:val="center"/>
          </w:tcPr>
          <w:p w14:paraId="137308C1" w14:textId="77777777" w:rsidR="00565FE3" w:rsidRDefault="00565FE3"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3F23869E" w14:textId="77777777" w:rsidR="00565FE3" w:rsidRPr="00293C3E" w:rsidRDefault="00565FE3" w:rsidP="00C73FF8">
            <w:pPr>
              <w:spacing w:after="0"/>
              <w:jc w:val="center"/>
              <w:rPr>
                <w:rFonts w:cstheme="minorHAnsi"/>
                <w:b/>
                <w:bCs/>
                <w:sz w:val="18"/>
                <w:szCs w:val="18"/>
              </w:rPr>
            </w:pPr>
            <w:r>
              <w:rPr>
                <w:rFonts w:cstheme="minorHAnsi"/>
                <w:b/>
                <w:bCs/>
                <w:sz w:val="18"/>
                <w:szCs w:val="18"/>
              </w:rPr>
              <w:t>Descrizione</w:t>
            </w:r>
          </w:p>
        </w:tc>
      </w:tr>
      <w:tr w:rsidR="00565FE3" w:rsidRPr="00700099" w14:paraId="0818D22F" w14:textId="77777777" w:rsidTr="00C73FF8">
        <w:trPr>
          <w:trHeight w:val="286"/>
        </w:trPr>
        <w:tc>
          <w:tcPr>
            <w:tcW w:w="782" w:type="pct"/>
            <w:vMerge w:val="restart"/>
            <w:vAlign w:val="center"/>
          </w:tcPr>
          <w:p w14:paraId="26EA1CDB" w14:textId="77777777" w:rsidR="00565FE3" w:rsidRPr="00194C55" w:rsidRDefault="00565FE3" w:rsidP="00C73FF8">
            <w:pPr>
              <w:spacing w:after="0"/>
              <w:jc w:val="center"/>
              <w:rPr>
                <w:rFonts w:cstheme="minorHAnsi"/>
                <w:b/>
                <w:bCs/>
                <w:sz w:val="18"/>
                <w:szCs w:val="18"/>
              </w:rPr>
            </w:pPr>
            <w:r w:rsidRPr="00D6355C">
              <w:rPr>
                <w:rFonts w:cstheme="minorHAnsi"/>
                <w:b/>
                <w:bCs/>
                <w:sz w:val="18"/>
                <w:szCs w:val="18"/>
              </w:rPr>
              <w:t>Principi riconducibili alla localizzazione degli interventi</w:t>
            </w:r>
          </w:p>
        </w:tc>
        <w:tc>
          <w:tcPr>
            <w:tcW w:w="4218" w:type="pct"/>
            <w:vAlign w:val="center"/>
          </w:tcPr>
          <w:p w14:paraId="7E61C6E9" w14:textId="77777777" w:rsidR="00565FE3" w:rsidRPr="004D246B" w:rsidRDefault="00565FE3" w:rsidP="00C73FF8">
            <w:pPr>
              <w:spacing w:after="0"/>
              <w:jc w:val="both"/>
              <w:rPr>
                <w:rFonts w:cstheme="minorHAnsi"/>
                <w:sz w:val="18"/>
                <w:szCs w:val="18"/>
              </w:rPr>
            </w:pPr>
            <w:r w:rsidRPr="00700099">
              <w:rPr>
                <w:rFonts w:cstheme="minorHAnsi"/>
                <w:sz w:val="18"/>
                <w:szCs w:val="18"/>
              </w:rPr>
              <w:t xml:space="preserve">Aree Natura 2000 </w:t>
            </w:r>
          </w:p>
        </w:tc>
      </w:tr>
      <w:tr w:rsidR="00565FE3" w:rsidRPr="00700099" w14:paraId="05F2F194" w14:textId="77777777" w:rsidTr="00C73FF8">
        <w:trPr>
          <w:trHeight w:val="286"/>
        </w:trPr>
        <w:tc>
          <w:tcPr>
            <w:tcW w:w="782" w:type="pct"/>
            <w:vMerge/>
            <w:vAlign w:val="center"/>
          </w:tcPr>
          <w:p w14:paraId="3B43FA2A" w14:textId="77777777" w:rsidR="00565FE3" w:rsidRPr="00700099" w:rsidRDefault="00565FE3" w:rsidP="00C73FF8">
            <w:pPr>
              <w:spacing w:after="0"/>
              <w:jc w:val="center"/>
              <w:rPr>
                <w:rFonts w:cstheme="minorHAnsi"/>
                <w:b/>
                <w:bCs/>
                <w:sz w:val="18"/>
                <w:szCs w:val="18"/>
              </w:rPr>
            </w:pPr>
          </w:p>
        </w:tc>
        <w:tc>
          <w:tcPr>
            <w:tcW w:w="4218" w:type="pct"/>
            <w:vAlign w:val="center"/>
          </w:tcPr>
          <w:p w14:paraId="39E0F3BA" w14:textId="77777777" w:rsidR="00565FE3" w:rsidRPr="00700099" w:rsidRDefault="00565FE3" w:rsidP="00C73FF8">
            <w:pPr>
              <w:spacing w:after="0"/>
              <w:jc w:val="both"/>
              <w:rPr>
                <w:rFonts w:cstheme="minorHAnsi"/>
                <w:sz w:val="18"/>
                <w:szCs w:val="18"/>
              </w:rPr>
            </w:pPr>
            <w:r w:rsidRPr="00700099">
              <w:rPr>
                <w:rFonts w:cstheme="minorHAnsi"/>
                <w:sz w:val="18"/>
                <w:szCs w:val="18"/>
              </w:rPr>
              <w:t xml:space="preserve">Zone </w:t>
            </w:r>
            <w:r>
              <w:rPr>
                <w:rFonts w:cstheme="minorHAnsi"/>
                <w:sz w:val="18"/>
                <w:szCs w:val="18"/>
              </w:rPr>
              <w:t>V</w:t>
            </w:r>
            <w:r w:rsidRPr="00700099">
              <w:rPr>
                <w:rFonts w:cstheme="minorHAnsi"/>
                <w:sz w:val="18"/>
                <w:szCs w:val="18"/>
              </w:rPr>
              <w:t xml:space="preserve">ulnerabili ai Nitrati (ZVN) </w:t>
            </w:r>
          </w:p>
        </w:tc>
      </w:tr>
      <w:tr w:rsidR="00565FE3" w:rsidRPr="00700099" w14:paraId="01C33D82" w14:textId="77777777" w:rsidTr="00C73FF8">
        <w:trPr>
          <w:trHeight w:val="287"/>
        </w:trPr>
        <w:tc>
          <w:tcPr>
            <w:tcW w:w="782" w:type="pct"/>
            <w:vMerge/>
            <w:vAlign w:val="center"/>
          </w:tcPr>
          <w:p w14:paraId="542A676C" w14:textId="77777777" w:rsidR="00565FE3" w:rsidRPr="00700099" w:rsidRDefault="00565FE3" w:rsidP="00C73FF8">
            <w:pPr>
              <w:spacing w:after="0"/>
              <w:jc w:val="center"/>
              <w:rPr>
                <w:rFonts w:cstheme="minorHAnsi"/>
                <w:b/>
                <w:bCs/>
                <w:sz w:val="18"/>
                <w:szCs w:val="18"/>
              </w:rPr>
            </w:pPr>
          </w:p>
        </w:tc>
        <w:tc>
          <w:tcPr>
            <w:tcW w:w="4218" w:type="pct"/>
            <w:vAlign w:val="center"/>
          </w:tcPr>
          <w:p w14:paraId="79CE7DF6" w14:textId="77777777" w:rsidR="00565FE3" w:rsidRPr="00700099" w:rsidRDefault="00565FE3" w:rsidP="00C73FF8">
            <w:pPr>
              <w:spacing w:after="0"/>
              <w:jc w:val="both"/>
              <w:rPr>
                <w:rFonts w:cstheme="minorHAnsi"/>
                <w:sz w:val="18"/>
                <w:szCs w:val="18"/>
              </w:rPr>
            </w:pPr>
            <w:r>
              <w:rPr>
                <w:rFonts w:cstheme="minorHAnsi"/>
                <w:sz w:val="18"/>
                <w:szCs w:val="18"/>
              </w:rPr>
              <w:t>Aree Naturali Protette</w:t>
            </w:r>
          </w:p>
        </w:tc>
      </w:tr>
      <w:tr w:rsidR="00565FE3" w:rsidRPr="00700099" w14:paraId="3DF0AEB4" w14:textId="77777777" w:rsidTr="00C73FF8">
        <w:tc>
          <w:tcPr>
            <w:tcW w:w="782" w:type="pct"/>
            <w:vAlign w:val="center"/>
          </w:tcPr>
          <w:p w14:paraId="3A1B5083" w14:textId="77777777" w:rsidR="00565FE3" w:rsidRPr="00700099" w:rsidRDefault="00565FE3" w:rsidP="00C73FF8">
            <w:pPr>
              <w:spacing w:after="0"/>
              <w:jc w:val="center"/>
              <w:rPr>
                <w:rFonts w:cstheme="minorHAnsi"/>
                <w:b/>
                <w:bCs/>
                <w:sz w:val="18"/>
                <w:szCs w:val="18"/>
              </w:rPr>
            </w:pPr>
            <w:r w:rsidRPr="00D6355C">
              <w:rPr>
                <w:rFonts w:cstheme="minorHAnsi"/>
                <w:b/>
                <w:bCs/>
                <w:sz w:val="18"/>
                <w:szCs w:val="18"/>
              </w:rPr>
              <w:t>Principi riconducibili alle caratteristiche del soggetto beneficiario</w:t>
            </w:r>
          </w:p>
        </w:tc>
        <w:tc>
          <w:tcPr>
            <w:tcW w:w="4218" w:type="pct"/>
            <w:vAlign w:val="center"/>
          </w:tcPr>
          <w:p w14:paraId="44EC727B" w14:textId="77777777" w:rsidR="00565FE3" w:rsidRPr="00700099" w:rsidRDefault="00565FE3" w:rsidP="00C73FF8">
            <w:pPr>
              <w:spacing w:after="0"/>
              <w:jc w:val="both"/>
              <w:rPr>
                <w:rFonts w:cstheme="minorHAnsi"/>
                <w:sz w:val="18"/>
                <w:szCs w:val="18"/>
              </w:rPr>
            </w:pPr>
            <w:r w:rsidRPr="00061C9D">
              <w:rPr>
                <w:rFonts w:cstheme="minorHAnsi"/>
                <w:sz w:val="18"/>
                <w:szCs w:val="18"/>
              </w:rPr>
              <w:t>Essere in possesso di un attestato di frequenza di un corso di formazione, attinente alle tematiche trattate nel presente intervento, erogato da un ente di formazione accreditato nell’ambito dell’Operazione 1.1.01 del PSR del 2014-22 o intervento SRH03 del PSP 2023-27 o di altre fonti di finanziamento (es. FSE). In alternativa, aver usufruito di un servizio di consulenza, attinente alle tematiche trattate nel presente intervento, nell’ambito dell’Operazione 2.1.01 del PSR 2014-22 o intervento SRH01 del PSP 2023-27</w:t>
            </w:r>
          </w:p>
        </w:tc>
      </w:tr>
      <w:tr w:rsidR="00565FE3" w:rsidRPr="00700099" w14:paraId="5B976DE0" w14:textId="77777777" w:rsidTr="00C73FF8">
        <w:tc>
          <w:tcPr>
            <w:tcW w:w="782" w:type="pct"/>
            <w:vAlign w:val="center"/>
          </w:tcPr>
          <w:p w14:paraId="556AF6F2" w14:textId="77777777" w:rsidR="00565FE3" w:rsidRPr="00D6355C" w:rsidRDefault="00565FE3" w:rsidP="00C73FF8">
            <w:pPr>
              <w:spacing w:after="0"/>
              <w:jc w:val="center"/>
              <w:rPr>
                <w:rFonts w:cstheme="minorHAnsi"/>
                <w:b/>
                <w:bCs/>
                <w:sz w:val="18"/>
                <w:szCs w:val="18"/>
              </w:rPr>
            </w:pPr>
            <w:r w:rsidRPr="00D6355C">
              <w:rPr>
                <w:rFonts w:cstheme="minorHAnsi"/>
                <w:b/>
                <w:bCs/>
                <w:sz w:val="18"/>
                <w:szCs w:val="18"/>
              </w:rPr>
              <w:t>Principi riconducibili alle caratteristiche dell’attività aziendale</w:t>
            </w:r>
          </w:p>
        </w:tc>
        <w:tc>
          <w:tcPr>
            <w:tcW w:w="4218" w:type="pct"/>
            <w:vAlign w:val="center"/>
          </w:tcPr>
          <w:p w14:paraId="03908DAA" w14:textId="77777777" w:rsidR="00565FE3" w:rsidRPr="00700099" w:rsidRDefault="00565FE3" w:rsidP="00C73FF8">
            <w:pPr>
              <w:spacing w:after="0"/>
              <w:jc w:val="both"/>
              <w:rPr>
                <w:rFonts w:cstheme="minorHAnsi"/>
                <w:sz w:val="18"/>
                <w:szCs w:val="18"/>
              </w:rPr>
            </w:pPr>
            <w:r w:rsidRPr="00700099">
              <w:rPr>
                <w:rFonts w:cstheme="minorHAnsi"/>
                <w:sz w:val="18"/>
                <w:szCs w:val="18"/>
              </w:rPr>
              <w:t>Aziende in conversione</w:t>
            </w:r>
          </w:p>
        </w:tc>
      </w:tr>
    </w:tbl>
    <w:p w14:paraId="5B5F1047" w14:textId="77777777" w:rsidR="00565FE3" w:rsidRDefault="00565FE3" w:rsidP="00565FE3">
      <w:pPr>
        <w:spacing w:after="0"/>
      </w:pPr>
    </w:p>
    <w:p w14:paraId="69004ED4" w14:textId="77777777" w:rsidR="00565FE3" w:rsidRPr="00C937C8" w:rsidRDefault="00565FE3" w:rsidP="00565FE3">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586"/>
        <w:gridCol w:w="8554"/>
      </w:tblGrid>
      <w:tr w:rsidR="00565FE3" w:rsidRPr="00167EA2" w14:paraId="7AA6B951" w14:textId="77777777" w:rsidTr="00C73FF8">
        <w:tc>
          <w:tcPr>
            <w:tcW w:w="5000" w:type="pct"/>
            <w:gridSpan w:val="2"/>
            <w:shd w:val="clear" w:color="auto" w:fill="008E40"/>
          </w:tcPr>
          <w:p w14:paraId="4BDD0F74" w14:textId="77777777" w:rsidR="00565FE3" w:rsidRPr="00167EA2" w:rsidRDefault="00565FE3" w:rsidP="00C73FF8">
            <w:pPr>
              <w:spacing w:after="0"/>
              <w:jc w:val="center"/>
              <w:rPr>
                <w:rFonts w:cstheme="minorHAnsi"/>
                <w:b/>
                <w:bCs/>
                <w:sz w:val="18"/>
                <w:szCs w:val="18"/>
              </w:rPr>
            </w:pPr>
            <w:r>
              <w:rPr>
                <w:rFonts w:cstheme="minorHAnsi"/>
                <w:b/>
                <w:bCs/>
                <w:color w:val="FFFFFF" w:themeColor="background1"/>
                <w:sz w:val="18"/>
                <w:szCs w:val="18"/>
              </w:rPr>
              <w:t>Beneficiari</w:t>
            </w:r>
          </w:p>
        </w:tc>
      </w:tr>
      <w:tr w:rsidR="00565FE3" w:rsidRPr="00167EA2" w14:paraId="3826FA7C" w14:textId="77777777" w:rsidTr="00C73FF8">
        <w:tc>
          <w:tcPr>
            <w:tcW w:w="782" w:type="pct"/>
            <w:shd w:val="clear" w:color="auto" w:fill="A7D9A3"/>
          </w:tcPr>
          <w:p w14:paraId="69205302"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181D53DD"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59DCA412" w14:textId="77777777" w:rsidTr="00C73FF8">
        <w:tc>
          <w:tcPr>
            <w:tcW w:w="782" w:type="pct"/>
            <w:vAlign w:val="center"/>
          </w:tcPr>
          <w:p w14:paraId="4A643F89"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C01</w:t>
            </w:r>
          </w:p>
        </w:tc>
        <w:tc>
          <w:tcPr>
            <w:tcW w:w="4218" w:type="pct"/>
            <w:vAlign w:val="center"/>
          </w:tcPr>
          <w:p w14:paraId="02E65878" w14:textId="77777777" w:rsidR="00565FE3" w:rsidRPr="00EF6FAE" w:rsidRDefault="00565FE3" w:rsidP="00C73FF8">
            <w:pPr>
              <w:spacing w:after="0"/>
              <w:rPr>
                <w:rFonts w:cstheme="minorHAnsi"/>
                <w:sz w:val="18"/>
                <w:szCs w:val="18"/>
              </w:rPr>
            </w:pPr>
            <w:r w:rsidRPr="00700099">
              <w:rPr>
                <w:rFonts w:cstheme="minorHAnsi"/>
                <w:sz w:val="18"/>
                <w:szCs w:val="18"/>
              </w:rPr>
              <w:t>Agricoltori singoli o associati</w:t>
            </w:r>
          </w:p>
        </w:tc>
      </w:tr>
      <w:tr w:rsidR="00565FE3" w:rsidRPr="00167EA2" w14:paraId="055E7F25" w14:textId="77777777" w:rsidTr="00C73FF8">
        <w:tc>
          <w:tcPr>
            <w:tcW w:w="782" w:type="pct"/>
            <w:vAlign w:val="center"/>
          </w:tcPr>
          <w:p w14:paraId="008F3464" w14:textId="77777777" w:rsidR="00565FE3" w:rsidRPr="00167EA2" w:rsidRDefault="00565FE3" w:rsidP="00C73FF8">
            <w:pPr>
              <w:spacing w:after="0"/>
              <w:jc w:val="center"/>
              <w:rPr>
                <w:rFonts w:cstheme="minorHAnsi"/>
                <w:b/>
                <w:bCs/>
                <w:sz w:val="18"/>
                <w:szCs w:val="18"/>
              </w:rPr>
            </w:pPr>
            <w:r w:rsidRPr="00700099">
              <w:rPr>
                <w:rFonts w:cstheme="minorHAnsi"/>
                <w:b/>
                <w:bCs/>
                <w:sz w:val="18"/>
                <w:szCs w:val="18"/>
              </w:rPr>
              <w:t>C02</w:t>
            </w:r>
          </w:p>
        </w:tc>
        <w:tc>
          <w:tcPr>
            <w:tcW w:w="4218" w:type="pct"/>
            <w:vAlign w:val="center"/>
          </w:tcPr>
          <w:p w14:paraId="10D98F63" w14:textId="77777777" w:rsidR="00565FE3" w:rsidRPr="00EF6FAE" w:rsidRDefault="00565FE3" w:rsidP="00C73FF8">
            <w:pPr>
              <w:spacing w:after="0"/>
              <w:rPr>
                <w:rFonts w:cstheme="minorHAnsi"/>
                <w:sz w:val="18"/>
                <w:szCs w:val="18"/>
              </w:rPr>
            </w:pPr>
            <w:r w:rsidRPr="00700099">
              <w:rPr>
                <w:rFonts w:cstheme="minorHAnsi"/>
                <w:sz w:val="18"/>
                <w:szCs w:val="18"/>
              </w:rPr>
              <w:t>Enti pubblici gestori di aziende agricole</w:t>
            </w:r>
          </w:p>
        </w:tc>
      </w:tr>
      <w:tr w:rsidR="00565FE3" w:rsidRPr="00167EA2" w14:paraId="5FD2CECF" w14:textId="77777777" w:rsidTr="00C73FF8">
        <w:tc>
          <w:tcPr>
            <w:tcW w:w="5000" w:type="pct"/>
            <w:gridSpan w:val="2"/>
            <w:shd w:val="clear" w:color="auto" w:fill="008E40"/>
          </w:tcPr>
          <w:p w14:paraId="15405392" w14:textId="77777777" w:rsidR="00565FE3" w:rsidRPr="00167EA2" w:rsidRDefault="00565FE3" w:rsidP="00C73FF8">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565FE3" w:rsidRPr="00167EA2" w14:paraId="26D74175" w14:textId="77777777" w:rsidTr="00C73FF8">
        <w:tc>
          <w:tcPr>
            <w:tcW w:w="782" w:type="pct"/>
            <w:shd w:val="clear" w:color="auto" w:fill="A7D9A3"/>
          </w:tcPr>
          <w:p w14:paraId="3554B753"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0E09BE53"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4028997B" w14:textId="77777777" w:rsidTr="00C73FF8">
        <w:tc>
          <w:tcPr>
            <w:tcW w:w="782" w:type="pct"/>
            <w:vAlign w:val="center"/>
          </w:tcPr>
          <w:p w14:paraId="2AF6EE09"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C03</w:t>
            </w:r>
          </w:p>
        </w:tc>
        <w:tc>
          <w:tcPr>
            <w:tcW w:w="4218" w:type="pct"/>
            <w:vAlign w:val="center"/>
          </w:tcPr>
          <w:p w14:paraId="5E16A283" w14:textId="77777777" w:rsidR="00565FE3" w:rsidRPr="00F509EC" w:rsidRDefault="00565FE3" w:rsidP="00C73FF8">
            <w:pPr>
              <w:spacing w:after="0"/>
              <w:rPr>
                <w:rFonts w:cstheme="minorHAnsi"/>
                <w:sz w:val="18"/>
                <w:szCs w:val="18"/>
              </w:rPr>
            </w:pPr>
            <w:r w:rsidRPr="00F509EC">
              <w:rPr>
                <w:rFonts w:cstheme="minorHAnsi"/>
                <w:sz w:val="18"/>
                <w:szCs w:val="18"/>
              </w:rPr>
              <w:t xml:space="preserve">Le superfici eleggibili per l’Azione SRA29.1 “Conversione all’agricoltura biologica” devono essere state notificate per la prima volta precedentemente all’avvio del periodo di impegno. </w:t>
            </w:r>
          </w:p>
          <w:p w14:paraId="2565743A" w14:textId="77777777" w:rsidR="00565FE3" w:rsidRPr="00F509EC" w:rsidRDefault="00565FE3" w:rsidP="00C73FF8">
            <w:pPr>
              <w:spacing w:after="0"/>
              <w:rPr>
                <w:rFonts w:cstheme="minorHAnsi"/>
                <w:sz w:val="18"/>
                <w:szCs w:val="18"/>
              </w:rPr>
            </w:pPr>
            <w:r w:rsidRPr="00F509EC">
              <w:rPr>
                <w:rFonts w:cstheme="minorHAnsi"/>
                <w:sz w:val="18"/>
                <w:szCs w:val="18"/>
              </w:rPr>
              <w:t>Le superfici eleggibili per l’Azione SRA29.2 “Mantenimento dell’agricoltura biologica” devono essere presenti in una notifica nello stato di “pubblicata” precedentemente all’avvio del periodo di impegno</w:t>
            </w:r>
            <w:r>
              <w:rPr>
                <w:rFonts w:cstheme="minorHAnsi"/>
                <w:sz w:val="18"/>
                <w:szCs w:val="18"/>
              </w:rPr>
              <w:t>.</w:t>
            </w:r>
          </w:p>
        </w:tc>
      </w:tr>
      <w:tr w:rsidR="00565FE3" w:rsidRPr="00167EA2" w14:paraId="1BDE14E2" w14:textId="77777777" w:rsidTr="00C73FF8">
        <w:tc>
          <w:tcPr>
            <w:tcW w:w="782" w:type="pct"/>
            <w:vAlign w:val="center"/>
          </w:tcPr>
          <w:p w14:paraId="7094D74D"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C04</w:t>
            </w:r>
          </w:p>
        </w:tc>
        <w:tc>
          <w:tcPr>
            <w:tcW w:w="4218" w:type="pct"/>
            <w:vAlign w:val="center"/>
          </w:tcPr>
          <w:p w14:paraId="19149A17" w14:textId="77777777" w:rsidR="00565FE3" w:rsidRDefault="00565FE3" w:rsidP="00C73FF8">
            <w:pPr>
              <w:spacing w:after="0"/>
              <w:rPr>
                <w:rFonts w:cstheme="minorHAnsi"/>
                <w:sz w:val="18"/>
                <w:szCs w:val="18"/>
              </w:rPr>
            </w:pPr>
            <w:r w:rsidRPr="00700099">
              <w:rPr>
                <w:rFonts w:cstheme="minorHAnsi"/>
                <w:sz w:val="18"/>
                <w:szCs w:val="18"/>
              </w:rPr>
              <w:t xml:space="preserve">I beneficiari aderiscono all’intervento con una SOI minima rispetto alla SAU totale. Le superfici minime sono definite tra 0 e </w:t>
            </w:r>
            <w:r>
              <w:rPr>
                <w:rFonts w:cstheme="minorHAnsi"/>
                <w:sz w:val="18"/>
                <w:szCs w:val="18"/>
              </w:rPr>
              <w:t>5</w:t>
            </w:r>
            <w:r w:rsidRPr="00700099">
              <w:rPr>
                <w:rFonts w:cstheme="minorHAnsi"/>
                <w:sz w:val="18"/>
                <w:szCs w:val="18"/>
              </w:rPr>
              <w:t xml:space="preserve"> ettari, a seconda delle specificità regionali </w:t>
            </w:r>
            <w:r>
              <w:rPr>
                <w:rFonts w:cstheme="minorHAnsi"/>
                <w:sz w:val="18"/>
                <w:szCs w:val="18"/>
              </w:rPr>
              <w:t xml:space="preserve">e del Gruppo Colturale </w:t>
            </w:r>
            <w:r w:rsidRPr="00700099">
              <w:rPr>
                <w:rFonts w:cstheme="minorHAnsi"/>
                <w:sz w:val="18"/>
                <w:szCs w:val="18"/>
              </w:rPr>
              <w:t>come di seguito riportato</w:t>
            </w:r>
            <w:r>
              <w:rPr>
                <w:rFonts w:cstheme="minorHAnsi"/>
                <w:sz w:val="18"/>
                <w:szCs w:val="18"/>
              </w:rPr>
              <w:t>.</w:t>
            </w:r>
          </w:p>
          <w:p w14:paraId="4668143C" w14:textId="77777777" w:rsidR="00565FE3" w:rsidRDefault="00565FE3" w:rsidP="00565FE3">
            <w:pPr>
              <w:pStyle w:val="Paragrafoelenco"/>
              <w:numPr>
                <w:ilvl w:val="0"/>
                <w:numId w:val="35"/>
              </w:numPr>
              <w:spacing w:after="0"/>
              <w:rPr>
                <w:rFonts w:cstheme="minorHAnsi"/>
                <w:sz w:val="18"/>
                <w:szCs w:val="18"/>
              </w:rPr>
            </w:pPr>
            <w:r w:rsidRPr="00E44ECC">
              <w:rPr>
                <w:rFonts w:cstheme="minorHAnsi"/>
                <w:b/>
                <w:bCs/>
                <w:sz w:val="18"/>
                <w:szCs w:val="18"/>
              </w:rPr>
              <w:t>Regione Lombardia</w:t>
            </w:r>
            <w:r>
              <w:rPr>
                <w:rFonts w:cstheme="minorHAnsi"/>
                <w:sz w:val="18"/>
                <w:szCs w:val="18"/>
              </w:rPr>
              <w:t xml:space="preserve">: </w:t>
            </w:r>
          </w:p>
          <w:p w14:paraId="21DD1E43" w14:textId="77777777" w:rsidR="00565FE3" w:rsidRDefault="00565FE3" w:rsidP="00565FE3">
            <w:pPr>
              <w:pStyle w:val="Paragrafoelenco"/>
              <w:numPr>
                <w:ilvl w:val="1"/>
                <w:numId w:val="35"/>
              </w:numPr>
              <w:spacing w:after="0"/>
              <w:rPr>
                <w:rFonts w:cstheme="minorHAnsi"/>
                <w:sz w:val="18"/>
                <w:szCs w:val="18"/>
              </w:rPr>
            </w:pPr>
            <w:r w:rsidRPr="00C1084E">
              <w:rPr>
                <w:rFonts w:cstheme="minorHAnsi"/>
                <w:sz w:val="18"/>
                <w:szCs w:val="18"/>
              </w:rPr>
              <w:t>Collina e Montagna ISTAT = 0,5 ha</w:t>
            </w:r>
            <w:r>
              <w:rPr>
                <w:rFonts w:cstheme="minorHAnsi"/>
                <w:sz w:val="18"/>
                <w:szCs w:val="18"/>
              </w:rPr>
              <w:t>;</w:t>
            </w:r>
          </w:p>
          <w:p w14:paraId="3ADEA95C" w14:textId="77777777" w:rsidR="00565FE3" w:rsidRDefault="00565FE3" w:rsidP="00565FE3">
            <w:pPr>
              <w:pStyle w:val="Paragrafoelenco"/>
              <w:numPr>
                <w:ilvl w:val="1"/>
                <w:numId w:val="35"/>
              </w:numPr>
              <w:spacing w:after="0"/>
              <w:rPr>
                <w:rFonts w:cstheme="minorHAnsi"/>
                <w:sz w:val="18"/>
                <w:szCs w:val="18"/>
              </w:rPr>
            </w:pPr>
            <w:r w:rsidRPr="00C1084E">
              <w:rPr>
                <w:rFonts w:cstheme="minorHAnsi"/>
                <w:sz w:val="18"/>
                <w:szCs w:val="18"/>
              </w:rPr>
              <w:t>Pianura ISTAT = 1 ha.</w:t>
            </w:r>
          </w:p>
          <w:p w14:paraId="0B141108" w14:textId="77777777" w:rsidR="00565FE3" w:rsidRPr="00AC5FA9" w:rsidRDefault="00565FE3" w:rsidP="00565FE3">
            <w:pPr>
              <w:pStyle w:val="Paragrafoelenco"/>
              <w:numPr>
                <w:ilvl w:val="0"/>
                <w:numId w:val="35"/>
              </w:numPr>
              <w:spacing w:after="0"/>
              <w:rPr>
                <w:rFonts w:cstheme="minorHAnsi"/>
                <w:sz w:val="18"/>
                <w:szCs w:val="18"/>
              </w:rPr>
            </w:pPr>
            <w:r>
              <w:rPr>
                <w:rFonts w:cstheme="minorHAnsi"/>
                <w:b/>
                <w:bCs/>
                <w:sz w:val="18"/>
                <w:szCs w:val="18"/>
              </w:rPr>
              <w:t xml:space="preserve">Regione </w:t>
            </w:r>
            <w:r w:rsidRPr="00AC5FA9">
              <w:rPr>
                <w:rFonts w:cstheme="minorHAnsi"/>
                <w:b/>
                <w:bCs/>
                <w:sz w:val="18"/>
                <w:szCs w:val="18"/>
              </w:rPr>
              <w:t>Lombardia</w:t>
            </w:r>
            <w:r>
              <w:rPr>
                <w:rFonts w:cstheme="minorHAnsi"/>
                <w:b/>
                <w:bCs/>
                <w:sz w:val="18"/>
                <w:szCs w:val="18"/>
              </w:rPr>
              <w:t xml:space="preserve">: </w:t>
            </w:r>
            <w:r w:rsidRPr="00AC5FA9">
              <w:rPr>
                <w:rFonts w:cstheme="minorHAnsi"/>
                <w:sz w:val="18"/>
                <w:szCs w:val="18"/>
              </w:rPr>
              <w:t>Adesione con tutta la SAU aziendale oppure tutta la SAU riferita a unità di produzione separate e distinguibili dalle unità non biologiche.</w:t>
            </w:r>
          </w:p>
        </w:tc>
      </w:tr>
      <w:tr w:rsidR="00565FE3" w:rsidRPr="00167EA2" w14:paraId="291F64A2" w14:textId="77777777" w:rsidTr="00C73FF8">
        <w:tc>
          <w:tcPr>
            <w:tcW w:w="5000" w:type="pct"/>
            <w:gridSpan w:val="2"/>
            <w:shd w:val="clear" w:color="auto" w:fill="008E40"/>
          </w:tcPr>
          <w:p w14:paraId="31D3E5B0" w14:textId="77777777" w:rsidR="00565FE3" w:rsidRPr="00167EA2" w:rsidRDefault="00565FE3" w:rsidP="00C73FF8">
            <w:pPr>
              <w:spacing w:after="0"/>
              <w:jc w:val="center"/>
              <w:rPr>
                <w:rFonts w:cstheme="minorHAnsi"/>
                <w:b/>
                <w:bCs/>
                <w:sz w:val="18"/>
                <w:szCs w:val="18"/>
              </w:rPr>
            </w:pPr>
            <w:r>
              <w:rPr>
                <w:rFonts w:cstheme="minorHAnsi"/>
                <w:b/>
                <w:bCs/>
                <w:color w:val="FFFFFF" w:themeColor="background1"/>
                <w:sz w:val="18"/>
                <w:szCs w:val="18"/>
              </w:rPr>
              <w:t>Altri criteri di ammissibilità specifici regionali</w:t>
            </w:r>
          </w:p>
        </w:tc>
      </w:tr>
      <w:tr w:rsidR="00565FE3" w:rsidRPr="00167EA2" w14:paraId="76C918DB" w14:textId="77777777" w:rsidTr="00C73FF8">
        <w:tc>
          <w:tcPr>
            <w:tcW w:w="782" w:type="pct"/>
            <w:shd w:val="clear" w:color="auto" w:fill="A7D9A3"/>
          </w:tcPr>
          <w:p w14:paraId="34647092"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Codice</w:t>
            </w:r>
          </w:p>
        </w:tc>
        <w:tc>
          <w:tcPr>
            <w:tcW w:w="4218" w:type="pct"/>
            <w:shd w:val="clear" w:color="auto" w:fill="A7D9A3"/>
          </w:tcPr>
          <w:p w14:paraId="0C3F6317" w14:textId="77777777" w:rsidR="00565FE3" w:rsidRPr="00167EA2" w:rsidRDefault="00565FE3" w:rsidP="00C73FF8">
            <w:pPr>
              <w:spacing w:after="0"/>
              <w:jc w:val="center"/>
              <w:rPr>
                <w:rFonts w:cstheme="minorHAnsi"/>
                <w:b/>
                <w:bCs/>
                <w:sz w:val="18"/>
                <w:szCs w:val="18"/>
              </w:rPr>
            </w:pPr>
            <w:r w:rsidRPr="00167EA2">
              <w:rPr>
                <w:rFonts w:cstheme="minorHAnsi"/>
                <w:b/>
                <w:bCs/>
                <w:sz w:val="18"/>
                <w:szCs w:val="18"/>
              </w:rPr>
              <w:t>Descrizione</w:t>
            </w:r>
          </w:p>
        </w:tc>
      </w:tr>
      <w:tr w:rsidR="00565FE3" w:rsidRPr="00167EA2" w14:paraId="11385EEE" w14:textId="77777777" w:rsidTr="00C73FF8">
        <w:tc>
          <w:tcPr>
            <w:tcW w:w="782" w:type="pct"/>
            <w:vAlign w:val="center"/>
          </w:tcPr>
          <w:p w14:paraId="1BCB8FE8" w14:textId="77777777" w:rsidR="00565FE3" w:rsidRPr="00700099" w:rsidRDefault="00565FE3" w:rsidP="00C73FF8">
            <w:pPr>
              <w:spacing w:after="0"/>
              <w:jc w:val="center"/>
              <w:rPr>
                <w:rFonts w:cstheme="minorHAnsi"/>
                <w:b/>
                <w:bCs/>
                <w:sz w:val="18"/>
                <w:szCs w:val="18"/>
              </w:rPr>
            </w:pPr>
            <w:r>
              <w:rPr>
                <w:rFonts w:cstheme="minorHAnsi"/>
                <w:b/>
                <w:bCs/>
                <w:sz w:val="18"/>
                <w:szCs w:val="18"/>
              </w:rPr>
              <w:t>SRA29_C_LOM_1</w:t>
            </w:r>
          </w:p>
        </w:tc>
        <w:tc>
          <w:tcPr>
            <w:tcW w:w="4218" w:type="pct"/>
            <w:vAlign w:val="center"/>
          </w:tcPr>
          <w:p w14:paraId="6B5C84FB" w14:textId="77777777" w:rsidR="00565FE3" w:rsidRPr="00334410" w:rsidRDefault="00565FE3" w:rsidP="00C73FF8">
            <w:pPr>
              <w:spacing w:after="0"/>
              <w:rPr>
                <w:rFonts w:cstheme="minorHAnsi"/>
                <w:sz w:val="18"/>
                <w:szCs w:val="18"/>
              </w:rPr>
            </w:pPr>
            <w:r w:rsidRPr="00334410">
              <w:rPr>
                <w:rFonts w:cstheme="minorHAnsi"/>
                <w:sz w:val="18"/>
                <w:szCs w:val="18"/>
              </w:rPr>
              <w:t>L’intervento si applica su tutto il territorio regionale e a tutte le tipologie colturali esclusi i terreni a riposo.</w:t>
            </w:r>
          </w:p>
          <w:p w14:paraId="576678E2" w14:textId="77777777" w:rsidR="00565FE3" w:rsidRPr="00700099" w:rsidRDefault="00565FE3" w:rsidP="00C73FF8">
            <w:pPr>
              <w:spacing w:after="0"/>
              <w:rPr>
                <w:rFonts w:cstheme="minorHAnsi"/>
                <w:sz w:val="18"/>
                <w:szCs w:val="18"/>
              </w:rPr>
            </w:pPr>
            <w:r w:rsidRPr="00334410">
              <w:rPr>
                <w:rFonts w:cstheme="minorHAnsi"/>
                <w:sz w:val="18"/>
                <w:szCs w:val="18"/>
              </w:rPr>
              <w:t>Nei comuni ricadenti in aree svantaggiate di montagna i prati permanenti/pascoli/prati-pascolo sono ammissibili solo se presente in azienda un allevamento biologico.</w:t>
            </w:r>
          </w:p>
        </w:tc>
      </w:tr>
      <w:tr w:rsidR="00565FE3" w:rsidRPr="00167EA2" w14:paraId="6DFCBBDC" w14:textId="77777777" w:rsidTr="00C73FF8">
        <w:tc>
          <w:tcPr>
            <w:tcW w:w="782" w:type="pct"/>
            <w:vAlign w:val="center"/>
          </w:tcPr>
          <w:p w14:paraId="3A9E885C" w14:textId="77777777" w:rsidR="00565FE3" w:rsidRPr="00F417DB" w:rsidRDefault="00565FE3" w:rsidP="00C73FF8">
            <w:pPr>
              <w:spacing w:after="0"/>
              <w:jc w:val="center"/>
              <w:rPr>
                <w:rFonts w:cstheme="minorHAnsi"/>
                <w:b/>
                <w:bCs/>
                <w:sz w:val="18"/>
                <w:szCs w:val="18"/>
                <w:highlight w:val="yellow"/>
              </w:rPr>
            </w:pPr>
            <w:r w:rsidRPr="00F417DB">
              <w:rPr>
                <w:rFonts w:cstheme="minorHAnsi"/>
                <w:b/>
                <w:bCs/>
                <w:sz w:val="18"/>
                <w:szCs w:val="18"/>
                <w:highlight w:val="yellow"/>
              </w:rPr>
              <w:t>SRA29_C_LOM_2</w:t>
            </w:r>
          </w:p>
        </w:tc>
        <w:tc>
          <w:tcPr>
            <w:tcW w:w="4218" w:type="pct"/>
            <w:vAlign w:val="center"/>
          </w:tcPr>
          <w:p w14:paraId="6EE1F83A" w14:textId="77777777" w:rsidR="00565FE3" w:rsidRPr="00F417DB" w:rsidRDefault="00565FE3" w:rsidP="00C73FF8">
            <w:pPr>
              <w:spacing w:after="0"/>
              <w:rPr>
                <w:rFonts w:cstheme="minorHAnsi"/>
                <w:sz w:val="18"/>
                <w:szCs w:val="18"/>
                <w:highlight w:val="yellow"/>
              </w:rPr>
            </w:pPr>
            <w:r w:rsidRPr="00F417DB">
              <w:rPr>
                <w:rFonts w:cstheme="minorHAnsi"/>
                <w:sz w:val="18"/>
                <w:szCs w:val="18"/>
                <w:highlight w:val="yellow"/>
              </w:rPr>
              <w:t>Non è possibile destinare le produzioni agricole biologiche a impianti di biogas</w:t>
            </w:r>
          </w:p>
        </w:tc>
      </w:tr>
    </w:tbl>
    <w:p w14:paraId="13BFCB41" w14:textId="77777777" w:rsidR="00565FE3" w:rsidRPr="005E7368" w:rsidRDefault="00565FE3" w:rsidP="00565FE3">
      <w:pPr>
        <w:spacing w:after="0"/>
        <w:rPr>
          <w:rStyle w:val="Titolo3Carattere"/>
          <w:color w:val="000000" w:themeColor="text1"/>
          <w:sz w:val="22"/>
          <w:szCs w:val="22"/>
        </w:rPr>
      </w:pPr>
    </w:p>
    <w:p w14:paraId="3FE5387B" w14:textId="77777777" w:rsidR="00565FE3" w:rsidRPr="00270356" w:rsidRDefault="00565FE3" w:rsidP="00565FE3">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35"/>
        <w:gridCol w:w="8605"/>
      </w:tblGrid>
      <w:tr w:rsidR="00565FE3" w:rsidRPr="00700099" w14:paraId="483F9DB0" w14:textId="77777777" w:rsidTr="00C73FF8">
        <w:trPr>
          <w:trHeight w:val="275"/>
        </w:trPr>
        <w:tc>
          <w:tcPr>
            <w:tcW w:w="5000" w:type="pct"/>
            <w:gridSpan w:val="2"/>
            <w:shd w:val="clear" w:color="auto" w:fill="008E40"/>
            <w:vAlign w:val="center"/>
          </w:tcPr>
          <w:p w14:paraId="57B4A58B" w14:textId="77777777" w:rsidR="00565FE3" w:rsidRPr="00700099" w:rsidRDefault="00565FE3" w:rsidP="00C73FF8">
            <w:pPr>
              <w:spacing w:after="0"/>
              <w:jc w:val="center"/>
              <w:rPr>
                <w:rFonts w:cstheme="minorHAnsi"/>
                <w:b/>
                <w:bCs/>
                <w:color w:val="FFFFFF" w:themeColor="background1"/>
                <w:sz w:val="18"/>
                <w:szCs w:val="18"/>
              </w:rPr>
            </w:pPr>
            <w:bookmarkStart w:id="50" w:name="_Hlk132127748"/>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565FE3" w:rsidRPr="00700099" w14:paraId="0739A3D3" w14:textId="77777777" w:rsidTr="00C73FF8">
        <w:trPr>
          <w:trHeight w:val="275"/>
        </w:trPr>
        <w:tc>
          <w:tcPr>
            <w:tcW w:w="757" w:type="pct"/>
            <w:shd w:val="clear" w:color="auto" w:fill="A7D9A3"/>
            <w:vAlign w:val="center"/>
          </w:tcPr>
          <w:p w14:paraId="4B913AC2"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1D880BC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2764F43F" w14:textId="77777777" w:rsidTr="00C73FF8">
        <w:trPr>
          <w:trHeight w:val="274"/>
        </w:trPr>
        <w:tc>
          <w:tcPr>
            <w:tcW w:w="757" w:type="pct"/>
            <w:vAlign w:val="center"/>
          </w:tcPr>
          <w:p w14:paraId="494E7BCA"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I01</w:t>
            </w:r>
          </w:p>
        </w:tc>
        <w:tc>
          <w:tcPr>
            <w:tcW w:w="4243" w:type="pct"/>
            <w:vAlign w:val="center"/>
          </w:tcPr>
          <w:p w14:paraId="62EFDFAE" w14:textId="77777777" w:rsidR="00565FE3" w:rsidRPr="004D246B" w:rsidRDefault="00565FE3" w:rsidP="00C73FF8">
            <w:pPr>
              <w:spacing w:after="0"/>
              <w:rPr>
                <w:rFonts w:cstheme="minorHAnsi"/>
                <w:sz w:val="18"/>
                <w:szCs w:val="18"/>
              </w:rPr>
            </w:pPr>
            <w:r w:rsidRPr="00700099">
              <w:rPr>
                <w:rFonts w:cstheme="minorHAnsi"/>
                <w:sz w:val="18"/>
                <w:szCs w:val="18"/>
              </w:rPr>
              <w:t>Applicazione del metodo di produzione di agricoltura biologica di cui al Reg. (UE) 2018/848 e relativi regolamenti attuativi riguardanti la produzione biologica e l'etichettatura dei prodotti biologici, su tutta la SAU oggetto di impegno, per tutta la durata del periodo di impegno</w:t>
            </w:r>
          </w:p>
        </w:tc>
      </w:tr>
      <w:tr w:rsidR="00565FE3" w:rsidRPr="00700099" w14:paraId="26189F36" w14:textId="77777777" w:rsidTr="00C73FF8">
        <w:trPr>
          <w:trHeight w:val="274"/>
        </w:trPr>
        <w:tc>
          <w:tcPr>
            <w:tcW w:w="757" w:type="pct"/>
            <w:vAlign w:val="center"/>
          </w:tcPr>
          <w:p w14:paraId="66FAED26" w14:textId="77777777" w:rsidR="00565FE3" w:rsidRPr="00A65B63" w:rsidRDefault="00565FE3" w:rsidP="00C73FF8">
            <w:pPr>
              <w:spacing w:after="0"/>
              <w:jc w:val="center"/>
              <w:rPr>
                <w:rFonts w:cstheme="minorHAnsi"/>
                <w:b/>
                <w:bCs/>
                <w:sz w:val="18"/>
                <w:szCs w:val="18"/>
              </w:rPr>
            </w:pPr>
            <w:r w:rsidRPr="00A65B63">
              <w:rPr>
                <w:rFonts w:cstheme="minorHAnsi"/>
                <w:b/>
                <w:bCs/>
                <w:sz w:val="18"/>
                <w:szCs w:val="18"/>
              </w:rPr>
              <w:t>I02</w:t>
            </w:r>
          </w:p>
        </w:tc>
        <w:tc>
          <w:tcPr>
            <w:tcW w:w="4243" w:type="pct"/>
            <w:vAlign w:val="center"/>
          </w:tcPr>
          <w:p w14:paraId="4368C9F5" w14:textId="77777777" w:rsidR="00565FE3" w:rsidRPr="00A65B63" w:rsidRDefault="00565FE3" w:rsidP="00C73FF8">
            <w:pPr>
              <w:spacing w:after="0"/>
              <w:rPr>
                <w:rFonts w:cstheme="minorHAnsi"/>
                <w:sz w:val="18"/>
                <w:szCs w:val="18"/>
              </w:rPr>
            </w:pPr>
            <w:r w:rsidRPr="00A65B63">
              <w:rPr>
                <w:rFonts w:cstheme="minorHAnsi"/>
                <w:sz w:val="18"/>
                <w:szCs w:val="18"/>
              </w:rPr>
              <w:t>Le superfici oggetto di impegno accertate con la domanda di sostegno devono essere mantenute per tutta la durata del periodo di impegno</w:t>
            </w:r>
          </w:p>
        </w:tc>
      </w:tr>
      <w:tr w:rsidR="00565FE3" w:rsidRPr="00700099" w14:paraId="0704122B" w14:textId="77777777" w:rsidTr="00C73FF8">
        <w:trPr>
          <w:trHeight w:val="274"/>
        </w:trPr>
        <w:tc>
          <w:tcPr>
            <w:tcW w:w="757" w:type="pct"/>
            <w:vAlign w:val="center"/>
          </w:tcPr>
          <w:p w14:paraId="19A0A0FA"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I04</w:t>
            </w:r>
          </w:p>
        </w:tc>
        <w:tc>
          <w:tcPr>
            <w:tcW w:w="4243" w:type="pct"/>
            <w:vAlign w:val="center"/>
          </w:tcPr>
          <w:p w14:paraId="424C5FCD" w14:textId="77777777" w:rsidR="00565FE3" w:rsidRPr="00700099" w:rsidRDefault="00565FE3" w:rsidP="00C73FF8">
            <w:pPr>
              <w:spacing w:after="0"/>
              <w:jc w:val="both"/>
              <w:rPr>
                <w:rFonts w:cstheme="minorHAnsi"/>
                <w:sz w:val="18"/>
                <w:szCs w:val="18"/>
              </w:rPr>
            </w:pPr>
            <w:r w:rsidRPr="00700099">
              <w:rPr>
                <w:rFonts w:cstheme="minorHAnsi"/>
                <w:sz w:val="18"/>
                <w:szCs w:val="18"/>
              </w:rPr>
              <w:t>Iscrizione del beneficiario nell’elenco nazionale degli operatori biologici per tutto il periodo di impegno</w:t>
            </w:r>
            <w:r>
              <w:rPr>
                <w:rFonts w:cstheme="minorHAnsi"/>
                <w:sz w:val="18"/>
                <w:szCs w:val="18"/>
              </w:rPr>
              <w:t xml:space="preserve">, </w:t>
            </w:r>
            <w:r w:rsidRPr="008C6BDB">
              <w:rPr>
                <w:rFonts w:cstheme="minorHAnsi"/>
                <w:sz w:val="18"/>
                <w:szCs w:val="18"/>
              </w:rPr>
              <w:t xml:space="preserve">secondo le </w:t>
            </w:r>
            <w:r w:rsidRPr="00F509EC">
              <w:rPr>
                <w:rFonts w:cstheme="minorHAnsi"/>
                <w:sz w:val="18"/>
                <w:szCs w:val="18"/>
              </w:rPr>
              <w:t>specificità definite nelle disposizioni</w:t>
            </w:r>
            <w:r w:rsidRPr="008C6BDB">
              <w:rPr>
                <w:rFonts w:cstheme="minorHAnsi"/>
                <w:sz w:val="18"/>
                <w:szCs w:val="18"/>
              </w:rPr>
              <w:t xml:space="preserve"> attuative </w:t>
            </w:r>
            <w:r>
              <w:rPr>
                <w:rFonts w:cstheme="minorHAnsi"/>
                <w:sz w:val="18"/>
                <w:szCs w:val="18"/>
              </w:rPr>
              <w:t>della Regione</w:t>
            </w:r>
          </w:p>
        </w:tc>
      </w:tr>
      <w:bookmarkEnd w:id="50"/>
    </w:tbl>
    <w:p w14:paraId="4239B52B" w14:textId="77777777" w:rsidR="00565FE3" w:rsidRPr="00AB4B3F" w:rsidRDefault="00565FE3" w:rsidP="00565FE3">
      <w:pPr>
        <w:spacing w:after="0"/>
        <w:rPr>
          <w:rStyle w:val="Titolo3Carattere"/>
          <w:rFonts w:asciiTheme="minorHAnsi" w:hAnsiTheme="minorHAnsi" w:cstheme="minorHAnsi"/>
          <w:color w:val="000000" w:themeColor="text1"/>
          <w:sz w:val="22"/>
          <w:szCs w:val="22"/>
        </w:rPr>
      </w:pPr>
    </w:p>
    <w:tbl>
      <w:tblPr>
        <w:tblStyle w:val="Grigliatabella"/>
        <w:tblW w:w="5000" w:type="pct"/>
        <w:tblLook w:val="04A0" w:firstRow="1" w:lastRow="0" w:firstColumn="1" w:lastColumn="0" w:noHBand="0" w:noVBand="1"/>
      </w:tblPr>
      <w:tblGrid>
        <w:gridCol w:w="1555"/>
        <w:gridCol w:w="8585"/>
      </w:tblGrid>
      <w:tr w:rsidR="00565FE3" w:rsidRPr="00700099" w14:paraId="7052FDA5" w14:textId="77777777" w:rsidTr="00C73FF8">
        <w:tc>
          <w:tcPr>
            <w:tcW w:w="5000" w:type="pct"/>
            <w:gridSpan w:val="2"/>
            <w:shd w:val="clear" w:color="auto" w:fill="008E40"/>
            <w:vAlign w:val="center"/>
          </w:tcPr>
          <w:p w14:paraId="3AE7F947" w14:textId="77777777" w:rsidR="00565FE3" w:rsidRPr="00700099" w:rsidRDefault="00565FE3"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565FE3" w:rsidRPr="00700099" w14:paraId="4DB57671" w14:textId="77777777" w:rsidTr="00C73FF8">
        <w:tc>
          <w:tcPr>
            <w:tcW w:w="767" w:type="pct"/>
            <w:shd w:val="clear" w:color="auto" w:fill="A7D9A3"/>
            <w:vAlign w:val="center"/>
          </w:tcPr>
          <w:p w14:paraId="3AD98F83" w14:textId="77777777" w:rsidR="00565FE3" w:rsidRPr="00700099" w:rsidRDefault="00565FE3"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33" w:type="pct"/>
            <w:shd w:val="clear" w:color="auto" w:fill="A7D9A3"/>
            <w:vAlign w:val="center"/>
          </w:tcPr>
          <w:p w14:paraId="4763761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565FE3" w:rsidRPr="00700099" w14:paraId="62C58823" w14:textId="77777777" w:rsidTr="00C73FF8">
        <w:tc>
          <w:tcPr>
            <w:tcW w:w="767" w:type="pct"/>
            <w:vAlign w:val="center"/>
          </w:tcPr>
          <w:p w14:paraId="458DA817" w14:textId="77777777" w:rsidR="00565FE3" w:rsidRPr="00175171" w:rsidRDefault="00565FE3" w:rsidP="00C73FF8">
            <w:pPr>
              <w:spacing w:after="0"/>
              <w:jc w:val="center"/>
              <w:rPr>
                <w:rFonts w:cstheme="minorHAnsi"/>
                <w:b/>
                <w:bCs/>
                <w:sz w:val="18"/>
                <w:szCs w:val="18"/>
              </w:rPr>
            </w:pPr>
            <w:r w:rsidRPr="00700099">
              <w:rPr>
                <w:rFonts w:cstheme="minorHAnsi"/>
                <w:b/>
                <w:bCs/>
                <w:sz w:val="18"/>
                <w:szCs w:val="18"/>
              </w:rPr>
              <w:t>O01</w:t>
            </w:r>
          </w:p>
        </w:tc>
        <w:tc>
          <w:tcPr>
            <w:tcW w:w="4233" w:type="pct"/>
            <w:vAlign w:val="center"/>
          </w:tcPr>
          <w:p w14:paraId="6676486E"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(art. 12, </w:t>
            </w:r>
            <w:r>
              <w:rPr>
                <w:rFonts w:cstheme="minorHAnsi"/>
                <w:sz w:val="18"/>
                <w:szCs w:val="18"/>
              </w:rPr>
              <w:t>Reg.</w:t>
            </w:r>
            <w:r w:rsidRPr="00700099">
              <w:rPr>
                <w:rFonts w:cstheme="minorHAnsi"/>
                <w:sz w:val="18"/>
                <w:szCs w:val="18"/>
              </w:rPr>
              <w:t xml:space="preserve"> (UE) 2021/2115)</w:t>
            </w:r>
          </w:p>
        </w:tc>
      </w:tr>
      <w:tr w:rsidR="00565FE3" w:rsidRPr="00700099" w14:paraId="216B1497" w14:textId="77777777" w:rsidTr="00C73FF8">
        <w:tc>
          <w:tcPr>
            <w:tcW w:w="767" w:type="pct"/>
            <w:vAlign w:val="center"/>
          </w:tcPr>
          <w:p w14:paraId="4F04A14C" w14:textId="77777777" w:rsidR="00565FE3" w:rsidRPr="0037335A" w:rsidRDefault="00565FE3" w:rsidP="00C73FF8">
            <w:pPr>
              <w:spacing w:after="0"/>
              <w:jc w:val="center"/>
              <w:rPr>
                <w:rFonts w:cstheme="minorHAnsi"/>
                <w:b/>
                <w:bCs/>
                <w:sz w:val="18"/>
                <w:szCs w:val="18"/>
              </w:rPr>
            </w:pPr>
            <w:r w:rsidRPr="00700099">
              <w:rPr>
                <w:rFonts w:cstheme="minorHAnsi"/>
                <w:b/>
                <w:bCs/>
                <w:sz w:val="18"/>
                <w:szCs w:val="18"/>
              </w:rPr>
              <w:t>O02</w:t>
            </w:r>
          </w:p>
        </w:tc>
        <w:tc>
          <w:tcPr>
            <w:tcW w:w="4233" w:type="pct"/>
            <w:vAlign w:val="center"/>
          </w:tcPr>
          <w:p w14:paraId="7FACC0BD" w14:textId="77777777" w:rsidR="00565FE3" w:rsidRPr="00700099" w:rsidRDefault="00565FE3" w:rsidP="00C73FF8">
            <w:pPr>
              <w:spacing w:after="0"/>
              <w:rPr>
                <w:rFonts w:cstheme="minorHAnsi"/>
                <w:sz w:val="18"/>
                <w:szCs w:val="18"/>
              </w:rPr>
            </w:pPr>
            <w:r w:rsidRPr="00700099">
              <w:rPr>
                <w:rFonts w:cstheme="minorHAnsi"/>
                <w:sz w:val="18"/>
                <w:szCs w:val="18"/>
              </w:rPr>
              <w:t xml:space="preserve">Rispetto delle norme di Condizionalità sociale (art. 14, </w:t>
            </w:r>
            <w:r>
              <w:rPr>
                <w:rFonts w:cstheme="minorHAnsi"/>
                <w:sz w:val="18"/>
                <w:szCs w:val="18"/>
              </w:rPr>
              <w:t>Reg.</w:t>
            </w:r>
            <w:r w:rsidRPr="00700099">
              <w:rPr>
                <w:rFonts w:cstheme="minorHAnsi"/>
                <w:sz w:val="18"/>
                <w:szCs w:val="18"/>
              </w:rPr>
              <w:t xml:space="preserve"> (UE) 2021/2115)</w:t>
            </w:r>
          </w:p>
        </w:tc>
      </w:tr>
    </w:tbl>
    <w:p w14:paraId="24019722" w14:textId="77777777" w:rsidR="00565FE3" w:rsidRPr="005E7368" w:rsidRDefault="00565FE3" w:rsidP="00565FE3">
      <w:pPr>
        <w:spacing w:after="0"/>
        <w:rPr>
          <w:rFonts w:cstheme="minorHAnsi"/>
        </w:rPr>
      </w:pPr>
    </w:p>
    <w:p w14:paraId="6C0FC89E" w14:textId="77777777" w:rsidR="00565FE3" w:rsidRDefault="00565FE3" w:rsidP="00565FE3">
      <w:pPr>
        <w:pStyle w:val="Titolo3"/>
        <w:rPr>
          <w:i/>
          <w:iCs/>
          <w:color w:val="365F91" w:themeColor="accent1" w:themeShade="BF"/>
          <w:sz w:val="22"/>
          <w:szCs w:val="22"/>
        </w:rPr>
      </w:pPr>
      <w:r w:rsidRPr="001E0CF5">
        <w:rPr>
          <w:i/>
          <w:iCs/>
          <w:color w:val="365F91" w:themeColor="accent1" w:themeShade="BF"/>
          <w:sz w:val="22"/>
          <w:szCs w:val="22"/>
        </w:rPr>
        <w:t>Premi (€/ha/anno)</w:t>
      </w:r>
    </w:p>
    <w:tbl>
      <w:tblPr>
        <w:tblStyle w:val="Grigliatabella"/>
        <w:tblW w:w="0" w:type="auto"/>
        <w:tblLook w:val="04A0" w:firstRow="1" w:lastRow="0" w:firstColumn="1" w:lastColumn="0" w:noHBand="0" w:noVBand="1"/>
      </w:tblPr>
      <w:tblGrid>
        <w:gridCol w:w="2263"/>
        <w:gridCol w:w="2105"/>
        <w:gridCol w:w="1949"/>
      </w:tblGrid>
      <w:tr w:rsidR="00565FE3" w:rsidRPr="00254EDA" w14:paraId="655CA315" w14:textId="77777777" w:rsidTr="00C73FF8">
        <w:trPr>
          <w:trHeight w:val="230"/>
        </w:trPr>
        <w:tc>
          <w:tcPr>
            <w:tcW w:w="2263" w:type="dxa"/>
            <w:shd w:val="clear" w:color="auto" w:fill="008E40"/>
            <w:vAlign w:val="center"/>
          </w:tcPr>
          <w:p w14:paraId="34904A5D" w14:textId="77777777" w:rsidR="00565FE3" w:rsidRPr="00254EDA" w:rsidRDefault="00565FE3" w:rsidP="00C73FF8">
            <w:pPr>
              <w:spacing w:after="0"/>
              <w:jc w:val="center"/>
              <w:rPr>
                <w:b/>
                <w:bCs/>
                <w:color w:val="FFFFFF" w:themeColor="background1"/>
                <w:sz w:val="18"/>
                <w:szCs w:val="18"/>
              </w:rPr>
            </w:pPr>
            <w:r w:rsidRPr="00254EDA">
              <w:rPr>
                <w:b/>
                <w:bCs/>
                <w:color w:val="FFFFFF" w:themeColor="background1"/>
                <w:sz w:val="18"/>
                <w:szCs w:val="18"/>
              </w:rPr>
              <w:t>Gruppo colturale</w:t>
            </w:r>
          </w:p>
        </w:tc>
        <w:tc>
          <w:tcPr>
            <w:tcW w:w="2105" w:type="dxa"/>
            <w:shd w:val="clear" w:color="auto" w:fill="008E40"/>
            <w:vAlign w:val="center"/>
          </w:tcPr>
          <w:p w14:paraId="1E819A18" w14:textId="77777777" w:rsidR="00565FE3" w:rsidRPr="00254EDA" w:rsidRDefault="00565FE3" w:rsidP="00C73FF8">
            <w:pPr>
              <w:spacing w:after="0"/>
              <w:jc w:val="center"/>
              <w:rPr>
                <w:b/>
                <w:bCs/>
                <w:color w:val="FFFFFF" w:themeColor="background1"/>
                <w:sz w:val="18"/>
                <w:szCs w:val="18"/>
              </w:rPr>
            </w:pPr>
            <w:r w:rsidRPr="00254EDA">
              <w:rPr>
                <w:b/>
                <w:bCs/>
                <w:color w:val="FFFFFF" w:themeColor="background1"/>
                <w:sz w:val="18"/>
                <w:szCs w:val="18"/>
              </w:rPr>
              <w:t>Premio conversione</w:t>
            </w:r>
          </w:p>
        </w:tc>
        <w:tc>
          <w:tcPr>
            <w:tcW w:w="1949" w:type="dxa"/>
            <w:shd w:val="clear" w:color="auto" w:fill="008E40"/>
            <w:vAlign w:val="center"/>
          </w:tcPr>
          <w:p w14:paraId="6D01490F" w14:textId="77777777" w:rsidR="00565FE3" w:rsidRPr="00254EDA" w:rsidRDefault="00565FE3" w:rsidP="00C73FF8">
            <w:pPr>
              <w:spacing w:after="0"/>
              <w:jc w:val="center"/>
              <w:rPr>
                <w:b/>
                <w:bCs/>
                <w:color w:val="FFFFFF" w:themeColor="background1"/>
                <w:sz w:val="18"/>
                <w:szCs w:val="18"/>
              </w:rPr>
            </w:pPr>
            <w:r w:rsidRPr="00254EDA">
              <w:rPr>
                <w:b/>
                <w:bCs/>
                <w:color w:val="FFFFFF" w:themeColor="background1"/>
                <w:sz w:val="18"/>
                <w:szCs w:val="18"/>
              </w:rPr>
              <w:t>Premio mantenimento</w:t>
            </w:r>
          </w:p>
        </w:tc>
      </w:tr>
      <w:tr w:rsidR="00565FE3" w:rsidRPr="00254EDA" w14:paraId="2E6376EF" w14:textId="77777777" w:rsidTr="00C73FF8">
        <w:trPr>
          <w:trHeight w:val="254"/>
        </w:trPr>
        <w:tc>
          <w:tcPr>
            <w:tcW w:w="2263" w:type="dxa"/>
            <w:vAlign w:val="center"/>
          </w:tcPr>
          <w:p w14:paraId="2DE9465B" w14:textId="77777777" w:rsidR="00565FE3" w:rsidRPr="00254EDA" w:rsidRDefault="00565FE3" w:rsidP="00C73FF8">
            <w:pPr>
              <w:spacing w:after="0"/>
              <w:rPr>
                <w:b/>
                <w:bCs/>
                <w:sz w:val="18"/>
                <w:szCs w:val="18"/>
              </w:rPr>
            </w:pPr>
            <w:r w:rsidRPr="00254EDA">
              <w:rPr>
                <w:b/>
                <w:bCs/>
                <w:sz w:val="18"/>
                <w:szCs w:val="18"/>
              </w:rPr>
              <w:t>Agrumi</w:t>
            </w:r>
          </w:p>
        </w:tc>
        <w:tc>
          <w:tcPr>
            <w:tcW w:w="2105" w:type="dxa"/>
            <w:vAlign w:val="center"/>
          </w:tcPr>
          <w:p w14:paraId="693CCFD9" w14:textId="77777777" w:rsidR="00565FE3" w:rsidRPr="00254EDA" w:rsidRDefault="00565FE3" w:rsidP="00C73FF8">
            <w:pPr>
              <w:spacing w:after="0"/>
              <w:jc w:val="center"/>
              <w:rPr>
                <w:sz w:val="18"/>
                <w:szCs w:val="18"/>
              </w:rPr>
            </w:pPr>
            <w:r>
              <w:rPr>
                <w:sz w:val="18"/>
                <w:szCs w:val="18"/>
              </w:rPr>
              <w:t>900</w:t>
            </w:r>
          </w:p>
        </w:tc>
        <w:tc>
          <w:tcPr>
            <w:tcW w:w="1949" w:type="dxa"/>
            <w:vAlign w:val="center"/>
          </w:tcPr>
          <w:p w14:paraId="5CFE99E9" w14:textId="77777777" w:rsidR="00565FE3" w:rsidRPr="00254EDA" w:rsidRDefault="00565FE3" w:rsidP="00C73FF8">
            <w:pPr>
              <w:spacing w:after="0"/>
              <w:jc w:val="center"/>
              <w:rPr>
                <w:sz w:val="18"/>
                <w:szCs w:val="18"/>
              </w:rPr>
            </w:pPr>
            <w:r>
              <w:rPr>
                <w:sz w:val="18"/>
                <w:szCs w:val="18"/>
              </w:rPr>
              <w:t>810</w:t>
            </w:r>
          </w:p>
        </w:tc>
      </w:tr>
      <w:tr w:rsidR="00565FE3" w:rsidRPr="00254EDA" w14:paraId="2C82820F" w14:textId="77777777" w:rsidTr="00C73FF8">
        <w:trPr>
          <w:trHeight w:val="254"/>
        </w:trPr>
        <w:tc>
          <w:tcPr>
            <w:tcW w:w="2263" w:type="dxa"/>
            <w:vAlign w:val="center"/>
          </w:tcPr>
          <w:p w14:paraId="38D668E5" w14:textId="77777777" w:rsidR="00565FE3" w:rsidRPr="000604B6" w:rsidRDefault="00565FE3" w:rsidP="00C73FF8">
            <w:pPr>
              <w:spacing w:after="0"/>
              <w:rPr>
                <w:b/>
                <w:bCs/>
                <w:sz w:val="18"/>
                <w:szCs w:val="18"/>
              </w:rPr>
            </w:pPr>
            <w:r w:rsidRPr="000604B6">
              <w:rPr>
                <w:b/>
                <w:bCs/>
                <w:sz w:val="18"/>
                <w:szCs w:val="18"/>
              </w:rPr>
              <w:t>Foraggere</w:t>
            </w:r>
          </w:p>
        </w:tc>
        <w:tc>
          <w:tcPr>
            <w:tcW w:w="2105" w:type="dxa"/>
            <w:vAlign w:val="center"/>
          </w:tcPr>
          <w:p w14:paraId="1482EA44" w14:textId="77777777" w:rsidR="00565FE3" w:rsidRPr="000604B6" w:rsidRDefault="00565FE3" w:rsidP="00C73FF8">
            <w:pPr>
              <w:spacing w:after="0"/>
              <w:jc w:val="center"/>
              <w:rPr>
                <w:strike/>
                <w:color w:val="FF0000"/>
                <w:sz w:val="18"/>
                <w:szCs w:val="18"/>
              </w:rPr>
            </w:pPr>
            <w:r w:rsidRPr="000604B6">
              <w:rPr>
                <w:strike/>
                <w:color w:val="FF0000"/>
                <w:sz w:val="18"/>
                <w:szCs w:val="18"/>
              </w:rPr>
              <w:t>220</w:t>
            </w:r>
          </w:p>
          <w:p w14:paraId="7D61FAB5" w14:textId="77777777" w:rsidR="00565FE3" w:rsidRPr="000604B6" w:rsidRDefault="00565FE3" w:rsidP="00C73FF8">
            <w:pPr>
              <w:spacing w:after="0"/>
              <w:jc w:val="center"/>
              <w:rPr>
                <w:sz w:val="18"/>
                <w:szCs w:val="18"/>
              </w:rPr>
            </w:pPr>
            <w:r w:rsidRPr="00014751">
              <w:rPr>
                <w:sz w:val="18"/>
                <w:szCs w:val="18"/>
                <w:highlight w:val="yellow"/>
              </w:rPr>
              <w:t>210</w:t>
            </w:r>
          </w:p>
        </w:tc>
        <w:tc>
          <w:tcPr>
            <w:tcW w:w="1949" w:type="dxa"/>
            <w:vAlign w:val="center"/>
          </w:tcPr>
          <w:p w14:paraId="32DBE0F3" w14:textId="77777777" w:rsidR="00565FE3" w:rsidRPr="000604B6" w:rsidRDefault="00565FE3" w:rsidP="00C73FF8">
            <w:pPr>
              <w:spacing w:after="0"/>
              <w:jc w:val="center"/>
              <w:rPr>
                <w:strike/>
                <w:color w:val="FF0000"/>
                <w:sz w:val="18"/>
                <w:szCs w:val="18"/>
              </w:rPr>
            </w:pPr>
            <w:r w:rsidRPr="000604B6">
              <w:rPr>
                <w:strike/>
                <w:color w:val="FF0000"/>
                <w:sz w:val="18"/>
                <w:szCs w:val="18"/>
              </w:rPr>
              <w:t>200</w:t>
            </w:r>
          </w:p>
          <w:p w14:paraId="38519309" w14:textId="77777777" w:rsidR="00565FE3" w:rsidRPr="000604B6" w:rsidRDefault="00565FE3" w:rsidP="00C73FF8">
            <w:pPr>
              <w:spacing w:after="0"/>
              <w:jc w:val="center"/>
              <w:rPr>
                <w:sz w:val="18"/>
                <w:szCs w:val="18"/>
              </w:rPr>
            </w:pPr>
            <w:r w:rsidRPr="00014751">
              <w:rPr>
                <w:sz w:val="18"/>
                <w:szCs w:val="18"/>
                <w:highlight w:val="yellow"/>
              </w:rPr>
              <w:t>189</w:t>
            </w:r>
          </w:p>
        </w:tc>
      </w:tr>
      <w:tr w:rsidR="00565FE3" w:rsidRPr="00254EDA" w14:paraId="24C75630" w14:textId="77777777" w:rsidTr="00C73FF8">
        <w:trPr>
          <w:trHeight w:val="254"/>
        </w:trPr>
        <w:tc>
          <w:tcPr>
            <w:tcW w:w="2263" w:type="dxa"/>
            <w:vAlign w:val="center"/>
          </w:tcPr>
          <w:p w14:paraId="25C43F5C" w14:textId="77777777" w:rsidR="00565FE3" w:rsidRPr="000604B6" w:rsidRDefault="00565FE3" w:rsidP="00C73FF8">
            <w:pPr>
              <w:spacing w:after="0"/>
              <w:rPr>
                <w:b/>
                <w:bCs/>
                <w:sz w:val="18"/>
                <w:szCs w:val="18"/>
              </w:rPr>
            </w:pPr>
            <w:r w:rsidRPr="000604B6">
              <w:rPr>
                <w:b/>
                <w:bCs/>
                <w:sz w:val="18"/>
                <w:szCs w:val="18"/>
              </w:rPr>
              <w:t>Frutta a guscio e castagno</w:t>
            </w:r>
          </w:p>
        </w:tc>
        <w:tc>
          <w:tcPr>
            <w:tcW w:w="2105" w:type="dxa"/>
            <w:vAlign w:val="center"/>
          </w:tcPr>
          <w:p w14:paraId="74BF71F4" w14:textId="77777777" w:rsidR="00565FE3" w:rsidRPr="000604B6" w:rsidRDefault="00565FE3" w:rsidP="00C73FF8">
            <w:pPr>
              <w:spacing w:after="0"/>
              <w:jc w:val="center"/>
              <w:rPr>
                <w:sz w:val="18"/>
                <w:szCs w:val="18"/>
              </w:rPr>
            </w:pPr>
            <w:r w:rsidRPr="000604B6">
              <w:rPr>
                <w:sz w:val="18"/>
                <w:szCs w:val="18"/>
              </w:rPr>
              <w:t>900</w:t>
            </w:r>
          </w:p>
        </w:tc>
        <w:tc>
          <w:tcPr>
            <w:tcW w:w="1949" w:type="dxa"/>
            <w:vAlign w:val="center"/>
          </w:tcPr>
          <w:p w14:paraId="6F838D0E" w14:textId="77777777" w:rsidR="00565FE3" w:rsidRPr="000604B6" w:rsidRDefault="00565FE3" w:rsidP="00C73FF8">
            <w:pPr>
              <w:spacing w:after="0"/>
              <w:jc w:val="center"/>
              <w:rPr>
                <w:sz w:val="18"/>
                <w:szCs w:val="18"/>
              </w:rPr>
            </w:pPr>
            <w:r w:rsidRPr="000604B6">
              <w:rPr>
                <w:sz w:val="18"/>
                <w:szCs w:val="18"/>
              </w:rPr>
              <w:t>810</w:t>
            </w:r>
          </w:p>
        </w:tc>
      </w:tr>
      <w:tr w:rsidR="00565FE3" w:rsidRPr="00254EDA" w14:paraId="13625281" w14:textId="77777777" w:rsidTr="00C73FF8">
        <w:trPr>
          <w:trHeight w:val="254"/>
        </w:trPr>
        <w:tc>
          <w:tcPr>
            <w:tcW w:w="2263" w:type="dxa"/>
            <w:vAlign w:val="center"/>
          </w:tcPr>
          <w:p w14:paraId="0E422BE8" w14:textId="77777777" w:rsidR="00565FE3" w:rsidRPr="000604B6" w:rsidRDefault="00565FE3" w:rsidP="00C73FF8">
            <w:pPr>
              <w:spacing w:after="0"/>
              <w:rPr>
                <w:b/>
                <w:bCs/>
                <w:sz w:val="18"/>
                <w:szCs w:val="18"/>
              </w:rPr>
            </w:pPr>
            <w:r w:rsidRPr="000604B6">
              <w:rPr>
                <w:b/>
                <w:bCs/>
                <w:sz w:val="18"/>
                <w:szCs w:val="18"/>
              </w:rPr>
              <w:t>Fruttiferi</w:t>
            </w:r>
          </w:p>
        </w:tc>
        <w:tc>
          <w:tcPr>
            <w:tcW w:w="2105" w:type="dxa"/>
            <w:vAlign w:val="center"/>
          </w:tcPr>
          <w:p w14:paraId="1B9B2D2A" w14:textId="77777777" w:rsidR="00565FE3" w:rsidRPr="000604B6" w:rsidRDefault="00565FE3" w:rsidP="00C73FF8">
            <w:pPr>
              <w:spacing w:after="0"/>
              <w:jc w:val="center"/>
              <w:rPr>
                <w:sz w:val="18"/>
                <w:szCs w:val="18"/>
              </w:rPr>
            </w:pPr>
            <w:r w:rsidRPr="000604B6">
              <w:rPr>
                <w:sz w:val="18"/>
                <w:szCs w:val="18"/>
              </w:rPr>
              <w:t>900</w:t>
            </w:r>
          </w:p>
        </w:tc>
        <w:tc>
          <w:tcPr>
            <w:tcW w:w="1949" w:type="dxa"/>
            <w:vAlign w:val="center"/>
          </w:tcPr>
          <w:p w14:paraId="2B205B7B" w14:textId="77777777" w:rsidR="00565FE3" w:rsidRPr="000604B6" w:rsidRDefault="00565FE3" w:rsidP="00C73FF8">
            <w:pPr>
              <w:spacing w:after="0"/>
              <w:jc w:val="center"/>
              <w:rPr>
                <w:sz w:val="18"/>
                <w:szCs w:val="18"/>
              </w:rPr>
            </w:pPr>
            <w:r w:rsidRPr="000604B6">
              <w:rPr>
                <w:sz w:val="18"/>
                <w:szCs w:val="18"/>
              </w:rPr>
              <w:t>810</w:t>
            </w:r>
          </w:p>
        </w:tc>
      </w:tr>
      <w:tr w:rsidR="00565FE3" w:rsidRPr="00254EDA" w14:paraId="0C7C4F61" w14:textId="77777777" w:rsidTr="00C73FF8">
        <w:trPr>
          <w:trHeight w:val="254"/>
        </w:trPr>
        <w:tc>
          <w:tcPr>
            <w:tcW w:w="2263" w:type="dxa"/>
            <w:vAlign w:val="center"/>
          </w:tcPr>
          <w:p w14:paraId="3E03EA04" w14:textId="77777777" w:rsidR="00565FE3" w:rsidRPr="000604B6" w:rsidRDefault="00565FE3" w:rsidP="00C73FF8">
            <w:pPr>
              <w:spacing w:after="0"/>
              <w:rPr>
                <w:b/>
                <w:bCs/>
                <w:sz w:val="18"/>
                <w:szCs w:val="18"/>
              </w:rPr>
            </w:pPr>
            <w:r w:rsidRPr="000604B6">
              <w:rPr>
                <w:b/>
                <w:bCs/>
                <w:sz w:val="18"/>
                <w:szCs w:val="18"/>
              </w:rPr>
              <w:t>Industriali</w:t>
            </w:r>
          </w:p>
        </w:tc>
        <w:tc>
          <w:tcPr>
            <w:tcW w:w="2105" w:type="dxa"/>
            <w:vAlign w:val="center"/>
          </w:tcPr>
          <w:p w14:paraId="37357C69" w14:textId="77777777" w:rsidR="00565FE3" w:rsidRPr="000604B6" w:rsidRDefault="00565FE3" w:rsidP="00C73FF8">
            <w:pPr>
              <w:spacing w:after="0"/>
              <w:jc w:val="center"/>
              <w:rPr>
                <w:sz w:val="18"/>
                <w:szCs w:val="18"/>
              </w:rPr>
            </w:pPr>
            <w:r w:rsidRPr="000604B6">
              <w:rPr>
                <w:sz w:val="18"/>
                <w:szCs w:val="18"/>
              </w:rPr>
              <w:t>401</w:t>
            </w:r>
          </w:p>
        </w:tc>
        <w:tc>
          <w:tcPr>
            <w:tcW w:w="1949" w:type="dxa"/>
            <w:vAlign w:val="center"/>
          </w:tcPr>
          <w:p w14:paraId="19F2A3A2" w14:textId="77777777" w:rsidR="00565FE3" w:rsidRPr="000604B6" w:rsidRDefault="00565FE3" w:rsidP="00C73FF8">
            <w:pPr>
              <w:spacing w:after="0"/>
              <w:jc w:val="center"/>
              <w:rPr>
                <w:sz w:val="18"/>
                <w:szCs w:val="18"/>
              </w:rPr>
            </w:pPr>
            <w:r w:rsidRPr="000604B6">
              <w:rPr>
                <w:sz w:val="18"/>
                <w:szCs w:val="18"/>
              </w:rPr>
              <w:t>324</w:t>
            </w:r>
          </w:p>
        </w:tc>
      </w:tr>
      <w:tr w:rsidR="00565FE3" w:rsidRPr="00254EDA" w14:paraId="2B9F8FAF" w14:textId="77777777" w:rsidTr="00C73FF8">
        <w:trPr>
          <w:trHeight w:val="254"/>
        </w:trPr>
        <w:tc>
          <w:tcPr>
            <w:tcW w:w="2263" w:type="dxa"/>
            <w:vAlign w:val="center"/>
          </w:tcPr>
          <w:p w14:paraId="17FDE155" w14:textId="77777777" w:rsidR="00565FE3" w:rsidRPr="000604B6" w:rsidRDefault="00565FE3" w:rsidP="00C73FF8">
            <w:pPr>
              <w:spacing w:after="0"/>
              <w:rPr>
                <w:b/>
                <w:bCs/>
                <w:sz w:val="18"/>
                <w:szCs w:val="18"/>
              </w:rPr>
            </w:pPr>
            <w:r w:rsidRPr="000604B6">
              <w:rPr>
                <w:b/>
                <w:bCs/>
                <w:sz w:val="18"/>
                <w:szCs w:val="18"/>
              </w:rPr>
              <w:t>Leguminose</w:t>
            </w:r>
          </w:p>
        </w:tc>
        <w:tc>
          <w:tcPr>
            <w:tcW w:w="2105" w:type="dxa"/>
            <w:vAlign w:val="center"/>
          </w:tcPr>
          <w:p w14:paraId="01BA29FD" w14:textId="77777777" w:rsidR="00565FE3" w:rsidRPr="000604B6" w:rsidRDefault="00565FE3" w:rsidP="00C73FF8">
            <w:pPr>
              <w:spacing w:after="0"/>
              <w:jc w:val="center"/>
              <w:rPr>
                <w:strike/>
                <w:color w:val="FF0000"/>
                <w:sz w:val="18"/>
                <w:szCs w:val="18"/>
              </w:rPr>
            </w:pPr>
            <w:r w:rsidRPr="000604B6">
              <w:rPr>
                <w:strike/>
                <w:color w:val="FF0000"/>
                <w:sz w:val="18"/>
                <w:szCs w:val="18"/>
              </w:rPr>
              <w:t>401</w:t>
            </w:r>
          </w:p>
          <w:p w14:paraId="5DE9738C" w14:textId="77777777" w:rsidR="00565FE3" w:rsidRPr="000604B6" w:rsidRDefault="00565FE3" w:rsidP="00C73FF8">
            <w:pPr>
              <w:spacing w:after="0"/>
              <w:jc w:val="center"/>
              <w:rPr>
                <w:sz w:val="18"/>
                <w:szCs w:val="18"/>
              </w:rPr>
            </w:pPr>
            <w:r w:rsidRPr="00014751">
              <w:rPr>
                <w:sz w:val="18"/>
                <w:szCs w:val="18"/>
                <w:highlight w:val="yellow"/>
              </w:rPr>
              <w:t>370</w:t>
            </w:r>
          </w:p>
        </w:tc>
        <w:tc>
          <w:tcPr>
            <w:tcW w:w="1949" w:type="dxa"/>
            <w:vAlign w:val="center"/>
          </w:tcPr>
          <w:p w14:paraId="6002BB3E" w14:textId="77777777" w:rsidR="00565FE3" w:rsidRPr="000604B6" w:rsidRDefault="00565FE3" w:rsidP="00C73FF8">
            <w:pPr>
              <w:spacing w:after="0"/>
              <w:jc w:val="center"/>
              <w:rPr>
                <w:strike/>
                <w:color w:val="FF0000"/>
                <w:sz w:val="18"/>
                <w:szCs w:val="18"/>
              </w:rPr>
            </w:pPr>
            <w:r w:rsidRPr="000604B6">
              <w:rPr>
                <w:strike/>
                <w:color w:val="FF0000"/>
                <w:sz w:val="18"/>
                <w:szCs w:val="18"/>
              </w:rPr>
              <w:t>324</w:t>
            </w:r>
          </w:p>
          <w:p w14:paraId="63D63441" w14:textId="77777777" w:rsidR="00565FE3" w:rsidRPr="000604B6" w:rsidRDefault="00565FE3" w:rsidP="00C73FF8">
            <w:pPr>
              <w:spacing w:after="0"/>
              <w:jc w:val="center"/>
              <w:rPr>
                <w:sz w:val="18"/>
                <w:szCs w:val="18"/>
              </w:rPr>
            </w:pPr>
            <w:r w:rsidRPr="00014751">
              <w:rPr>
                <w:sz w:val="18"/>
                <w:szCs w:val="18"/>
                <w:highlight w:val="yellow"/>
              </w:rPr>
              <w:t>333</w:t>
            </w:r>
          </w:p>
        </w:tc>
      </w:tr>
      <w:tr w:rsidR="00565FE3" w:rsidRPr="00254EDA" w14:paraId="6E56EA08" w14:textId="77777777" w:rsidTr="00C73FF8">
        <w:trPr>
          <w:trHeight w:val="254"/>
        </w:trPr>
        <w:tc>
          <w:tcPr>
            <w:tcW w:w="2263" w:type="dxa"/>
            <w:vAlign w:val="center"/>
          </w:tcPr>
          <w:p w14:paraId="2357FFE6" w14:textId="77777777" w:rsidR="00565FE3" w:rsidRPr="00254EDA" w:rsidRDefault="00565FE3" w:rsidP="00C73FF8">
            <w:pPr>
              <w:spacing w:after="0"/>
              <w:rPr>
                <w:b/>
                <w:bCs/>
                <w:sz w:val="18"/>
                <w:szCs w:val="18"/>
              </w:rPr>
            </w:pPr>
            <w:r w:rsidRPr="00254EDA">
              <w:rPr>
                <w:b/>
                <w:bCs/>
                <w:sz w:val="18"/>
                <w:szCs w:val="18"/>
              </w:rPr>
              <w:t>Olivo</w:t>
            </w:r>
          </w:p>
        </w:tc>
        <w:tc>
          <w:tcPr>
            <w:tcW w:w="2105" w:type="dxa"/>
            <w:vAlign w:val="center"/>
          </w:tcPr>
          <w:p w14:paraId="0200CD6F" w14:textId="77777777" w:rsidR="00565FE3" w:rsidRPr="00254EDA" w:rsidRDefault="00565FE3" w:rsidP="00C73FF8">
            <w:pPr>
              <w:spacing w:after="0"/>
              <w:jc w:val="center"/>
              <w:rPr>
                <w:sz w:val="18"/>
                <w:szCs w:val="18"/>
              </w:rPr>
            </w:pPr>
            <w:r>
              <w:rPr>
                <w:sz w:val="18"/>
                <w:szCs w:val="18"/>
              </w:rPr>
              <w:t>900</w:t>
            </w:r>
          </w:p>
        </w:tc>
        <w:tc>
          <w:tcPr>
            <w:tcW w:w="1949" w:type="dxa"/>
            <w:vAlign w:val="center"/>
          </w:tcPr>
          <w:p w14:paraId="73D5DB9C" w14:textId="77777777" w:rsidR="00565FE3" w:rsidRPr="00254EDA" w:rsidRDefault="00565FE3" w:rsidP="00C73FF8">
            <w:pPr>
              <w:spacing w:after="0"/>
              <w:jc w:val="center"/>
              <w:rPr>
                <w:sz w:val="18"/>
                <w:szCs w:val="18"/>
              </w:rPr>
            </w:pPr>
            <w:r>
              <w:rPr>
                <w:sz w:val="18"/>
                <w:szCs w:val="18"/>
              </w:rPr>
              <w:t>810</w:t>
            </w:r>
          </w:p>
        </w:tc>
      </w:tr>
      <w:tr w:rsidR="00565FE3" w:rsidRPr="00254EDA" w14:paraId="799A3DEE" w14:textId="77777777" w:rsidTr="00C73FF8">
        <w:trPr>
          <w:trHeight w:val="254"/>
        </w:trPr>
        <w:tc>
          <w:tcPr>
            <w:tcW w:w="2263" w:type="dxa"/>
            <w:vAlign w:val="center"/>
          </w:tcPr>
          <w:p w14:paraId="175D1724" w14:textId="77777777" w:rsidR="00565FE3" w:rsidRPr="00254EDA" w:rsidRDefault="00565FE3" w:rsidP="00C73FF8">
            <w:pPr>
              <w:spacing w:after="0"/>
              <w:rPr>
                <w:b/>
                <w:bCs/>
                <w:sz w:val="18"/>
                <w:szCs w:val="18"/>
              </w:rPr>
            </w:pPr>
            <w:r w:rsidRPr="00254EDA">
              <w:rPr>
                <w:b/>
                <w:bCs/>
                <w:sz w:val="18"/>
                <w:szCs w:val="18"/>
              </w:rPr>
              <w:t>Ortive</w:t>
            </w:r>
          </w:p>
        </w:tc>
        <w:tc>
          <w:tcPr>
            <w:tcW w:w="2105" w:type="dxa"/>
            <w:vAlign w:val="center"/>
          </w:tcPr>
          <w:p w14:paraId="694D78A6" w14:textId="77777777" w:rsidR="00565FE3" w:rsidRPr="00254EDA" w:rsidRDefault="00565FE3" w:rsidP="00C73FF8">
            <w:pPr>
              <w:spacing w:after="0"/>
              <w:jc w:val="center"/>
              <w:rPr>
                <w:sz w:val="18"/>
                <w:szCs w:val="18"/>
              </w:rPr>
            </w:pPr>
            <w:r>
              <w:rPr>
                <w:sz w:val="18"/>
                <w:szCs w:val="18"/>
              </w:rPr>
              <w:t>600</w:t>
            </w:r>
          </w:p>
        </w:tc>
        <w:tc>
          <w:tcPr>
            <w:tcW w:w="1949" w:type="dxa"/>
            <w:vAlign w:val="center"/>
          </w:tcPr>
          <w:p w14:paraId="5C1A5776" w14:textId="77777777" w:rsidR="00565FE3" w:rsidRPr="00254EDA" w:rsidRDefault="00565FE3" w:rsidP="00C73FF8">
            <w:pPr>
              <w:spacing w:after="0"/>
              <w:jc w:val="center"/>
              <w:rPr>
                <w:sz w:val="18"/>
                <w:szCs w:val="18"/>
              </w:rPr>
            </w:pPr>
            <w:r>
              <w:rPr>
                <w:sz w:val="18"/>
                <w:szCs w:val="18"/>
              </w:rPr>
              <w:t>540</w:t>
            </w:r>
          </w:p>
        </w:tc>
      </w:tr>
      <w:tr w:rsidR="00565FE3" w:rsidRPr="00254EDA" w14:paraId="448FBB9E" w14:textId="77777777" w:rsidTr="00C73FF8">
        <w:trPr>
          <w:trHeight w:val="254"/>
        </w:trPr>
        <w:tc>
          <w:tcPr>
            <w:tcW w:w="2263" w:type="dxa"/>
            <w:vAlign w:val="center"/>
          </w:tcPr>
          <w:p w14:paraId="2D46BB2A" w14:textId="77777777" w:rsidR="00565FE3" w:rsidRPr="00254EDA" w:rsidRDefault="00565FE3" w:rsidP="00C73FF8">
            <w:pPr>
              <w:spacing w:after="0"/>
              <w:rPr>
                <w:b/>
                <w:bCs/>
                <w:sz w:val="18"/>
                <w:szCs w:val="18"/>
              </w:rPr>
            </w:pPr>
            <w:r w:rsidRPr="00254EDA">
              <w:rPr>
                <w:b/>
                <w:bCs/>
                <w:sz w:val="18"/>
                <w:szCs w:val="18"/>
              </w:rPr>
              <w:t>Prati permanenti</w:t>
            </w:r>
          </w:p>
        </w:tc>
        <w:tc>
          <w:tcPr>
            <w:tcW w:w="2105" w:type="dxa"/>
            <w:vAlign w:val="center"/>
          </w:tcPr>
          <w:p w14:paraId="0D86FCB9" w14:textId="77777777" w:rsidR="00565FE3" w:rsidRPr="00254EDA" w:rsidRDefault="00565FE3" w:rsidP="00C73FF8">
            <w:pPr>
              <w:spacing w:after="0"/>
              <w:jc w:val="center"/>
              <w:rPr>
                <w:sz w:val="18"/>
                <w:szCs w:val="18"/>
              </w:rPr>
            </w:pPr>
            <w:r>
              <w:rPr>
                <w:sz w:val="18"/>
                <w:szCs w:val="18"/>
              </w:rPr>
              <w:t>125</w:t>
            </w:r>
          </w:p>
        </w:tc>
        <w:tc>
          <w:tcPr>
            <w:tcW w:w="1949" w:type="dxa"/>
            <w:vAlign w:val="center"/>
          </w:tcPr>
          <w:p w14:paraId="0E99FD1B" w14:textId="77777777" w:rsidR="00565FE3" w:rsidRPr="00254EDA" w:rsidRDefault="00565FE3" w:rsidP="00C73FF8">
            <w:pPr>
              <w:spacing w:after="0"/>
              <w:jc w:val="center"/>
              <w:rPr>
                <w:sz w:val="18"/>
                <w:szCs w:val="18"/>
              </w:rPr>
            </w:pPr>
            <w:r>
              <w:rPr>
                <w:sz w:val="18"/>
                <w:szCs w:val="18"/>
              </w:rPr>
              <w:t>110</w:t>
            </w:r>
          </w:p>
        </w:tc>
      </w:tr>
      <w:tr w:rsidR="00565FE3" w:rsidRPr="00254EDA" w14:paraId="3B6C6F3A" w14:textId="77777777" w:rsidTr="00C73FF8">
        <w:trPr>
          <w:trHeight w:val="254"/>
        </w:trPr>
        <w:tc>
          <w:tcPr>
            <w:tcW w:w="2263" w:type="dxa"/>
            <w:vAlign w:val="center"/>
          </w:tcPr>
          <w:p w14:paraId="591D68D3" w14:textId="77777777" w:rsidR="00565FE3" w:rsidRPr="00254EDA" w:rsidRDefault="00565FE3" w:rsidP="00C73FF8">
            <w:pPr>
              <w:spacing w:after="0"/>
              <w:rPr>
                <w:b/>
                <w:bCs/>
                <w:sz w:val="18"/>
                <w:szCs w:val="18"/>
              </w:rPr>
            </w:pPr>
            <w:r w:rsidRPr="00254EDA">
              <w:rPr>
                <w:b/>
                <w:bCs/>
                <w:sz w:val="18"/>
                <w:szCs w:val="18"/>
              </w:rPr>
              <w:t>Seminativi</w:t>
            </w:r>
          </w:p>
        </w:tc>
        <w:tc>
          <w:tcPr>
            <w:tcW w:w="2105" w:type="dxa"/>
            <w:vAlign w:val="center"/>
          </w:tcPr>
          <w:p w14:paraId="584B4AFB" w14:textId="77777777" w:rsidR="00565FE3" w:rsidRPr="000604B6" w:rsidRDefault="00565FE3" w:rsidP="00C73FF8">
            <w:pPr>
              <w:spacing w:after="0"/>
              <w:jc w:val="center"/>
              <w:rPr>
                <w:strike/>
                <w:color w:val="FF0000"/>
                <w:sz w:val="18"/>
                <w:szCs w:val="18"/>
              </w:rPr>
            </w:pPr>
            <w:r w:rsidRPr="000604B6">
              <w:rPr>
                <w:strike/>
                <w:color w:val="FF0000"/>
                <w:sz w:val="18"/>
                <w:szCs w:val="18"/>
              </w:rPr>
              <w:t>401</w:t>
            </w:r>
          </w:p>
          <w:p w14:paraId="5B886157" w14:textId="77777777" w:rsidR="00565FE3" w:rsidRPr="000604B6" w:rsidRDefault="00565FE3" w:rsidP="00C73FF8">
            <w:pPr>
              <w:spacing w:after="0"/>
              <w:jc w:val="center"/>
              <w:rPr>
                <w:sz w:val="18"/>
                <w:szCs w:val="18"/>
              </w:rPr>
            </w:pPr>
            <w:r w:rsidRPr="00014751">
              <w:rPr>
                <w:sz w:val="18"/>
                <w:szCs w:val="18"/>
                <w:highlight w:val="yellow"/>
              </w:rPr>
              <w:t>268</w:t>
            </w:r>
          </w:p>
        </w:tc>
        <w:tc>
          <w:tcPr>
            <w:tcW w:w="1949" w:type="dxa"/>
            <w:vAlign w:val="center"/>
          </w:tcPr>
          <w:p w14:paraId="1A0B1E80" w14:textId="77777777" w:rsidR="00565FE3" w:rsidRPr="000604B6" w:rsidRDefault="00565FE3" w:rsidP="00C73FF8">
            <w:pPr>
              <w:spacing w:after="0"/>
              <w:jc w:val="center"/>
              <w:rPr>
                <w:strike/>
                <w:color w:val="FF0000"/>
                <w:sz w:val="18"/>
                <w:szCs w:val="18"/>
              </w:rPr>
            </w:pPr>
            <w:r w:rsidRPr="000604B6">
              <w:rPr>
                <w:strike/>
                <w:color w:val="FF0000"/>
                <w:sz w:val="18"/>
                <w:szCs w:val="18"/>
              </w:rPr>
              <w:t>324</w:t>
            </w:r>
          </w:p>
          <w:p w14:paraId="379DCA73" w14:textId="77777777" w:rsidR="00565FE3" w:rsidRPr="000604B6" w:rsidRDefault="00565FE3" w:rsidP="00C73FF8">
            <w:pPr>
              <w:spacing w:after="0"/>
              <w:jc w:val="center"/>
              <w:rPr>
                <w:sz w:val="18"/>
                <w:szCs w:val="18"/>
              </w:rPr>
            </w:pPr>
            <w:r w:rsidRPr="00014751">
              <w:rPr>
                <w:sz w:val="18"/>
                <w:szCs w:val="18"/>
                <w:highlight w:val="yellow"/>
              </w:rPr>
              <w:t>241</w:t>
            </w:r>
          </w:p>
        </w:tc>
      </w:tr>
      <w:tr w:rsidR="00565FE3" w:rsidRPr="00254EDA" w14:paraId="74644F5C" w14:textId="77777777" w:rsidTr="00C73FF8">
        <w:trPr>
          <w:trHeight w:val="254"/>
        </w:trPr>
        <w:tc>
          <w:tcPr>
            <w:tcW w:w="2263" w:type="dxa"/>
            <w:vAlign w:val="center"/>
          </w:tcPr>
          <w:p w14:paraId="49F3C88E" w14:textId="77777777" w:rsidR="00565FE3" w:rsidRPr="00254EDA" w:rsidRDefault="00565FE3" w:rsidP="00C73FF8">
            <w:pPr>
              <w:spacing w:after="0"/>
              <w:rPr>
                <w:b/>
                <w:bCs/>
                <w:sz w:val="18"/>
                <w:szCs w:val="18"/>
              </w:rPr>
            </w:pPr>
            <w:r w:rsidRPr="00254EDA">
              <w:rPr>
                <w:b/>
                <w:bCs/>
                <w:sz w:val="18"/>
                <w:szCs w:val="18"/>
              </w:rPr>
              <w:t>Vite</w:t>
            </w:r>
          </w:p>
        </w:tc>
        <w:tc>
          <w:tcPr>
            <w:tcW w:w="2105" w:type="dxa"/>
            <w:vAlign w:val="center"/>
          </w:tcPr>
          <w:p w14:paraId="2861CA2D" w14:textId="77777777" w:rsidR="00565FE3" w:rsidRPr="000604B6" w:rsidRDefault="00565FE3" w:rsidP="00C73FF8">
            <w:pPr>
              <w:spacing w:after="0"/>
              <w:jc w:val="center"/>
              <w:rPr>
                <w:sz w:val="18"/>
                <w:szCs w:val="18"/>
              </w:rPr>
            </w:pPr>
            <w:r w:rsidRPr="000604B6">
              <w:rPr>
                <w:sz w:val="18"/>
                <w:szCs w:val="18"/>
              </w:rPr>
              <w:t>900</w:t>
            </w:r>
          </w:p>
        </w:tc>
        <w:tc>
          <w:tcPr>
            <w:tcW w:w="1949" w:type="dxa"/>
            <w:vAlign w:val="center"/>
          </w:tcPr>
          <w:p w14:paraId="4A95EAFA" w14:textId="77777777" w:rsidR="00565FE3" w:rsidRPr="000604B6" w:rsidRDefault="00565FE3" w:rsidP="00C73FF8">
            <w:pPr>
              <w:spacing w:after="0"/>
              <w:jc w:val="center"/>
              <w:rPr>
                <w:sz w:val="18"/>
                <w:szCs w:val="18"/>
              </w:rPr>
            </w:pPr>
            <w:r w:rsidRPr="000604B6">
              <w:rPr>
                <w:sz w:val="18"/>
                <w:szCs w:val="18"/>
              </w:rPr>
              <w:t>810</w:t>
            </w:r>
          </w:p>
        </w:tc>
      </w:tr>
      <w:tr w:rsidR="00565FE3" w:rsidRPr="00254EDA" w14:paraId="1048F291" w14:textId="77777777" w:rsidTr="00C73FF8">
        <w:trPr>
          <w:trHeight w:val="254"/>
        </w:trPr>
        <w:tc>
          <w:tcPr>
            <w:tcW w:w="2263" w:type="dxa"/>
            <w:vAlign w:val="center"/>
          </w:tcPr>
          <w:p w14:paraId="474574C2" w14:textId="77777777" w:rsidR="00565FE3" w:rsidRPr="00254EDA" w:rsidRDefault="00565FE3" w:rsidP="00C73FF8">
            <w:pPr>
              <w:spacing w:after="0"/>
              <w:rPr>
                <w:b/>
                <w:bCs/>
                <w:sz w:val="18"/>
                <w:szCs w:val="18"/>
              </w:rPr>
            </w:pPr>
            <w:r w:rsidRPr="00254EDA">
              <w:rPr>
                <w:b/>
                <w:bCs/>
                <w:sz w:val="18"/>
                <w:szCs w:val="18"/>
              </w:rPr>
              <w:t>Riso</w:t>
            </w:r>
          </w:p>
        </w:tc>
        <w:tc>
          <w:tcPr>
            <w:tcW w:w="2105" w:type="dxa"/>
            <w:vAlign w:val="center"/>
          </w:tcPr>
          <w:p w14:paraId="4E9D0586" w14:textId="77777777" w:rsidR="00565FE3" w:rsidRPr="000604B6" w:rsidRDefault="00565FE3" w:rsidP="00C73FF8">
            <w:pPr>
              <w:spacing w:after="0"/>
              <w:jc w:val="center"/>
              <w:rPr>
                <w:strike/>
                <w:color w:val="FF0000"/>
                <w:sz w:val="18"/>
                <w:szCs w:val="18"/>
              </w:rPr>
            </w:pPr>
            <w:r w:rsidRPr="000604B6">
              <w:rPr>
                <w:strike/>
                <w:color w:val="FF0000"/>
                <w:sz w:val="18"/>
                <w:szCs w:val="18"/>
              </w:rPr>
              <w:t>401</w:t>
            </w:r>
          </w:p>
          <w:p w14:paraId="78E9D7B8" w14:textId="77777777" w:rsidR="00565FE3" w:rsidRPr="000604B6" w:rsidRDefault="00565FE3" w:rsidP="00C73FF8">
            <w:pPr>
              <w:spacing w:after="0"/>
              <w:jc w:val="center"/>
              <w:rPr>
                <w:sz w:val="18"/>
                <w:szCs w:val="18"/>
              </w:rPr>
            </w:pPr>
            <w:r w:rsidRPr="00014751">
              <w:rPr>
                <w:sz w:val="18"/>
                <w:szCs w:val="18"/>
                <w:highlight w:val="yellow"/>
              </w:rPr>
              <w:t>380</w:t>
            </w:r>
          </w:p>
        </w:tc>
        <w:tc>
          <w:tcPr>
            <w:tcW w:w="1949" w:type="dxa"/>
            <w:vAlign w:val="center"/>
          </w:tcPr>
          <w:p w14:paraId="3E059937" w14:textId="77777777" w:rsidR="00565FE3" w:rsidRPr="000604B6" w:rsidRDefault="00565FE3" w:rsidP="00C73FF8">
            <w:pPr>
              <w:spacing w:after="0"/>
              <w:jc w:val="center"/>
              <w:rPr>
                <w:strike/>
                <w:color w:val="FF0000"/>
                <w:sz w:val="18"/>
                <w:szCs w:val="18"/>
              </w:rPr>
            </w:pPr>
            <w:r w:rsidRPr="000604B6">
              <w:rPr>
                <w:strike/>
                <w:color w:val="FF0000"/>
                <w:sz w:val="18"/>
                <w:szCs w:val="18"/>
              </w:rPr>
              <w:t>324</w:t>
            </w:r>
          </w:p>
          <w:p w14:paraId="77D3B80E" w14:textId="77777777" w:rsidR="00565FE3" w:rsidRPr="000604B6" w:rsidRDefault="00565FE3" w:rsidP="00C73FF8">
            <w:pPr>
              <w:spacing w:after="0"/>
              <w:jc w:val="center"/>
              <w:rPr>
                <w:sz w:val="18"/>
                <w:szCs w:val="18"/>
              </w:rPr>
            </w:pPr>
            <w:r w:rsidRPr="00014751">
              <w:rPr>
                <w:sz w:val="18"/>
                <w:szCs w:val="18"/>
                <w:highlight w:val="yellow"/>
              </w:rPr>
              <w:t>342</w:t>
            </w:r>
          </w:p>
        </w:tc>
      </w:tr>
      <w:tr w:rsidR="00565FE3" w:rsidRPr="00254EDA" w14:paraId="73E45F62" w14:textId="77777777" w:rsidTr="00C73FF8">
        <w:trPr>
          <w:trHeight w:val="254"/>
        </w:trPr>
        <w:tc>
          <w:tcPr>
            <w:tcW w:w="2263" w:type="dxa"/>
          </w:tcPr>
          <w:p w14:paraId="598E535B" w14:textId="77777777" w:rsidR="00565FE3" w:rsidRPr="00254EDA" w:rsidRDefault="00565FE3" w:rsidP="00C73FF8">
            <w:pPr>
              <w:spacing w:after="0"/>
              <w:rPr>
                <w:b/>
                <w:bCs/>
                <w:sz w:val="18"/>
                <w:szCs w:val="18"/>
              </w:rPr>
            </w:pPr>
            <w:r w:rsidRPr="00254EDA">
              <w:rPr>
                <w:b/>
                <w:bCs/>
                <w:sz w:val="18"/>
                <w:szCs w:val="18"/>
              </w:rPr>
              <w:t>Bovini-Ovicaprini-Suini</w:t>
            </w:r>
            <w:r>
              <w:rPr>
                <w:rStyle w:val="Rimandonotaapidipagina"/>
                <w:b/>
                <w:bCs/>
                <w:sz w:val="18"/>
                <w:szCs w:val="18"/>
              </w:rPr>
              <w:footnoteReference w:id="10"/>
            </w:r>
          </w:p>
        </w:tc>
        <w:tc>
          <w:tcPr>
            <w:tcW w:w="2105" w:type="dxa"/>
            <w:vAlign w:val="center"/>
          </w:tcPr>
          <w:p w14:paraId="4420AA1E" w14:textId="77777777" w:rsidR="00565FE3" w:rsidRPr="000604B6" w:rsidRDefault="00565FE3" w:rsidP="00C73FF8">
            <w:pPr>
              <w:spacing w:after="0"/>
              <w:jc w:val="center"/>
              <w:rPr>
                <w:sz w:val="18"/>
                <w:szCs w:val="18"/>
              </w:rPr>
            </w:pPr>
            <w:r w:rsidRPr="000604B6">
              <w:rPr>
                <w:sz w:val="18"/>
                <w:szCs w:val="18"/>
              </w:rPr>
              <w:t>380</w:t>
            </w:r>
          </w:p>
        </w:tc>
        <w:tc>
          <w:tcPr>
            <w:tcW w:w="1949" w:type="dxa"/>
            <w:vAlign w:val="center"/>
          </w:tcPr>
          <w:p w14:paraId="342B157E" w14:textId="77777777" w:rsidR="00565FE3" w:rsidRPr="000604B6" w:rsidRDefault="00565FE3" w:rsidP="00C73FF8">
            <w:pPr>
              <w:spacing w:after="0"/>
              <w:jc w:val="center"/>
              <w:rPr>
                <w:sz w:val="18"/>
                <w:szCs w:val="18"/>
              </w:rPr>
            </w:pPr>
            <w:r w:rsidRPr="000604B6">
              <w:rPr>
                <w:sz w:val="18"/>
                <w:szCs w:val="18"/>
              </w:rPr>
              <w:t>340</w:t>
            </w:r>
          </w:p>
        </w:tc>
      </w:tr>
    </w:tbl>
    <w:p w14:paraId="1B2C1FED" w14:textId="77777777" w:rsidR="00565FE3" w:rsidRDefault="00565FE3" w:rsidP="00565FE3"/>
    <w:p w14:paraId="06D17B2D" w14:textId="77777777" w:rsidR="00565FE3" w:rsidRPr="001E0CF5" w:rsidRDefault="00565FE3" w:rsidP="00565FE3">
      <w:pPr>
        <w:pStyle w:val="Titolo3"/>
        <w:rPr>
          <w:i/>
          <w:iCs/>
          <w:color w:val="365F91" w:themeColor="accent1" w:themeShade="BF"/>
          <w:sz w:val="22"/>
          <w:szCs w:val="22"/>
        </w:rPr>
      </w:pPr>
      <w:r w:rsidRPr="001E0CF5">
        <w:rPr>
          <w:i/>
          <w:iCs/>
          <w:color w:val="365F91" w:themeColor="accent1" w:themeShade="BF"/>
          <w:sz w:val="22"/>
          <w:szCs w:val="22"/>
        </w:rPr>
        <w:t>Degressività</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129140AA" w14:textId="77777777" w:rsidTr="00C73FF8">
        <w:trPr>
          <w:trHeight w:val="163"/>
        </w:trPr>
        <w:tc>
          <w:tcPr>
            <w:tcW w:w="4673" w:type="dxa"/>
            <w:vMerge w:val="restart"/>
            <w:shd w:val="clear" w:color="auto" w:fill="008E40"/>
            <w:vAlign w:val="center"/>
          </w:tcPr>
          <w:p w14:paraId="2D6F2A0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1CACA06B"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2592FA18"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24371142" w14:textId="77777777" w:rsidTr="00C73FF8">
        <w:trPr>
          <w:trHeight w:val="139"/>
        </w:trPr>
        <w:tc>
          <w:tcPr>
            <w:tcW w:w="4673" w:type="dxa"/>
            <w:vMerge/>
            <w:shd w:val="clear" w:color="auto" w:fill="008E40"/>
            <w:vAlign w:val="center"/>
          </w:tcPr>
          <w:p w14:paraId="696A7A58"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34E471D6"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3AEFFFDA" w14:textId="77777777" w:rsidR="00565FE3" w:rsidRPr="00580518" w:rsidRDefault="00565FE3" w:rsidP="00C73FF8">
            <w:pPr>
              <w:spacing w:after="0"/>
              <w:jc w:val="center"/>
              <w:rPr>
                <w:rFonts w:cstheme="minorHAnsi"/>
                <w:color w:val="FFFFFF" w:themeColor="background1"/>
                <w:sz w:val="18"/>
                <w:szCs w:val="18"/>
              </w:rPr>
            </w:pPr>
            <w:r w:rsidRPr="00580518">
              <w:rPr>
                <w:rFonts w:ascii="Segoe UI Symbol" w:eastAsia="MS Gothic" w:hAnsi="Segoe UI Symbol" w:cs="Segoe UI Symbol"/>
              </w:rPr>
              <w:t>☒</w:t>
            </w:r>
          </w:p>
        </w:tc>
      </w:tr>
    </w:tbl>
    <w:p w14:paraId="6F9DDA41" w14:textId="77777777" w:rsidR="00565FE3" w:rsidRDefault="00565FE3" w:rsidP="00565FE3">
      <w:pPr>
        <w:rPr>
          <w:rFonts w:cstheme="minorHAnsi"/>
          <w:b/>
          <w:bCs/>
          <w:sz w:val="20"/>
          <w:szCs w:val="20"/>
        </w:rPr>
      </w:pPr>
    </w:p>
    <w:p w14:paraId="15CAE22E" w14:textId="77777777" w:rsidR="00565FE3" w:rsidRDefault="00565FE3" w:rsidP="00565FE3">
      <w:pPr>
        <w:pStyle w:val="Titolo3"/>
        <w:rPr>
          <w:i/>
          <w:iCs/>
          <w:color w:val="365F91" w:themeColor="accent1" w:themeShade="BF"/>
          <w:sz w:val="22"/>
          <w:szCs w:val="22"/>
        </w:rPr>
      </w:pPr>
      <w:r w:rsidRPr="001E0CF5">
        <w:rPr>
          <w:i/>
          <w:iCs/>
          <w:color w:val="365F91" w:themeColor="accent1" w:themeShade="BF"/>
          <w:sz w:val="22"/>
          <w:szCs w:val="22"/>
        </w:rPr>
        <w:t>Demarcazione</w:t>
      </w:r>
      <w:r>
        <w:rPr>
          <w:i/>
          <w:iCs/>
          <w:color w:val="365F91" w:themeColor="accent1" w:themeShade="BF"/>
          <w:sz w:val="22"/>
          <w:szCs w:val="22"/>
        </w:rPr>
        <w:t xml:space="preserve"> con OCM</w:t>
      </w:r>
    </w:p>
    <w:p w14:paraId="2353CE36" w14:textId="77777777" w:rsidR="00565FE3" w:rsidRPr="000067FE" w:rsidRDefault="00565FE3" w:rsidP="00565FE3">
      <w:pPr>
        <w:rPr>
          <w:rFonts w:cstheme="minorHAnsi"/>
          <w:sz w:val="20"/>
          <w:szCs w:val="20"/>
        </w:rPr>
      </w:pPr>
      <w:r w:rsidRPr="000067FE">
        <w:rPr>
          <w:sz w:val="20"/>
          <w:szCs w:val="20"/>
        </w:rPr>
        <w:t>L’agricoltura biologica viene finanziata unicamente con la SRA29.</w:t>
      </w:r>
    </w:p>
    <w:p w14:paraId="611ABCBD"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59C797AB" w14:textId="77777777" w:rsidR="00565FE3" w:rsidRPr="00F509EC" w:rsidRDefault="00565FE3" w:rsidP="00565FE3">
      <w:pPr>
        <w:pStyle w:val="Titolo2"/>
        <w:rPr>
          <w:rFonts w:asciiTheme="minorHAnsi" w:hAnsiTheme="minorHAnsi" w:cstheme="minorHAnsi"/>
          <w:b/>
          <w:bCs/>
        </w:rPr>
      </w:pPr>
      <w:bookmarkStart w:id="51" w:name="_Toc133425207"/>
      <w:r w:rsidRPr="00F509EC">
        <w:rPr>
          <w:rFonts w:asciiTheme="minorHAnsi" w:hAnsiTheme="minorHAnsi" w:cstheme="minorHAnsi"/>
          <w:b/>
          <w:bCs/>
        </w:rPr>
        <w:t>TRLOM-8.1.02 - Transizione - Mantenimento di superfici imboschite Lombardia</w:t>
      </w:r>
      <w:bookmarkEnd w:id="51"/>
    </w:p>
    <w:p w14:paraId="5912625F"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3154BBE4"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l’OP 8.1.02.</w:t>
      </w:r>
    </w:p>
    <w:p w14:paraId="1AB8EA74"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2007-2013 per la M221.</w:t>
      </w:r>
    </w:p>
    <w:p w14:paraId="430728B3" w14:textId="77777777" w:rsidR="00565FE3" w:rsidRDefault="00565FE3" w:rsidP="00565FE3">
      <w:pPr>
        <w:spacing w:before="40" w:after="40"/>
        <w:rPr>
          <w:noProof/>
          <w:color w:val="000000"/>
          <w:sz w:val="20"/>
          <w:szCs w:val="20"/>
        </w:rPr>
      </w:pPr>
      <w:r w:rsidRPr="00F509EC">
        <w:rPr>
          <w:noProof/>
          <w:color w:val="000000"/>
          <w:sz w:val="20"/>
          <w:szCs w:val="20"/>
        </w:rPr>
        <w:t>Vedere il relativo testo del PSR Lombardia 2000-2006 per la Misura H.</w:t>
      </w:r>
    </w:p>
    <w:p w14:paraId="04B13C97" w14:textId="77777777" w:rsidR="00565FE3" w:rsidRPr="005E7368" w:rsidRDefault="00565FE3" w:rsidP="00565FE3">
      <w:pPr>
        <w:spacing w:before="40" w:after="0"/>
        <w:rPr>
          <w:noProof/>
          <w:color w:val="000000"/>
        </w:rPr>
      </w:pPr>
    </w:p>
    <w:p w14:paraId="1E6E0D01" w14:textId="77777777" w:rsidR="00565FE3" w:rsidRPr="00CF0E66" w:rsidRDefault="00565FE3" w:rsidP="00565FE3">
      <w:pPr>
        <w:pStyle w:val="Titolo3"/>
        <w:rPr>
          <w:i/>
          <w:iCs/>
          <w:color w:val="365F91" w:themeColor="accent1" w:themeShade="BF"/>
          <w:sz w:val="22"/>
          <w:szCs w:val="22"/>
        </w:rPr>
      </w:pPr>
      <w:r w:rsidRPr="00CF0E66">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21"/>
        <w:gridCol w:w="1340"/>
        <w:gridCol w:w="1211"/>
        <w:gridCol w:w="1061"/>
        <w:gridCol w:w="2361"/>
        <w:gridCol w:w="1065"/>
        <w:gridCol w:w="848"/>
        <w:gridCol w:w="633"/>
      </w:tblGrid>
      <w:tr w:rsidR="00565FE3" w:rsidRPr="00700099" w14:paraId="3FE87CF3" w14:textId="77777777" w:rsidTr="00C73FF8">
        <w:trPr>
          <w:trHeight w:val="405"/>
        </w:trPr>
        <w:tc>
          <w:tcPr>
            <w:tcW w:w="800" w:type="pct"/>
            <w:vMerge w:val="restart"/>
            <w:shd w:val="clear" w:color="auto" w:fill="008E40"/>
            <w:vAlign w:val="center"/>
          </w:tcPr>
          <w:p w14:paraId="7EF58FEA"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661" w:type="pct"/>
            <w:vMerge w:val="restart"/>
            <w:vAlign w:val="center"/>
          </w:tcPr>
          <w:p w14:paraId="2D9EF8D3"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TRLOM-8.1.02</w:t>
            </w:r>
          </w:p>
        </w:tc>
        <w:tc>
          <w:tcPr>
            <w:tcW w:w="597" w:type="pct"/>
            <w:vMerge w:val="restart"/>
            <w:shd w:val="clear" w:color="auto" w:fill="008E40"/>
            <w:vAlign w:val="center"/>
          </w:tcPr>
          <w:p w14:paraId="46BC7105"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87" w:type="pct"/>
            <w:gridSpan w:val="2"/>
            <w:vMerge w:val="restart"/>
            <w:vAlign w:val="center"/>
          </w:tcPr>
          <w:p w14:paraId="4648B9C3" w14:textId="77777777" w:rsidR="00565FE3" w:rsidRPr="00F509EC" w:rsidRDefault="00565FE3" w:rsidP="00C73FF8">
            <w:pPr>
              <w:spacing w:after="0"/>
              <w:jc w:val="center"/>
              <w:rPr>
                <w:rFonts w:cstheme="minorHAnsi"/>
                <w:b/>
                <w:bCs/>
                <w:sz w:val="18"/>
                <w:szCs w:val="18"/>
              </w:rPr>
            </w:pPr>
            <w:bookmarkStart w:id="52" w:name="_Toc256001779"/>
            <w:r w:rsidRPr="00F509EC">
              <w:rPr>
                <w:rFonts w:cstheme="minorHAnsi"/>
                <w:b/>
                <w:bCs/>
                <w:sz w:val="18"/>
                <w:szCs w:val="18"/>
              </w:rPr>
              <w:t>TRLOM-8.1.02 - Transizione – Mantenimento di superfici imboschite</w:t>
            </w:r>
            <w:bookmarkEnd w:id="52"/>
            <w:r w:rsidRPr="00F509EC">
              <w:rPr>
                <w:rFonts w:cstheme="minorHAnsi"/>
                <w:b/>
                <w:bCs/>
                <w:sz w:val="18"/>
                <w:szCs w:val="18"/>
              </w:rPr>
              <w:t xml:space="preserve"> Lombardia</w:t>
            </w:r>
          </w:p>
        </w:tc>
        <w:tc>
          <w:tcPr>
            <w:tcW w:w="525" w:type="pct"/>
            <w:vMerge w:val="restart"/>
            <w:shd w:val="clear" w:color="auto" w:fill="008E40"/>
            <w:vAlign w:val="center"/>
          </w:tcPr>
          <w:p w14:paraId="6F0B4BB9"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418" w:type="pct"/>
            <w:shd w:val="clear" w:color="auto" w:fill="92D050"/>
            <w:vAlign w:val="center"/>
          </w:tcPr>
          <w:p w14:paraId="1F64E8E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683465818"/>
            <w14:checkbox>
              <w14:checked w14:val="1"/>
              <w14:checkedState w14:val="2612" w14:font="MS Gothic"/>
              <w14:uncheckedState w14:val="2610" w14:font="MS Gothic"/>
            </w14:checkbox>
          </w:sdtPr>
          <w:sdtEndPr/>
          <w:sdtContent>
            <w:tc>
              <w:tcPr>
                <w:tcW w:w="313" w:type="pct"/>
                <w:vAlign w:val="center"/>
              </w:tcPr>
              <w:p w14:paraId="7D47A095"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094092A6" w14:textId="77777777" w:rsidTr="00C73FF8">
        <w:trPr>
          <w:trHeight w:val="405"/>
        </w:trPr>
        <w:tc>
          <w:tcPr>
            <w:tcW w:w="800" w:type="pct"/>
            <w:vMerge/>
            <w:shd w:val="clear" w:color="auto" w:fill="008E40"/>
            <w:vAlign w:val="center"/>
          </w:tcPr>
          <w:p w14:paraId="550E43D4" w14:textId="77777777" w:rsidR="00565FE3" w:rsidRPr="00700099" w:rsidRDefault="00565FE3" w:rsidP="00C73FF8">
            <w:pPr>
              <w:spacing w:after="0"/>
              <w:rPr>
                <w:rFonts w:cstheme="minorHAnsi"/>
                <w:sz w:val="18"/>
                <w:szCs w:val="18"/>
              </w:rPr>
            </w:pPr>
          </w:p>
        </w:tc>
        <w:tc>
          <w:tcPr>
            <w:tcW w:w="661" w:type="pct"/>
            <w:vMerge/>
            <w:vAlign w:val="center"/>
          </w:tcPr>
          <w:p w14:paraId="1F4CF5C8" w14:textId="77777777" w:rsidR="00565FE3" w:rsidRPr="00700099" w:rsidRDefault="00565FE3" w:rsidP="00C73FF8">
            <w:pPr>
              <w:spacing w:after="0"/>
              <w:rPr>
                <w:rFonts w:cstheme="minorHAnsi"/>
                <w:sz w:val="18"/>
                <w:szCs w:val="18"/>
              </w:rPr>
            </w:pPr>
          </w:p>
        </w:tc>
        <w:tc>
          <w:tcPr>
            <w:tcW w:w="597" w:type="pct"/>
            <w:vMerge/>
            <w:shd w:val="clear" w:color="auto" w:fill="008E40"/>
            <w:vAlign w:val="center"/>
          </w:tcPr>
          <w:p w14:paraId="667DC45C" w14:textId="77777777" w:rsidR="00565FE3" w:rsidRPr="00700099" w:rsidRDefault="00565FE3" w:rsidP="00C73FF8">
            <w:pPr>
              <w:spacing w:after="0"/>
              <w:rPr>
                <w:rFonts w:cstheme="minorHAnsi"/>
                <w:sz w:val="18"/>
                <w:szCs w:val="18"/>
              </w:rPr>
            </w:pPr>
          </w:p>
        </w:tc>
        <w:tc>
          <w:tcPr>
            <w:tcW w:w="1687" w:type="pct"/>
            <w:gridSpan w:val="2"/>
            <w:vMerge/>
            <w:vAlign w:val="center"/>
          </w:tcPr>
          <w:p w14:paraId="01E2DAF0" w14:textId="77777777" w:rsidR="00565FE3" w:rsidRPr="00700099" w:rsidRDefault="00565FE3" w:rsidP="00C73FF8">
            <w:pPr>
              <w:spacing w:after="0"/>
              <w:rPr>
                <w:rFonts w:cstheme="minorHAnsi"/>
                <w:sz w:val="18"/>
                <w:szCs w:val="18"/>
              </w:rPr>
            </w:pPr>
          </w:p>
        </w:tc>
        <w:tc>
          <w:tcPr>
            <w:tcW w:w="525" w:type="pct"/>
            <w:vMerge/>
            <w:shd w:val="clear" w:color="auto" w:fill="008E40"/>
            <w:vAlign w:val="center"/>
          </w:tcPr>
          <w:p w14:paraId="76F5D0AC" w14:textId="77777777" w:rsidR="00565FE3" w:rsidRPr="00700099" w:rsidRDefault="00565FE3" w:rsidP="00C73FF8">
            <w:pPr>
              <w:spacing w:after="0"/>
              <w:jc w:val="center"/>
              <w:rPr>
                <w:rFonts w:cstheme="minorHAnsi"/>
                <w:b/>
                <w:bCs/>
                <w:color w:val="FFFFFF" w:themeColor="background1"/>
                <w:sz w:val="18"/>
                <w:szCs w:val="18"/>
              </w:rPr>
            </w:pPr>
          </w:p>
        </w:tc>
        <w:tc>
          <w:tcPr>
            <w:tcW w:w="418" w:type="pct"/>
            <w:shd w:val="clear" w:color="auto" w:fill="FF0000"/>
            <w:vAlign w:val="center"/>
          </w:tcPr>
          <w:p w14:paraId="4F534C2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974100921"/>
            <w14:checkbox>
              <w14:checked w14:val="0"/>
              <w14:checkedState w14:val="2612" w14:font="MS Gothic"/>
              <w14:uncheckedState w14:val="2610" w14:font="MS Gothic"/>
            </w14:checkbox>
          </w:sdtPr>
          <w:sdtEndPr/>
          <w:sdtContent>
            <w:tc>
              <w:tcPr>
                <w:tcW w:w="313" w:type="pct"/>
                <w:vAlign w:val="center"/>
              </w:tcPr>
              <w:p w14:paraId="499C38EC"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58DB8B42" w14:textId="77777777" w:rsidTr="00C73FF8">
        <w:trPr>
          <w:trHeight w:val="270"/>
        </w:trPr>
        <w:tc>
          <w:tcPr>
            <w:tcW w:w="1461" w:type="pct"/>
            <w:gridSpan w:val="2"/>
            <w:shd w:val="clear" w:color="auto" w:fill="008E40"/>
            <w:vAlign w:val="center"/>
          </w:tcPr>
          <w:p w14:paraId="0D46A6C6"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20" w:type="pct"/>
            <w:gridSpan w:val="2"/>
            <w:vAlign w:val="center"/>
          </w:tcPr>
          <w:p w14:paraId="6A78C3CF"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5.</w:t>
            </w:r>
            <w:r>
              <w:rPr>
                <w:rFonts w:cstheme="minorHAnsi"/>
                <w:sz w:val="18"/>
                <w:szCs w:val="18"/>
                <w:lang w:val="it"/>
              </w:rPr>
              <w:t>5</w:t>
            </w:r>
            <w:r w:rsidRPr="00700099">
              <w:rPr>
                <w:rFonts w:cstheme="minorHAnsi"/>
                <w:sz w:val="18"/>
                <w:szCs w:val="18"/>
                <w:lang w:val="it"/>
              </w:rPr>
              <w:t>00.000,00</w:t>
            </w:r>
            <w:r>
              <w:rPr>
                <w:rFonts w:cstheme="minorHAnsi"/>
                <w:sz w:val="18"/>
                <w:szCs w:val="18"/>
                <w:lang w:val="it"/>
              </w:rPr>
              <w:t xml:space="preserve"> €</w:t>
            </w:r>
          </w:p>
        </w:tc>
        <w:tc>
          <w:tcPr>
            <w:tcW w:w="1689" w:type="pct"/>
            <w:gridSpan w:val="2"/>
            <w:shd w:val="clear" w:color="auto" w:fill="008E40"/>
            <w:vAlign w:val="center"/>
          </w:tcPr>
          <w:p w14:paraId="35FCB9C9"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30" w:type="pct"/>
            <w:gridSpan w:val="2"/>
            <w:vAlign w:val="center"/>
          </w:tcPr>
          <w:p w14:paraId="3B7028D7"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2.238.500,00 €</w:t>
            </w:r>
          </w:p>
        </w:tc>
      </w:tr>
      <w:tr w:rsidR="00565FE3" w:rsidRPr="00700099" w14:paraId="7A2E6245" w14:textId="77777777" w:rsidTr="00C73FF8">
        <w:trPr>
          <w:trHeight w:val="270"/>
        </w:trPr>
        <w:tc>
          <w:tcPr>
            <w:tcW w:w="1461" w:type="pct"/>
            <w:gridSpan w:val="2"/>
            <w:shd w:val="clear" w:color="auto" w:fill="008E40"/>
            <w:vAlign w:val="center"/>
          </w:tcPr>
          <w:p w14:paraId="797A43EE"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20" w:type="pct"/>
            <w:gridSpan w:val="2"/>
            <w:vAlign w:val="center"/>
          </w:tcPr>
          <w:p w14:paraId="628D034F"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R.17</w:t>
            </w:r>
          </w:p>
        </w:tc>
        <w:tc>
          <w:tcPr>
            <w:tcW w:w="1689" w:type="pct"/>
            <w:gridSpan w:val="2"/>
            <w:shd w:val="clear" w:color="auto" w:fill="008E40"/>
            <w:vAlign w:val="center"/>
          </w:tcPr>
          <w:p w14:paraId="56C4E5A9"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30" w:type="pct"/>
            <w:gridSpan w:val="2"/>
            <w:vAlign w:val="center"/>
          </w:tcPr>
          <w:p w14:paraId="5AAB56D0" w14:textId="77777777" w:rsidR="00565FE3" w:rsidRDefault="00565FE3" w:rsidP="00C73FF8">
            <w:pPr>
              <w:spacing w:after="0"/>
              <w:jc w:val="center"/>
              <w:rPr>
                <w:rFonts w:cstheme="minorHAnsi"/>
                <w:sz w:val="18"/>
                <w:szCs w:val="18"/>
                <w:lang w:val="it"/>
              </w:rPr>
            </w:pPr>
            <w:r w:rsidRPr="00B51165">
              <w:rPr>
                <w:rFonts w:cstheme="minorHAnsi"/>
                <w:sz w:val="18"/>
                <w:szCs w:val="18"/>
                <w:highlight w:val="green"/>
                <w:lang w:val="it"/>
              </w:rPr>
              <w:t>O.16</w:t>
            </w:r>
          </w:p>
        </w:tc>
      </w:tr>
    </w:tbl>
    <w:p w14:paraId="607CE2CE" w14:textId="77777777" w:rsidR="00565FE3" w:rsidRDefault="00565FE3" w:rsidP="00565FE3"/>
    <w:p w14:paraId="3215EED9"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4CFF3698" w14:textId="77777777" w:rsidTr="00C73FF8">
        <w:tc>
          <w:tcPr>
            <w:tcW w:w="5000" w:type="pct"/>
            <w:shd w:val="clear" w:color="auto" w:fill="008E40"/>
            <w:vAlign w:val="center"/>
          </w:tcPr>
          <w:p w14:paraId="0E78D7E5"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6C453BAD" w14:textId="77777777" w:rsidTr="00C73FF8">
        <w:tc>
          <w:tcPr>
            <w:tcW w:w="5000" w:type="pct"/>
            <w:vAlign w:val="center"/>
          </w:tcPr>
          <w:p w14:paraId="75DE4D37" w14:textId="77777777" w:rsidR="00565FE3" w:rsidRPr="00BC6F06" w:rsidRDefault="00565FE3" w:rsidP="00C73FF8">
            <w:pPr>
              <w:spacing w:after="0"/>
              <w:rPr>
                <w:rFonts w:cstheme="minorHAnsi"/>
                <w:sz w:val="18"/>
                <w:szCs w:val="18"/>
              </w:rPr>
            </w:pPr>
            <w:r>
              <w:rPr>
                <w:rFonts w:cstheme="minorHAnsi"/>
                <w:sz w:val="18"/>
                <w:szCs w:val="18"/>
              </w:rPr>
              <w:t xml:space="preserve">Nessuna cumulabilità </w:t>
            </w:r>
            <w:r w:rsidRPr="009735DE">
              <w:rPr>
                <w:rFonts w:cstheme="minorHAnsi"/>
                <w:strike/>
                <w:color w:val="FF0000"/>
                <w:sz w:val="18"/>
                <w:szCs w:val="18"/>
              </w:rPr>
              <w:t>con SRA/ACA.</w:t>
            </w:r>
            <w:r w:rsidRPr="009735DE">
              <w:rPr>
                <w:rFonts w:cstheme="minorHAnsi"/>
                <w:color w:val="FF0000"/>
                <w:sz w:val="18"/>
                <w:szCs w:val="18"/>
              </w:rPr>
              <w:t xml:space="preserve"> </w:t>
            </w:r>
          </w:p>
        </w:tc>
      </w:tr>
    </w:tbl>
    <w:p w14:paraId="370F5010" w14:textId="77777777" w:rsidR="00565FE3" w:rsidRPr="00DE2CCF" w:rsidRDefault="00565FE3" w:rsidP="00565FE3"/>
    <w:p w14:paraId="617F4529" w14:textId="77777777" w:rsidR="00565FE3" w:rsidRPr="0029567C" w:rsidRDefault="00565FE3" w:rsidP="00565FE3">
      <w:pPr>
        <w:pStyle w:val="Titolo3"/>
        <w:rPr>
          <w:i/>
          <w:iCs/>
          <w:color w:val="365F91" w:themeColor="accent1" w:themeShade="BF"/>
          <w:sz w:val="22"/>
          <w:szCs w:val="22"/>
        </w:rPr>
      </w:pPr>
      <w:r w:rsidRPr="0029567C">
        <w:rPr>
          <w:i/>
          <w:iCs/>
          <w:color w:val="365F91" w:themeColor="accent1" w:themeShade="BF"/>
          <w:sz w:val="22"/>
          <w:szCs w:val="22"/>
        </w:rPr>
        <w:t>Principi di selezione</w:t>
      </w:r>
    </w:p>
    <w:p w14:paraId="6A8D1D71"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in vigore del PSR Lombardia 2014-2022 per l’OP 8.1.02.</w:t>
      </w:r>
    </w:p>
    <w:p w14:paraId="42AF794D"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2007-2013 per la M221.</w:t>
      </w:r>
    </w:p>
    <w:p w14:paraId="60CD6579"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2000-2006 per la Misura H.</w:t>
      </w:r>
    </w:p>
    <w:p w14:paraId="42BABF61" w14:textId="77777777" w:rsidR="00565FE3" w:rsidRPr="00F509EC" w:rsidRDefault="00565FE3" w:rsidP="00565FE3">
      <w:pPr>
        <w:spacing w:before="40" w:after="40"/>
        <w:rPr>
          <w:noProof/>
          <w:color w:val="000000"/>
          <w:sz w:val="20"/>
          <w:szCs w:val="20"/>
        </w:rPr>
      </w:pPr>
    </w:p>
    <w:p w14:paraId="114CBFB6" w14:textId="77777777" w:rsidR="00565FE3" w:rsidRPr="0029567C" w:rsidRDefault="00565FE3" w:rsidP="00565FE3">
      <w:pPr>
        <w:pStyle w:val="Titolo3"/>
        <w:rPr>
          <w:i/>
          <w:iCs/>
          <w:color w:val="365F91" w:themeColor="accent1" w:themeShade="BF"/>
          <w:sz w:val="22"/>
          <w:szCs w:val="22"/>
        </w:rPr>
      </w:pPr>
      <w:r w:rsidRPr="0029567C">
        <w:rPr>
          <w:i/>
          <w:iCs/>
          <w:color w:val="365F91" w:themeColor="accent1" w:themeShade="BF"/>
          <w:sz w:val="22"/>
          <w:szCs w:val="22"/>
        </w:rPr>
        <w:t>Criteri di ammissibilità</w:t>
      </w:r>
    </w:p>
    <w:p w14:paraId="486369EE"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in vigore del PSR Lombardia 2014-2022 per l’OP 8.1.02.</w:t>
      </w:r>
    </w:p>
    <w:p w14:paraId="28E3ADDF"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2007-2013 per la M221.</w:t>
      </w:r>
    </w:p>
    <w:p w14:paraId="419218C1"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2000-2006 per la Misura H.</w:t>
      </w:r>
    </w:p>
    <w:p w14:paraId="1CCC8EAA" w14:textId="77777777" w:rsidR="00565FE3" w:rsidRPr="00F509EC" w:rsidRDefault="00565FE3" w:rsidP="00565FE3">
      <w:pPr>
        <w:spacing w:before="40" w:after="40"/>
        <w:rPr>
          <w:noProof/>
          <w:color w:val="000000"/>
          <w:sz w:val="20"/>
          <w:szCs w:val="20"/>
        </w:rPr>
      </w:pPr>
    </w:p>
    <w:p w14:paraId="6E89CE78" w14:textId="77777777" w:rsidR="00565FE3" w:rsidRPr="005311B7" w:rsidRDefault="00565FE3" w:rsidP="00565FE3">
      <w:pPr>
        <w:pStyle w:val="Titolo3"/>
        <w:rPr>
          <w:i/>
          <w:iCs/>
          <w:strike/>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37C2D312"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in vigore del PSR Lombardia 2014-2022 per l’OP 8.1.02</w:t>
      </w:r>
    </w:p>
    <w:p w14:paraId="48282E95"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2007-2013 per la M221.</w:t>
      </w:r>
    </w:p>
    <w:p w14:paraId="488FEA30" w14:textId="77777777" w:rsidR="00565FE3" w:rsidRDefault="00565FE3" w:rsidP="00565FE3">
      <w:pPr>
        <w:spacing w:before="40" w:after="40"/>
        <w:rPr>
          <w:noProof/>
          <w:color w:val="000000"/>
          <w:sz w:val="20"/>
          <w:szCs w:val="20"/>
        </w:rPr>
      </w:pPr>
      <w:r w:rsidRPr="00F509EC">
        <w:rPr>
          <w:noProof/>
          <w:color w:val="000000"/>
          <w:sz w:val="20"/>
          <w:szCs w:val="20"/>
        </w:rPr>
        <w:t>Vedere il relativo testo del PSR Lombardia 2000-2006 per la Misura H.</w:t>
      </w:r>
    </w:p>
    <w:p w14:paraId="54180808" w14:textId="77777777" w:rsidR="00565FE3" w:rsidRDefault="00565FE3" w:rsidP="00565FE3">
      <w:pPr>
        <w:spacing w:before="40" w:after="40"/>
        <w:rPr>
          <w:noProof/>
          <w:color w:val="000000"/>
          <w:sz w:val="20"/>
          <w:szCs w:val="20"/>
        </w:rPr>
      </w:pPr>
    </w:p>
    <w:p w14:paraId="38F8F785"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423C7046"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23AC07CC" w14:textId="77777777" w:rsidR="00565FE3" w:rsidRPr="00F509EC"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19B3D2D6" w14:textId="77777777" w:rsidR="00565FE3" w:rsidRPr="00F509EC" w:rsidRDefault="00565FE3" w:rsidP="00565FE3">
      <w:pPr>
        <w:spacing w:before="40" w:after="40"/>
        <w:rPr>
          <w:noProof/>
          <w:color w:val="000000"/>
          <w:sz w:val="20"/>
          <w:szCs w:val="20"/>
        </w:rPr>
      </w:pPr>
    </w:p>
    <w:p w14:paraId="22AC1849" w14:textId="77777777" w:rsidR="00565FE3" w:rsidRPr="0029567C" w:rsidRDefault="00565FE3" w:rsidP="00565FE3">
      <w:pPr>
        <w:pStyle w:val="Titolo3"/>
        <w:rPr>
          <w:i/>
          <w:iCs/>
          <w:color w:val="365F91" w:themeColor="accent1" w:themeShade="BF"/>
          <w:sz w:val="22"/>
          <w:szCs w:val="22"/>
        </w:rPr>
      </w:pPr>
      <w:r w:rsidRPr="0029567C">
        <w:rPr>
          <w:i/>
          <w:iCs/>
          <w:color w:val="365F91" w:themeColor="accent1" w:themeShade="BF"/>
          <w:sz w:val="22"/>
          <w:szCs w:val="22"/>
        </w:rPr>
        <w:t>Premi (€/Ha/anno)</w:t>
      </w:r>
    </w:p>
    <w:p w14:paraId="3F2C795E"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in vigore del PSR Lombardia 2014-2022 per l’OP 8.1.02.</w:t>
      </w:r>
    </w:p>
    <w:p w14:paraId="2838E49D" w14:textId="77777777" w:rsidR="00565FE3" w:rsidRPr="00F509EC" w:rsidRDefault="00565FE3" w:rsidP="00565FE3">
      <w:pPr>
        <w:spacing w:before="40" w:after="40"/>
        <w:rPr>
          <w:noProof/>
          <w:color w:val="000000"/>
          <w:sz w:val="20"/>
          <w:szCs w:val="20"/>
        </w:rPr>
      </w:pPr>
      <w:r w:rsidRPr="00F509EC">
        <w:rPr>
          <w:noProof/>
          <w:color w:val="000000"/>
          <w:sz w:val="20"/>
          <w:szCs w:val="20"/>
        </w:rPr>
        <w:t>Vedere il relativo testo del PSR Lombardia 2007-2013 per la M221.</w:t>
      </w:r>
    </w:p>
    <w:p w14:paraId="29A7303B" w14:textId="77777777" w:rsidR="00565FE3" w:rsidRPr="00DE2CCF" w:rsidRDefault="00565FE3" w:rsidP="00565FE3">
      <w:pPr>
        <w:spacing w:before="40" w:after="40"/>
        <w:rPr>
          <w:noProof/>
          <w:color w:val="000000"/>
          <w:sz w:val="20"/>
          <w:szCs w:val="20"/>
        </w:rPr>
      </w:pPr>
      <w:r w:rsidRPr="00F509EC">
        <w:rPr>
          <w:noProof/>
          <w:color w:val="000000"/>
          <w:sz w:val="20"/>
          <w:szCs w:val="20"/>
        </w:rPr>
        <w:t>Vedere il relativo testo del PSR Lombardia 2000-2006 per la Misura H.</w:t>
      </w:r>
    </w:p>
    <w:p w14:paraId="0DF20F12" w14:textId="77777777" w:rsidR="00565FE3" w:rsidRPr="00DE2CCF" w:rsidRDefault="00565FE3" w:rsidP="00565FE3">
      <w:pPr>
        <w:spacing w:before="40" w:after="40"/>
        <w:rPr>
          <w:noProof/>
          <w:color w:val="000000"/>
          <w:sz w:val="20"/>
          <w:szCs w:val="20"/>
        </w:rPr>
      </w:pPr>
    </w:p>
    <w:p w14:paraId="1A38CB88" w14:textId="77777777" w:rsidR="00565FE3" w:rsidRPr="0029567C" w:rsidRDefault="00565FE3" w:rsidP="00565FE3">
      <w:pPr>
        <w:pStyle w:val="Titolo3"/>
        <w:rPr>
          <w:i/>
          <w:iCs/>
          <w:color w:val="365F91" w:themeColor="accent1" w:themeShade="BF"/>
          <w:sz w:val="22"/>
          <w:szCs w:val="22"/>
        </w:rPr>
      </w:pPr>
      <w:r w:rsidRPr="0029567C">
        <w:rPr>
          <w:i/>
          <w:iCs/>
          <w:color w:val="365F91" w:themeColor="accent1" w:themeShade="BF"/>
          <w:sz w:val="22"/>
          <w:szCs w:val="22"/>
        </w:rPr>
        <w:t xml:space="preserve">Degressività </w:t>
      </w:r>
    </w:p>
    <w:p w14:paraId="0FE4D768" w14:textId="77777777" w:rsidR="00565FE3" w:rsidRDefault="00565FE3" w:rsidP="00565FE3">
      <w:pPr>
        <w:spacing w:before="40" w:after="40"/>
        <w:rPr>
          <w:noProof/>
          <w:color w:val="000000"/>
          <w:sz w:val="20"/>
          <w:szCs w:val="20"/>
        </w:rPr>
      </w:pPr>
      <w:r>
        <w:rPr>
          <w:noProof/>
          <w:color w:val="000000"/>
          <w:sz w:val="20"/>
          <w:szCs w:val="20"/>
        </w:rPr>
        <w:t xml:space="preserve">Non prevista. </w:t>
      </w:r>
    </w:p>
    <w:p w14:paraId="592870B2" w14:textId="77777777" w:rsidR="00565FE3" w:rsidRPr="00F509EC" w:rsidRDefault="00565FE3" w:rsidP="00565FE3">
      <w:pPr>
        <w:pStyle w:val="Titolo2"/>
        <w:rPr>
          <w:rFonts w:asciiTheme="minorHAnsi" w:hAnsiTheme="minorHAnsi" w:cstheme="minorHAnsi"/>
          <w:b/>
          <w:bCs/>
        </w:rPr>
      </w:pPr>
      <w:r w:rsidRPr="00BF1A4F">
        <w:rPr>
          <w:rFonts w:asciiTheme="minorHAnsi" w:hAnsiTheme="minorHAnsi" w:cstheme="minorHAnsi"/>
          <w:b/>
          <w:bCs/>
        </w:rPr>
        <w:br w:type="page"/>
      </w:r>
      <w:bookmarkStart w:id="53" w:name="_Toc256001555"/>
      <w:bookmarkStart w:id="54" w:name="_Toc133425208"/>
      <w:r w:rsidRPr="00F509EC">
        <w:rPr>
          <w:rFonts w:asciiTheme="minorHAnsi" w:hAnsiTheme="minorHAnsi" w:cstheme="minorHAnsi"/>
          <w:b/>
          <w:bCs/>
        </w:rPr>
        <w:t>TRLOM-10.1.01 - Transizione – Produzioni agricole integrate</w:t>
      </w:r>
      <w:bookmarkEnd w:id="53"/>
      <w:r w:rsidRPr="00F509EC">
        <w:rPr>
          <w:rFonts w:asciiTheme="minorHAnsi" w:hAnsiTheme="minorHAnsi" w:cstheme="minorHAnsi"/>
          <w:b/>
          <w:bCs/>
        </w:rPr>
        <w:t xml:space="preserve"> Lombardia</w:t>
      </w:r>
      <w:bookmarkEnd w:id="54"/>
      <w:r w:rsidRPr="00F509EC">
        <w:rPr>
          <w:rFonts w:asciiTheme="minorHAnsi" w:hAnsiTheme="minorHAnsi" w:cstheme="minorHAnsi"/>
          <w:b/>
          <w:bCs/>
        </w:rPr>
        <w:t xml:space="preserve">  </w:t>
      </w:r>
    </w:p>
    <w:p w14:paraId="7F78342D"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4176A88B" w14:textId="77777777" w:rsidR="00565FE3" w:rsidRPr="00F509EC" w:rsidRDefault="00565FE3" w:rsidP="00565FE3">
      <w:pPr>
        <w:spacing w:after="40"/>
        <w:rPr>
          <w:noProof/>
          <w:color w:val="000000"/>
          <w:sz w:val="20"/>
          <w:szCs w:val="20"/>
        </w:rPr>
      </w:pPr>
      <w:r w:rsidRPr="00F509EC">
        <w:rPr>
          <w:noProof/>
          <w:color w:val="000000"/>
          <w:sz w:val="20"/>
          <w:szCs w:val="20"/>
        </w:rPr>
        <w:t>Vedere il relativo testo in vigore del PSR Lombardia 2014-2022 per l’OP 10.1.01.</w:t>
      </w:r>
    </w:p>
    <w:p w14:paraId="002CC2A1" w14:textId="77777777" w:rsidR="00565FE3" w:rsidRPr="00F509EC" w:rsidRDefault="00565FE3" w:rsidP="00565FE3">
      <w:pPr>
        <w:spacing w:before="40" w:after="40"/>
        <w:rPr>
          <w:noProof/>
          <w:color w:val="000000"/>
          <w:sz w:val="20"/>
          <w:szCs w:val="20"/>
        </w:rPr>
      </w:pPr>
    </w:p>
    <w:p w14:paraId="50333DB4"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15"/>
        <w:gridCol w:w="1434"/>
        <w:gridCol w:w="1201"/>
        <w:gridCol w:w="1048"/>
        <w:gridCol w:w="2312"/>
        <w:gridCol w:w="1063"/>
        <w:gridCol w:w="838"/>
        <w:gridCol w:w="629"/>
      </w:tblGrid>
      <w:tr w:rsidR="00565FE3" w:rsidRPr="00F509EC" w14:paraId="54C7884A" w14:textId="77777777" w:rsidTr="00C73FF8">
        <w:trPr>
          <w:trHeight w:val="405"/>
        </w:trPr>
        <w:tc>
          <w:tcPr>
            <w:tcW w:w="796" w:type="pct"/>
            <w:vMerge w:val="restart"/>
            <w:shd w:val="clear" w:color="auto" w:fill="008E40"/>
            <w:vAlign w:val="center"/>
          </w:tcPr>
          <w:p w14:paraId="58D30A77"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7" w:type="pct"/>
            <w:vMerge w:val="restart"/>
            <w:vAlign w:val="center"/>
          </w:tcPr>
          <w:p w14:paraId="33456AEC"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TRLOM-10.1.01</w:t>
            </w:r>
          </w:p>
        </w:tc>
        <w:tc>
          <w:tcPr>
            <w:tcW w:w="592" w:type="pct"/>
            <w:vMerge w:val="restart"/>
            <w:shd w:val="clear" w:color="auto" w:fill="008E40"/>
            <w:vAlign w:val="center"/>
          </w:tcPr>
          <w:p w14:paraId="0923A499"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57" w:type="pct"/>
            <w:gridSpan w:val="2"/>
            <w:vMerge w:val="restart"/>
            <w:vAlign w:val="center"/>
          </w:tcPr>
          <w:p w14:paraId="376E3249"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TRLOM-10.1.01 - Transizione – Produzione agricole integrate Lombardia</w:t>
            </w:r>
          </w:p>
        </w:tc>
        <w:tc>
          <w:tcPr>
            <w:tcW w:w="524" w:type="pct"/>
            <w:vMerge w:val="restart"/>
            <w:shd w:val="clear" w:color="auto" w:fill="008E40"/>
            <w:vAlign w:val="center"/>
          </w:tcPr>
          <w:p w14:paraId="198BF6E9"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3" w:type="pct"/>
            <w:shd w:val="clear" w:color="auto" w:fill="92D050"/>
            <w:vAlign w:val="center"/>
          </w:tcPr>
          <w:p w14:paraId="298BFAB3"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903255523"/>
            <w14:checkbox>
              <w14:checked w14:val="1"/>
              <w14:checkedState w14:val="2612" w14:font="MS Gothic"/>
              <w14:uncheckedState w14:val="2610" w14:font="MS Gothic"/>
            </w14:checkbox>
          </w:sdtPr>
          <w:sdtEndPr/>
          <w:sdtContent>
            <w:tc>
              <w:tcPr>
                <w:tcW w:w="310" w:type="pct"/>
                <w:vAlign w:val="center"/>
              </w:tcPr>
              <w:p w14:paraId="7A1D6563" w14:textId="77777777" w:rsidR="00565FE3" w:rsidRPr="0057644B" w:rsidRDefault="00565FE3" w:rsidP="00C73FF8">
                <w:pPr>
                  <w:spacing w:after="0"/>
                  <w:jc w:val="center"/>
                  <w:rPr>
                    <w:rFonts w:cstheme="minorHAnsi"/>
                    <w:sz w:val="28"/>
                    <w:szCs w:val="28"/>
                  </w:rPr>
                </w:pPr>
                <w:r>
                  <w:rPr>
                    <w:rFonts w:ascii="MS Gothic" w:eastAsia="MS Gothic" w:hAnsi="MS Gothic" w:cstheme="minorHAnsi" w:hint="eastAsia"/>
                  </w:rPr>
                  <w:t>☒</w:t>
                </w:r>
              </w:p>
            </w:tc>
          </w:sdtContent>
        </w:sdt>
      </w:tr>
      <w:tr w:rsidR="00565FE3" w:rsidRPr="00F509EC" w14:paraId="501C9F06" w14:textId="77777777" w:rsidTr="00C73FF8">
        <w:trPr>
          <w:trHeight w:val="405"/>
        </w:trPr>
        <w:tc>
          <w:tcPr>
            <w:tcW w:w="796" w:type="pct"/>
            <w:vMerge/>
            <w:shd w:val="clear" w:color="auto" w:fill="008E40"/>
            <w:vAlign w:val="center"/>
          </w:tcPr>
          <w:p w14:paraId="05C46C82" w14:textId="77777777" w:rsidR="00565FE3" w:rsidRPr="00F509EC" w:rsidRDefault="00565FE3" w:rsidP="00C73FF8">
            <w:pPr>
              <w:spacing w:after="0"/>
              <w:rPr>
                <w:rFonts w:cstheme="minorHAnsi"/>
                <w:sz w:val="18"/>
                <w:szCs w:val="18"/>
              </w:rPr>
            </w:pPr>
          </w:p>
        </w:tc>
        <w:tc>
          <w:tcPr>
            <w:tcW w:w="707" w:type="pct"/>
            <w:vMerge/>
            <w:vAlign w:val="center"/>
          </w:tcPr>
          <w:p w14:paraId="5B8360BC" w14:textId="77777777" w:rsidR="00565FE3" w:rsidRPr="00F509EC" w:rsidRDefault="00565FE3" w:rsidP="00C73FF8">
            <w:pPr>
              <w:spacing w:after="0"/>
              <w:rPr>
                <w:rFonts w:cstheme="minorHAnsi"/>
                <w:sz w:val="18"/>
                <w:szCs w:val="18"/>
              </w:rPr>
            </w:pPr>
          </w:p>
        </w:tc>
        <w:tc>
          <w:tcPr>
            <w:tcW w:w="592" w:type="pct"/>
            <w:vMerge/>
            <w:shd w:val="clear" w:color="auto" w:fill="008E40"/>
            <w:vAlign w:val="center"/>
          </w:tcPr>
          <w:p w14:paraId="5A22FE43" w14:textId="77777777" w:rsidR="00565FE3" w:rsidRPr="00F509EC" w:rsidRDefault="00565FE3" w:rsidP="00C73FF8">
            <w:pPr>
              <w:spacing w:after="0"/>
              <w:rPr>
                <w:rFonts w:cstheme="minorHAnsi"/>
                <w:sz w:val="18"/>
                <w:szCs w:val="18"/>
              </w:rPr>
            </w:pPr>
          </w:p>
        </w:tc>
        <w:tc>
          <w:tcPr>
            <w:tcW w:w="1657" w:type="pct"/>
            <w:gridSpan w:val="2"/>
            <w:vMerge/>
            <w:vAlign w:val="center"/>
          </w:tcPr>
          <w:p w14:paraId="0B8134BF" w14:textId="77777777" w:rsidR="00565FE3" w:rsidRPr="00F509EC" w:rsidRDefault="00565FE3" w:rsidP="00C73FF8">
            <w:pPr>
              <w:spacing w:after="0"/>
              <w:rPr>
                <w:rFonts w:cstheme="minorHAnsi"/>
                <w:sz w:val="18"/>
                <w:szCs w:val="18"/>
              </w:rPr>
            </w:pPr>
          </w:p>
        </w:tc>
        <w:tc>
          <w:tcPr>
            <w:tcW w:w="524" w:type="pct"/>
            <w:vMerge/>
            <w:shd w:val="clear" w:color="auto" w:fill="008E40"/>
            <w:vAlign w:val="center"/>
          </w:tcPr>
          <w:p w14:paraId="76D14625" w14:textId="77777777" w:rsidR="00565FE3" w:rsidRPr="00F509EC" w:rsidRDefault="00565FE3" w:rsidP="00C73FF8">
            <w:pPr>
              <w:spacing w:after="0"/>
              <w:jc w:val="center"/>
              <w:rPr>
                <w:rFonts w:cstheme="minorHAnsi"/>
                <w:b/>
                <w:bCs/>
                <w:color w:val="FFFFFF" w:themeColor="background1"/>
                <w:sz w:val="18"/>
                <w:szCs w:val="18"/>
              </w:rPr>
            </w:pPr>
          </w:p>
        </w:tc>
        <w:tc>
          <w:tcPr>
            <w:tcW w:w="413" w:type="pct"/>
            <w:shd w:val="clear" w:color="auto" w:fill="FF0000"/>
            <w:vAlign w:val="center"/>
          </w:tcPr>
          <w:p w14:paraId="557CF393"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No</w:t>
            </w:r>
          </w:p>
        </w:tc>
        <w:sdt>
          <w:sdtPr>
            <w:rPr>
              <w:rFonts w:cstheme="minorHAnsi"/>
            </w:rPr>
            <w:id w:val="-1936896728"/>
            <w14:checkbox>
              <w14:checked w14:val="0"/>
              <w14:checkedState w14:val="2612" w14:font="MS Gothic"/>
              <w14:uncheckedState w14:val="2610" w14:font="MS Gothic"/>
            </w14:checkbox>
          </w:sdtPr>
          <w:sdtEndPr/>
          <w:sdtContent>
            <w:tc>
              <w:tcPr>
                <w:tcW w:w="310" w:type="pct"/>
                <w:vAlign w:val="center"/>
              </w:tcPr>
              <w:p w14:paraId="35992B3D" w14:textId="77777777" w:rsidR="00565FE3" w:rsidRPr="0057644B" w:rsidRDefault="00565FE3" w:rsidP="00C73FF8">
                <w:pPr>
                  <w:spacing w:after="0"/>
                  <w:jc w:val="center"/>
                  <w:rPr>
                    <w:rFonts w:cstheme="minorHAnsi"/>
                    <w:sz w:val="28"/>
                    <w:szCs w:val="28"/>
                  </w:rPr>
                </w:pPr>
                <w:r>
                  <w:rPr>
                    <w:rFonts w:ascii="MS Gothic" w:eastAsia="MS Gothic" w:hAnsi="MS Gothic" w:cstheme="minorHAnsi" w:hint="eastAsia"/>
                  </w:rPr>
                  <w:t>☐</w:t>
                </w:r>
              </w:p>
            </w:tc>
          </w:sdtContent>
        </w:sdt>
      </w:tr>
      <w:tr w:rsidR="00565FE3" w:rsidRPr="00F509EC" w14:paraId="63EE5C7A" w14:textId="77777777" w:rsidTr="00C73FF8">
        <w:trPr>
          <w:trHeight w:val="270"/>
        </w:trPr>
        <w:tc>
          <w:tcPr>
            <w:tcW w:w="1503" w:type="pct"/>
            <w:gridSpan w:val="2"/>
            <w:shd w:val="clear" w:color="auto" w:fill="008E40"/>
            <w:vAlign w:val="center"/>
          </w:tcPr>
          <w:p w14:paraId="750D772D"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20A1FCED" w14:textId="77777777" w:rsidR="00565FE3" w:rsidRPr="00F509EC" w:rsidRDefault="00565FE3" w:rsidP="00C73FF8">
            <w:pPr>
              <w:spacing w:after="0"/>
              <w:jc w:val="center"/>
              <w:rPr>
                <w:rFonts w:cstheme="minorHAnsi"/>
                <w:sz w:val="18"/>
                <w:szCs w:val="18"/>
                <w:lang w:val="it"/>
              </w:rPr>
            </w:pPr>
            <w:r w:rsidRPr="00F509EC">
              <w:rPr>
                <w:rFonts w:cstheme="minorHAnsi"/>
                <w:sz w:val="18"/>
                <w:szCs w:val="18"/>
                <w:lang w:val="it"/>
              </w:rPr>
              <w:t>19.000.000,00 €</w:t>
            </w:r>
          </w:p>
        </w:tc>
        <w:tc>
          <w:tcPr>
            <w:tcW w:w="1664" w:type="pct"/>
            <w:gridSpan w:val="2"/>
            <w:shd w:val="clear" w:color="auto" w:fill="008E40"/>
            <w:vAlign w:val="center"/>
          </w:tcPr>
          <w:p w14:paraId="0170C214"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5DD232A9" w14:textId="77777777" w:rsidR="00565FE3" w:rsidRPr="00F509EC" w:rsidRDefault="00565FE3" w:rsidP="00C73FF8">
            <w:pPr>
              <w:spacing w:after="0"/>
              <w:jc w:val="center"/>
              <w:rPr>
                <w:rFonts w:cstheme="minorHAnsi"/>
                <w:sz w:val="18"/>
                <w:szCs w:val="18"/>
                <w:lang w:val="it"/>
              </w:rPr>
            </w:pPr>
            <w:r w:rsidRPr="00F509EC">
              <w:rPr>
                <w:rFonts w:cstheme="minorHAnsi"/>
                <w:sz w:val="18"/>
                <w:szCs w:val="18"/>
                <w:lang w:val="it"/>
              </w:rPr>
              <w:t>7.733.000,00 €</w:t>
            </w:r>
          </w:p>
        </w:tc>
      </w:tr>
      <w:tr w:rsidR="00565FE3" w:rsidRPr="00F509EC" w14:paraId="6C3A91B0" w14:textId="77777777" w:rsidTr="00C73FF8">
        <w:trPr>
          <w:trHeight w:val="270"/>
        </w:trPr>
        <w:tc>
          <w:tcPr>
            <w:tcW w:w="1503" w:type="pct"/>
            <w:gridSpan w:val="2"/>
            <w:shd w:val="clear" w:color="auto" w:fill="008E40"/>
            <w:vAlign w:val="center"/>
          </w:tcPr>
          <w:p w14:paraId="4A5EACE1"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Risultato - R</w:t>
            </w:r>
          </w:p>
        </w:tc>
        <w:tc>
          <w:tcPr>
            <w:tcW w:w="1109" w:type="pct"/>
            <w:gridSpan w:val="2"/>
            <w:vAlign w:val="center"/>
          </w:tcPr>
          <w:p w14:paraId="2D1B178B"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R.12</w:t>
            </w:r>
          </w:p>
          <w:p w14:paraId="0363073E"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R.14</w:t>
            </w:r>
          </w:p>
          <w:p w14:paraId="09197D8A"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R.19</w:t>
            </w:r>
          </w:p>
          <w:p w14:paraId="31F1CA76"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R.21</w:t>
            </w:r>
          </w:p>
          <w:p w14:paraId="23F0D49B"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R.22</w:t>
            </w:r>
          </w:p>
          <w:p w14:paraId="6918F993"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R.24</w:t>
            </w:r>
          </w:p>
        </w:tc>
        <w:tc>
          <w:tcPr>
            <w:tcW w:w="1664" w:type="pct"/>
            <w:gridSpan w:val="2"/>
            <w:shd w:val="clear" w:color="auto" w:fill="008E40"/>
            <w:vAlign w:val="center"/>
          </w:tcPr>
          <w:p w14:paraId="7E2B703D" w14:textId="77777777" w:rsidR="00565FE3" w:rsidRPr="00B51165" w:rsidRDefault="00565FE3" w:rsidP="00C73FF8">
            <w:pPr>
              <w:spacing w:after="0"/>
              <w:jc w:val="center"/>
              <w:rPr>
                <w:rFonts w:cstheme="minorHAnsi"/>
                <w:b/>
                <w:bCs/>
                <w:color w:val="FFFFFF" w:themeColor="background1"/>
                <w:sz w:val="18"/>
                <w:szCs w:val="18"/>
                <w:highlight w:val="green"/>
                <w:lang w:val="en-GB"/>
              </w:rPr>
            </w:pPr>
            <w:r w:rsidRPr="00B51165">
              <w:rPr>
                <w:rFonts w:cstheme="minorHAnsi"/>
                <w:b/>
                <w:bCs/>
                <w:color w:val="FFFFFF" w:themeColor="background1"/>
                <w:sz w:val="18"/>
                <w:szCs w:val="18"/>
                <w:highlight w:val="green"/>
                <w:lang w:val="en-GB"/>
              </w:rPr>
              <w:t>Indicatori di Output - O</w:t>
            </w:r>
          </w:p>
        </w:tc>
        <w:tc>
          <w:tcPr>
            <w:tcW w:w="723" w:type="pct"/>
            <w:gridSpan w:val="2"/>
            <w:vAlign w:val="center"/>
          </w:tcPr>
          <w:p w14:paraId="637DCD51" w14:textId="77777777" w:rsidR="00565FE3" w:rsidRPr="00B51165" w:rsidRDefault="00565FE3" w:rsidP="00C73FF8">
            <w:pPr>
              <w:spacing w:after="0"/>
              <w:jc w:val="center"/>
              <w:rPr>
                <w:rFonts w:cstheme="minorHAnsi"/>
                <w:sz w:val="18"/>
                <w:szCs w:val="18"/>
                <w:highlight w:val="green"/>
                <w:lang w:val="it"/>
              </w:rPr>
            </w:pPr>
            <w:r w:rsidRPr="00B51165">
              <w:rPr>
                <w:rFonts w:cstheme="minorHAnsi"/>
                <w:sz w:val="18"/>
                <w:szCs w:val="18"/>
                <w:highlight w:val="green"/>
                <w:lang w:val="it"/>
              </w:rPr>
              <w:t>O.14</w:t>
            </w:r>
          </w:p>
        </w:tc>
      </w:tr>
    </w:tbl>
    <w:p w14:paraId="1DF3F10B" w14:textId="77777777" w:rsidR="00565FE3" w:rsidRPr="00F509EC" w:rsidRDefault="00565FE3" w:rsidP="00565FE3">
      <w:pPr>
        <w:spacing w:after="0"/>
      </w:pPr>
    </w:p>
    <w:p w14:paraId="32730040"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F509EC" w14:paraId="46182144" w14:textId="77777777" w:rsidTr="00C73FF8">
        <w:tc>
          <w:tcPr>
            <w:tcW w:w="5000" w:type="pct"/>
            <w:shd w:val="clear" w:color="auto" w:fill="008E40"/>
            <w:vAlign w:val="center"/>
          </w:tcPr>
          <w:p w14:paraId="00DD5525" w14:textId="77777777" w:rsidR="00565FE3" w:rsidRPr="00F509EC" w:rsidRDefault="00565FE3" w:rsidP="00C73FF8">
            <w:pPr>
              <w:spacing w:after="0"/>
              <w:jc w:val="center"/>
              <w:rPr>
                <w:rFonts w:cstheme="minorHAnsi"/>
                <w:b/>
                <w:bCs/>
                <w:sz w:val="18"/>
                <w:szCs w:val="18"/>
              </w:rPr>
            </w:pPr>
            <w:r w:rsidRPr="00F509EC">
              <w:rPr>
                <w:rFonts w:cstheme="minorHAnsi"/>
                <w:b/>
                <w:bCs/>
                <w:color w:val="FFFFFF" w:themeColor="background1"/>
                <w:sz w:val="18"/>
                <w:szCs w:val="18"/>
              </w:rPr>
              <w:t>Cumulabilità sulla stessa superficie</w:t>
            </w:r>
          </w:p>
        </w:tc>
      </w:tr>
      <w:tr w:rsidR="00565FE3" w:rsidRPr="00F509EC" w14:paraId="69225877" w14:textId="77777777" w:rsidTr="00C73FF8">
        <w:tc>
          <w:tcPr>
            <w:tcW w:w="5000" w:type="pct"/>
            <w:vAlign w:val="center"/>
          </w:tcPr>
          <w:p w14:paraId="26C109B8" w14:textId="77777777" w:rsidR="00565FE3" w:rsidRPr="00F509EC" w:rsidRDefault="00565FE3" w:rsidP="00C73FF8">
            <w:pPr>
              <w:spacing w:after="0"/>
              <w:rPr>
                <w:rFonts w:cstheme="minorHAnsi"/>
                <w:sz w:val="18"/>
                <w:szCs w:val="18"/>
              </w:rPr>
            </w:pPr>
            <w:r w:rsidRPr="00F509EC">
              <w:rPr>
                <w:rFonts w:cstheme="minorHAnsi"/>
                <w:sz w:val="18"/>
                <w:szCs w:val="18"/>
              </w:rPr>
              <w:t>SRA19/ACA19 – Azione 1 e Azione 3</w:t>
            </w:r>
          </w:p>
          <w:p w14:paraId="569E98E1" w14:textId="77777777" w:rsidR="00565FE3" w:rsidRDefault="00565FE3" w:rsidP="00C73FF8">
            <w:pPr>
              <w:spacing w:after="0"/>
              <w:rPr>
                <w:rFonts w:cstheme="minorHAnsi"/>
                <w:sz w:val="18"/>
                <w:szCs w:val="18"/>
              </w:rPr>
            </w:pPr>
            <w:r w:rsidRPr="00F509EC">
              <w:rPr>
                <w:rFonts w:cstheme="minorHAnsi"/>
                <w:sz w:val="18"/>
                <w:szCs w:val="18"/>
              </w:rPr>
              <w:t>SRA22/ACA22</w:t>
            </w:r>
          </w:p>
          <w:p w14:paraId="1D5BE30E" w14:textId="77777777" w:rsidR="00565FE3" w:rsidRPr="00F509EC" w:rsidRDefault="00565FE3" w:rsidP="00C73FF8">
            <w:pPr>
              <w:spacing w:after="0"/>
              <w:rPr>
                <w:rFonts w:cstheme="minorHAnsi"/>
                <w:sz w:val="18"/>
                <w:szCs w:val="18"/>
              </w:rPr>
            </w:pPr>
            <w:r w:rsidRPr="00C243BC">
              <w:rPr>
                <w:rFonts w:cstheme="minorHAnsi"/>
                <w:sz w:val="18"/>
                <w:szCs w:val="18"/>
                <w:highlight w:val="green"/>
              </w:rPr>
              <w:t xml:space="preserve">Per le cumulabilità tra TRLOM, </w:t>
            </w:r>
            <w:r>
              <w:rPr>
                <w:rFonts w:cstheme="minorHAnsi"/>
                <w:sz w:val="18"/>
                <w:szCs w:val="18"/>
                <w:highlight w:val="green"/>
              </w:rPr>
              <w:t>si fa riferimento a quanto indicato nell’Allegato L d</w:t>
            </w:r>
            <w:r w:rsidRPr="00C243BC">
              <w:rPr>
                <w:rFonts w:cstheme="minorHAnsi"/>
                <w:sz w:val="18"/>
                <w:szCs w:val="18"/>
                <w:highlight w:val="green"/>
              </w:rPr>
              <w:t>el PSR Lombardia 2014-2022 vigente.</w:t>
            </w:r>
          </w:p>
        </w:tc>
      </w:tr>
    </w:tbl>
    <w:p w14:paraId="65A8B8E7" w14:textId="77777777" w:rsidR="00565FE3" w:rsidRDefault="00565FE3" w:rsidP="00565FE3">
      <w:pPr>
        <w:spacing w:after="0"/>
      </w:pPr>
    </w:p>
    <w:p w14:paraId="14CA506F"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Principi di selezione</w:t>
      </w:r>
    </w:p>
    <w:p w14:paraId="307C75FC" w14:textId="77777777" w:rsidR="00565FE3" w:rsidRDefault="00565FE3" w:rsidP="00565FE3">
      <w:pPr>
        <w:spacing w:before="40" w:after="40"/>
        <w:rPr>
          <w:noProof/>
          <w:color w:val="000000"/>
          <w:sz w:val="20"/>
          <w:szCs w:val="20"/>
        </w:rPr>
      </w:pPr>
      <w:r w:rsidRPr="00F509EC">
        <w:rPr>
          <w:noProof/>
          <w:color w:val="000000"/>
          <w:sz w:val="20"/>
          <w:szCs w:val="20"/>
        </w:rPr>
        <w:t>Vedere il relati</w:t>
      </w:r>
      <w:r w:rsidRPr="00260B0A">
        <w:rPr>
          <w:noProof/>
          <w:color w:val="000000"/>
          <w:sz w:val="20"/>
          <w:szCs w:val="20"/>
        </w:rPr>
        <w:t xml:space="preserve">vo testo in vigore del PSR Lombardia 2014-2022 per l’OP </w:t>
      </w:r>
      <w:r>
        <w:rPr>
          <w:noProof/>
          <w:color w:val="000000"/>
          <w:sz w:val="20"/>
          <w:szCs w:val="20"/>
        </w:rPr>
        <w:t>10.1.01</w:t>
      </w:r>
      <w:r w:rsidRPr="00260B0A">
        <w:rPr>
          <w:noProof/>
          <w:color w:val="000000"/>
          <w:sz w:val="20"/>
          <w:szCs w:val="20"/>
        </w:rPr>
        <w:t>.</w:t>
      </w:r>
    </w:p>
    <w:p w14:paraId="31C71F36" w14:textId="77777777" w:rsidR="00565FE3" w:rsidRDefault="00565FE3" w:rsidP="00565FE3">
      <w:pPr>
        <w:spacing w:after="0"/>
        <w:rPr>
          <w:rFonts w:eastAsiaTheme="majorEastAsia"/>
        </w:rPr>
      </w:pPr>
    </w:p>
    <w:p w14:paraId="3F052C37"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Criteri di ammissibilità</w:t>
      </w:r>
    </w:p>
    <w:p w14:paraId="447E0C67" w14:textId="77777777" w:rsidR="00565FE3" w:rsidRDefault="00565FE3" w:rsidP="00565FE3">
      <w:pPr>
        <w:spacing w:before="40" w:after="4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10.1.01</w:t>
      </w:r>
      <w:r w:rsidRPr="00260B0A">
        <w:rPr>
          <w:noProof/>
          <w:color w:val="000000"/>
          <w:sz w:val="20"/>
          <w:szCs w:val="20"/>
        </w:rPr>
        <w:t>.</w:t>
      </w:r>
    </w:p>
    <w:p w14:paraId="32AE9DC4" w14:textId="77777777" w:rsidR="00565FE3" w:rsidRDefault="00565FE3" w:rsidP="00565FE3">
      <w:pPr>
        <w:spacing w:after="0"/>
        <w:rPr>
          <w:rFonts w:eastAsiaTheme="majorEastAsia"/>
        </w:rPr>
      </w:pPr>
    </w:p>
    <w:p w14:paraId="6FE73394" w14:textId="77777777" w:rsidR="00565FE3" w:rsidRPr="003B0023"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13B2AAA2" w14:textId="77777777" w:rsidR="00565FE3" w:rsidRDefault="00565FE3" w:rsidP="00565FE3">
      <w:pPr>
        <w:spacing w:before="40" w:after="4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10.1.01</w:t>
      </w:r>
      <w:r w:rsidRPr="00260B0A">
        <w:rPr>
          <w:noProof/>
          <w:color w:val="000000"/>
          <w:sz w:val="20"/>
          <w:szCs w:val="20"/>
        </w:rPr>
        <w:t>.</w:t>
      </w:r>
    </w:p>
    <w:p w14:paraId="4848B1B0" w14:textId="77777777" w:rsidR="00565FE3" w:rsidRDefault="00565FE3" w:rsidP="00565FE3">
      <w:pPr>
        <w:spacing w:before="40" w:after="40"/>
        <w:rPr>
          <w:noProof/>
          <w:color w:val="000000"/>
          <w:sz w:val="20"/>
          <w:szCs w:val="20"/>
        </w:rPr>
      </w:pPr>
    </w:p>
    <w:p w14:paraId="27D5868E"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4597B25A"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67A20C72" w14:textId="77777777" w:rsidR="00565FE3" w:rsidRPr="005311B7"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4EC464E1" w14:textId="77777777" w:rsidR="00565FE3" w:rsidRDefault="00565FE3" w:rsidP="00565FE3">
      <w:pPr>
        <w:spacing w:after="0"/>
        <w:rPr>
          <w:rFonts w:eastAsiaTheme="majorEastAsia"/>
        </w:rPr>
      </w:pPr>
    </w:p>
    <w:p w14:paraId="5F5EE20E"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Premi (€/Ha/anno)</w:t>
      </w:r>
    </w:p>
    <w:p w14:paraId="56131684" w14:textId="77777777" w:rsidR="00565FE3" w:rsidRDefault="00565FE3" w:rsidP="00565FE3">
      <w:pPr>
        <w:spacing w:before="40" w:after="4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10.1.01</w:t>
      </w:r>
      <w:r w:rsidRPr="00260B0A">
        <w:rPr>
          <w:noProof/>
          <w:color w:val="000000"/>
          <w:sz w:val="20"/>
          <w:szCs w:val="20"/>
        </w:rPr>
        <w:t>.</w:t>
      </w:r>
    </w:p>
    <w:p w14:paraId="3553A137" w14:textId="77777777" w:rsidR="00565FE3" w:rsidRPr="001B4A5D" w:rsidRDefault="00565FE3" w:rsidP="00565FE3">
      <w:pPr>
        <w:spacing w:after="0"/>
        <w:rPr>
          <w:rFonts w:eastAsiaTheme="majorEastAsia"/>
        </w:rPr>
      </w:pPr>
    </w:p>
    <w:p w14:paraId="645C9DF5"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 xml:space="preserve">Degressività </w:t>
      </w:r>
    </w:p>
    <w:p w14:paraId="5024BE2F" w14:textId="77777777" w:rsidR="00565FE3" w:rsidRDefault="00565FE3" w:rsidP="00565FE3">
      <w:pPr>
        <w:spacing w:before="40" w:after="40"/>
        <w:rPr>
          <w:noProof/>
          <w:color w:val="000000"/>
          <w:sz w:val="20"/>
          <w:szCs w:val="20"/>
        </w:rPr>
      </w:pPr>
      <w:r>
        <w:rPr>
          <w:noProof/>
          <w:color w:val="000000"/>
          <w:sz w:val="20"/>
          <w:szCs w:val="20"/>
        </w:rPr>
        <w:t xml:space="preserve">Non prevista. </w:t>
      </w:r>
    </w:p>
    <w:p w14:paraId="2CA0E66B"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33B46C71" w14:textId="77777777" w:rsidR="00565FE3" w:rsidRPr="00F509EC" w:rsidRDefault="00565FE3" w:rsidP="00565FE3">
      <w:pPr>
        <w:pStyle w:val="Titolo2"/>
        <w:rPr>
          <w:rFonts w:asciiTheme="minorHAnsi" w:hAnsiTheme="minorHAnsi" w:cstheme="minorHAnsi"/>
          <w:b/>
          <w:bCs/>
        </w:rPr>
      </w:pPr>
      <w:bookmarkStart w:id="55" w:name="_Toc133425209"/>
      <w:r w:rsidRPr="00F509EC">
        <w:rPr>
          <w:rFonts w:asciiTheme="minorHAnsi" w:hAnsiTheme="minorHAnsi" w:cstheme="minorHAnsi"/>
          <w:b/>
          <w:bCs/>
        </w:rPr>
        <w:t>TRLOM-10.1.02 - Transizione – Avvicendamento con leguminose foraggere Lombardia</w:t>
      </w:r>
      <w:bookmarkEnd w:id="55"/>
      <w:r w:rsidRPr="00F509EC">
        <w:rPr>
          <w:rFonts w:asciiTheme="minorHAnsi" w:hAnsiTheme="minorHAnsi" w:cstheme="minorHAnsi"/>
          <w:b/>
          <w:bCs/>
        </w:rPr>
        <w:t xml:space="preserve"> </w:t>
      </w:r>
    </w:p>
    <w:p w14:paraId="2BB0EF2A"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3DD3D601"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l’OP 10.1.02.</w:t>
      </w:r>
    </w:p>
    <w:p w14:paraId="02C5C39A" w14:textId="77777777" w:rsidR="00565FE3" w:rsidRPr="00F509EC" w:rsidRDefault="00565FE3" w:rsidP="00565FE3">
      <w:pPr>
        <w:spacing w:after="0"/>
      </w:pPr>
      <w:r w:rsidRPr="00F509EC">
        <w:t xml:space="preserve"> </w:t>
      </w:r>
    </w:p>
    <w:p w14:paraId="77ED993F"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5"/>
        <w:gridCol w:w="1424"/>
        <w:gridCol w:w="1201"/>
        <w:gridCol w:w="1048"/>
        <w:gridCol w:w="2340"/>
        <w:gridCol w:w="1055"/>
        <w:gridCol w:w="840"/>
        <w:gridCol w:w="627"/>
      </w:tblGrid>
      <w:tr w:rsidR="00565FE3" w:rsidRPr="00F509EC" w14:paraId="457576DF" w14:textId="77777777" w:rsidTr="00C73FF8">
        <w:trPr>
          <w:trHeight w:val="405"/>
        </w:trPr>
        <w:tc>
          <w:tcPr>
            <w:tcW w:w="792" w:type="pct"/>
            <w:vMerge w:val="restart"/>
            <w:shd w:val="clear" w:color="auto" w:fill="008E40"/>
            <w:vAlign w:val="center"/>
          </w:tcPr>
          <w:p w14:paraId="711D0FD4"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2" w:type="pct"/>
            <w:vMerge w:val="restart"/>
            <w:vAlign w:val="center"/>
          </w:tcPr>
          <w:p w14:paraId="02F53839"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TRLOM-10.1.02</w:t>
            </w:r>
          </w:p>
        </w:tc>
        <w:tc>
          <w:tcPr>
            <w:tcW w:w="592" w:type="pct"/>
            <w:vMerge w:val="restart"/>
            <w:shd w:val="clear" w:color="auto" w:fill="008E40"/>
            <w:vAlign w:val="center"/>
          </w:tcPr>
          <w:p w14:paraId="147A8E18"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3CA9E8B7"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 xml:space="preserve">TRLOM-10.1.02 - Transizione – Avvicendamento con leguminose foraggere Lombardia </w:t>
            </w:r>
          </w:p>
        </w:tc>
        <w:tc>
          <w:tcPr>
            <w:tcW w:w="520" w:type="pct"/>
            <w:vMerge w:val="restart"/>
            <w:shd w:val="clear" w:color="auto" w:fill="008E40"/>
            <w:vAlign w:val="center"/>
          </w:tcPr>
          <w:p w14:paraId="5D519596"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1DE484EB"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721030922"/>
            <w14:checkbox>
              <w14:checked w14:val="1"/>
              <w14:checkedState w14:val="2612" w14:font="MS Gothic"/>
              <w14:uncheckedState w14:val="2610" w14:font="MS Gothic"/>
            </w14:checkbox>
          </w:sdtPr>
          <w:sdtEndPr/>
          <w:sdtContent>
            <w:tc>
              <w:tcPr>
                <w:tcW w:w="310" w:type="pct"/>
                <w:vAlign w:val="center"/>
              </w:tcPr>
              <w:p w14:paraId="62CBF4A6" w14:textId="77777777" w:rsidR="00565FE3" w:rsidRPr="00F509EC" w:rsidRDefault="00565FE3" w:rsidP="00C73FF8">
                <w:pPr>
                  <w:spacing w:after="0"/>
                  <w:jc w:val="center"/>
                  <w:rPr>
                    <w:rFonts w:cstheme="minorHAnsi"/>
                  </w:rPr>
                </w:pPr>
                <w:r>
                  <w:rPr>
                    <w:rFonts w:ascii="MS Gothic" w:eastAsia="MS Gothic" w:hAnsi="MS Gothic" w:cstheme="minorHAnsi" w:hint="eastAsia"/>
                  </w:rPr>
                  <w:t>☒</w:t>
                </w:r>
              </w:p>
            </w:tc>
          </w:sdtContent>
        </w:sdt>
      </w:tr>
      <w:tr w:rsidR="00565FE3" w:rsidRPr="00F509EC" w14:paraId="4533BB2E" w14:textId="77777777" w:rsidTr="00C73FF8">
        <w:trPr>
          <w:trHeight w:val="405"/>
        </w:trPr>
        <w:tc>
          <w:tcPr>
            <w:tcW w:w="792" w:type="pct"/>
            <w:vMerge/>
            <w:shd w:val="clear" w:color="auto" w:fill="008E40"/>
            <w:vAlign w:val="center"/>
          </w:tcPr>
          <w:p w14:paraId="465E1870" w14:textId="77777777" w:rsidR="00565FE3" w:rsidRPr="00F509EC" w:rsidRDefault="00565FE3" w:rsidP="00C73FF8">
            <w:pPr>
              <w:spacing w:after="0"/>
              <w:rPr>
                <w:rFonts w:cstheme="minorHAnsi"/>
                <w:sz w:val="18"/>
                <w:szCs w:val="18"/>
              </w:rPr>
            </w:pPr>
          </w:p>
        </w:tc>
        <w:tc>
          <w:tcPr>
            <w:tcW w:w="702" w:type="pct"/>
            <w:vMerge/>
            <w:vAlign w:val="center"/>
          </w:tcPr>
          <w:p w14:paraId="22DC48D8" w14:textId="77777777" w:rsidR="00565FE3" w:rsidRPr="00F509EC" w:rsidRDefault="00565FE3" w:rsidP="00C73FF8">
            <w:pPr>
              <w:spacing w:after="0"/>
              <w:rPr>
                <w:rFonts w:cstheme="minorHAnsi"/>
                <w:sz w:val="18"/>
                <w:szCs w:val="18"/>
              </w:rPr>
            </w:pPr>
          </w:p>
        </w:tc>
        <w:tc>
          <w:tcPr>
            <w:tcW w:w="592" w:type="pct"/>
            <w:vMerge/>
            <w:shd w:val="clear" w:color="auto" w:fill="008E40"/>
            <w:vAlign w:val="center"/>
          </w:tcPr>
          <w:p w14:paraId="77E35D3C" w14:textId="77777777" w:rsidR="00565FE3" w:rsidRPr="00F509EC" w:rsidRDefault="00565FE3" w:rsidP="00C73FF8">
            <w:pPr>
              <w:spacing w:after="0"/>
              <w:rPr>
                <w:rFonts w:cstheme="minorHAnsi"/>
                <w:sz w:val="18"/>
                <w:szCs w:val="18"/>
              </w:rPr>
            </w:pPr>
          </w:p>
        </w:tc>
        <w:tc>
          <w:tcPr>
            <w:tcW w:w="1671" w:type="pct"/>
            <w:gridSpan w:val="2"/>
            <w:vMerge/>
            <w:vAlign w:val="center"/>
          </w:tcPr>
          <w:p w14:paraId="687CADAC" w14:textId="77777777" w:rsidR="00565FE3" w:rsidRPr="00F509EC" w:rsidRDefault="00565FE3" w:rsidP="00C73FF8">
            <w:pPr>
              <w:spacing w:after="0"/>
              <w:rPr>
                <w:rFonts w:cstheme="minorHAnsi"/>
                <w:sz w:val="18"/>
                <w:szCs w:val="18"/>
              </w:rPr>
            </w:pPr>
          </w:p>
        </w:tc>
        <w:tc>
          <w:tcPr>
            <w:tcW w:w="520" w:type="pct"/>
            <w:vMerge/>
            <w:shd w:val="clear" w:color="auto" w:fill="008E40"/>
            <w:vAlign w:val="center"/>
          </w:tcPr>
          <w:p w14:paraId="121F8876" w14:textId="77777777" w:rsidR="00565FE3" w:rsidRPr="00F509EC"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5EC2DCB3"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No</w:t>
            </w:r>
          </w:p>
        </w:tc>
        <w:sdt>
          <w:sdtPr>
            <w:rPr>
              <w:rFonts w:cstheme="minorHAnsi"/>
            </w:rPr>
            <w:id w:val="1032468885"/>
            <w14:checkbox>
              <w14:checked w14:val="0"/>
              <w14:checkedState w14:val="2612" w14:font="MS Gothic"/>
              <w14:uncheckedState w14:val="2610" w14:font="MS Gothic"/>
            </w14:checkbox>
          </w:sdtPr>
          <w:sdtEndPr/>
          <w:sdtContent>
            <w:tc>
              <w:tcPr>
                <w:tcW w:w="310" w:type="pct"/>
                <w:vAlign w:val="center"/>
              </w:tcPr>
              <w:p w14:paraId="7499A3F4" w14:textId="77777777" w:rsidR="00565FE3" w:rsidRPr="00F509EC" w:rsidRDefault="00565FE3" w:rsidP="00C73FF8">
                <w:pPr>
                  <w:spacing w:after="0"/>
                  <w:jc w:val="center"/>
                  <w:rPr>
                    <w:rFonts w:cstheme="minorHAnsi"/>
                  </w:rPr>
                </w:pPr>
                <w:r>
                  <w:rPr>
                    <w:rFonts w:ascii="MS Gothic" w:eastAsia="MS Gothic" w:hAnsi="MS Gothic" w:cstheme="minorHAnsi" w:hint="eastAsia"/>
                  </w:rPr>
                  <w:t>☐</w:t>
                </w:r>
              </w:p>
            </w:tc>
          </w:sdtContent>
        </w:sdt>
      </w:tr>
      <w:tr w:rsidR="00565FE3" w:rsidRPr="00700099" w14:paraId="402DCF2D" w14:textId="77777777" w:rsidTr="00C73FF8">
        <w:trPr>
          <w:trHeight w:val="270"/>
        </w:trPr>
        <w:tc>
          <w:tcPr>
            <w:tcW w:w="1494" w:type="pct"/>
            <w:gridSpan w:val="2"/>
            <w:shd w:val="clear" w:color="auto" w:fill="008E40"/>
            <w:vAlign w:val="center"/>
          </w:tcPr>
          <w:p w14:paraId="6CA0B125"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6BB8C5AF" w14:textId="77777777" w:rsidR="00565FE3" w:rsidRPr="00F509EC" w:rsidRDefault="00565FE3" w:rsidP="00C73FF8">
            <w:pPr>
              <w:spacing w:after="0"/>
              <w:jc w:val="center"/>
              <w:rPr>
                <w:rFonts w:cstheme="minorHAnsi"/>
                <w:sz w:val="18"/>
                <w:szCs w:val="18"/>
                <w:lang w:val="it"/>
              </w:rPr>
            </w:pPr>
            <w:r w:rsidRPr="00F509EC">
              <w:rPr>
                <w:rFonts w:cstheme="minorHAnsi"/>
                <w:sz w:val="18"/>
                <w:szCs w:val="18"/>
                <w:lang w:val="it"/>
              </w:rPr>
              <w:t>50.000,00 €</w:t>
            </w:r>
          </w:p>
        </w:tc>
        <w:tc>
          <w:tcPr>
            <w:tcW w:w="1673" w:type="pct"/>
            <w:gridSpan w:val="2"/>
            <w:shd w:val="clear" w:color="auto" w:fill="008E40"/>
            <w:vAlign w:val="center"/>
          </w:tcPr>
          <w:p w14:paraId="2A84C47C" w14:textId="77777777" w:rsidR="00565FE3" w:rsidRPr="00F509EC" w:rsidRDefault="00565FE3" w:rsidP="00C73FF8">
            <w:pPr>
              <w:spacing w:after="0"/>
              <w:jc w:val="center"/>
              <w:rPr>
                <w:rFonts w:cstheme="minorHAnsi"/>
                <w:color w:val="FFFFFF" w:themeColor="background1"/>
                <w:sz w:val="18"/>
                <w:szCs w:val="18"/>
                <w:lang w:val="it"/>
              </w:rPr>
            </w:pPr>
            <w:r w:rsidRPr="00F509EC">
              <w:rPr>
                <w:rFonts w:cstheme="minorHAnsi"/>
                <w:color w:val="FFFFFF" w:themeColor="background1"/>
                <w:sz w:val="18"/>
                <w:szCs w:val="18"/>
                <w:lang w:val="en-GB"/>
              </w:rPr>
              <w:t>Contributo del FEASR</w:t>
            </w:r>
          </w:p>
        </w:tc>
        <w:tc>
          <w:tcPr>
            <w:tcW w:w="723" w:type="pct"/>
            <w:gridSpan w:val="2"/>
            <w:vAlign w:val="center"/>
          </w:tcPr>
          <w:p w14:paraId="427290E7" w14:textId="77777777" w:rsidR="00565FE3" w:rsidRPr="0057644B" w:rsidRDefault="00565FE3" w:rsidP="00C73FF8">
            <w:pPr>
              <w:spacing w:after="0"/>
              <w:jc w:val="center"/>
              <w:rPr>
                <w:rFonts w:cstheme="minorHAnsi"/>
                <w:b/>
                <w:bCs/>
                <w:sz w:val="18"/>
                <w:szCs w:val="18"/>
                <w:lang w:val="it"/>
              </w:rPr>
            </w:pPr>
            <w:r w:rsidRPr="0057644B">
              <w:rPr>
                <w:rFonts w:cstheme="minorHAnsi"/>
                <w:b/>
                <w:bCs/>
                <w:sz w:val="18"/>
                <w:szCs w:val="18"/>
                <w:lang w:val="it"/>
              </w:rPr>
              <w:t>20.350,00 €</w:t>
            </w:r>
          </w:p>
        </w:tc>
      </w:tr>
      <w:tr w:rsidR="00565FE3" w:rsidRPr="00700099" w14:paraId="1473DB60" w14:textId="77777777" w:rsidTr="00C73FF8">
        <w:trPr>
          <w:trHeight w:val="270"/>
        </w:trPr>
        <w:tc>
          <w:tcPr>
            <w:tcW w:w="1494" w:type="pct"/>
            <w:gridSpan w:val="2"/>
            <w:shd w:val="clear" w:color="auto" w:fill="008E40"/>
            <w:vAlign w:val="center"/>
          </w:tcPr>
          <w:p w14:paraId="3871C259"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7F39915E"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R.12</w:t>
            </w:r>
          </w:p>
          <w:p w14:paraId="5E8AB676"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R.14</w:t>
            </w:r>
          </w:p>
          <w:p w14:paraId="0A86BBB1"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R.19</w:t>
            </w:r>
          </w:p>
          <w:p w14:paraId="6DDB1B36"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R.21</w:t>
            </w:r>
          </w:p>
          <w:p w14:paraId="09AFE360"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R.22</w:t>
            </w:r>
          </w:p>
          <w:p w14:paraId="3BB29DFC"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R.24</w:t>
            </w:r>
          </w:p>
        </w:tc>
        <w:tc>
          <w:tcPr>
            <w:tcW w:w="1673" w:type="pct"/>
            <w:gridSpan w:val="2"/>
            <w:shd w:val="clear" w:color="auto" w:fill="008E40"/>
            <w:vAlign w:val="center"/>
          </w:tcPr>
          <w:p w14:paraId="4E63AAA8" w14:textId="77777777" w:rsidR="00565FE3" w:rsidRPr="009A7721" w:rsidRDefault="00565FE3" w:rsidP="00C73FF8">
            <w:pPr>
              <w:spacing w:after="0"/>
              <w:jc w:val="center"/>
              <w:rPr>
                <w:rFonts w:cstheme="minorHAnsi"/>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6096CE43"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3BB3AF18" w14:textId="77777777" w:rsidR="00565FE3" w:rsidRDefault="00565FE3" w:rsidP="00565FE3">
      <w:pPr>
        <w:spacing w:after="0"/>
      </w:pPr>
    </w:p>
    <w:p w14:paraId="7750EE8D"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07CC80CC" w14:textId="77777777" w:rsidTr="00C73FF8">
        <w:tc>
          <w:tcPr>
            <w:tcW w:w="5000" w:type="pct"/>
            <w:shd w:val="clear" w:color="auto" w:fill="008E40"/>
            <w:vAlign w:val="center"/>
          </w:tcPr>
          <w:p w14:paraId="76DC9852"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08959C36" w14:textId="77777777" w:rsidTr="00C73FF8">
        <w:tc>
          <w:tcPr>
            <w:tcW w:w="5000" w:type="pct"/>
            <w:vAlign w:val="center"/>
          </w:tcPr>
          <w:p w14:paraId="4B75C117" w14:textId="77777777" w:rsidR="00565FE3" w:rsidRDefault="00565FE3" w:rsidP="00C73FF8">
            <w:pPr>
              <w:spacing w:after="0"/>
              <w:rPr>
                <w:rFonts w:cstheme="minorHAnsi"/>
                <w:sz w:val="18"/>
                <w:szCs w:val="18"/>
              </w:rPr>
            </w:pPr>
            <w:r>
              <w:rPr>
                <w:rFonts w:cstheme="minorHAnsi"/>
                <w:sz w:val="18"/>
                <w:szCs w:val="18"/>
              </w:rPr>
              <w:t xml:space="preserve">Nessuna cumulabilità con le </w:t>
            </w:r>
            <w:r w:rsidRPr="0041267B">
              <w:rPr>
                <w:rFonts w:cstheme="minorHAnsi"/>
                <w:sz w:val="18"/>
                <w:szCs w:val="18"/>
                <w:highlight w:val="green"/>
              </w:rPr>
              <w:t>SRA</w:t>
            </w:r>
            <w:r w:rsidRPr="0041267B">
              <w:rPr>
                <w:rFonts w:cstheme="minorHAnsi"/>
                <w:strike/>
                <w:color w:val="FF0000"/>
                <w:sz w:val="18"/>
                <w:szCs w:val="18"/>
              </w:rPr>
              <w:t>ACA</w:t>
            </w:r>
            <w:r>
              <w:rPr>
                <w:rFonts w:cstheme="minorHAnsi"/>
                <w:sz w:val="18"/>
                <w:szCs w:val="18"/>
              </w:rPr>
              <w:t xml:space="preserve">. </w:t>
            </w:r>
          </w:p>
          <w:p w14:paraId="7F7D64EC" w14:textId="77777777" w:rsidR="00565FE3" w:rsidRPr="00BC6F06" w:rsidRDefault="00565FE3" w:rsidP="00C73FF8">
            <w:pPr>
              <w:spacing w:after="0"/>
              <w:rPr>
                <w:rFonts w:cstheme="minorHAnsi"/>
                <w:sz w:val="18"/>
                <w:szCs w:val="18"/>
              </w:rPr>
            </w:pPr>
            <w:r w:rsidRPr="00C243BC">
              <w:rPr>
                <w:rFonts w:cstheme="minorHAnsi"/>
                <w:sz w:val="18"/>
                <w:szCs w:val="18"/>
                <w:highlight w:val="green"/>
              </w:rPr>
              <w:t xml:space="preserve">Per le cumulabilità tra TRLOM, </w:t>
            </w:r>
            <w:r>
              <w:rPr>
                <w:rFonts w:cstheme="minorHAnsi"/>
                <w:sz w:val="18"/>
                <w:szCs w:val="18"/>
                <w:highlight w:val="green"/>
              </w:rPr>
              <w:t>si fa riferimento a quanto indicato nell’Allegato L d</w:t>
            </w:r>
            <w:r w:rsidRPr="00C243BC">
              <w:rPr>
                <w:rFonts w:cstheme="minorHAnsi"/>
                <w:sz w:val="18"/>
                <w:szCs w:val="18"/>
                <w:highlight w:val="green"/>
              </w:rPr>
              <w:t>el PSR Lombardia 2014-2022 vigente.</w:t>
            </w:r>
          </w:p>
        </w:tc>
      </w:tr>
    </w:tbl>
    <w:p w14:paraId="6E967B70" w14:textId="77777777" w:rsidR="00565FE3" w:rsidRPr="001B4A5D" w:rsidRDefault="00565FE3" w:rsidP="00565FE3">
      <w:pPr>
        <w:spacing w:after="0"/>
      </w:pPr>
    </w:p>
    <w:p w14:paraId="1E0A5DE4" w14:textId="77777777" w:rsidR="00565FE3" w:rsidRPr="00903A23" w:rsidRDefault="00565FE3" w:rsidP="00565FE3">
      <w:pPr>
        <w:pStyle w:val="Titolo3"/>
        <w:spacing w:before="0"/>
        <w:rPr>
          <w:i/>
          <w:iCs/>
          <w:color w:val="365F91" w:themeColor="accent1" w:themeShade="BF"/>
          <w:sz w:val="22"/>
          <w:szCs w:val="22"/>
        </w:rPr>
      </w:pPr>
      <w:r w:rsidRPr="00903A23">
        <w:rPr>
          <w:i/>
          <w:iCs/>
          <w:color w:val="365F91" w:themeColor="accent1" w:themeShade="BF"/>
          <w:sz w:val="22"/>
          <w:szCs w:val="22"/>
        </w:rPr>
        <w:t>Principi di selezione</w:t>
      </w:r>
    </w:p>
    <w:p w14:paraId="0EC0C461"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10.1.02</w:t>
      </w:r>
      <w:r w:rsidRPr="00260B0A">
        <w:rPr>
          <w:noProof/>
          <w:color w:val="000000"/>
          <w:sz w:val="20"/>
          <w:szCs w:val="20"/>
        </w:rPr>
        <w:t>.</w:t>
      </w:r>
    </w:p>
    <w:p w14:paraId="143A7AD5" w14:textId="77777777" w:rsidR="00565FE3" w:rsidRDefault="00565FE3" w:rsidP="00565FE3">
      <w:pPr>
        <w:spacing w:after="0"/>
        <w:rPr>
          <w:rFonts w:eastAsiaTheme="majorEastAsia"/>
        </w:rPr>
      </w:pPr>
    </w:p>
    <w:p w14:paraId="2286FCB2" w14:textId="77777777" w:rsidR="00565FE3" w:rsidRPr="00903A23" w:rsidRDefault="00565FE3" w:rsidP="00565FE3">
      <w:pPr>
        <w:pStyle w:val="Titolo3"/>
        <w:spacing w:before="0"/>
        <w:rPr>
          <w:i/>
          <w:iCs/>
          <w:color w:val="365F91" w:themeColor="accent1" w:themeShade="BF"/>
          <w:sz w:val="22"/>
          <w:szCs w:val="22"/>
        </w:rPr>
      </w:pPr>
      <w:r w:rsidRPr="00903A23">
        <w:rPr>
          <w:i/>
          <w:iCs/>
          <w:color w:val="365F91" w:themeColor="accent1" w:themeShade="BF"/>
          <w:sz w:val="22"/>
          <w:szCs w:val="22"/>
        </w:rPr>
        <w:t>Criteri di ammissibilità</w:t>
      </w:r>
    </w:p>
    <w:p w14:paraId="2F98FECC"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10.1.02</w:t>
      </w:r>
      <w:r w:rsidRPr="00260B0A">
        <w:rPr>
          <w:noProof/>
          <w:color w:val="000000"/>
          <w:sz w:val="20"/>
          <w:szCs w:val="20"/>
        </w:rPr>
        <w:t>.</w:t>
      </w:r>
    </w:p>
    <w:p w14:paraId="1B73B28D" w14:textId="77777777" w:rsidR="00565FE3" w:rsidRDefault="00565FE3" w:rsidP="00565FE3">
      <w:pPr>
        <w:spacing w:after="0"/>
        <w:rPr>
          <w:rFonts w:eastAsiaTheme="majorEastAsia"/>
        </w:rPr>
      </w:pPr>
    </w:p>
    <w:p w14:paraId="409587EA" w14:textId="77777777" w:rsidR="00565FE3" w:rsidRPr="00903A23"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438BFACB"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10.1.02</w:t>
      </w:r>
      <w:r w:rsidRPr="00260B0A">
        <w:rPr>
          <w:noProof/>
          <w:color w:val="000000"/>
          <w:sz w:val="20"/>
          <w:szCs w:val="20"/>
        </w:rPr>
        <w:t>.</w:t>
      </w:r>
    </w:p>
    <w:p w14:paraId="6C210EF7" w14:textId="77777777" w:rsidR="00565FE3" w:rsidRDefault="00565FE3" w:rsidP="00565FE3">
      <w:pPr>
        <w:spacing w:before="40" w:after="0"/>
        <w:rPr>
          <w:noProof/>
          <w:color w:val="000000"/>
          <w:sz w:val="20"/>
          <w:szCs w:val="20"/>
        </w:rPr>
      </w:pPr>
    </w:p>
    <w:p w14:paraId="4B481609"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27823E4C"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4A9CBA15" w14:textId="77777777" w:rsidR="00565FE3"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799B949D" w14:textId="77777777" w:rsidR="00565FE3" w:rsidRDefault="00565FE3" w:rsidP="00565FE3">
      <w:pPr>
        <w:spacing w:after="0"/>
        <w:rPr>
          <w:rFonts w:eastAsiaTheme="majorEastAsia"/>
        </w:rPr>
      </w:pPr>
    </w:p>
    <w:p w14:paraId="60A134D5" w14:textId="77777777" w:rsidR="00565FE3" w:rsidRPr="00903A23" w:rsidRDefault="00565FE3" w:rsidP="00565FE3">
      <w:pPr>
        <w:pStyle w:val="Titolo3"/>
        <w:spacing w:before="0"/>
        <w:rPr>
          <w:i/>
          <w:iCs/>
          <w:color w:val="365F91" w:themeColor="accent1" w:themeShade="BF"/>
          <w:sz w:val="22"/>
          <w:szCs w:val="22"/>
        </w:rPr>
      </w:pPr>
      <w:r w:rsidRPr="00903A23">
        <w:rPr>
          <w:i/>
          <w:iCs/>
          <w:color w:val="365F91" w:themeColor="accent1" w:themeShade="BF"/>
          <w:sz w:val="22"/>
          <w:szCs w:val="22"/>
        </w:rPr>
        <w:t>Premi (€/Ha/anno)</w:t>
      </w:r>
    </w:p>
    <w:p w14:paraId="2374BB81"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10.1.02</w:t>
      </w:r>
      <w:r w:rsidRPr="00260B0A">
        <w:rPr>
          <w:noProof/>
          <w:color w:val="000000"/>
          <w:sz w:val="20"/>
          <w:szCs w:val="20"/>
        </w:rPr>
        <w:t>.</w:t>
      </w:r>
    </w:p>
    <w:p w14:paraId="5049FB76" w14:textId="77777777" w:rsidR="00565FE3" w:rsidRPr="001B4A5D" w:rsidRDefault="00565FE3" w:rsidP="00565FE3">
      <w:pPr>
        <w:spacing w:after="0"/>
        <w:rPr>
          <w:rFonts w:eastAsiaTheme="majorEastAsia"/>
        </w:rPr>
      </w:pPr>
    </w:p>
    <w:p w14:paraId="4140AF2A" w14:textId="77777777" w:rsidR="00565FE3" w:rsidRPr="00903A23" w:rsidRDefault="00565FE3" w:rsidP="00565FE3">
      <w:pPr>
        <w:pStyle w:val="Titolo3"/>
        <w:spacing w:before="0"/>
        <w:rPr>
          <w:i/>
          <w:iCs/>
          <w:color w:val="365F91" w:themeColor="accent1" w:themeShade="BF"/>
          <w:sz w:val="22"/>
          <w:szCs w:val="22"/>
        </w:rPr>
      </w:pPr>
      <w:r w:rsidRPr="00903A23">
        <w:rPr>
          <w:i/>
          <w:iCs/>
          <w:color w:val="365F91" w:themeColor="accent1" w:themeShade="BF"/>
          <w:sz w:val="22"/>
          <w:szCs w:val="22"/>
        </w:rPr>
        <w:t xml:space="preserve">Degressività </w:t>
      </w:r>
    </w:p>
    <w:p w14:paraId="698CBB2B" w14:textId="77777777" w:rsidR="00565FE3" w:rsidRPr="00490BDC" w:rsidRDefault="00565FE3" w:rsidP="00565FE3">
      <w:pPr>
        <w:spacing w:before="40" w:after="0"/>
        <w:rPr>
          <w:noProof/>
          <w:color w:val="000000"/>
          <w:sz w:val="20"/>
          <w:szCs w:val="20"/>
        </w:rPr>
      </w:pPr>
      <w:r>
        <w:rPr>
          <w:noProof/>
          <w:color w:val="000000"/>
          <w:sz w:val="20"/>
          <w:szCs w:val="20"/>
        </w:rPr>
        <w:t xml:space="preserve">Non prevista. </w:t>
      </w:r>
      <w:r>
        <w:rPr>
          <w:rFonts w:cstheme="minorHAnsi"/>
          <w:b/>
          <w:bCs/>
        </w:rPr>
        <w:br w:type="page"/>
      </w:r>
    </w:p>
    <w:p w14:paraId="56F54373" w14:textId="77777777" w:rsidR="00565FE3" w:rsidRPr="00F509EC" w:rsidRDefault="00565FE3" w:rsidP="00565FE3">
      <w:pPr>
        <w:pStyle w:val="Titolo2"/>
        <w:rPr>
          <w:rFonts w:asciiTheme="minorHAnsi" w:hAnsiTheme="minorHAnsi" w:cstheme="minorHAnsi"/>
          <w:b/>
          <w:bCs/>
          <w:noProof/>
        </w:rPr>
      </w:pPr>
      <w:bookmarkStart w:id="56" w:name="_Toc133425210"/>
      <w:r w:rsidRPr="00F509EC">
        <w:rPr>
          <w:rFonts w:asciiTheme="minorHAnsi" w:hAnsiTheme="minorHAnsi" w:cstheme="minorHAnsi"/>
          <w:b/>
          <w:bCs/>
        </w:rPr>
        <w:t xml:space="preserve">TRLOM-10.1.03 - </w:t>
      </w:r>
      <w:r w:rsidRPr="00F509EC">
        <w:rPr>
          <w:rFonts w:asciiTheme="minorHAnsi" w:hAnsiTheme="minorHAnsi" w:cstheme="minorHAnsi"/>
          <w:b/>
          <w:bCs/>
          <w:noProof/>
        </w:rPr>
        <w:t>Transizione – Conservazione della biodiversità nelle risaie Lombardia</w:t>
      </w:r>
      <w:bookmarkEnd w:id="56"/>
      <w:r w:rsidRPr="00F509EC">
        <w:rPr>
          <w:rFonts w:asciiTheme="minorHAnsi" w:hAnsiTheme="minorHAnsi" w:cstheme="minorHAnsi"/>
          <w:b/>
          <w:bCs/>
          <w:noProof/>
        </w:rPr>
        <w:t xml:space="preserve"> </w:t>
      </w:r>
    </w:p>
    <w:p w14:paraId="1A298306"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45943467"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l’OP 10.1.03.</w:t>
      </w:r>
    </w:p>
    <w:p w14:paraId="61AB283C" w14:textId="77777777" w:rsidR="00565FE3" w:rsidRPr="00F509EC" w:rsidRDefault="00565FE3" w:rsidP="00565FE3">
      <w:pPr>
        <w:spacing w:after="0"/>
      </w:pPr>
    </w:p>
    <w:p w14:paraId="7E33774F"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3"/>
        <w:gridCol w:w="1426"/>
        <w:gridCol w:w="1201"/>
        <w:gridCol w:w="1048"/>
        <w:gridCol w:w="2340"/>
        <w:gridCol w:w="1055"/>
        <w:gridCol w:w="840"/>
        <w:gridCol w:w="627"/>
      </w:tblGrid>
      <w:tr w:rsidR="00565FE3" w:rsidRPr="00700099" w14:paraId="0D563281" w14:textId="77777777" w:rsidTr="00C73FF8">
        <w:trPr>
          <w:trHeight w:val="405"/>
        </w:trPr>
        <w:tc>
          <w:tcPr>
            <w:tcW w:w="791" w:type="pct"/>
            <w:vMerge w:val="restart"/>
            <w:shd w:val="clear" w:color="auto" w:fill="008E40"/>
            <w:vAlign w:val="center"/>
          </w:tcPr>
          <w:p w14:paraId="17751906"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2" w:type="pct"/>
            <w:vMerge w:val="restart"/>
            <w:vAlign w:val="center"/>
          </w:tcPr>
          <w:p w14:paraId="024DB075"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TRLOM-10.1.03</w:t>
            </w:r>
          </w:p>
        </w:tc>
        <w:tc>
          <w:tcPr>
            <w:tcW w:w="592" w:type="pct"/>
            <w:vMerge w:val="restart"/>
            <w:shd w:val="clear" w:color="auto" w:fill="008E40"/>
            <w:vAlign w:val="center"/>
          </w:tcPr>
          <w:p w14:paraId="79773199"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6CB6A428"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 xml:space="preserve">TRLOM-10.1.03 - Transizione – Conservazione della biodiversità nelle risaie Lombardia </w:t>
            </w:r>
          </w:p>
        </w:tc>
        <w:tc>
          <w:tcPr>
            <w:tcW w:w="520" w:type="pct"/>
            <w:vMerge w:val="restart"/>
            <w:shd w:val="clear" w:color="auto" w:fill="008E40"/>
            <w:vAlign w:val="center"/>
          </w:tcPr>
          <w:p w14:paraId="35C480C0"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4E8C2715"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1917693620"/>
            <w14:checkbox>
              <w14:checked w14:val="1"/>
              <w14:checkedState w14:val="2612" w14:font="MS Gothic"/>
              <w14:uncheckedState w14:val="2610" w14:font="MS Gothic"/>
            </w14:checkbox>
          </w:sdtPr>
          <w:sdtEndPr/>
          <w:sdtContent>
            <w:tc>
              <w:tcPr>
                <w:tcW w:w="309" w:type="pct"/>
                <w:vAlign w:val="center"/>
              </w:tcPr>
              <w:p w14:paraId="71C42898"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1486218E" w14:textId="77777777" w:rsidTr="00C73FF8">
        <w:trPr>
          <w:trHeight w:val="405"/>
        </w:trPr>
        <w:tc>
          <w:tcPr>
            <w:tcW w:w="791" w:type="pct"/>
            <w:vMerge/>
            <w:shd w:val="clear" w:color="auto" w:fill="008E40"/>
            <w:vAlign w:val="center"/>
          </w:tcPr>
          <w:p w14:paraId="3EDC25E7" w14:textId="77777777" w:rsidR="00565FE3" w:rsidRPr="00700099" w:rsidRDefault="00565FE3" w:rsidP="00C73FF8">
            <w:pPr>
              <w:spacing w:after="0"/>
              <w:rPr>
                <w:rFonts w:cstheme="minorHAnsi"/>
                <w:sz w:val="18"/>
                <w:szCs w:val="18"/>
              </w:rPr>
            </w:pPr>
          </w:p>
        </w:tc>
        <w:tc>
          <w:tcPr>
            <w:tcW w:w="702" w:type="pct"/>
            <w:vMerge/>
            <w:vAlign w:val="center"/>
          </w:tcPr>
          <w:p w14:paraId="1EA6DABF" w14:textId="77777777" w:rsidR="00565FE3" w:rsidRPr="00700099" w:rsidRDefault="00565FE3" w:rsidP="00C73FF8">
            <w:pPr>
              <w:spacing w:after="0"/>
              <w:rPr>
                <w:rFonts w:cstheme="minorHAnsi"/>
                <w:sz w:val="18"/>
                <w:szCs w:val="18"/>
              </w:rPr>
            </w:pPr>
          </w:p>
        </w:tc>
        <w:tc>
          <w:tcPr>
            <w:tcW w:w="592" w:type="pct"/>
            <w:vMerge/>
            <w:shd w:val="clear" w:color="auto" w:fill="008E40"/>
            <w:vAlign w:val="center"/>
          </w:tcPr>
          <w:p w14:paraId="0222A456" w14:textId="77777777" w:rsidR="00565FE3" w:rsidRPr="00700099" w:rsidRDefault="00565FE3" w:rsidP="00C73FF8">
            <w:pPr>
              <w:spacing w:after="0"/>
              <w:rPr>
                <w:rFonts w:cstheme="minorHAnsi"/>
                <w:sz w:val="18"/>
                <w:szCs w:val="18"/>
              </w:rPr>
            </w:pPr>
          </w:p>
        </w:tc>
        <w:tc>
          <w:tcPr>
            <w:tcW w:w="1671" w:type="pct"/>
            <w:gridSpan w:val="2"/>
            <w:vMerge/>
            <w:vAlign w:val="center"/>
          </w:tcPr>
          <w:p w14:paraId="06072DA5" w14:textId="77777777" w:rsidR="00565FE3" w:rsidRPr="00700099" w:rsidRDefault="00565FE3" w:rsidP="00C73FF8">
            <w:pPr>
              <w:spacing w:after="0"/>
              <w:rPr>
                <w:rFonts w:cstheme="minorHAnsi"/>
                <w:sz w:val="18"/>
                <w:szCs w:val="18"/>
              </w:rPr>
            </w:pPr>
          </w:p>
        </w:tc>
        <w:tc>
          <w:tcPr>
            <w:tcW w:w="520" w:type="pct"/>
            <w:vMerge/>
            <w:shd w:val="clear" w:color="auto" w:fill="008E40"/>
            <w:vAlign w:val="center"/>
          </w:tcPr>
          <w:p w14:paraId="5C6EC179" w14:textId="77777777" w:rsidR="00565FE3" w:rsidRPr="00700099"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20012813"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596756947"/>
            <w14:checkbox>
              <w14:checked w14:val="0"/>
              <w14:checkedState w14:val="2612" w14:font="MS Gothic"/>
              <w14:uncheckedState w14:val="2610" w14:font="MS Gothic"/>
            </w14:checkbox>
          </w:sdtPr>
          <w:sdtEndPr/>
          <w:sdtContent>
            <w:tc>
              <w:tcPr>
                <w:tcW w:w="309" w:type="pct"/>
                <w:vAlign w:val="center"/>
              </w:tcPr>
              <w:p w14:paraId="676B2562"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39E8A2AC" w14:textId="77777777" w:rsidTr="00C73FF8">
        <w:trPr>
          <w:trHeight w:val="270"/>
        </w:trPr>
        <w:tc>
          <w:tcPr>
            <w:tcW w:w="1494" w:type="pct"/>
            <w:gridSpan w:val="2"/>
            <w:shd w:val="clear" w:color="auto" w:fill="008E40"/>
            <w:vAlign w:val="center"/>
          </w:tcPr>
          <w:p w14:paraId="78C20F36"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47CE8786"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10.285.800</w:t>
            </w:r>
            <w:r w:rsidRPr="00700099">
              <w:rPr>
                <w:rFonts w:cstheme="minorHAnsi"/>
                <w:sz w:val="18"/>
                <w:szCs w:val="18"/>
                <w:lang w:val="it"/>
              </w:rPr>
              <w:t>,</w:t>
            </w:r>
            <w:r>
              <w:rPr>
                <w:rFonts w:cstheme="minorHAnsi"/>
                <w:sz w:val="18"/>
                <w:szCs w:val="18"/>
                <w:lang w:val="it"/>
              </w:rPr>
              <w:t>98 €</w:t>
            </w:r>
          </w:p>
        </w:tc>
        <w:tc>
          <w:tcPr>
            <w:tcW w:w="1674" w:type="pct"/>
            <w:gridSpan w:val="2"/>
            <w:shd w:val="clear" w:color="auto" w:fill="008E40"/>
            <w:vAlign w:val="center"/>
          </w:tcPr>
          <w:p w14:paraId="5931F1BA"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6C134270"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4.186.321,00 €</w:t>
            </w:r>
          </w:p>
        </w:tc>
      </w:tr>
      <w:tr w:rsidR="00565FE3" w:rsidRPr="00700099" w14:paraId="2ECC47AF" w14:textId="77777777" w:rsidTr="00C73FF8">
        <w:trPr>
          <w:trHeight w:val="270"/>
        </w:trPr>
        <w:tc>
          <w:tcPr>
            <w:tcW w:w="1494" w:type="pct"/>
            <w:gridSpan w:val="2"/>
            <w:shd w:val="clear" w:color="auto" w:fill="008E40"/>
            <w:vAlign w:val="center"/>
          </w:tcPr>
          <w:p w14:paraId="2CB56E30"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4750E8C6"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R.31</w:t>
            </w:r>
          </w:p>
        </w:tc>
        <w:tc>
          <w:tcPr>
            <w:tcW w:w="1674" w:type="pct"/>
            <w:gridSpan w:val="2"/>
            <w:shd w:val="clear" w:color="auto" w:fill="008E40"/>
            <w:vAlign w:val="center"/>
          </w:tcPr>
          <w:p w14:paraId="05FEDCC2"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1D67B660"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6DE6D100" w14:textId="77777777" w:rsidR="00565FE3" w:rsidRDefault="00565FE3" w:rsidP="00565FE3">
      <w:pPr>
        <w:spacing w:before="240"/>
      </w:pPr>
    </w:p>
    <w:p w14:paraId="4AECD154"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54772F3F" w14:textId="77777777" w:rsidTr="00C73FF8">
        <w:tc>
          <w:tcPr>
            <w:tcW w:w="5000" w:type="pct"/>
            <w:shd w:val="clear" w:color="auto" w:fill="008E40"/>
            <w:vAlign w:val="center"/>
          </w:tcPr>
          <w:p w14:paraId="7A2765BE"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1D43FB10" w14:textId="77777777" w:rsidTr="00C73FF8">
        <w:tc>
          <w:tcPr>
            <w:tcW w:w="5000" w:type="pct"/>
            <w:vAlign w:val="center"/>
          </w:tcPr>
          <w:p w14:paraId="7B5C5C39" w14:textId="77777777" w:rsidR="00565FE3" w:rsidRDefault="00565FE3" w:rsidP="00C73FF8">
            <w:pPr>
              <w:spacing w:after="0"/>
              <w:rPr>
                <w:rFonts w:cstheme="minorHAnsi"/>
                <w:sz w:val="18"/>
                <w:szCs w:val="18"/>
              </w:rPr>
            </w:pPr>
            <w:r>
              <w:rPr>
                <w:rFonts w:cstheme="minorHAnsi"/>
                <w:sz w:val="18"/>
                <w:szCs w:val="18"/>
              </w:rPr>
              <w:t>SRA01/ACA01</w:t>
            </w:r>
          </w:p>
          <w:p w14:paraId="214AFCD5" w14:textId="77777777" w:rsidR="00565FE3" w:rsidRDefault="00565FE3" w:rsidP="00C73FF8">
            <w:pPr>
              <w:spacing w:after="0"/>
              <w:rPr>
                <w:rFonts w:cstheme="minorHAnsi"/>
                <w:sz w:val="18"/>
                <w:szCs w:val="18"/>
              </w:rPr>
            </w:pPr>
            <w:r>
              <w:rPr>
                <w:rFonts w:cstheme="minorHAnsi"/>
                <w:sz w:val="18"/>
                <w:szCs w:val="18"/>
              </w:rPr>
              <w:t>SRA03/ACA03</w:t>
            </w:r>
          </w:p>
          <w:p w14:paraId="54D23040" w14:textId="77777777" w:rsidR="00565FE3" w:rsidRDefault="00565FE3" w:rsidP="00C73FF8">
            <w:pPr>
              <w:spacing w:after="0"/>
              <w:rPr>
                <w:rFonts w:cstheme="minorHAnsi"/>
                <w:sz w:val="18"/>
                <w:szCs w:val="18"/>
              </w:rPr>
            </w:pPr>
            <w:r>
              <w:rPr>
                <w:rFonts w:cstheme="minorHAnsi"/>
                <w:sz w:val="18"/>
                <w:szCs w:val="18"/>
              </w:rPr>
              <w:t>SRA19/ACA19 Azione 1 e Azione 2</w:t>
            </w:r>
          </w:p>
          <w:p w14:paraId="1E91DBEC" w14:textId="77777777" w:rsidR="00565FE3" w:rsidRDefault="00565FE3" w:rsidP="00C73FF8">
            <w:pPr>
              <w:spacing w:after="0"/>
              <w:rPr>
                <w:rFonts w:cstheme="minorHAnsi"/>
                <w:sz w:val="18"/>
                <w:szCs w:val="18"/>
              </w:rPr>
            </w:pPr>
            <w:r>
              <w:rPr>
                <w:rFonts w:cstheme="minorHAnsi"/>
                <w:sz w:val="18"/>
                <w:szCs w:val="18"/>
              </w:rPr>
              <w:t>SRA20/ACA20</w:t>
            </w:r>
          </w:p>
          <w:p w14:paraId="5CAEA9F3" w14:textId="77777777" w:rsidR="00565FE3" w:rsidRDefault="00565FE3" w:rsidP="00C73FF8">
            <w:pPr>
              <w:spacing w:after="0"/>
              <w:rPr>
                <w:rFonts w:cstheme="minorHAnsi"/>
                <w:sz w:val="18"/>
                <w:szCs w:val="18"/>
              </w:rPr>
            </w:pPr>
            <w:r>
              <w:rPr>
                <w:rFonts w:cstheme="minorHAnsi"/>
                <w:sz w:val="18"/>
                <w:szCs w:val="18"/>
              </w:rPr>
              <w:t>SRA29/ACA29</w:t>
            </w:r>
          </w:p>
          <w:p w14:paraId="33BAB87A" w14:textId="77777777" w:rsidR="00565FE3" w:rsidRPr="00BC6F06" w:rsidRDefault="00565FE3" w:rsidP="00C73FF8">
            <w:pPr>
              <w:spacing w:after="0"/>
              <w:rPr>
                <w:rFonts w:cstheme="minorHAnsi"/>
                <w:sz w:val="18"/>
                <w:szCs w:val="18"/>
              </w:rPr>
            </w:pPr>
            <w:r w:rsidRPr="00C243BC">
              <w:rPr>
                <w:rFonts w:cstheme="minorHAnsi"/>
                <w:sz w:val="18"/>
                <w:szCs w:val="18"/>
                <w:highlight w:val="green"/>
              </w:rPr>
              <w:t xml:space="preserve">Per le cumulabilità tra TRLOM, </w:t>
            </w:r>
            <w:r>
              <w:rPr>
                <w:rFonts w:cstheme="minorHAnsi"/>
                <w:sz w:val="18"/>
                <w:szCs w:val="18"/>
                <w:highlight w:val="green"/>
              </w:rPr>
              <w:t>si fa riferimento a quanto indicato nell’Allegato L d</w:t>
            </w:r>
            <w:r w:rsidRPr="00C243BC">
              <w:rPr>
                <w:rFonts w:cstheme="minorHAnsi"/>
                <w:sz w:val="18"/>
                <w:szCs w:val="18"/>
                <w:highlight w:val="green"/>
              </w:rPr>
              <w:t>el PSR Lombardia 2014-2022 vigente.</w:t>
            </w:r>
          </w:p>
        </w:tc>
      </w:tr>
    </w:tbl>
    <w:p w14:paraId="54034703" w14:textId="77777777" w:rsidR="00565FE3" w:rsidRDefault="00565FE3" w:rsidP="00565FE3">
      <w:pPr>
        <w:spacing w:after="0"/>
      </w:pPr>
    </w:p>
    <w:p w14:paraId="1CC832C1"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Principi di selezione</w:t>
      </w:r>
    </w:p>
    <w:p w14:paraId="474FE8D6"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10.1.03</w:t>
      </w:r>
      <w:r w:rsidRPr="00260B0A">
        <w:rPr>
          <w:noProof/>
          <w:color w:val="000000"/>
          <w:sz w:val="20"/>
          <w:szCs w:val="20"/>
        </w:rPr>
        <w:t>.</w:t>
      </w:r>
    </w:p>
    <w:p w14:paraId="5FA42199" w14:textId="77777777" w:rsidR="00565FE3" w:rsidRDefault="00565FE3" w:rsidP="00565FE3">
      <w:pPr>
        <w:spacing w:after="0"/>
        <w:rPr>
          <w:rFonts w:eastAsiaTheme="majorEastAsia"/>
        </w:rPr>
      </w:pPr>
    </w:p>
    <w:p w14:paraId="36A9CBD7"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Criteri di ammissibilità</w:t>
      </w:r>
    </w:p>
    <w:p w14:paraId="2AFDC81B"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10.1.03</w:t>
      </w:r>
      <w:r w:rsidRPr="00260B0A">
        <w:rPr>
          <w:noProof/>
          <w:color w:val="000000"/>
          <w:sz w:val="20"/>
          <w:szCs w:val="20"/>
        </w:rPr>
        <w:t>.</w:t>
      </w:r>
    </w:p>
    <w:p w14:paraId="64F274D8" w14:textId="77777777" w:rsidR="00565FE3" w:rsidRDefault="00565FE3" w:rsidP="00565FE3">
      <w:pPr>
        <w:spacing w:after="0"/>
        <w:rPr>
          <w:rFonts w:eastAsiaTheme="majorEastAsia"/>
        </w:rPr>
      </w:pPr>
    </w:p>
    <w:p w14:paraId="447975C9" w14:textId="77777777" w:rsidR="00565FE3" w:rsidRPr="00375BB7"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02A86868"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10.1.03</w:t>
      </w:r>
      <w:r w:rsidRPr="00260B0A">
        <w:rPr>
          <w:noProof/>
          <w:color w:val="000000"/>
          <w:sz w:val="20"/>
          <w:szCs w:val="20"/>
        </w:rPr>
        <w:t>.</w:t>
      </w:r>
    </w:p>
    <w:p w14:paraId="11B9FCBB" w14:textId="77777777" w:rsidR="00565FE3" w:rsidRDefault="00565FE3" w:rsidP="00565FE3">
      <w:pPr>
        <w:spacing w:before="40" w:after="0"/>
        <w:rPr>
          <w:noProof/>
          <w:color w:val="000000"/>
          <w:sz w:val="20"/>
          <w:szCs w:val="20"/>
        </w:rPr>
      </w:pPr>
    </w:p>
    <w:p w14:paraId="27214616"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428A94A8"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5975C2A0" w14:textId="77777777" w:rsidR="00565FE3" w:rsidRPr="005311B7"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15B86CEA" w14:textId="77777777" w:rsidR="00565FE3" w:rsidRDefault="00565FE3" w:rsidP="00565FE3">
      <w:pPr>
        <w:spacing w:after="0"/>
        <w:rPr>
          <w:rFonts w:eastAsiaTheme="majorEastAsia"/>
        </w:rPr>
      </w:pPr>
    </w:p>
    <w:p w14:paraId="5F36F8FD"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Premi (€/Ha/anno)</w:t>
      </w:r>
    </w:p>
    <w:p w14:paraId="5AFAF3A6"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10.1.03</w:t>
      </w:r>
      <w:r w:rsidRPr="00260B0A">
        <w:rPr>
          <w:noProof/>
          <w:color w:val="000000"/>
          <w:sz w:val="20"/>
          <w:szCs w:val="20"/>
        </w:rPr>
        <w:t>.</w:t>
      </w:r>
    </w:p>
    <w:p w14:paraId="68621D2A" w14:textId="77777777" w:rsidR="00565FE3" w:rsidRPr="001B4A5D" w:rsidRDefault="00565FE3" w:rsidP="00565FE3">
      <w:pPr>
        <w:spacing w:after="0"/>
        <w:rPr>
          <w:rFonts w:eastAsiaTheme="majorEastAsia"/>
        </w:rPr>
      </w:pPr>
    </w:p>
    <w:p w14:paraId="1705C9C0"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 xml:space="preserve">Degressività </w:t>
      </w:r>
    </w:p>
    <w:p w14:paraId="54197708" w14:textId="77777777" w:rsidR="00565FE3" w:rsidRDefault="00565FE3" w:rsidP="00565FE3">
      <w:pPr>
        <w:spacing w:before="40" w:after="0"/>
        <w:rPr>
          <w:noProof/>
          <w:color w:val="000000"/>
          <w:sz w:val="20"/>
          <w:szCs w:val="20"/>
        </w:rPr>
      </w:pPr>
      <w:r>
        <w:rPr>
          <w:noProof/>
          <w:color w:val="000000"/>
          <w:sz w:val="20"/>
          <w:szCs w:val="20"/>
        </w:rPr>
        <w:t xml:space="preserve">Non prevista. </w:t>
      </w:r>
    </w:p>
    <w:p w14:paraId="6FF85528" w14:textId="77777777" w:rsidR="00565FE3" w:rsidRPr="00260B0A" w:rsidRDefault="00565FE3" w:rsidP="00565FE3">
      <w:pPr>
        <w:spacing w:after="0"/>
        <w:rPr>
          <w:sz w:val="20"/>
          <w:szCs w:val="20"/>
        </w:rPr>
      </w:pPr>
    </w:p>
    <w:p w14:paraId="24E7C4E9" w14:textId="77777777" w:rsidR="00565FE3" w:rsidRDefault="00565FE3" w:rsidP="00565FE3">
      <w:pPr>
        <w:spacing w:after="200" w:line="276" w:lineRule="auto"/>
        <w:rPr>
          <w:rFonts w:asciiTheme="majorHAnsi" w:eastAsiaTheme="majorEastAsia" w:hAnsiTheme="majorHAnsi" w:cstheme="majorBidi"/>
          <w:color w:val="008000"/>
          <w:sz w:val="26"/>
          <w:szCs w:val="26"/>
        </w:rPr>
      </w:pPr>
    </w:p>
    <w:p w14:paraId="6A79EF57" w14:textId="77777777" w:rsidR="00565FE3" w:rsidRDefault="00565FE3" w:rsidP="00565FE3">
      <w:pPr>
        <w:spacing w:after="200" w:line="276" w:lineRule="auto"/>
        <w:rPr>
          <w:rFonts w:asciiTheme="majorHAnsi" w:eastAsiaTheme="majorEastAsia" w:hAnsiTheme="majorHAnsi" w:cstheme="majorBidi"/>
          <w:color w:val="008000"/>
          <w:sz w:val="26"/>
          <w:szCs w:val="26"/>
        </w:rPr>
      </w:pPr>
      <w:r>
        <w:br w:type="page"/>
      </w:r>
    </w:p>
    <w:p w14:paraId="62DFCE7F" w14:textId="77777777" w:rsidR="00565FE3" w:rsidRPr="00F509EC" w:rsidRDefault="00565FE3" w:rsidP="00565FE3">
      <w:pPr>
        <w:pStyle w:val="Titolo2"/>
        <w:rPr>
          <w:rFonts w:asciiTheme="minorHAnsi" w:hAnsiTheme="minorHAnsi" w:cstheme="minorHAnsi"/>
          <w:b/>
          <w:bCs/>
          <w:noProof/>
        </w:rPr>
      </w:pPr>
      <w:bookmarkStart w:id="57" w:name="_Toc133425211"/>
      <w:r w:rsidRPr="00F509EC">
        <w:rPr>
          <w:rFonts w:asciiTheme="minorHAnsi" w:hAnsiTheme="minorHAnsi" w:cstheme="minorHAnsi"/>
          <w:b/>
          <w:bCs/>
        </w:rPr>
        <w:t xml:space="preserve">TRLOM-10.1.04 - </w:t>
      </w:r>
      <w:r w:rsidRPr="00F509EC">
        <w:rPr>
          <w:rFonts w:asciiTheme="minorHAnsi" w:hAnsiTheme="minorHAnsi" w:cstheme="minorHAnsi"/>
          <w:b/>
          <w:bCs/>
          <w:noProof/>
        </w:rPr>
        <w:t>Transizione – Agricoltura conservativa Lombardia</w:t>
      </w:r>
      <w:bookmarkEnd w:id="57"/>
    </w:p>
    <w:p w14:paraId="3F01BB93"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4085BD49"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l’OP 10.1.04.</w:t>
      </w:r>
    </w:p>
    <w:p w14:paraId="65BB6CEA" w14:textId="77777777" w:rsidR="00565FE3" w:rsidRPr="00F509EC" w:rsidRDefault="00565FE3" w:rsidP="00565FE3">
      <w:pPr>
        <w:spacing w:after="0"/>
      </w:pPr>
    </w:p>
    <w:p w14:paraId="624E2D37"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1"/>
        <w:gridCol w:w="1428"/>
        <w:gridCol w:w="1201"/>
        <w:gridCol w:w="1048"/>
        <w:gridCol w:w="2340"/>
        <w:gridCol w:w="1055"/>
        <w:gridCol w:w="840"/>
        <w:gridCol w:w="627"/>
      </w:tblGrid>
      <w:tr w:rsidR="00565FE3" w:rsidRPr="00700099" w14:paraId="220E1D87" w14:textId="77777777" w:rsidTr="00C73FF8">
        <w:trPr>
          <w:trHeight w:val="405"/>
        </w:trPr>
        <w:tc>
          <w:tcPr>
            <w:tcW w:w="790" w:type="pct"/>
            <w:vMerge w:val="restart"/>
            <w:shd w:val="clear" w:color="auto" w:fill="008E40"/>
            <w:vAlign w:val="center"/>
          </w:tcPr>
          <w:p w14:paraId="6C297982"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3" w:type="pct"/>
            <w:vMerge w:val="restart"/>
            <w:vAlign w:val="center"/>
          </w:tcPr>
          <w:p w14:paraId="0E276AF6"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TRLOM-10.1.04</w:t>
            </w:r>
          </w:p>
        </w:tc>
        <w:tc>
          <w:tcPr>
            <w:tcW w:w="592" w:type="pct"/>
            <w:vMerge w:val="restart"/>
            <w:shd w:val="clear" w:color="auto" w:fill="008E40"/>
            <w:vAlign w:val="center"/>
          </w:tcPr>
          <w:p w14:paraId="193F273A"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26D096F7"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TRLOM-10.1.04 - Transizione – Agricoltura conservativa Lombardia</w:t>
            </w:r>
          </w:p>
        </w:tc>
        <w:tc>
          <w:tcPr>
            <w:tcW w:w="520" w:type="pct"/>
            <w:vMerge w:val="restart"/>
            <w:shd w:val="clear" w:color="auto" w:fill="008E40"/>
            <w:vAlign w:val="center"/>
          </w:tcPr>
          <w:p w14:paraId="2B3C52BB"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443E90F9"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186457435"/>
            <w14:checkbox>
              <w14:checked w14:val="1"/>
              <w14:checkedState w14:val="2612" w14:font="MS Gothic"/>
              <w14:uncheckedState w14:val="2610" w14:font="MS Gothic"/>
            </w14:checkbox>
          </w:sdtPr>
          <w:sdtEndPr/>
          <w:sdtContent>
            <w:tc>
              <w:tcPr>
                <w:tcW w:w="309" w:type="pct"/>
                <w:vAlign w:val="center"/>
              </w:tcPr>
              <w:p w14:paraId="2F4C6D69" w14:textId="77777777" w:rsidR="00565FE3" w:rsidRPr="0057644B" w:rsidRDefault="00565FE3" w:rsidP="00C73FF8">
                <w:pPr>
                  <w:spacing w:after="0"/>
                  <w:jc w:val="center"/>
                  <w:rPr>
                    <w:rFonts w:cstheme="minorHAnsi"/>
                    <w:sz w:val="28"/>
                    <w:szCs w:val="28"/>
                  </w:rPr>
                </w:pPr>
                <w:r>
                  <w:rPr>
                    <w:rFonts w:ascii="MS Gothic" w:eastAsia="MS Gothic" w:hAnsi="MS Gothic" w:cstheme="minorHAnsi" w:hint="eastAsia"/>
                  </w:rPr>
                  <w:t>☒</w:t>
                </w:r>
              </w:p>
            </w:tc>
          </w:sdtContent>
        </w:sdt>
      </w:tr>
      <w:tr w:rsidR="00565FE3" w:rsidRPr="00700099" w14:paraId="7DA9CA03" w14:textId="77777777" w:rsidTr="00C73FF8">
        <w:trPr>
          <w:trHeight w:val="405"/>
        </w:trPr>
        <w:tc>
          <w:tcPr>
            <w:tcW w:w="790" w:type="pct"/>
            <w:vMerge/>
            <w:shd w:val="clear" w:color="auto" w:fill="008E40"/>
            <w:vAlign w:val="center"/>
          </w:tcPr>
          <w:p w14:paraId="128F895B" w14:textId="77777777" w:rsidR="00565FE3" w:rsidRPr="00700099" w:rsidRDefault="00565FE3" w:rsidP="00C73FF8">
            <w:pPr>
              <w:spacing w:after="0"/>
              <w:rPr>
                <w:rFonts w:cstheme="minorHAnsi"/>
                <w:sz w:val="18"/>
                <w:szCs w:val="18"/>
              </w:rPr>
            </w:pPr>
          </w:p>
        </w:tc>
        <w:tc>
          <w:tcPr>
            <w:tcW w:w="703" w:type="pct"/>
            <w:vMerge/>
            <w:vAlign w:val="center"/>
          </w:tcPr>
          <w:p w14:paraId="27951C36" w14:textId="77777777" w:rsidR="00565FE3" w:rsidRPr="00700099" w:rsidRDefault="00565FE3" w:rsidP="00C73FF8">
            <w:pPr>
              <w:spacing w:after="0"/>
              <w:rPr>
                <w:rFonts w:cstheme="minorHAnsi"/>
                <w:sz w:val="18"/>
                <w:szCs w:val="18"/>
              </w:rPr>
            </w:pPr>
          </w:p>
        </w:tc>
        <w:tc>
          <w:tcPr>
            <w:tcW w:w="592" w:type="pct"/>
            <w:vMerge/>
            <w:shd w:val="clear" w:color="auto" w:fill="008E40"/>
            <w:vAlign w:val="center"/>
          </w:tcPr>
          <w:p w14:paraId="1E680748" w14:textId="77777777" w:rsidR="00565FE3" w:rsidRPr="00700099" w:rsidRDefault="00565FE3" w:rsidP="00C73FF8">
            <w:pPr>
              <w:spacing w:after="0"/>
              <w:rPr>
                <w:rFonts w:cstheme="minorHAnsi"/>
                <w:sz w:val="18"/>
                <w:szCs w:val="18"/>
              </w:rPr>
            </w:pPr>
          </w:p>
        </w:tc>
        <w:tc>
          <w:tcPr>
            <w:tcW w:w="1671" w:type="pct"/>
            <w:gridSpan w:val="2"/>
            <w:vMerge/>
            <w:vAlign w:val="center"/>
          </w:tcPr>
          <w:p w14:paraId="17EC0975" w14:textId="77777777" w:rsidR="00565FE3" w:rsidRPr="00700099" w:rsidRDefault="00565FE3" w:rsidP="00C73FF8">
            <w:pPr>
              <w:spacing w:after="0"/>
              <w:rPr>
                <w:rFonts w:cstheme="minorHAnsi"/>
                <w:sz w:val="18"/>
                <w:szCs w:val="18"/>
              </w:rPr>
            </w:pPr>
          </w:p>
        </w:tc>
        <w:tc>
          <w:tcPr>
            <w:tcW w:w="520" w:type="pct"/>
            <w:vMerge/>
            <w:shd w:val="clear" w:color="auto" w:fill="008E40"/>
            <w:vAlign w:val="center"/>
          </w:tcPr>
          <w:p w14:paraId="55339F1A" w14:textId="77777777" w:rsidR="00565FE3" w:rsidRPr="00700099"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386B7AD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330873891"/>
            <w14:checkbox>
              <w14:checked w14:val="0"/>
              <w14:checkedState w14:val="2612" w14:font="MS Gothic"/>
              <w14:uncheckedState w14:val="2610" w14:font="MS Gothic"/>
            </w14:checkbox>
          </w:sdtPr>
          <w:sdtEndPr/>
          <w:sdtContent>
            <w:tc>
              <w:tcPr>
                <w:tcW w:w="309" w:type="pct"/>
                <w:vAlign w:val="center"/>
              </w:tcPr>
              <w:p w14:paraId="0E5568FF" w14:textId="77777777" w:rsidR="00565FE3" w:rsidRPr="0057644B" w:rsidRDefault="00565FE3" w:rsidP="00C73FF8">
                <w:pPr>
                  <w:spacing w:after="0"/>
                  <w:jc w:val="center"/>
                  <w:rPr>
                    <w:rFonts w:cstheme="minorHAnsi"/>
                    <w:sz w:val="28"/>
                    <w:szCs w:val="28"/>
                  </w:rPr>
                </w:pPr>
                <w:r>
                  <w:rPr>
                    <w:rFonts w:ascii="MS Gothic" w:eastAsia="MS Gothic" w:hAnsi="MS Gothic" w:cstheme="minorHAnsi" w:hint="eastAsia"/>
                  </w:rPr>
                  <w:t>☐</w:t>
                </w:r>
              </w:p>
            </w:tc>
          </w:sdtContent>
        </w:sdt>
      </w:tr>
      <w:tr w:rsidR="00565FE3" w:rsidRPr="00700099" w14:paraId="67F93F19" w14:textId="77777777" w:rsidTr="00C73FF8">
        <w:trPr>
          <w:trHeight w:val="270"/>
        </w:trPr>
        <w:tc>
          <w:tcPr>
            <w:tcW w:w="1494" w:type="pct"/>
            <w:gridSpan w:val="2"/>
            <w:shd w:val="clear" w:color="auto" w:fill="008E40"/>
            <w:vAlign w:val="center"/>
          </w:tcPr>
          <w:p w14:paraId="75B7CAF3"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26F1C1D7"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14.500.000</w:t>
            </w:r>
            <w:r w:rsidRPr="00700099">
              <w:rPr>
                <w:rFonts w:cstheme="minorHAnsi"/>
                <w:sz w:val="18"/>
                <w:szCs w:val="18"/>
                <w:lang w:val="it"/>
              </w:rPr>
              <w:t>,</w:t>
            </w:r>
            <w:r>
              <w:rPr>
                <w:rFonts w:cstheme="minorHAnsi"/>
                <w:sz w:val="18"/>
                <w:szCs w:val="18"/>
                <w:lang w:val="it"/>
              </w:rPr>
              <w:t>00 €</w:t>
            </w:r>
          </w:p>
        </w:tc>
        <w:tc>
          <w:tcPr>
            <w:tcW w:w="1674" w:type="pct"/>
            <w:gridSpan w:val="2"/>
            <w:shd w:val="clear" w:color="auto" w:fill="008E40"/>
            <w:vAlign w:val="center"/>
          </w:tcPr>
          <w:p w14:paraId="23A62ECC"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395E0BD8"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5.901.500,00 €</w:t>
            </w:r>
          </w:p>
        </w:tc>
      </w:tr>
      <w:tr w:rsidR="00565FE3" w:rsidRPr="00700099" w14:paraId="165717A2" w14:textId="77777777" w:rsidTr="00C73FF8">
        <w:trPr>
          <w:trHeight w:val="270"/>
        </w:trPr>
        <w:tc>
          <w:tcPr>
            <w:tcW w:w="1494" w:type="pct"/>
            <w:gridSpan w:val="2"/>
            <w:shd w:val="clear" w:color="auto" w:fill="008E40"/>
            <w:vAlign w:val="center"/>
          </w:tcPr>
          <w:p w14:paraId="5FF695EB"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11E25189"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R.12</w:t>
            </w:r>
          </w:p>
          <w:p w14:paraId="325E9D3B"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R.14</w:t>
            </w:r>
          </w:p>
          <w:p w14:paraId="72C2BD91"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R.19</w:t>
            </w:r>
          </w:p>
        </w:tc>
        <w:tc>
          <w:tcPr>
            <w:tcW w:w="1674" w:type="pct"/>
            <w:gridSpan w:val="2"/>
            <w:shd w:val="clear" w:color="auto" w:fill="008E40"/>
            <w:vAlign w:val="center"/>
          </w:tcPr>
          <w:p w14:paraId="33EF5B6A"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0092AF2E"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263263DE" w14:textId="77777777" w:rsidR="00565FE3" w:rsidRDefault="00565FE3" w:rsidP="00565FE3">
      <w:pPr>
        <w:spacing w:after="0"/>
      </w:pPr>
    </w:p>
    <w:p w14:paraId="762DFB99"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4B1BCBE8" w14:textId="77777777" w:rsidTr="00C73FF8">
        <w:tc>
          <w:tcPr>
            <w:tcW w:w="5000" w:type="pct"/>
            <w:shd w:val="clear" w:color="auto" w:fill="008E40"/>
            <w:vAlign w:val="center"/>
          </w:tcPr>
          <w:p w14:paraId="5D1A0AC3"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66CB14BE" w14:textId="77777777" w:rsidTr="00C73FF8">
        <w:tc>
          <w:tcPr>
            <w:tcW w:w="5000" w:type="pct"/>
            <w:vAlign w:val="center"/>
          </w:tcPr>
          <w:p w14:paraId="046A60CC" w14:textId="77777777" w:rsidR="00565FE3" w:rsidRDefault="00565FE3" w:rsidP="00C73FF8">
            <w:pPr>
              <w:spacing w:after="0"/>
              <w:rPr>
                <w:rFonts w:cstheme="minorHAnsi"/>
                <w:sz w:val="18"/>
                <w:szCs w:val="18"/>
              </w:rPr>
            </w:pPr>
            <w:r>
              <w:rPr>
                <w:rFonts w:cstheme="minorHAnsi"/>
                <w:sz w:val="18"/>
                <w:szCs w:val="18"/>
              </w:rPr>
              <w:t>SRA19/ACA 19 Azione 1, Azione 2 e Azione 3</w:t>
            </w:r>
          </w:p>
          <w:p w14:paraId="0010199A" w14:textId="77777777" w:rsidR="00565FE3" w:rsidRDefault="00565FE3" w:rsidP="00C73FF8">
            <w:pPr>
              <w:spacing w:after="0"/>
              <w:rPr>
                <w:rFonts w:cstheme="minorHAnsi"/>
                <w:sz w:val="18"/>
                <w:szCs w:val="18"/>
              </w:rPr>
            </w:pPr>
            <w:r>
              <w:rPr>
                <w:rFonts w:cstheme="minorHAnsi"/>
                <w:sz w:val="18"/>
                <w:szCs w:val="18"/>
              </w:rPr>
              <w:t>SRA20/ACA20</w:t>
            </w:r>
          </w:p>
          <w:p w14:paraId="04B2D1DC" w14:textId="77777777" w:rsidR="00565FE3" w:rsidRDefault="00565FE3" w:rsidP="00C73FF8">
            <w:pPr>
              <w:spacing w:after="0"/>
              <w:rPr>
                <w:rFonts w:cstheme="minorHAnsi"/>
                <w:sz w:val="18"/>
                <w:szCs w:val="18"/>
              </w:rPr>
            </w:pPr>
            <w:r>
              <w:rPr>
                <w:rFonts w:cstheme="minorHAnsi"/>
                <w:sz w:val="18"/>
                <w:szCs w:val="18"/>
              </w:rPr>
              <w:t>SRA22/ACA22</w:t>
            </w:r>
          </w:p>
          <w:p w14:paraId="5B299F24" w14:textId="77777777" w:rsidR="00565FE3" w:rsidRPr="00BC6F06" w:rsidRDefault="00565FE3" w:rsidP="00C73FF8">
            <w:pPr>
              <w:spacing w:after="0"/>
              <w:rPr>
                <w:rFonts w:cstheme="minorHAnsi"/>
                <w:sz w:val="18"/>
                <w:szCs w:val="18"/>
              </w:rPr>
            </w:pPr>
            <w:r w:rsidRPr="00C243BC">
              <w:rPr>
                <w:rFonts w:cstheme="minorHAnsi"/>
                <w:sz w:val="18"/>
                <w:szCs w:val="18"/>
                <w:highlight w:val="green"/>
              </w:rPr>
              <w:t xml:space="preserve">Per le cumulabilità tra TRLOM, </w:t>
            </w:r>
            <w:r>
              <w:rPr>
                <w:rFonts w:cstheme="minorHAnsi"/>
                <w:sz w:val="18"/>
                <w:szCs w:val="18"/>
                <w:highlight w:val="green"/>
              </w:rPr>
              <w:t>si fa riferimento a quanto indicato nell’Allegato L d</w:t>
            </w:r>
            <w:r w:rsidRPr="00C243BC">
              <w:rPr>
                <w:rFonts w:cstheme="minorHAnsi"/>
                <w:sz w:val="18"/>
                <w:szCs w:val="18"/>
                <w:highlight w:val="green"/>
              </w:rPr>
              <w:t>el PSR Lombardia 2014-2022 vigente.</w:t>
            </w:r>
          </w:p>
        </w:tc>
      </w:tr>
    </w:tbl>
    <w:p w14:paraId="17E79D89" w14:textId="77777777" w:rsidR="00565FE3" w:rsidRDefault="00565FE3" w:rsidP="00565FE3">
      <w:pPr>
        <w:spacing w:after="0"/>
      </w:pPr>
    </w:p>
    <w:p w14:paraId="2B934273"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Principi di selezione</w:t>
      </w:r>
    </w:p>
    <w:p w14:paraId="4B68F9A9"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10.1.04</w:t>
      </w:r>
      <w:r w:rsidRPr="00260B0A">
        <w:rPr>
          <w:noProof/>
          <w:color w:val="000000"/>
          <w:sz w:val="20"/>
          <w:szCs w:val="20"/>
        </w:rPr>
        <w:t>.</w:t>
      </w:r>
    </w:p>
    <w:p w14:paraId="153EB7F7" w14:textId="77777777" w:rsidR="00565FE3" w:rsidRDefault="00565FE3" w:rsidP="00565FE3">
      <w:pPr>
        <w:spacing w:after="0"/>
        <w:rPr>
          <w:rFonts w:eastAsiaTheme="majorEastAsia"/>
        </w:rPr>
      </w:pPr>
    </w:p>
    <w:p w14:paraId="222443F7"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Criteri di ammissibilità</w:t>
      </w:r>
    </w:p>
    <w:p w14:paraId="64502E46"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10.1.04</w:t>
      </w:r>
      <w:r w:rsidRPr="00260B0A">
        <w:rPr>
          <w:noProof/>
          <w:color w:val="000000"/>
          <w:sz w:val="20"/>
          <w:szCs w:val="20"/>
        </w:rPr>
        <w:t>.</w:t>
      </w:r>
    </w:p>
    <w:p w14:paraId="730C2192" w14:textId="77777777" w:rsidR="00565FE3" w:rsidRDefault="00565FE3" w:rsidP="00565FE3">
      <w:pPr>
        <w:spacing w:after="0"/>
        <w:rPr>
          <w:rFonts w:eastAsiaTheme="majorEastAsia"/>
        </w:rPr>
      </w:pPr>
    </w:p>
    <w:p w14:paraId="3370DEB1" w14:textId="77777777" w:rsidR="00565FE3" w:rsidRPr="00375BB7"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0C1C017F"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10.1.04.</w:t>
      </w:r>
    </w:p>
    <w:p w14:paraId="29722CC5" w14:textId="77777777" w:rsidR="00565FE3" w:rsidRDefault="00565FE3" w:rsidP="00565FE3">
      <w:pPr>
        <w:spacing w:before="40" w:after="0"/>
        <w:rPr>
          <w:noProof/>
          <w:color w:val="000000"/>
          <w:sz w:val="20"/>
          <w:szCs w:val="20"/>
        </w:rPr>
      </w:pPr>
    </w:p>
    <w:p w14:paraId="1C2C4DEC"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6AB60DBB"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6539A535" w14:textId="77777777" w:rsidR="00565FE3" w:rsidRPr="005311B7"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6F83E021" w14:textId="77777777" w:rsidR="00565FE3" w:rsidRPr="00267C67" w:rsidRDefault="00565FE3" w:rsidP="00565FE3">
      <w:pPr>
        <w:spacing w:before="40" w:after="0"/>
        <w:rPr>
          <w:noProof/>
          <w:color w:val="000000"/>
          <w:sz w:val="20"/>
          <w:szCs w:val="20"/>
        </w:rPr>
      </w:pPr>
    </w:p>
    <w:p w14:paraId="313A5830"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Premi (€/Ha/anno)</w:t>
      </w:r>
    </w:p>
    <w:p w14:paraId="2655E934"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10.1.04</w:t>
      </w:r>
      <w:r w:rsidRPr="00260B0A">
        <w:rPr>
          <w:noProof/>
          <w:color w:val="000000"/>
          <w:sz w:val="20"/>
          <w:szCs w:val="20"/>
        </w:rPr>
        <w:t>.</w:t>
      </w:r>
    </w:p>
    <w:p w14:paraId="48E03978" w14:textId="77777777" w:rsidR="00565FE3" w:rsidRPr="001B4A5D" w:rsidRDefault="00565FE3" w:rsidP="00565FE3">
      <w:pPr>
        <w:spacing w:after="0"/>
        <w:rPr>
          <w:rFonts w:eastAsiaTheme="majorEastAsia"/>
        </w:rPr>
      </w:pPr>
    </w:p>
    <w:p w14:paraId="5D0998AB" w14:textId="77777777" w:rsidR="00565FE3" w:rsidRPr="00375BB7" w:rsidRDefault="00565FE3" w:rsidP="00565FE3">
      <w:pPr>
        <w:pStyle w:val="Titolo3"/>
        <w:spacing w:before="0"/>
        <w:rPr>
          <w:i/>
          <w:iCs/>
          <w:color w:val="365F91" w:themeColor="accent1" w:themeShade="BF"/>
          <w:sz w:val="22"/>
          <w:szCs w:val="22"/>
        </w:rPr>
      </w:pPr>
      <w:r w:rsidRPr="00375BB7">
        <w:rPr>
          <w:i/>
          <w:iCs/>
          <w:color w:val="365F91" w:themeColor="accent1" w:themeShade="BF"/>
          <w:sz w:val="22"/>
          <w:szCs w:val="22"/>
        </w:rPr>
        <w:t xml:space="preserve">Degressività </w:t>
      </w:r>
    </w:p>
    <w:p w14:paraId="5432BD6C" w14:textId="77777777" w:rsidR="00565FE3" w:rsidRDefault="00565FE3" w:rsidP="00565FE3">
      <w:pPr>
        <w:spacing w:before="40" w:after="0"/>
        <w:rPr>
          <w:noProof/>
          <w:color w:val="000000"/>
          <w:sz w:val="20"/>
          <w:szCs w:val="20"/>
        </w:rPr>
      </w:pPr>
      <w:r>
        <w:rPr>
          <w:noProof/>
          <w:color w:val="000000"/>
          <w:sz w:val="20"/>
          <w:szCs w:val="20"/>
        </w:rPr>
        <w:t xml:space="preserve">Non prevista. </w:t>
      </w:r>
    </w:p>
    <w:p w14:paraId="3999C841" w14:textId="77777777" w:rsidR="00565FE3" w:rsidRPr="006C3EFC" w:rsidRDefault="00565FE3" w:rsidP="00565FE3"/>
    <w:p w14:paraId="5BA42E4B" w14:textId="77777777" w:rsidR="00565FE3" w:rsidRDefault="00565FE3" w:rsidP="00565FE3">
      <w:pPr>
        <w:spacing w:after="200" w:line="276" w:lineRule="auto"/>
        <w:rPr>
          <w:rFonts w:asciiTheme="majorHAnsi" w:eastAsiaTheme="majorEastAsia" w:hAnsiTheme="majorHAnsi" w:cstheme="majorBidi"/>
          <w:color w:val="008000"/>
          <w:sz w:val="26"/>
          <w:szCs w:val="26"/>
        </w:rPr>
      </w:pPr>
      <w:r>
        <w:br w:type="page"/>
      </w:r>
    </w:p>
    <w:p w14:paraId="4490D46E" w14:textId="77777777" w:rsidR="00565FE3" w:rsidRPr="00F509EC" w:rsidRDefault="00565FE3" w:rsidP="00565FE3">
      <w:pPr>
        <w:pStyle w:val="Titolo2"/>
        <w:rPr>
          <w:rFonts w:asciiTheme="minorHAnsi" w:hAnsiTheme="minorHAnsi" w:cstheme="minorHAnsi"/>
          <w:b/>
          <w:bCs/>
          <w:noProof/>
        </w:rPr>
      </w:pPr>
      <w:bookmarkStart w:id="58" w:name="_Toc133425212"/>
      <w:r w:rsidRPr="00F509EC">
        <w:rPr>
          <w:rFonts w:asciiTheme="minorHAnsi" w:hAnsiTheme="minorHAnsi" w:cstheme="minorHAnsi"/>
          <w:b/>
          <w:bCs/>
        </w:rPr>
        <w:t>TRLOM-10.1.07 -</w:t>
      </w:r>
      <w:r w:rsidRPr="00F509EC">
        <w:rPr>
          <w:rFonts w:asciiTheme="minorHAnsi" w:hAnsiTheme="minorHAnsi" w:cstheme="minorHAnsi"/>
          <w:b/>
          <w:bCs/>
          <w:noProof/>
        </w:rPr>
        <w:t xml:space="preserve"> Transizione – Mantenimento funzionale per le zone umide Lombardia</w:t>
      </w:r>
      <w:bookmarkEnd w:id="58"/>
    </w:p>
    <w:p w14:paraId="033249FE"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3B4D5A6F"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l’OP 10.1.07.</w:t>
      </w:r>
    </w:p>
    <w:p w14:paraId="219320E8" w14:textId="77777777" w:rsidR="00565FE3" w:rsidRPr="00F509EC" w:rsidRDefault="00565FE3" w:rsidP="00565FE3">
      <w:pPr>
        <w:spacing w:after="0"/>
      </w:pPr>
    </w:p>
    <w:p w14:paraId="246220D3"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5"/>
        <w:gridCol w:w="1424"/>
        <w:gridCol w:w="1201"/>
        <w:gridCol w:w="1048"/>
        <w:gridCol w:w="2340"/>
        <w:gridCol w:w="1055"/>
        <w:gridCol w:w="840"/>
        <w:gridCol w:w="627"/>
      </w:tblGrid>
      <w:tr w:rsidR="00565FE3" w:rsidRPr="00700099" w14:paraId="5EC2DA7D" w14:textId="77777777" w:rsidTr="00C73FF8">
        <w:trPr>
          <w:trHeight w:val="405"/>
        </w:trPr>
        <w:tc>
          <w:tcPr>
            <w:tcW w:w="792" w:type="pct"/>
            <w:vMerge w:val="restart"/>
            <w:shd w:val="clear" w:color="auto" w:fill="008E40"/>
            <w:vAlign w:val="center"/>
          </w:tcPr>
          <w:p w14:paraId="63920F80"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2" w:type="pct"/>
            <w:vMerge w:val="restart"/>
            <w:vAlign w:val="center"/>
          </w:tcPr>
          <w:p w14:paraId="75697AF6"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TRLOM-10.1.07</w:t>
            </w:r>
          </w:p>
        </w:tc>
        <w:tc>
          <w:tcPr>
            <w:tcW w:w="592" w:type="pct"/>
            <w:vMerge w:val="restart"/>
            <w:shd w:val="clear" w:color="auto" w:fill="008E40"/>
            <w:vAlign w:val="center"/>
          </w:tcPr>
          <w:p w14:paraId="6A9F2AEC"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773E8DCD"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TRLOM-10.1.07 - Transizione – Mantenimento funzionale per le zone umide Lombardia</w:t>
            </w:r>
          </w:p>
        </w:tc>
        <w:tc>
          <w:tcPr>
            <w:tcW w:w="520" w:type="pct"/>
            <w:vMerge w:val="restart"/>
            <w:shd w:val="clear" w:color="auto" w:fill="008E40"/>
            <w:vAlign w:val="center"/>
          </w:tcPr>
          <w:p w14:paraId="35D2EB28"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779436C5"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1238468832"/>
            <w14:checkbox>
              <w14:checked w14:val="1"/>
              <w14:checkedState w14:val="2612" w14:font="MS Gothic"/>
              <w14:uncheckedState w14:val="2610" w14:font="MS Gothic"/>
            </w14:checkbox>
          </w:sdtPr>
          <w:sdtEndPr/>
          <w:sdtContent>
            <w:tc>
              <w:tcPr>
                <w:tcW w:w="310" w:type="pct"/>
                <w:vAlign w:val="center"/>
              </w:tcPr>
              <w:p w14:paraId="0C060A39"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1033BE05" w14:textId="77777777" w:rsidTr="00C73FF8">
        <w:trPr>
          <w:trHeight w:val="405"/>
        </w:trPr>
        <w:tc>
          <w:tcPr>
            <w:tcW w:w="792" w:type="pct"/>
            <w:vMerge/>
            <w:shd w:val="clear" w:color="auto" w:fill="008E40"/>
            <w:vAlign w:val="center"/>
          </w:tcPr>
          <w:p w14:paraId="7444C692" w14:textId="77777777" w:rsidR="00565FE3" w:rsidRPr="00700099" w:rsidRDefault="00565FE3" w:rsidP="00C73FF8">
            <w:pPr>
              <w:spacing w:after="0"/>
              <w:rPr>
                <w:rFonts w:cstheme="minorHAnsi"/>
                <w:sz w:val="18"/>
                <w:szCs w:val="18"/>
              </w:rPr>
            </w:pPr>
          </w:p>
        </w:tc>
        <w:tc>
          <w:tcPr>
            <w:tcW w:w="702" w:type="pct"/>
            <w:vMerge/>
            <w:vAlign w:val="center"/>
          </w:tcPr>
          <w:p w14:paraId="0D82D517" w14:textId="77777777" w:rsidR="00565FE3" w:rsidRPr="00700099" w:rsidRDefault="00565FE3" w:rsidP="00C73FF8">
            <w:pPr>
              <w:spacing w:after="0"/>
              <w:rPr>
                <w:rFonts w:cstheme="minorHAnsi"/>
                <w:sz w:val="18"/>
                <w:szCs w:val="18"/>
              </w:rPr>
            </w:pPr>
          </w:p>
        </w:tc>
        <w:tc>
          <w:tcPr>
            <w:tcW w:w="592" w:type="pct"/>
            <w:vMerge/>
            <w:shd w:val="clear" w:color="auto" w:fill="008E40"/>
            <w:vAlign w:val="center"/>
          </w:tcPr>
          <w:p w14:paraId="6F35852E" w14:textId="77777777" w:rsidR="00565FE3" w:rsidRPr="00700099" w:rsidRDefault="00565FE3" w:rsidP="00C73FF8">
            <w:pPr>
              <w:spacing w:after="0"/>
              <w:rPr>
                <w:rFonts w:cstheme="minorHAnsi"/>
                <w:sz w:val="18"/>
                <w:szCs w:val="18"/>
              </w:rPr>
            </w:pPr>
          </w:p>
        </w:tc>
        <w:tc>
          <w:tcPr>
            <w:tcW w:w="1671" w:type="pct"/>
            <w:gridSpan w:val="2"/>
            <w:vMerge/>
            <w:vAlign w:val="center"/>
          </w:tcPr>
          <w:p w14:paraId="73432DE5" w14:textId="77777777" w:rsidR="00565FE3" w:rsidRPr="00700099" w:rsidRDefault="00565FE3" w:rsidP="00C73FF8">
            <w:pPr>
              <w:spacing w:after="0"/>
              <w:rPr>
                <w:rFonts w:cstheme="minorHAnsi"/>
                <w:sz w:val="18"/>
                <w:szCs w:val="18"/>
              </w:rPr>
            </w:pPr>
          </w:p>
        </w:tc>
        <w:tc>
          <w:tcPr>
            <w:tcW w:w="520" w:type="pct"/>
            <w:vMerge/>
            <w:shd w:val="clear" w:color="auto" w:fill="008E40"/>
            <w:vAlign w:val="center"/>
          </w:tcPr>
          <w:p w14:paraId="73449184" w14:textId="77777777" w:rsidR="00565FE3" w:rsidRPr="00700099"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288F616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862088714"/>
            <w14:checkbox>
              <w14:checked w14:val="0"/>
              <w14:checkedState w14:val="2612" w14:font="MS Gothic"/>
              <w14:uncheckedState w14:val="2610" w14:font="MS Gothic"/>
            </w14:checkbox>
          </w:sdtPr>
          <w:sdtEndPr/>
          <w:sdtContent>
            <w:tc>
              <w:tcPr>
                <w:tcW w:w="310" w:type="pct"/>
                <w:vAlign w:val="center"/>
              </w:tcPr>
              <w:p w14:paraId="1F97736C"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01C68E25" w14:textId="77777777" w:rsidTr="00C73FF8">
        <w:trPr>
          <w:trHeight w:val="270"/>
        </w:trPr>
        <w:tc>
          <w:tcPr>
            <w:tcW w:w="1494" w:type="pct"/>
            <w:gridSpan w:val="2"/>
            <w:shd w:val="clear" w:color="auto" w:fill="008E40"/>
            <w:vAlign w:val="center"/>
          </w:tcPr>
          <w:p w14:paraId="2C0D79BE"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1C044325"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150.000</w:t>
            </w:r>
            <w:r w:rsidRPr="00700099">
              <w:rPr>
                <w:rFonts w:cstheme="minorHAnsi"/>
                <w:sz w:val="18"/>
                <w:szCs w:val="18"/>
                <w:lang w:val="it"/>
              </w:rPr>
              <w:t>,</w:t>
            </w:r>
            <w:r>
              <w:rPr>
                <w:rFonts w:cstheme="minorHAnsi"/>
                <w:sz w:val="18"/>
                <w:szCs w:val="18"/>
                <w:lang w:val="it"/>
              </w:rPr>
              <w:t>00 €</w:t>
            </w:r>
          </w:p>
        </w:tc>
        <w:tc>
          <w:tcPr>
            <w:tcW w:w="1673" w:type="pct"/>
            <w:gridSpan w:val="2"/>
            <w:shd w:val="clear" w:color="auto" w:fill="008E40"/>
            <w:vAlign w:val="center"/>
          </w:tcPr>
          <w:p w14:paraId="6A90A31A"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49CE1348"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61.050,00 €</w:t>
            </w:r>
          </w:p>
        </w:tc>
      </w:tr>
      <w:tr w:rsidR="00565FE3" w:rsidRPr="00700099" w14:paraId="398C7FE3" w14:textId="77777777" w:rsidTr="00C73FF8">
        <w:trPr>
          <w:trHeight w:val="270"/>
        </w:trPr>
        <w:tc>
          <w:tcPr>
            <w:tcW w:w="1494" w:type="pct"/>
            <w:gridSpan w:val="2"/>
            <w:shd w:val="clear" w:color="auto" w:fill="008E40"/>
            <w:vAlign w:val="center"/>
          </w:tcPr>
          <w:p w14:paraId="3947E4E1"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16245180"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R.31</w:t>
            </w:r>
          </w:p>
          <w:p w14:paraId="0A576A1A" w14:textId="77777777" w:rsidR="00565FE3" w:rsidRPr="009A7721" w:rsidRDefault="00565FE3" w:rsidP="00C73FF8">
            <w:pPr>
              <w:spacing w:after="0"/>
              <w:jc w:val="center"/>
              <w:rPr>
                <w:rFonts w:cstheme="minorHAnsi"/>
                <w:sz w:val="18"/>
                <w:szCs w:val="18"/>
                <w:highlight w:val="green"/>
                <w:lang w:val="it"/>
              </w:rPr>
            </w:pPr>
            <w:r w:rsidRPr="00FC411E">
              <w:rPr>
                <w:rFonts w:cstheme="minorHAnsi"/>
                <w:sz w:val="18"/>
                <w:szCs w:val="18"/>
                <w:highlight w:val="yellow"/>
                <w:lang w:val="it"/>
              </w:rPr>
              <w:t>R.34</w:t>
            </w:r>
          </w:p>
        </w:tc>
        <w:tc>
          <w:tcPr>
            <w:tcW w:w="1673" w:type="pct"/>
            <w:gridSpan w:val="2"/>
            <w:shd w:val="clear" w:color="auto" w:fill="008E40"/>
            <w:vAlign w:val="center"/>
          </w:tcPr>
          <w:p w14:paraId="568E2FAD"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27C7DD96"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5E12EA60" w14:textId="77777777" w:rsidR="00565FE3" w:rsidRDefault="00565FE3" w:rsidP="00565FE3">
      <w:pPr>
        <w:spacing w:after="0"/>
      </w:pPr>
    </w:p>
    <w:p w14:paraId="16B64696"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4FA35414" w14:textId="77777777" w:rsidTr="00C73FF8">
        <w:tc>
          <w:tcPr>
            <w:tcW w:w="5000" w:type="pct"/>
            <w:shd w:val="clear" w:color="auto" w:fill="008E40"/>
            <w:vAlign w:val="center"/>
          </w:tcPr>
          <w:p w14:paraId="69BE9692"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10B178D9" w14:textId="77777777" w:rsidTr="00C73FF8">
        <w:tc>
          <w:tcPr>
            <w:tcW w:w="5000" w:type="pct"/>
            <w:vAlign w:val="center"/>
          </w:tcPr>
          <w:p w14:paraId="47DD5277" w14:textId="77777777" w:rsidR="00565FE3" w:rsidRPr="00BC6F06" w:rsidRDefault="00565FE3" w:rsidP="00C73FF8">
            <w:pPr>
              <w:spacing w:after="0"/>
              <w:rPr>
                <w:rFonts w:cstheme="minorHAnsi"/>
                <w:sz w:val="18"/>
                <w:szCs w:val="18"/>
              </w:rPr>
            </w:pPr>
            <w:r>
              <w:rPr>
                <w:rFonts w:cstheme="minorHAnsi"/>
                <w:sz w:val="18"/>
                <w:szCs w:val="18"/>
              </w:rPr>
              <w:t xml:space="preserve">Nessuna cumulabilità </w:t>
            </w:r>
            <w:r w:rsidRPr="00A108DB">
              <w:rPr>
                <w:rFonts w:cstheme="minorHAnsi"/>
                <w:strike/>
                <w:color w:val="FF0000"/>
                <w:sz w:val="18"/>
                <w:szCs w:val="18"/>
              </w:rPr>
              <w:t>con le ACA.</w:t>
            </w:r>
            <w:r w:rsidRPr="00A108DB">
              <w:rPr>
                <w:rFonts w:cstheme="minorHAnsi"/>
                <w:color w:val="FF0000"/>
                <w:sz w:val="18"/>
                <w:szCs w:val="18"/>
              </w:rPr>
              <w:t xml:space="preserve"> </w:t>
            </w:r>
          </w:p>
        </w:tc>
      </w:tr>
    </w:tbl>
    <w:p w14:paraId="0375D99A" w14:textId="77777777" w:rsidR="00565FE3" w:rsidRDefault="00565FE3" w:rsidP="00565FE3">
      <w:pPr>
        <w:spacing w:after="0"/>
      </w:pPr>
    </w:p>
    <w:p w14:paraId="5B29A855"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Principi di selezione</w:t>
      </w:r>
    </w:p>
    <w:p w14:paraId="682BB857"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10.1.07</w:t>
      </w:r>
      <w:r w:rsidRPr="00260B0A">
        <w:rPr>
          <w:noProof/>
          <w:color w:val="000000"/>
          <w:sz w:val="20"/>
          <w:szCs w:val="20"/>
        </w:rPr>
        <w:t>.</w:t>
      </w:r>
    </w:p>
    <w:p w14:paraId="704BDE49" w14:textId="77777777" w:rsidR="00565FE3" w:rsidRDefault="00565FE3" w:rsidP="00565FE3">
      <w:pPr>
        <w:spacing w:after="0"/>
        <w:rPr>
          <w:rFonts w:eastAsiaTheme="majorEastAsia"/>
        </w:rPr>
      </w:pPr>
    </w:p>
    <w:p w14:paraId="299B79F3"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Criteri di ammissibilità</w:t>
      </w:r>
    </w:p>
    <w:p w14:paraId="4CA23A9D"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10.1.07</w:t>
      </w:r>
      <w:r w:rsidRPr="00260B0A">
        <w:rPr>
          <w:noProof/>
          <w:color w:val="000000"/>
          <w:sz w:val="20"/>
          <w:szCs w:val="20"/>
        </w:rPr>
        <w:t>.</w:t>
      </w:r>
    </w:p>
    <w:p w14:paraId="06AF82FD" w14:textId="77777777" w:rsidR="00565FE3" w:rsidRDefault="00565FE3" w:rsidP="00565FE3">
      <w:pPr>
        <w:spacing w:after="0"/>
        <w:rPr>
          <w:rFonts w:eastAsiaTheme="majorEastAsia"/>
        </w:rPr>
      </w:pPr>
    </w:p>
    <w:p w14:paraId="1640D13F" w14:textId="77777777" w:rsidR="00565FE3" w:rsidRPr="003B0023"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4FA80D3E"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10.1.07</w:t>
      </w:r>
      <w:r w:rsidRPr="00260B0A">
        <w:rPr>
          <w:noProof/>
          <w:color w:val="000000"/>
          <w:sz w:val="20"/>
          <w:szCs w:val="20"/>
        </w:rPr>
        <w:t>.</w:t>
      </w:r>
    </w:p>
    <w:p w14:paraId="7D10D591" w14:textId="77777777" w:rsidR="00565FE3" w:rsidRDefault="00565FE3" w:rsidP="00565FE3">
      <w:pPr>
        <w:spacing w:before="40" w:after="0"/>
        <w:rPr>
          <w:noProof/>
          <w:color w:val="000000"/>
          <w:sz w:val="20"/>
          <w:szCs w:val="20"/>
        </w:rPr>
      </w:pPr>
    </w:p>
    <w:p w14:paraId="09DE17E9"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2847FF6B"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6D1E6111" w14:textId="77777777" w:rsidR="00565FE3"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417EC808" w14:textId="77777777" w:rsidR="00565FE3" w:rsidRDefault="00565FE3" w:rsidP="00565FE3">
      <w:pPr>
        <w:spacing w:after="0"/>
        <w:rPr>
          <w:rFonts w:eastAsiaTheme="majorEastAsia"/>
        </w:rPr>
      </w:pPr>
    </w:p>
    <w:p w14:paraId="37CCA250"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Premi (€/Ha/anno)</w:t>
      </w:r>
    </w:p>
    <w:p w14:paraId="407BB4DF"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10.1.07.</w:t>
      </w:r>
    </w:p>
    <w:p w14:paraId="64D6B8BC" w14:textId="77777777" w:rsidR="00565FE3" w:rsidRPr="001B4A5D" w:rsidRDefault="00565FE3" w:rsidP="00565FE3">
      <w:pPr>
        <w:spacing w:after="0"/>
        <w:rPr>
          <w:rFonts w:eastAsiaTheme="majorEastAsia"/>
        </w:rPr>
      </w:pPr>
    </w:p>
    <w:p w14:paraId="1C79E974"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 xml:space="preserve">Degressività </w:t>
      </w:r>
    </w:p>
    <w:p w14:paraId="0BFDC2DD" w14:textId="77777777" w:rsidR="00565FE3" w:rsidRDefault="00565FE3" w:rsidP="00565FE3">
      <w:pPr>
        <w:spacing w:before="40" w:after="0"/>
        <w:rPr>
          <w:noProof/>
          <w:color w:val="000000"/>
          <w:sz w:val="20"/>
          <w:szCs w:val="20"/>
        </w:rPr>
      </w:pPr>
      <w:r>
        <w:rPr>
          <w:noProof/>
          <w:color w:val="000000"/>
          <w:sz w:val="20"/>
          <w:szCs w:val="20"/>
        </w:rPr>
        <w:t xml:space="preserve">Non prevista. </w:t>
      </w:r>
    </w:p>
    <w:p w14:paraId="212942D9"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46F638E7" w14:textId="77777777" w:rsidR="00565FE3" w:rsidRPr="00F509EC" w:rsidRDefault="00565FE3" w:rsidP="00565FE3">
      <w:pPr>
        <w:pStyle w:val="Titolo2"/>
        <w:rPr>
          <w:rFonts w:asciiTheme="minorHAnsi" w:hAnsiTheme="minorHAnsi" w:cstheme="minorHAnsi"/>
          <w:b/>
          <w:bCs/>
        </w:rPr>
      </w:pPr>
      <w:bookmarkStart w:id="59" w:name="_Toc133425213"/>
      <w:r w:rsidRPr="00F509EC">
        <w:rPr>
          <w:rFonts w:asciiTheme="minorHAnsi" w:hAnsiTheme="minorHAnsi" w:cstheme="minorHAnsi"/>
          <w:b/>
          <w:bCs/>
        </w:rPr>
        <w:t>TRLOM-10.1.08 - Transizione – Salvaguardia dei canneti, cariceti, molinieti Lombardia</w:t>
      </w:r>
      <w:bookmarkEnd w:id="59"/>
    </w:p>
    <w:p w14:paraId="6EF1C6FD"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4C6BC647"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l’OP 10.1.08.</w:t>
      </w:r>
    </w:p>
    <w:p w14:paraId="5DA2810F" w14:textId="77777777" w:rsidR="00565FE3" w:rsidRPr="00F509EC" w:rsidRDefault="00565FE3" w:rsidP="00565FE3">
      <w:pPr>
        <w:spacing w:after="0"/>
      </w:pPr>
    </w:p>
    <w:p w14:paraId="3E3E1289"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5"/>
        <w:gridCol w:w="1424"/>
        <w:gridCol w:w="1201"/>
        <w:gridCol w:w="1048"/>
        <w:gridCol w:w="2340"/>
        <w:gridCol w:w="1055"/>
        <w:gridCol w:w="840"/>
        <w:gridCol w:w="627"/>
      </w:tblGrid>
      <w:tr w:rsidR="00565FE3" w:rsidRPr="00700099" w14:paraId="644DEFBA" w14:textId="77777777" w:rsidTr="00C73FF8">
        <w:trPr>
          <w:trHeight w:val="405"/>
        </w:trPr>
        <w:tc>
          <w:tcPr>
            <w:tcW w:w="792" w:type="pct"/>
            <w:vMerge w:val="restart"/>
            <w:shd w:val="clear" w:color="auto" w:fill="008E40"/>
            <w:vAlign w:val="center"/>
          </w:tcPr>
          <w:p w14:paraId="6E59F5CC"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2" w:type="pct"/>
            <w:vMerge w:val="restart"/>
            <w:vAlign w:val="center"/>
          </w:tcPr>
          <w:p w14:paraId="0C377FC2"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TRLOM-10.1.08</w:t>
            </w:r>
          </w:p>
        </w:tc>
        <w:tc>
          <w:tcPr>
            <w:tcW w:w="592" w:type="pct"/>
            <w:vMerge w:val="restart"/>
            <w:shd w:val="clear" w:color="auto" w:fill="008E40"/>
            <w:vAlign w:val="center"/>
          </w:tcPr>
          <w:p w14:paraId="482CF7A3"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002510F8"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TRLOM-10.1.08 - Transizione – Salvaguardia dei canneti, cariceti, molinieti Lombardia</w:t>
            </w:r>
          </w:p>
        </w:tc>
        <w:tc>
          <w:tcPr>
            <w:tcW w:w="520" w:type="pct"/>
            <w:vMerge w:val="restart"/>
            <w:shd w:val="clear" w:color="auto" w:fill="008E40"/>
            <w:vAlign w:val="center"/>
          </w:tcPr>
          <w:p w14:paraId="2908AB06"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4C95D01C"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165863800"/>
            <w14:checkbox>
              <w14:checked w14:val="1"/>
              <w14:checkedState w14:val="2612" w14:font="MS Gothic"/>
              <w14:uncheckedState w14:val="2610" w14:font="MS Gothic"/>
            </w14:checkbox>
          </w:sdtPr>
          <w:sdtEndPr/>
          <w:sdtContent>
            <w:tc>
              <w:tcPr>
                <w:tcW w:w="310" w:type="pct"/>
                <w:vAlign w:val="center"/>
              </w:tcPr>
              <w:p w14:paraId="2A5D9C9D"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72B4ADF1" w14:textId="77777777" w:rsidTr="00C73FF8">
        <w:trPr>
          <w:trHeight w:val="405"/>
        </w:trPr>
        <w:tc>
          <w:tcPr>
            <w:tcW w:w="792" w:type="pct"/>
            <w:vMerge/>
            <w:shd w:val="clear" w:color="auto" w:fill="008E40"/>
            <w:vAlign w:val="center"/>
          </w:tcPr>
          <w:p w14:paraId="1CF2915B" w14:textId="77777777" w:rsidR="00565FE3" w:rsidRPr="00700099" w:rsidRDefault="00565FE3" w:rsidP="00C73FF8">
            <w:pPr>
              <w:spacing w:after="0"/>
              <w:rPr>
                <w:rFonts w:cstheme="minorHAnsi"/>
                <w:sz w:val="18"/>
                <w:szCs w:val="18"/>
              </w:rPr>
            </w:pPr>
          </w:p>
        </w:tc>
        <w:tc>
          <w:tcPr>
            <w:tcW w:w="702" w:type="pct"/>
            <w:vMerge/>
            <w:vAlign w:val="center"/>
          </w:tcPr>
          <w:p w14:paraId="20BF2148" w14:textId="77777777" w:rsidR="00565FE3" w:rsidRPr="00700099" w:rsidRDefault="00565FE3" w:rsidP="00C73FF8">
            <w:pPr>
              <w:spacing w:after="0"/>
              <w:rPr>
                <w:rFonts w:cstheme="minorHAnsi"/>
                <w:sz w:val="18"/>
                <w:szCs w:val="18"/>
              </w:rPr>
            </w:pPr>
          </w:p>
        </w:tc>
        <w:tc>
          <w:tcPr>
            <w:tcW w:w="592" w:type="pct"/>
            <w:vMerge/>
            <w:shd w:val="clear" w:color="auto" w:fill="008E40"/>
            <w:vAlign w:val="center"/>
          </w:tcPr>
          <w:p w14:paraId="5F6C9D19" w14:textId="77777777" w:rsidR="00565FE3" w:rsidRPr="00700099" w:rsidRDefault="00565FE3" w:rsidP="00C73FF8">
            <w:pPr>
              <w:spacing w:after="0"/>
              <w:rPr>
                <w:rFonts w:cstheme="minorHAnsi"/>
                <w:sz w:val="18"/>
                <w:szCs w:val="18"/>
              </w:rPr>
            </w:pPr>
          </w:p>
        </w:tc>
        <w:tc>
          <w:tcPr>
            <w:tcW w:w="1671" w:type="pct"/>
            <w:gridSpan w:val="2"/>
            <w:vMerge/>
            <w:vAlign w:val="center"/>
          </w:tcPr>
          <w:p w14:paraId="64D3AF08" w14:textId="77777777" w:rsidR="00565FE3" w:rsidRPr="00700099" w:rsidRDefault="00565FE3" w:rsidP="00C73FF8">
            <w:pPr>
              <w:spacing w:after="0"/>
              <w:rPr>
                <w:rFonts w:cstheme="minorHAnsi"/>
                <w:sz w:val="18"/>
                <w:szCs w:val="18"/>
              </w:rPr>
            </w:pPr>
          </w:p>
        </w:tc>
        <w:tc>
          <w:tcPr>
            <w:tcW w:w="520" w:type="pct"/>
            <w:vMerge/>
            <w:shd w:val="clear" w:color="auto" w:fill="008E40"/>
            <w:vAlign w:val="center"/>
          </w:tcPr>
          <w:p w14:paraId="27EEB5C7" w14:textId="77777777" w:rsidR="00565FE3" w:rsidRPr="00700099"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0BC04E0A"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715887178"/>
            <w14:checkbox>
              <w14:checked w14:val="0"/>
              <w14:checkedState w14:val="2612" w14:font="MS Gothic"/>
              <w14:uncheckedState w14:val="2610" w14:font="MS Gothic"/>
            </w14:checkbox>
          </w:sdtPr>
          <w:sdtEndPr/>
          <w:sdtContent>
            <w:tc>
              <w:tcPr>
                <w:tcW w:w="310" w:type="pct"/>
                <w:vAlign w:val="center"/>
              </w:tcPr>
              <w:p w14:paraId="6B7E98B1"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178B4B0D" w14:textId="77777777" w:rsidTr="00C73FF8">
        <w:trPr>
          <w:trHeight w:val="270"/>
        </w:trPr>
        <w:tc>
          <w:tcPr>
            <w:tcW w:w="1494" w:type="pct"/>
            <w:gridSpan w:val="2"/>
            <w:shd w:val="clear" w:color="auto" w:fill="008E40"/>
            <w:vAlign w:val="center"/>
          </w:tcPr>
          <w:p w14:paraId="1881E945"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4ADEB323"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300.000</w:t>
            </w:r>
            <w:r w:rsidRPr="00700099">
              <w:rPr>
                <w:rFonts w:cstheme="minorHAnsi"/>
                <w:sz w:val="18"/>
                <w:szCs w:val="18"/>
                <w:lang w:val="it"/>
              </w:rPr>
              <w:t>,</w:t>
            </w:r>
            <w:r>
              <w:rPr>
                <w:rFonts w:cstheme="minorHAnsi"/>
                <w:sz w:val="18"/>
                <w:szCs w:val="18"/>
                <w:lang w:val="it"/>
              </w:rPr>
              <w:t>00 €</w:t>
            </w:r>
          </w:p>
        </w:tc>
        <w:tc>
          <w:tcPr>
            <w:tcW w:w="1673" w:type="pct"/>
            <w:gridSpan w:val="2"/>
            <w:shd w:val="clear" w:color="auto" w:fill="008E40"/>
            <w:vAlign w:val="center"/>
          </w:tcPr>
          <w:p w14:paraId="5C8B32F5"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632EDAC3"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122.100,00 €</w:t>
            </w:r>
          </w:p>
        </w:tc>
      </w:tr>
      <w:tr w:rsidR="00565FE3" w:rsidRPr="00700099" w14:paraId="55F28923" w14:textId="77777777" w:rsidTr="00C73FF8">
        <w:trPr>
          <w:trHeight w:val="270"/>
        </w:trPr>
        <w:tc>
          <w:tcPr>
            <w:tcW w:w="1494" w:type="pct"/>
            <w:gridSpan w:val="2"/>
            <w:shd w:val="clear" w:color="auto" w:fill="008E40"/>
            <w:vAlign w:val="center"/>
          </w:tcPr>
          <w:p w14:paraId="55CAEDE4"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65151832"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R.31</w:t>
            </w:r>
          </w:p>
        </w:tc>
        <w:tc>
          <w:tcPr>
            <w:tcW w:w="1673" w:type="pct"/>
            <w:gridSpan w:val="2"/>
            <w:shd w:val="clear" w:color="auto" w:fill="008E40"/>
            <w:vAlign w:val="center"/>
          </w:tcPr>
          <w:p w14:paraId="754E243B"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51D0E51E"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5483EA5E" w14:textId="77777777" w:rsidR="00565FE3" w:rsidRDefault="00565FE3" w:rsidP="00565FE3">
      <w:pPr>
        <w:spacing w:after="0"/>
      </w:pPr>
    </w:p>
    <w:p w14:paraId="63C2EC24"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79DB120B" w14:textId="77777777" w:rsidTr="00C73FF8">
        <w:tc>
          <w:tcPr>
            <w:tcW w:w="5000" w:type="pct"/>
            <w:shd w:val="clear" w:color="auto" w:fill="008E40"/>
            <w:vAlign w:val="center"/>
          </w:tcPr>
          <w:p w14:paraId="47EA12AB"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72F70A9D" w14:textId="77777777" w:rsidTr="00C73FF8">
        <w:tc>
          <w:tcPr>
            <w:tcW w:w="5000" w:type="pct"/>
            <w:vAlign w:val="center"/>
          </w:tcPr>
          <w:p w14:paraId="64502DB9" w14:textId="77777777" w:rsidR="00565FE3" w:rsidRPr="00BC6F06" w:rsidRDefault="00565FE3" w:rsidP="00C73FF8">
            <w:pPr>
              <w:spacing w:after="0"/>
              <w:rPr>
                <w:rFonts w:cstheme="minorHAnsi"/>
                <w:sz w:val="18"/>
                <w:szCs w:val="18"/>
              </w:rPr>
            </w:pPr>
            <w:r>
              <w:rPr>
                <w:rFonts w:cstheme="minorHAnsi"/>
                <w:sz w:val="18"/>
                <w:szCs w:val="18"/>
              </w:rPr>
              <w:t xml:space="preserve">Nessuna cumulabilità </w:t>
            </w:r>
            <w:r w:rsidRPr="00A108DB">
              <w:rPr>
                <w:rFonts w:cstheme="minorHAnsi"/>
                <w:strike/>
                <w:color w:val="FF0000"/>
                <w:sz w:val="18"/>
                <w:szCs w:val="18"/>
              </w:rPr>
              <w:t>con le ACA.</w:t>
            </w:r>
            <w:r w:rsidRPr="00A108DB">
              <w:rPr>
                <w:rFonts w:cstheme="minorHAnsi"/>
                <w:color w:val="FF0000"/>
                <w:sz w:val="18"/>
                <w:szCs w:val="18"/>
              </w:rPr>
              <w:t xml:space="preserve"> </w:t>
            </w:r>
          </w:p>
        </w:tc>
      </w:tr>
    </w:tbl>
    <w:p w14:paraId="0A5F2545" w14:textId="77777777" w:rsidR="00565FE3" w:rsidRDefault="00565FE3" w:rsidP="00565FE3">
      <w:pPr>
        <w:spacing w:after="0"/>
      </w:pPr>
    </w:p>
    <w:p w14:paraId="7F2581D5"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Principi di selezione</w:t>
      </w:r>
    </w:p>
    <w:p w14:paraId="5CF2CA4E"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10.1.08</w:t>
      </w:r>
      <w:r w:rsidRPr="00260B0A">
        <w:rPr>
          <w:noProof/>
          <w:color w:val="000000"/>
          <w:sz w:val="20"/>
          <w:szCs w:val="20"/>
        </w:rPr>
        <w:t>.</w:t>
      </w:r>
    </w:p>
    <w:p w14:paraId="6947EAF9" w14:textId="77777777" w:rsidR="00565FE3" w:rsidRDefault="00565FE3" w:rsidP="00565FE3">
      <w:pPr>
        <w:spacing w:after="0"/>
        <w:rPr>
          <w:rFonts w:eastAsiaTheme="majorEastAsia"/>
        </w:rPr>
      </w:pPr>
    </w:p>
    <w:p w14:paraId="070E4E18"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Criteri di ammissibilità</w:t>
      </w:r>
    </w:p>
    <w:p w14:paraId="4AD696F4"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10.1.08</w:t>
      </w:r>
      <w:r w:rsidRPr="00260B0A">
        <w:rPr>
          <w:noProof/>
          <w:color w:val="000000"/>
          <w:sz w:val="20"/>
          <w:szCs w:val="20"/>
        </w:rPr>
        <w:t>.</w:t>
      </w:r>
    </w:p>
    <w:p w14:paraId="2569FD3D" w14:textId="77777777" w:rsidR="00565FE3" w:rsidRDefault="00565FE3" w:rsidP="00565FE3">
      <w:pPr>
        <w:spacing w:after="0"/>
        <w:rPr>
          <w:rFonts w:eastAsiaTheme="majorEastAsia"/>
        </w:rPr>
      </w:pPr>
    </w:p>
    <w:p w14:paraId="6E24C488" w14:textId="77777777" w:rsidR="00565FE3" w:rsidRPr="003B0023"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1394782A"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10.1.08</w:t>
      </w:r>
      <w:r w:rsidRPr="00260B0A">
        <w:rPr>
          <w:noProof/>
          <w:color w:val="000000"/>
          <w:sz w:val="20"/>
          <w:szCs w:val="20"/>
        </w:rPr>
        <w:t>.</w:t>
      </w:r>
    </w:p>
    <w:p w14:paraId="41D2A652" w14:textId="77777777" w:rsidR="00565FE3" w:rsidRDefault="00565FE3" w:rsidP="00565FE3">
      <w:pPr>
        <w:spacing w:before="40" w:after="0"/>
        <w:rPr>
          <w:noProof/>
          <w:color w:val="000000"/>
          <w:sz w:val="20"/>
          <w:szCs w:val="20"/>
        </w:rPr>
      </w:pPr>
    </w:p>
    <w:p w14:paraId="49436112"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38EFBBBE"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60023772" w14:textId="77777777" w:rsidR="00565FE3"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5015FEEF" w14:textId="77777777" w:rsidR="00565FE3" w:rsidRDefault="00565FE3" w:rsidP="00565FE3">
      <w:pPr>
        <w:spacing w:after="0"/>
        <w:rPr>
          <w:rFonts w:eastAsiaTheme="majorEastAsia"/>
        </w:rPr>
      </w:pPr>
    </w:p>
    <w:p w14:paraId="76E1ED97"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Premi (€/Ha/anno)</w:t>
      </w:r>
    </w:p>
    <w:p w14:paraId="5464A0BB"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10.1.08.</w:t>
      </w:r>
    </w:p>
    <w:p w14:paraId="33770EE9" w14:textId="77777777" w:rsidR="00565FE3" w:rsidRPr="001B4A5D" w:rsidRDefault="00565FE3" w:rsidP="00565FE3">
      <w:pPr>
        <w:spacing w:after="0"/>
        <w:rPr>
          <w:rFonts w:eastAsiaTheme="majorEastAsia"/>
        </w:rPr>
      </w:pPr>
    </w:p>
    <w:p w14:paraId="7983C679"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 xml:space="preserve">Degressività </w:t>
      </w:r>
    </w:p>
    <w:p w14:paraId="4F621B40" w14:textId="77777777" w:rsidR="00565FE3" w:rsidRDefault="00565FE3" w:rsidP="00565FE3">
      <w:pPr>
        <w:spacing w:before="40" w:after="0"/>
        <w:rPr>
          <w:noProof/>
          <w:color w:val="000000"/>
          <w:sz w:val="20"/>
          <w:szCs w:val="20"/>
        </w:rPr>
      </w:pPr>
      <w:r>
        <w:rPr>
          <w:noProof/>
          <w:color w:val="000000"/>
          <w:sz w:val="20"/>
          <w:szCs w:val="20"/>
        </w:rPr>
        <w:t xml:space="preserve">Non prevista. </w:t>
      </w:r>
    </w:p>
    <w:p w14:paraId="01BC3381"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2C1099C1" w14:textId="77777777" w:rsidR="00565FE3" w:rsidRPr="00F509EC" w:rsidRDefault="00565FE3" w:rsidP="00565FE3">
      <w:pPr>
        <w:pStyle w:val="Titolo2"/>
        <w:rPr>
          <w:rFonts w:asciiTheme="minorHAnsi" w:hAnsiTheme="minorHAnsi" w:cstheme="minorHAnsi"/>
          <w:b/>
          <w:bCs/>
        </w:rPr>
      </w:pPr>
      <w:bookmarkStart w:id="60" w:name="_Toc133425214"/>
      <w:r w:rsidRPr="00F509EC">
        <w:rPr>
          <w:rFonts w:asciiTheme="minorHAnsi" w:hAnsiTheme="minorHAnsi" w:cstheme="minorHAnsi"/>
          <w:b/>
          <w:bCs/>
        </w:rPr>
        <w:t>TRLOM-10.1.10 - Transizione – Tecniche di distribuzione degli effluenti di allevamento Lombardia</w:t>
      </w:r>
      <w:bookmarkEnd w:id="60"/>
    </w:p>
    <w:p w14:paraId="13E75C4E"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2DCCE8FD" w14:textId="77777777" w:rsidR="00565FE3" w:rsidRPr="00F509EC" w:rsidRDefault="00565FE3" w:rsidP="00565FE3">
      <w:pPr>
        <w:spacing w:after="0"/>
      </w:pPr>
      <w:r w:rsidRPr="00F509EC">
        <w:rPr>
          <w:noProof/>
          <w:color w:val="000000"/>
          <w:sz w:val="20"/>
          <w:szCs w:val="20"/>
        </w:rPr>
        <w:t>Vedere il relativo testo in vigore del PSR Lombardia 2014-2022 per l’OP 10.1.10.</w:t>
      </w:r>
      <w:r w:rsidRPr="00F509EC">
        <w:t xml:space="preserve"> </w:t>
      </w:r>
    </w:p>
    <w:p w14:paraId="291304C8" w14:textId="77777777" w:rsidR="00565FE3" w:rsidRPr="00F509EC" w:rsidRDefault="00565FE3" w:rsidP="00565FE3">
      <w:pPr>
        <w:spacing w:after="0"/>
      </w:pPr>
    </w:p>
    <w:p w14:paraId="59AB4273"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5"/>
        <w:gridCol w:w="1424"/>
        <w:gridCol w:w="1201"/>
        <w:gridCol w:w="1048"/>
        <w:gridCol w:w="2340"/>
        <w:gridCol w:w="1055"/>
        <w:gridCol w:w="840"/>
        <w:gridCol w:w="627"/>
      </w:tblGrid>
      <w:tr w:rsidR="00565FE3" w:rsidRPr="00F509EC" w14:paraId="0E67B850" w14:textId="77777777" w:rsidTr="00C73FF8">
        <w:trPr>
          <w:trHeight w:val="405"/>
        </w:trPr>
        <w:tc>
          <w:tcPr>
            <w:tcW w:w="792" w:type="pct"/>
            <w:vMerge w:val="restart"/>
            <w:shd w:val="clear" w:color="auto" w:fill="008E40"/>
            <w:vAlign w:val="center"/>
          </w:tcPr>
          <w:p w14:paraId="1A210ECB"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2" w:type="pct"/>
            <w:vMerge w:val="restart"/>
            <w:vAlign w:val="center"/>
          </w:tcPr>
          <w:p w14:paraId="0141537F"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TRLOM-10.1.10</w:t>
            </w:r>
          </w:p>
        </w:tc>
        <w:tc>
          <w:tcPr>
            <w:tcW w:w="592" w:type="pct"/>
            <w:vMerge w:val="restart"/>
            <w:shd w:val="clear" w:color="auto" w:fill="008E40"/>
            <w:vAlign w:val="center"/>
          </w:tcPr>
          <w:p w14:paraId="422CE922"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4FF88775"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TRLOM-10.1.10 - Transizione – Tecniche di distribuzione degli effluenti di allevamento Lombardia</w:t>
            </w:r>
          </w:p>
        </w:tc>
        <w:tc>
          <w:tcPr>
            <w:tcW w:w="520" w:type="pct"/>
            <w:vMerge w:val="restart"/>
            <w:shd w:val="clear" w:color="auto" w:fill="008E40"/>
            <w:vAlign w:val="center"/>
          </w:tcPr>
          <w:p w14:paraId="0C716B19"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76265E84"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12575329"/>
            <w14:checkbox>
              <w14:checked w14:val="1"/>
              <w14:checkedState w14:val="2612" w14:font="MS Gothic"/>
              <w14:uncheckedState w14:val="2610" w14:font="MS Gothic"/>
            </w14:checkbox>
          </w:sdtPr>
          <w:sdtEndPr/>
          <w:sdtContent>
            <w:tc>
              <w:tcPr>
                <w:tcW w:w="310" w:type="pct"/>
                <w:vAlign w:val="center"/>
              </w:tcPr>
              <w:p w14:paraId="3904F640" w14:textId="77777777" w:rsidR="00565FE3" w:rsidRPr="00F509EC"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F509EC" w14:paraId="6DBD8759" w14:textId="77777777" w:rsidTr="00C73FF8">
        <w:trPr>
          <w:trHeight w:val="541"/>
        </w:trPr>
        <w:tc>
          <w:tcPr>
            <w:tcW w:w="792" w:type="pct"/>
            <w:vMerge/>
            <w:shd w:val="clear" w:color="auto" w:fill="008E40"/>
            <w:vAlign w:val="center"/>
          </w:tcPr>
          <w:p w14:paraId="3C169E58" w14:textId="77777777" w:rsidR="00565FE3" w:rsidRPr="00F509EC" w:rsidRDefault="00565FE3" w:rsidP="00C73FF8">
            <w:pPr>
              <w:spacing w:after="0"/>
              <w:rPr>
                <w:rFonts w:cstheme="minorHAnsi"/>
                <w:sz w:val="18"/>
                <w:szCs w:val="18"/>
              </w:rPr>
            </w:pPr>
          </w:p>
        </w:tc>
        <w:tc>
          <w:tcPr>
            <w:tcW w:w="702" w:type="pct"/>
            <w:vMerge/>
            <w:vAlign w:val="center"/>
          </w:tcPr>
          <w:p w14:paraId="4AC5622C" w14:textId="77777777" w:rsidR="00565FE3" w:rsidRPr="00F509EC" w:rsidRDefault="00565FE3" w:rsidP="00C73FF8">
            <w:pPr>
              <w:spacing w:after="0"/>
              <w:rPr>
                <w:rFonts w:cstheme="minorHAnsi"/>
                <w:sz w:val="18"/>
                <w:szCs w:val="18"/>
              </w:rPr>
            </w:pPr>
          </w:p>
        </w:tc>
        <w:tc>
          <w:tcPr>
            <w:tcW w:w="592" w:type="pct"/>
            <w:vMerge/>
            <w:shd w:val="clear" w:color="auto" w:fill="008E40"/>
            <w:vAlign w:val="center"/>
          </w:tcPr>
          <w:p w14:paraId="11540169" w14:textId="77777777" w:rsidR="00565FE3" w:rsidRPr="00F509EC" w:rsidRDefault="00565FE3" w:rsidP="00C73FF8">
            <w:pPr>
              <w:spacing w:after="0"/>
              <w:rPr>
                <w:rFonts w:cstheme="minorHAnsi"/>
                <w:sz w:val="18"/>
                <w:szCs w:val="18"/>
              </w:rPr>
            </w:pPr>
          </w:p>
        </w:tc>
        <w:tc>
          <w:tcPr>
            <w:tcW w:w="1671" w:type="pct"/>
            <w:gridSpan w:val="2"/>
            <w:vMerge/>
            <w:vAlign w:val="center"/>
          </w:tcPr>
          <w:p w14:paraId="5EC6E14D" w14:textId="77777777" w:rsidR="00565FE3" w:rsidRPr="00F509EC" w:rsidRDefault="00565FE3" w:rsidP="00C73FF8">
            <w:pPr>
              <w:spacing w:after="0"/>
              <w:rPr>
                <w:rFonts w:cstheme="minorHAnsi"/>
                <w:sz w:val="18"/>
                <w:szCs w:val="18"/>
              </w:rPr>
            </w:pPr>
          </w:p>
        </w:tc>
        <w:tc>
          <w:tcPr>
            <w:tcW w:w="520" w:type="pct"/>
            <w:vMerge/>
            <w:shd w:val="clear" w:color="auto" w:fill="008E40"/>
            <w:vAlign w:val="center"/>
          </w:tcPr>
          <w:p w14:paraId="0EBE1DBE" w14:textId="77777777" w:rsidR="00565FE3" w:rsidRPr="00F509EC"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2E87C28A"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No</w:t>
            </w:r>
          </w:p>
        </w:tc>
        <w:sdt>
          <w:sdtPr>
            <w:rPr>
              <w:rFonts w:cstheme="minorHAnsi"/>
            </w:rPr>
            <w:id w:val="280537649"/>
            <w14:checkbox>
              <w14:checked w14:val="0"/>
              <w14:checkedState w14:val="2612" w14:font="MS Gothic"/>
              <w14:uncheckedState w14:val="2610" w14:font="MS Gothic"/>
            </w14:checkbox>
          </w:sdtPr>
          <w:sdtEndPr/>
          <w:sdtContent>
            <w:tc>
              <w:tcPr>
                <w:tcW w:w="310" w:type="pct"/>
                <w:vAlign w:val="center"/>
              </w:tcPr>
              <w:p w14:paraId="293EEAAC" w14:textId="77777777" w:rsidR="00565FE3" w:rsidRPr="00F509EC"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5754B9EE" w14:textId="77777777" w:rsidTr="00C73FF8">
        <w:trPr>
          <w:trHeight w:val="270"/>
        </w:trPr>
        <w:tc>
          <w:tcPr>
            <w:tcW w:w="1494" w:type="pct"/>
            <w:gridSpan w:val="2"/>
            <w:shd w:val="clear" w:color="auto" w:fill="008E40"/>
            <w:vAlign w:val="center"/>
          </w:tcPr>
          <w:p w14:paraId="1AFE4A62"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28785E8E" w14:textId="77777777" w:rsidR="00565FE3" w:rsidRPr="00F509EC" w:rsidRDefault="00565FE3" w:rsidP="00C73FF8">
            <w:pPr>
              <w:spacing w:after="0"/>
              <w:jc w:val="center"/>
              <w:rPr>
                <w:rFonts w:cstheme="minorHAnsi"/>
                <w:sz w:val="18"/>
                <w:szCs w:val="18"/>
                <w:lang w:val="it"/>
              </w:rPr>
            </w:pPr>
            <w:r w:rsidRPr="00F509EC">
              <w:rPr>
                <w:rFonts w:cstheme="minorHAnsi"/>
                <w:sz w:val="18"/>
                <w:szCs w:val="18"/>
                <w:lang w:val="it"/>
              </w:rPr>
              <w:t>100.000,00 €</w:t>
            </w:r>
          </w:p>
        </w:tc>
        <w:tc>
          <w:tcPr>
            <w:tcW w:w="1673" w:type="pct"/>
            <w:gridSpan w:val="2"/>
            <w:shd w:val="clear" w:color="auto" w:fill="008E40"/>
            <w:vAlign w:val="center"/>
          </w:tcPr>
          <w:p w14:paraId="2CD035F8"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4AB33067" w14:textId="77777777" w:rsidR="00565FE3" w:rsidRPr="00700099" w:rsidRDefault="00565FE3" w:rsidP="00C73FF8">
            <w:pPr>
              <w:spacing w:after="0"/>
              <w:jc w:val="center"/>
              <w:rPr>
                <w:rFonts w:cstheme="minorHAnsi"/>
                <w:sz w:val="18"/>
                <w:szCs w:val="18"/>
                <w:lang w:val="it"/>
              </w:rPr>
            </w:pPr>
            <w:r w:rsidRPr="00F509EC">
              <w:rPr>
                <w:rFonts w:cstheme="minorHAnsi"/>
                <w:sz w:val="18"/>
                <w:szCs w:val="18"/>
                <w:lang w:val="it"/>
              </w:rPr>
              <w:t>40.700,00 €</w:t>
            </w:r>
          </w:p>
        </w:tc>
      </w:tr>
      <w:tr w:rsidR="00565FE3" w:rsidRPr="00700099" w14:paraId="34A38115" w14:textId="77777777" w:rsidTr="00C73FF8">
        <w:trPr>
          <w:trHeight w:val="270"/>
        </w:trPr>
        <w:tc>
          <w:tcPr>
            <w:tcW w:w="1494" w:type="pct"/>
            <w:gridSpan w:val="2"/>
            <w:shd w:val="clear" w:color="auto" w:fill="008E40"/>
            <w:vAlign w:val="center"/>
          </w:tcPr>
          <w:p w14:paraId="686DC97B"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56D774B6" w14:textId="77777777" w:rsidR="00565FE3" w:rsidRPr="009A7721" w:rsidRDefault="00565FE3" w:rsidP="00C73FF8">
            <w:pPr>
              <w:spacing w:after="0"/>
              <w:jc w:val="center"/>
              <w:rPr>
                <w:rFonts w:cstheme="minorHAnsi"/>
                <w:sz w:val="18"/>
                <w:szCs w:val="18"/>
                <w:lang w:val="it"/>
              </w:rPr>
            </w:pPr>
            <w:r w:rsidRPr="00F8157F">
              <w:rPr>
                <w:rFonts w:cstheme="minorHAnsi"/>
                <w:sz w:val="18"/>
                <w:szCs w:val="18"/>
                <w:highlight w:val="green"/>
                <w:lang w:val="it"/>
              </w:rPr>
              <w:t>R.20</w:t>
            </w:r>
          </w:p>
          <w:p w14:paraId="22A53BB7" w14:textId="77777777" w:rsidR="00565FE3" w:rsidRPr="009A7721" w:rsidRDefault="00565FE3" w:rsidP="00C73FF8">
            <w:pPr>
              <w:spacing w:after="0"/>
              <w:jc w:val="center"/>
              <w:rPr>
                <w:rFonts w:cstheme="minorHAnsi"/>
                <w:strike/>
                <w:sz w:val="18"/>
                <w:szCs w:val="18"/>
                <w:highlight w:val="green"/>
                <w:lang w:val="it"/>
              </w:rPr>
            </w:pPr>
            <w:r w:rsidRPr="00A108DB">
              <w:rPr>
                <w:rFonts w:cstheme="minorHAnsi"/>
                <w:strike/>
                <w:color w:val="FF0000"/>
                <w:sz w:val="18"/>
                <w:szCs w:val="18"/>
                <w:highlight w:val="yellow"/>
                <w:lang w:val="it"/>
              </w:rPr>
              <w:t>R.22</w:t>
            </w:r>
          </w:p>
        </w:tc>
        <w:tc>
          <w:tcPr>
            <w:tcW w:w="1673" w:type="pct"/>
            <w:gridSpan w:val="2"/>
            <w:shd w:val="clear" w:color="auto" w:fill="008E40"/>
            <w:vAlign w:val="center"/>
          </w:tcPr>
          <w:p w14:paraId="37F0ADE7"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274C4944"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O.14</w:t>
            </w:r>
          </w:p>
        </w:tc>
      </w:tr>
    </w:tbl>
    <w:p w14:paraId="7F9BD220" w14:textId="77777777" w:rsidR="00565FE3" w:rsidRDefault="00565FE3" w:rsidP="00565FE3">
      <w:pPr>
        <w:spacing w:after="0"/>
      </w:pPr>
    </w:p>
    <w:p w14:paraId="17D90B1E"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283B0DF7" w14:textId="77777777" w:rsidTr="00C73FF8">
        <w:tc>
          <w:tcPr>
            <w:tcW w:w="5000" w:type="pct"/>
            <w:shd w:val="clear" w:color="auto" w:fill="008E40"/>
            <w:vAlign w:val="center"/>
          </w:tcPr>
          <w:p w14:paraId="7C8C2A2D"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6C61ACDD" w14:textId="77777777" w:rsidTr="00C73FF8">
        <w:tc>
          <w:tcPr>
            <w:tcW w:w="5000" w:type="pct"/>
            <w:vAlign w:val="center"/>
          </w:tcPr>
          <w:p w14:paraId="7C937BE4" w14:textId="77777777" w:rsidR="00565FE3" w:rsidRDefault="00565FE3" w:rsidP="00C73FF8">
            <w:pPr>
              <w:spacing w:after="0"/>
              <w:rPr>
                <w:rFonts w:cstheme="minorHAnsi"/>
                <w:sz w:val="18"/>
                <w:szCs w:val="18"/>
              </w:rPr>
            </w:pPr>
            <w:r>
              <w:rPr>
                <w:rFonts w:cstheme="minorHAnsi"/>
                <w:sz w:val="18"/>
                <w:szCs w:val="18"/>
              </w:rPr>
              <w:t>SRA01/ACA01</w:t>
            </w:r>
          </w:p>
          <w:p w14:paraId="4104DEC0" w14:textId="77777777" w:rsidR="00565FE3" w:rsidRDefault="00565FE3" w:rsidP="00C73FF8">
            <w:pPr>
              <w:spacing w:after="0"/>
              <w:rPr>
                <w:rFonts w:cstheme="minorHAnsi"/>
                <w:sz w:val="18"/>
                <w:szCs w:val="18"/>
              </w:rPr>
            </w:pPr>
            <w:r>
              <w:rPr>
                <w:rFonts w:cstheme="minorHAnsi"/>
                <w:sz w:val="18"/>
                <w:szCs w:val="18"/>
              </w:rPr>
              <w:t>SRA03/ACA03</w:t>
            </w:r>
          </w:p>
          <w:p w14:paraId="72E24E94" w14:textId="77777777" w:rsidR="00565FE3" w:rsidRDefault="00565FE3" w:rsidP="00C73FF8">
            <w:pPr>
              <w:spacing w:after="0"/>
              <w:rPr>
                <w:rFonts w:cstheme="minorHAnsi"/>
                <w:sz w:val="18"/>
                <w:szCs w:val="18"/>
              </w:rPr>
            </w:pPr>
            <w:r>
              <w:rPr>
                <w:rFonts w:cstheme="minorHAnsi"/>
                <w:sz w:val="18"/>
                <w:szCs w:val="18"/>
              </w:rPr>
              <w:t>SRA06/ACA06</w:t>
            </w:r>
          </w:p>
          <w:p w14:paraId="6EED7401" w14:textId="77777777" w:rsidR="00565FE3" w:rsidRDefault="00565FE3" w:rsidP="00C73FF8">
            <w:pPr>
              <w:spacing w:after="0"/>
              <w:rPr>
                <w:rFonts w:cstheme="minorHAnsi"/>
                <w:sz w:val="18"/>
                <w:szCs w:val="18"/>
              </w:rPr>
            </w:pPr>
            <w:r>
              <w:rPr>
                <w:rFonts w:cstheme="minorHAnsi"/>
                <w:sz w:val="18"/>
                <w:szCs w:val="18"/>
              </w:rPr>
              <w:t xml:space="preserve">SRA19/ACA19 </w:t>
            </w:r>
          </w:p>
          <w:p w14:paraId="26884E77" w14:textId="77777777" w:rsidR="00565FE3" w:rsidRDefault="00565FE3" w:rsidP="00C73FF8">
            <w:pPr>
              <w:spacing w:after="0"/>
              <w:rPr>
                <w:rFonts w:cstheme="minorHAnsi"/>
                <w:sz w:val="18"/>
                <w:szCs w:val="18"/>
              </w:rPr>
            </w:pPr>
            <w:r>
              <w:rPr>
                <w:rFonts w:cstheme="minorHAnsi"/>
                <w:sz w:val="18"/>
                <w:szCs w:val="18"/>
              </w:rPr>
              <w:t>SRA22/ACA22</w:t>
            </w:r>
          </w:p>
          <w:p w14:paraId="5636E7B2" w14:textId="77777777" w:rsidR="00565FE3" w:rsidRDefault="00565FE3" w:rsidP="00C73FF8">
            <w:pPr>
              <w:spacing w:after="0"/>
              <w:rPr>
                <w:rFonts w:cstheme="minorHAnsi"/>
                <w:sz w:val="18"/>
                <w:szCs w:val="18"/>
              </w:rPr>
            </w:pPr>
            <w:r>
              <w:rPr>
                <w:rFonts w:cstheme="minorHAnsi"/>
                <w:sz w:val="18"/>
                <w:szCs w:val="18"/>
              </w:rPr>
              <w:t>SRA29/ACA29</w:t>
            </w:r>
          </w:p>
          <w:p w14:paraId="136387E9" w14:textId="77777777" w:rsidR="00565FE3" w:rsidRPr="00BC6F06" w:rsidRDefault="00565FE3" w:rsidP="00C73FF8">
            <w:pPr>
              <w:spacing w:after="0"/>
              <w:rPr>
                <w:rFonts w:cstheme="minorHAnsi"/>
                <w:sz w:val="18"/>
                <w:szCs w:val="18"/>
              </w:rPr>
            </w:pPr>
            <w:r w:rsidRPr="00C243BC">
              <w:rPr>
                <w:rFonts w:cstheme="minorHAnsi"/>
                <w:sz w:val="18"/>
                <w:szCs w:val="18"/>
                <w:highlight w:val="green"/>
              </w:rPr>
              <w:t xml:space="preserve">Per le cumulabilità tra TRLOM, </w:t>
            </w:r>
            <w:r>
              <w:rPr>
                <w:rFonts w:cstheme="minorHAnsi"/>
                <w:sz w:val="18"/>
                <w:szCs w:val="18"/>
                <w:highlight w:val="green"/>
              </w:rPr>
              <w:t>si fa riferimento a quanto indicato nell’Allegato L d</w:t>
            </w:r>
            <w:r w:rsidRPr="00C243BC">
              <w:rPr>
                <w:rFonts w:cstheme="minorHAnsi"/>
                <w:sz w:val="18"/>
                <w:szCs w:val="18"/>
                <w:highlight w:val="green"/>
              </w:rPr>
              <w:t>el PSR Lombardia 2014-2022 vigente.</w:t>
            </w:r>
          </w:p>
        </w:tc>
      </w:tr>
    </w:tbl>
    <w:p w14:paraId="7A319577" w14:textId="77777777" w:rsidR="00565FE3" w:rsidRDefault="00565FE3" w:rsidP="00565FE3">
      <w:pPr>
        <w:spacing w:after="0"/>
      </w:pPr>
    </w:p>
    <w:p w14:paraId="5B3FE7BF"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Principi di selezione</w:t>
      </w:r>
    </w:p>
    <w:p w14:paraId="3DAA6B6B"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10.1.10</w:t>
      </w:r>
      <w:r w:rsidRPr="00260B0A">
        <w:rPr>
          <w:noProof/>
          <w:color w:val="000000"/>
          <w:sz w:val="20"/>
          <w:szCs w:val="20"/>
        </w:rPr>
        <w:t>.</w:t>
      </w:r>
    </w:p>
    <w:p w14:paraId="4DE7CA54" w14:textId="77777777" w:rsidR="00565FE3" w:rsidRDefault="00565FE3" w:rsidP="00565FE3">
      <w:pPr>
        <w:spacing w:after="0"/>
        <w:rPr>
          <w:rFonts w:eastAsiaTheme="majorEastAsia"/>
        </w:rPr>
      </w:pPr>
    </w:p>
    <w:p w14:paraId="5049C5EA" w14:textId="77777777" w:rsidR="00565FE3" w:rsidRPr="003B0023" w:rsidRDefault="00565FE3" w:rsidP="00565FE3">
      <w:pPr>
        <w:pStyle w:val="Titolo3"/>
        <w:spacing w:before="0"/>
        <w:rPr>
          <w:i/>
          <w:iCs/>
          <w:color w:val="365F91" w:themeColor="accent1" w:themeShade="BF"/>
          <w:sz w:val="22"/>
          <w:szCs w:val="22"/>
        </w:rPr>
      </w:pPr>
      <w:r w:rsidRPr="003B0023">
        <w:rPr>
          <w:i/>
          <w:iCs/>
          <w:color w:val="365F91" w:themeColor="accent1" w:themeShade="BF"/>
          <w:sz w:val="22"/>
          <w:szCs w:val="22"/>
        </w:rPr>
        <w:t>Criteri di ammissibilità</w:t>
      </w:r>
    </w:p>
    <w:p w14:paraId="393A9433"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10.1.10</w:t>
      </w:r>
      <w:r w:rsidRPr="00260B0A">
        <w:rPr>
          <w:noProof/>
          <w:color w:val="000000"/>
          <w:sz w:val="20"/>
          <w:szCs w:val="20"/>
        </w:rPr>
        <w:t>.</w:t>
      </w:r>
    </w:p>
    <w:p w14:paraId="17543B7A" w14:textId="77777777" w:rsidR="00565FE3" w:rsidRPr="003B0023" w:rsidRDefault="00565FE3" w:rsidP="00565FE3">
      <w:pPr>
        <w:spacing w:after="0"/>
        <w:rPr>
          <w:rFonts w:asciiTheme="majorHAnsi" w:eastAsiaTheme="majorEastAsia" w:hAnsiTheme="majorHAnsi" w:cstheme="majorBidi"/>
          <w:i/>
          <w:iCs/>
          <w:color w:val="365F91" w:themeColor="accent1" w:themeShade="BF"/>
        </w:rPr>
      </w:pPr>
    </w:p>
    <w:p w14:paraId="157A6DB9" w14:textId="77777777" w:rsidR="00565FE3" w:rsidRPr="003B0023" w:rsidRDefault="00565FE3" w:rsidP="00565FE3">
      <w:pPr>
        <w:pStyle w:val="Titolo3"/>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14D000BE"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10.1.10</w:t>
      </w:r>
      <w:r w:rsidRPr="00260B0A">
        <w:rPr>
          <w:noProof/>
          <w:color w:val="000000"/>
          <w:sz w:val="20"/>
          <w:szCs w:val="20"/>
        </w:rPr>
        <w:t>.</w:t>
      </w:r>
    </w:p>
    <w:p w14:paraId="0AB924C9" w14:textId="77777777" w:rsidR="00565FE3" w:rsidRDefault="00565FE3" w:rsidP="00565FE3">
      <w:pPr>
        <w:spacing w:before="40" w:after="0"/>
        <w:rPr>
          <w:noProof/>
          <w:color w:val="000000"/>
          <w:sz w:val="20"/>
          <w:szCs w:val="20"/>
        </w:rPr>
      </w:pPr>
    </w:p>
    <w:p w14:paraId="7BC4E97D"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4C3E62A3"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105AD55E" w14:textId="77777777" w:rsidR="00565FE3"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07B83BF0" w14:textId="77777777" w:rsidR="00565FE3" w:rsidRDefault="00565FE3" w:rsidP="00565FE3">
      <w:pPr>
        <w:spacing w:after="0"/>
        <w:rPr>
          <w:rFonts w:eastAsiaTheme="majorEastAsia"/>
        </w:rPr>
      </w:pPr>
    </w:p>
    <w:p w14:paraId="41E00FEC" w14:textId="77777777" w:rsidR="00565FE3" w:rsidRPr="003B0023" w:rsidRDefault="00565FE3" w:rsidP="00565FE3">
      <w:pPr>
        <w:pStyle w:val="Titolo3"/>
        <w:rPr>
          <w:i/>
          <w:iCs/>
          <w:color w:val="365F91" w:themeColor="accent1" w:themeShade="BF"/>
          <w:sz w:val="22"/>
          <w:szCs w:val="22"/>
        </w:rPr>
      </w:pPr>
      <w:r w:rsidRPr="003B0023">
        <w:rPr>
          <w:i/>
          <w:iCs/>
          <w:color w:val="365F91" w:themeColor="accent1" w:themeShade="BF"/>
          <w:sz w:val="22"/>
          <w:szCs w:val="22"/>
        </w:rPr>
        <w:t>Premi (€/Ha/anno)</w:t>
      </w:r>
    </w:p>
    <w:p w14:paraId="4BCFB13E"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10.1.10.</w:t>
      </w:r>
    </w:p>
    <w:p w14:paraId="79CF6F90" w14:textId="77777777" w:rsidR="00565FE3" w:rsidRPr="001B4A5D" w:rsidRDefault="00565FE3" w:rsidP="00565FE3">
      <w:pPr>
        <w:spacing w:after="0"/>
        <w:rPr>
          <w:rFonts w:eastAsiaTheme="majorEastAsia"/>
        </w:rPr>
      </w:pPr>
    </w:p>
    <w:p w14:paraId="25F7D190" w14:textId="77777777" w:rsidR="00565FE3" w:rsidRPr="003B0023" w:rsidRDefault="00565FE3" w:rsidP="00565FE3">
      <w:pPr>
        <w:pStyle w:val="Titolo3"/>
        <w:rPr>
          <w:i/>
          <w:iCs/>
          <w:color w:val="365F91" w:themeColor="accent1" w:themeShade="BF"/>
          <w:sz w:val="22"/>
          <w:szCs w:val="22"/>
        </w:rPr>
      </w:pPr>
      <w:r w:rsidRPr="003B0023">
        <w:rPr>
          <w:i/>
          <w:iCs/>
          <w:color w:val="365F91" w:themeColor="accent1" w:themeShade="BF"/>
          <w:sz w:val="22"/>
          <w:szCs w:val="22"/>
        </w:rPr>
        <w:t xml:space="preserve">Degressività </w:t>
      </w:r>
    </w:p>
    <w:p w14:paraId="2F2F4AAB" w14:textId="77777777" w:rsidR="00565FE3" w:rsidRDefault="00565FE3" w:rsidP="00565FE3">
      <w:pPr>
        <w:spacing w:before="40" w:after="0"/>
        <w:rPr>
          <w:noProof/>
          <w:color w:val="000000"/>
          <w:sz w:val="20"/>
          <w:szCs w:val="20"/>
        </w:rPr>
      </w:pPr>
      <w:r>
        <w:rPr>
          <w:noProof/>
          <w:color w:val="000000"/>
          <w:sz w:val="20"/>
          <w:szCs w:val="20"/>
        </w:rPr>
        <w:t xml:space="preserve">Non prevista. </w:t>
      </w:r>
    </w:p>
    <w:p w14:paraId="4450554B" w14:textId="77777777" w:rsidR="00565FE3" w:rsidRPr="00850DB7" w:rsidRDefault="00565FE3" w:rsidP="00565FE3"/>
    <w:p w14:paraId="58E4E98C"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60E08EC0" w14:textId="77777777" w:rsidR="00565FE3" w:rsidRPr="00F509EC" w:rsidRDefault="00565FE3" w:rsidP="00565FE3">
      <w:pPr>
        <w:pStyle w:val="Titolo2"/>
        <w:rPr>
          <w:rFonts w:asciiTheme="minorHAnsi" w:hAnsiTheme="minorHAnsi" w:cstheme="minorHAnsi"/>
          <w:b/>
          <w:bCs/>
        </w:rPr>
      </w:pPr>
      <w:bookmarkStart w:id="61" w:name="_Toc133425215"/>
      <w:r w:rsidRPr="00F509EC">
        <w:rPr>
          <w:rFonts w:asciiTheme="minorHAnsi" w:hAnsiTheme="minorHAnsi" w:cstheme="minorHAnsi"/>
          <w:b/>
          <w:bCs/>
        </w:rPr>
        <w:t>TRLOM-10.1.11 - Transizione – Salvaguardia di razze animali locali minacciate di abbandono Lombardia</w:t>
      </w:r>
      <w:bookmarkEnd w:id="61"/>
    </w:p>
    <w:p w14:paraId="21D1555C"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76C47CB1" w14:textId="77777777" w:rsidR="00565FE3" w:rsidRPr="00F509EC" w:rsidRDefault="00565FE3" w:rsidP="00565FE3">
      <w:pPr>
        <w:spacing w:after="0"/>
      </w:pPr>
      <w:r w:rsidRPr="00F509EC">
        <w:rPr>
          <w:noProof/>
          <w:color w:val="000000"/>
          <w:sz w:val="20"/>
          <w:szCs w:val="20"/>
        </w:rPr>
        <w:t>Vedere il relativo testo in vigore del PSR Lombardia 2014-2022 per l’OP 10.1.11.</w:t>
      </w:r>
      <w:r w:rsidRPr="00F509EC">
        <w:t xml:space="preserve"> </w:t>
      </w:r>
    </w:p>
    <w:p w14:paraId="6AF07D12" w14:textId="77777777" w:rsidR="00565FE3" w:rsidRPr="00F509EC" w:rsidRDefault="00565FE3" w:rsidP="00565FE3">
      <w:pPr>
        <w:spacing w:before="40" w:after="0"/>
        <w:rPr>
          <w:noProof/>
          <w:color w:val="000000"/>
          <w:sz w:val="20"/>
          <w:szCs w:val="20"/>
        </w:rPr>
      </w:pPr>
    </w:p>
    <w:p w14:paraId="26FB1599" w14:textId="77777777" w:rsidR="00565FE3" w:rsidRPr="00CC005A" w:rsidRDefault="00565FE3" w:rsidP="00565FE3">
      <w:pPr>
        <w:pStyle w:val="Titolo3"/>
        <w:spacing w:before="0"/>
        <w:rPr>
          <w:i/>
          <w:iCs/>
          <w:color w:val="365F91" w:themeColor="accent1" w:themeShade="BF"/>
          <w:sz w:val="22"/>
          <w:szCs w:val="22"/>
        </w:rPr>
      </w:pPr>
      <w:r w:rsidRPr="00CC005A">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05"/>
        <w:gridCol w:w="1424"/>
        <w:gridCol w:w="1201"/>
        <w:gridCol w:w="1048"/>
        <w:gridCol w:w="2340"/>
        <w:gridCol w:w="1055"/>
        <w:gridCol w:w="840"/>
        <w:gridCol w:w="627"/>
      </w:tblGrid>
      <w:tr w:rsidR="00565FE3" w:rsidRPr="00700099" w14:paraId="7C5438D2" w14:textId="77777777" w:rsidTr="00C73FF8">
        <w:trPr>
          <w:trHeight w:val="405"/>
        </w:trPr>
        <w:tc>
          <w:tcPr>
            <w:tcW w:w="792" w:type="pct"/>
            <w:vMerge w:val="restart"/>
            <w:shd w:val="clear" w:color="auto" w:fill="008E40"/>
            <w:vAlign w:val="center"/>
          </w:tcPr>
          <w:p w14:paraId="09786461"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02" w:type="pct"/>
            <w:vMerge w:val="restart"/>
            <w:vAlign w:val="center"/>
          </w:tcPr>
          <w:p w14:paraId="6AAF8FE3"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TRLOM-10.1.11</w:t>
            </w:r>
          </w:p>
        </w:tc>
        <w:tc>
          <w:tcPr>
            <w:tcW w:w="592" w:type="pct"/>
            <w:vMerge w:val="restart"/>
            <w:shd w:val="clear" w:color="auto" w:fill="008E40"/>
            <w:vAlign w:val="center"/>
          </w:tcPr>
          <w:p w14:paraId="6C2FEF93"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71" w:type="pct"/>
            <w:gridSpan w:val="2"/>
            <w:vMerge w:val="restart"/>
            <w:vAlign w:val="center"/>
          </w:tcPr>
          <w:p w14:paraId="0606BAC4"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TRLOM-10.1.11 - Transizione – Salvaguardia di razze animali locali minacciate di abbandono Lombardia</w:t>
            </w:r>
          </w:p>
        </w:tc>
        <w:tc>
          <w:tcPr>
            <w:tcW w:w="520" w:type="pct"/>
            <w:vMerge w:val="restart"/>
            <w:shd w:val="clear" w:color="auto" w:fill="008E40"/>
            <w:vAlign w:val="center"/>
          </w:tcPr>
          <w:p w14:paraId="4B379518"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14" w:type="pct"/>
            <w:shd w:val="clear" w:color="auto" w:fill="92D050"/>
            <w:vAlign w:val="center"/>
          </w:tcPr>
          <w:p w14:paraId="2E5F93C9"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1686941508"/>
            <w14:checkbox>
              <w14:checked w14:val="1"/>
              <w14:checkedState w14:val="2612" w14:font="MS Gothic"/>
              <w14:uncheckedState w14:val="2610" w14:font="MS Gothic"/>
            </w14:checkbox>
          </w:sdtPr>
          <w:sdtEndPr/>
          <w:sdtContent>
            <w:tc>
              <w:tcPr>
                <w:tcW w:w="310" w:type="pct"/>
                <w:vAlign w:val="center"/>
              </w:tcPr>
              <w:p w14:paraId="23B5463C"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64CAA8DD" w14:textId="77777777" w:rsidTr="00C73FF8">
        <w:trPr>
          <w:trHeight w:val="405"/>
        </w:trPr>
        <w:tc>
          <w:tcPr>
            <w:tcW w:w="792" w:type="pct"/>
            <w:vMerge/>
            <w:shd w:val="clear" w:color="auto" w:fill="008E40"/>
            <w:vAlign w:val="center"/>
          </w:tcPr>
          <w:p w14:paraId="4614C600" w14:textId="77777777" w:rsidR="00565FE3" w:rsidRPr="00700099" w:rsidRDefault="00565FE3" w:rsidP="00C73FF8">
            <w:pPr>
              <w:spacing w:after="0"/>
              <w:rPr>
                <w:rFonts w:cstheme="minorHAnsi"/>
                <w:sz w:val="18"/>
                <w:szCs w:val="18"/>
              </w:rPr>
            </w:pPr>
          </w:p>
        </w:tc>
        <w:tc>
          <w:tcPr>
            <w:tcW w:w="702" w:type="pct"/>
            <w:vMerge/>
            <w:vAlign w:val="center"/>
          </w:tcPr>
          <w:p w14:paraId="25FCD5A1" w14:textId="77777777" w:rsidR="00565FE3" w:rsidRPr="00700099" w:rsidRDefault="00565FE3" w:rsidP="00C73FF8">
            <w:pPr>
              <w:spacing w:after="0"/>
              <w:rPr>
                <w:rFonts w:cstheme="minorHAnsi"/>
                <w:sz w:val="18"/>
                <w:szCs w:val="18"/>
              </w:rPr>
            </w:pPr>
          </w:p>
        </w:tc>
        <w:tc>
          <w:tcPr>
            <w:tcW w:w="592" w:type="pct"/>
            <w:vMerge/>
            <w:shd w:val="clear" w:color="auto" w:fill="008E40"/>
            <w:vAlign w:val="center"/>
          </w:tcPr>
          <w:p w14:paraId="6F9C3CFB" w14:textId="77777777" w:rsidR="00565FE3" w:rsidRPr="00700099" w:rsidRDefault="00565FE3" w:rsidP="00C73FF8">
            <w:pPr>
              <w:spacing w:after="0"/>
              <w:rPr>
                <w:rFonts w:cstheme="minorHAnsi"/>
                <w:sz w:val="18"/>
                <w:szCs w:val="18"/>
              </w:rPr>
            </w:pPr>
          </w:p>
        </w:tc>
        <w:tc>
          <w:tcPr>
            <w:tcW w:w="1671" w:type="pct"/>
            <w:gridSpan w:val="2"/>
            <w:vMerge/>
            <w:vAlign w:val="center"/>
          </w:tcPr>
          <w:p w14:paraId="57DC4B90" w14:textId="77777777" w:rsidR="00565FE3" w:rsidRPr="00700099" w:rsidRDefault="00565FE3" w:rsidP="00C73FF8">
            <w:pPr>
              <w:spacing w:after="0"/>
              <w:rPr>
                <w:rFonts w:cstheme="minorHAnsi"/>
                <w:sz w:val="18"/>
                <w:szCs w:val="18"/>
              </w:rPr>
            </w:pPr>
          </w:p>
        </w:tc>
        <w:tc>
          <w:tcPr>
            <w:tcW w:w="520" w:type="pct"/>
            <w:vMerge/>
            <w:shd w:val="clear" w:color="auto" w:fill="008E40"/>
            <w:vAlign w:val="center"/>
          </w:tcPr>
          <w:p w14:paraId="394BC02F" w14:textId="77777777" w:rsidR="00565FE3" w:rsidRPr="00700099" w:rsidRDefault="00565FE3" w:rsidP="00C73FF8">
            <w:pPr>
              <w:spacing w:after="0"/>
              <w:jc w:val="center"/>
              <w:rPr>
                <w:rFonts w:cstheme="minorHAnsi"/>
                <w:b/>
                <w:bCs/>
                <w:color w:val="FFFFFF" w:themeColor="background1"/>
                <w:sz w:val="18"/>
                <w:szCs w:val="18"/>
              </w:rPr>
            </w:pPr>
          </w:p>
        </w:tc>
        <w:tc>
          <w:tcPr>
            <w:tcW w:w="414" w:type="pct"/>
            <w:shd w:val="clear" w:color="auto" w:fill="FF0000"/>
            <w:vAlign w:val="center"/>
          </w:tcPr>
          <w:p w14:paraId="2A18A1FE"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377127532"/>
            <w14:checkbox>
              <w14:checked w14:val="0"/>
              <w14:checkedState w14:val="2612" w14:font="MS Gothic"/>
              <w14:uncheckedState w14:val="2610" w14:font="MS Gothic"/>
            </w14:checkbox>
          </w:sdtPr>
          <w:sdtEndPr/>
          <w:sdtContent>
            <w:tc>
              <w:tcPr>
                <w:tcW w:w="310" w:type="pct"/>
                <w:vAlign w:val="center"/>
              </w:tcPr>
              <w:p w14:paraId="0E0B5BBA" w14:textId="77777777" w:rsidR="00565FE3" w:rsidRPr="00700099" w:rsidRDefault="00565FE3" w:rsidP="00C73FF8">
                <w:pPr>
                  <w:spacing w:after="0"/>
                  <w:jc w:val="center"/>
                  <w:rPr>
                    <w:rFonts w:cstheme="minorHAnsi"/>
                    <w:b/>
                    <w:bCs/>
                    <w:sz w:val="28"/>
                    <w:szCs w:val="28"/>
                  </w:rPr>
                </w:pPr>
                <w:r>
                  <w:rPr>
                    <w:rFonts w:ascii="MS Gothic" w:eastAsia="MS Gothic" w:hAnsi="MS Gothic" w:cstheme="minorHAnsi" w:hint="eastAsia"/>
                  </w:rPr>
                  <w:t>☐</w:t>
                </w:r>
              </w:p>
            </w:tc>
          </w:sdtContent>
        </w:sdt>
      </w:tr>
      <w:tr w:rsidR="00565FE3" w:rsidRPr="00700099" w14:paraId="68769299" w14:textId="77777777" w:rsidTr="00C73FF8">
        <w:trPr>
          <w:trHeight w:val="270"/>
        </w:trPr>
        <w:tc>
          <w:tcPr>
            <w:tcW w:w="1494" w:type="pct"/>
            <w:gridSpan w:val="2"/>
            <w:shd w:val="clear" w:color="auto" w:fill="008E40"/>
            <w:vAlign w:val="center"/>
          </w:tcPr>
          <w:p w14:paraId="4DBD0C43"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109" w:type="pct"/>
            <w:gridSpan w:val="2"/>
            <w:vAlign w:val="center"/>
          </w:tcPr>
          <w:p w14:paraId="688C4858"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600.000</w:t>
            </w:r>
            <w:r w:rsidRPr="00700099">
              <w:rPr>
                <w:rFonts w:cstheme="minorHAnsi"/>
                <w:sz w:val="18"/>
                <w:szCs w:val="18"/>
                <w:lang w:val="it"/>
              </w:rPr>
              <w:t>,</w:t>
            </w:r>
            <w:r>
              <w:rPr>
                <w:rFonts w:cstheme="minorHAnsi"/>
                <w:sz w:val="18"/>
                <w:szCs w:val="18"/>
                <w:lang w:val="it"/>
              </w:rPr>
              <w:t>00 €</w:t>
            </w:r>
          </w:p>
        </w:tc>
        <w:tc>
          <w:tcPr>
            <w:tcW w:w="1673" w:type="pct"/>
            <w:gridSpan w:val="2"/>
            <w:shd w:val="clear" w:color="auto" w:fill="008E40"/>
            <w:vAlign w:val="center"/>
          </w:tcPr>
          <w:p w14:paraId="68C04849"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23" w:type="pct"/>
            <w:gridSpan w:val="2"/>
            <w:vAlign w:val="center"/>
          </w:tcPr>
          <w:p w14:paraId="33A1FD13"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244.200,00 €</w:t>
            </w:r>
          </w:p>
        </w:tc>
      </w:tr>
      <w:tr w:rsidR="00565FE3" w:rsidRPr="00700099" w14:paraId="45F1C951" w14:textId="77777777" w:rsidTr="00C73FF8">
        <w:trPr>
          <w:trHeight w:val="270"/>
        </w:trPr>
        <w:tc>
          <w:tcPr>
            <w:tcW w:w="1494" w:type="pct"/>
            <w:gridSpan w:val="2"/>
            <w:shd w:val="clear" w:color="auto" w:fill="008E40"/>
            <w:vAlign w:val="center"/>
          </w:tcPr>
          <w:p w14:paraId="27E2E97A"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109" w:type="pct"/>
            <w:gridSpan w:val="2"/>
            <w:vAlign w:val="center"/>
          </w:tcPr>
          <w:p w14:paraId="4723A464"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R.25</w:t>
            </w:r>
          </w:p>
        </w:tc>
        <w:tc>
          <w:tcPr>
            <w:tcW w:w="1673" w:type="pct"/>
            <w:gridSpan w:val="2"/>
            <w:shd w:val="clear" w:color="auto" w:fill="008E40"/>
            <w:vAlign w:val="center"/>
          </w:tcPr>
          <w:p w14:paraId="3D667D93"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23" w:type="pct"/>
            <w:gridSpan w:val="2"/>
            <w:vAlign w:val="center"/>
          </w:tcPr>
          <w:p w14:paraId="1FEC43CD"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O.19</w:t>
            </w:r>
          </w:p>
        </w:tc>
      </w:tr>
    </w:tbl>
    <w:p w14:paraId="67C50AF4" w14:textId="77777777" w:rsidR="00565FE3" w:rsidRDefault="00565FE3" w:rsidP="00565FE3">
      <w:pPr>
        <w:spacing w:after="0"/>
      </w:pPr>
    </w:p>
    <w:p w14:paraId="0D422D60"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536BBE73" w14:textId="77777777" w:rsidTr="00C73FF8">
        <w:tc>
          <w:tcPr>
            <w:tcW w:w="5000" w:type="pct"/>
            <w:shd w:val="clear" w:color="auto" w:fill="008E40"/>
            <w:vAlign w:val="center"/>
          </w:tcPr>
          <w:p w14:paraId="3ED38395"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38F74F1B" w14:textId="77777777" w:rsidTr="00C73FF8">
        <w:tc>
          <w:tcPr>
            <w:tcW w:w="5000" w:type="pct"/>
            <w:vAlign w:val="center"/>
          </w:tcPr>
          <w:p w14:paraId="67761B04" w14:textId="77777777" w:rsidR="00565FE3" w:rsidRPr="00BC6F06" w:rsidRDefault="00565FE3" w:rsidP="00C73FF8">
            <w:pPr>
              <w:spacing w:after="0"/>
              <w:rPr>
                <w:rFonts w:cstheme="minorHAnsi"/>
                <w:sz w:val="18"/>
                <w:szCs w:val="18"/>
              </w:rPr>
            </w:pPr>
            <w:r>
              <w:rPr>
                <w:rFonts w:cstheme="minorHAnsi"/>
                <w:sz w:val="18"/>
                <w:szCs w:val="18"/>
              </w:rPr>
              <w:t xml:space="preserve">Nessuna cumulabilità </w:t>
            </w:r>
            <w:r w:rsidRPr="00A108DB">
              <w:rPr>
                <w:rFonts w:cstheme="minorHAnsi"/>
                <w:strike/>
                <w:color w:val="FF0000"/>
                <w:sz w:val="18"/>
                <w:szCs w:val="18"/>
              </w:rPr>
              <w:t>con le ACA.</w:t>
            </w:r>
            <w:r w:rsidRPr="00A108DB">
              <w:rPr>
                <w:rFonts w:cstheme="minorHAnsi"/>
                <w:color w:val="FF0000"/>
                <w:sz w:val="18"/>
                <w:szCs w:val="18"/>
              </w:rPr>
              <w:t xml:space="preserve"> </w:t>
            </w:r>
          </w:p>
        </w:tc>
      </w:tr>
    </w:tbl>
    <w:p w14:paraId="02A292CF" w14:textId="77777777" w:rsidR="00565FE3" w:rsidRDefault="00565FE3" w:rsidP="00565FE3">
      <w:pPr>
        <w:spacing w:after="0"/>
      </w:pPr>
    </w:p>
    <w:p w14:paraId="31E6B411" w14:textId="77777777" w:rsidR="00565FE3" w:rsidRPr="00CC005A" w:rsidRDefault="00565FE3" w:rsidP="00565FE3">
      <w:pPr>
        <w:pStyle w:val="Titolo3"/>
        <w:spacing w:before="0"/>
        <w:rPr>
          <w:i/>
          <w:iCs/>
          <w:color w:val="365F91" w:themeColor="accent1" w:themeShade="BF"/>
          <w:sz w:val="22"/>
          <w:szCs w:val="22"/>
        </w:rPr>
      </w:pPr>
      <w:r w:rsidRPr="00CC005A">
        <w:rPr>
          <w:i/>
          <w:iCs/>
          <w:color w:val="365F91" w:themeColor="accent1" w:themeShade="BF"/>
          <w:sz w:val="22"/>
          <w:szCs w:val="22"/>
        </w:rPr>
        <w:t>Principi di selezione</w:t>
      </w:r>
    </w:p>
    <w:p w14:paraId="7A96B1BD"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10.1.11</w:t>
      </w:r>
      <w:r w:rsidRPr="00260B0A">
        <w:rPr>
          <w:noProof/>
          <w:color w:val="000000"/>
          <w:sz w:val="20"/>
          <w:szCs w:val="20"/>
        </w:rPr>
        <w:t>.</w:t>
      </w:r>
    </w:p>
    <w:p w14:paraId="022D8E09" w14:textId="77777777" w:rsidR="00565FE3" w:rsidRDefault="00565FE3" w:rsidP="00565FE3">
      <w:pPr>
        <w:spacing w:after="0"/>
        <w:rPr>
          <w:rFonts w:eastAsiaTheme="majorEastAsia"/>
        </w:rPr>
      </w:pPr>
    </w:p>
    <w:p w14:paraId="28AE91D0" w14:textId="77777777" w:rsidR="00565FE3" w:rsidRPr="00CC005A" w:rsidRDefault="00565FE3" w:rsidP="00565FE3">
      <w:pPr>
        <w:pStyle w:val="Titolo3"/>
        <w:spacing w:before="0"/>
        <w:rPr>
          <w:i/>
          <w:iCs/>
          <w:color w:val="365F91" w:themeColor="accent1" w:themeShade="BF"/>
          <w:sz w:val="22"/>
          <w:szCs w:val="22"/>
        </w:rPr>
      </w:pPr>
      <w:r w:rsidRPr="00CC005A">
        <w:rPr>
          <w:i/>
          <w:iCs/>
          <w:color w:val="365F91" w:themeColor="accent1" w:themeShade="BF"/>
          <w:sz w:val="22"/>
          <w:szCs w:val="22"/>
        </w:rPr>
        <w:t>Criteri di ammissibilità</w:t>
      </w:r>
    </w:p>
    <w:p w14:paraId="4C1CA84A"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10.1.11</w:t>
      </w:r>
      <w:r w:rsidRPr="00260B0A">
        <w:rPr>
          <w:noProof/>
          <w:color w:val="000000"/>
          <w:sz w:val="20"/>
          <w:szCs w:val="20"/>
        </w:rPr>
        <w:t>.</w:t>
      </w:r>
    </w:p>
    <w:p w14:paraId="0270F38E" w14:textId="77777777" w:rsidR="00565FE3" w:rsidRDefault="00565FE3" w:rsidP="00565FE3">
      <w:pPr>
        <w:spacing w:after="0"/>
        <w:rPr>
          <w:rFonts w:eastAsiaTheme="majorEastAsia"/>
        </w:rPr>
      </w:pPr>
    </w:p>
    <w:p w14:paraId="423C4BCD" w14:textId="77777777" w:rsidR="00565FE3" w:rsidRPr="00CC005A"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1E34E0AD"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10.1.11</w:t>
      </w:r>
      <w:r w:rsidRPr="00260B0A">
        <w:rPr>
          <w:noProof/>
          <w:color w:val="000000"/>
          <w:sz w:val="20"/>
          <w:szCs w:val="20"/>
        </w:rPr>
        <w:t>.</w:t>
      </w:r>
    </w:p>
    <w:p w14:paraId="6D9C1839" w14:textId="77777777" w:rsidR="00565FE3" w:rsidRDefault="00565FE3" w:rsidP="00565FE3">
      <w:pPr>
        <w:spacing w:before="40" w:after="0"/>
        <w:rPr>
          <w:noProof/>
          <w:color w:val="000000"/>
          <w:sz w:val="20"/>
          <w:szCs w:val="20"/>
        </w:rPr>
      </w:pPr>
    </w:p>
    <w:p w14:paraId="185A3892"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5839083D"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1EFDE5C7" w14:textId="77777777" w:rsidR="00565FE3"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0D64C010" w14:textId="77777777" w:rsidR="00565FE3" w:rsidRDefault="00565FE3" w:rsidP="00565FE3">
      <w:pPr>
        <w:spacing w:after="0"/>
        <w:rPr>
          <w:rFonts w:eastAsiaTheme="majorEastAsia"/>
        </w:rPr>
      </w:pPr>
    </w:p>
    <w:p w14:paraId="6D28E533" w14:textId="77777777" w:rsidR="00565FE3" w:rsidRPr="00CC005A" w:rsidRDefault="00565FE3" w:rsidP="00565FE3">
      <w:pPr>
        <w:pStyle w:val="Titolo3"/>
        <w:spacing w:before="0"/>
        <w:rPr>
          <w:i/>
          <w:iCs/>
          <w:color w:val="365F91" w:themeColor="accent1" w:themeShade="BF"/>
          <w:sz w:val="22"/>
          <w:szCs w:val="22"/>
        </w:rPr>
      </w:pPr>
      <w:r w:rsidRPr="00CC005A">
        <w:rPr>
          <w:i/>
          <w:iCs/>
          <w:color w:val="365F91" w:themeColor="accent1" w:themeShade="BF"/>
          <w:sz w:val="22"/>
          <w:szCs w:val="22"/>
        </w:rPr>
        <w:t>Premi (€/Ha/anno)</w:t>
      </w:r>
    </w:p>
    <w:p w14:paraId="54EDC8FE"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10.1.11.</w:t>
      </w:r>
    </w:p>
    <w:p w14:paraId="41448EAA" w14:textId="77777777" w:rsidR="00565FE3" w:rsidRPr="001B4A5D" w:rsidRDefault="00565FE3" w:rsidP="00565FE3">
      <w:pPr>
        <w:spacing w:after="0"/>
        <w:rPr>
          <w:rFonts w:eastAsiaTheme="majorEastAsia"/>
        </w:rPr>
      </w:pPr>
    </w:p>
    <w:p w14:paraId="7E21FA27" w14:textId="77777777" w:rsidR="00565FE3" w:rsidRPr="00CC005A" w:rsidRDefault="00565FE3" w:rsidP="00565FE3">
      <w:pPr>
        <w:pStyle w:val="Titolo3"/>
        <w:spacing w:before="0"/>
        <w:rPr>
          <w:i/>
          <w:iCs/>
          <w:color w:val="365F91" w:themeColor="accent1" w:themeShade="BF"/>
          <w:sz w:val="22"/>
          <w:szCs w:val="22"/>
        </w:rPr>
      </w:pPr>
      <w:r w:rsidRPr="00CC005A">
        <w:rPr>
          <w:i/>
          <w:iCs/>
          <w:color w:val="365F91" w:themeColor="accent1" w:themeShade="BF"/>
          <w:sz w:val="22"/>
          <w:szCs w:val="22"/>
        </w:rPr>
        <w:t xml:space="preserve">Degressività </w:t>
      </w:r>
    </w:p>
    <w:p w14:paraId="7886A7AB" w14:textId="77777777" w:rsidR="00565FE3" w:rsidRDefault="00565FE3" w:rsidP="00565FE3">
      <w:pPr>
        <w:spacing w:before="40" w:after="40"/>
        <w:rPr>
          <w:noProof/>
          <w:color w:val="000000"/>
          <w:sz w:val="20"/>
          <w:szCs w:val="20"/>
        </w:rPr>
      </w:pPr>
      <w:r>
        <w:rPr>
          <w:noProof/>
          <w:color w:val="000000"/>
          <w:sz w:val="20"/>
          <w:szCs w:val="20"/>
        </w:rPr>
        <w:t xml:space="preserve">Non prevista. </w:t>
      </w:r>
    </w:p>
    <w:p w14:paraId="60DB54EA" w14:textId="77777777" w:rsidR="00565FE3" w:rsidRDefault="00565FE3" w:rsidP="00565FE3">
      <w:pPr>
        <w:spacing w:after="200" w:line="276" w:lineRule="auto"/>
        <w:rPr>
          <w:rFonts w:eastAsiaTheme="majorEastAsia" w:cstheme="minorHAnsi"/>
          <w:b/>
          <w:bCs/>
          <w:color w:val="008000"/>
          <w:sz w:val="26"/>
          <w:szCs w:val="26"/>
        </w:rPr>
      </w:pPr>
      <w:r>
        <w:rPr>
          <w:rFonts w:cstheme="minorHAnsi"/>
          <w:b/>
          <w:bCs/>
        </w:rPr>
        <w:br w:type="page"/>
      </w:r>
    </w:p>
    <w:p w14:paraId="59557058" w14:textId="77777777" w:rsidR="00565FE3" w:rsidRPr="00F509EC" w:rsidRDefault="00565FE3" w:rsidP="00565FE3">
      <w:pPr>
        <w:pStyle w:val="Titolo2"/>
        <w:rPr>
          <w:rFonts w:asciiTheme="minorHAnsi" w:hAnsiTheme="minorHAnsi" w:cstheme="minorHAnsi"/>
          <w:b/>
          <w:bCs/>
        </w:rPr>
      </w:pPr>
      <w:bookmarkStart w:id="62" w:name="_Toc133425216"/>
      <w:r w:rsidRPr="00F509EC">
        <w:rPr>
          <w:rFonts w:asciiTheme="minorHAnsi" w:hAnsiTheme="minorHAnsi" w:cstheme="minorHAnsi"/>
          <w:b/>
          <w:bCs/>
        </w:rPr>
        <w:t>TRLOM-11.1-11.2 - Transizione – Agricoltura biologica Lombardia</w:t>
      </w:r>
      <w:bookmarkEnd w:id="62"/>
    </w:p>
    <w:p w14:paraId="3DC3C9EB" w14:textId="77777777" w:rsidR="00565FE3" w:rsidRPr="00F509EC" w:rsidRDefault="00565FE3" w:rsidP="00565FE3">
      <w:pPr>
        <w:pStyle w:val="Titolo3"/>
        <w:spacing w:before="0"/>
        <w:rPr>
          <w:i/>
          <w:iCs/>
          <w:color w:val="365F91" w:themeColor="accent1" w:themeShade="BF"/>
          <w:sz w:val="22"/>
          <w:szCs w:val="22"/>
        </w:rPr>
      </w:pPr>
      <w:r w:rsidRPr="00F509EC">
        <w:rPr>
          <w:i/>
          <w:iCs/>
          <w:color w:val="365F91" w:themeColor="accent1" w:themeShade="BF"/>
          <w:sz w:val="22"/>
          <w:szCs w:val="22"/>
        </w:rPr>
        <w:t>Descrizione</w:t>
      </w:r>
    </w:p>
    <w:p w14:paraId="1B261012" w14:textId="77777777" w:rsidR="00565FE3" w:rsidRPr="00F509EC" w:rsidRDefault="00565FE3" w:rsidP="00565FE3">
      <w:pPr>
        <w:spacing w:after="0"/>
        <w:rPr>
          <w:noProof/>
          <w:color w:val="000000"/>
          <w:sz w:val="20"/>
          <w:szCs w:val="20"/>
        </w:rPr>
      </w:pPr>
      <w:r w:rsidRPr="00F509EC">
        <w:rPr>
          <w:noProof/>
          <w:color w:val="000000"/>
          <w:sz w:val="20"/>
          <w:szCs w:val="20"/>
        </w:rPr>
        <w:t>Vedere il relativo testo in vigore del PSR Lombardia 2014-2022 per la M.11.</w:t>
      </w:r>
    </w:p>
    <w:p w14:paraId="1E4331E5" w14:textId="77777777" w:rsidR="00565FE3" w:rsidRPr="00F509EC" w:rsidRDefault="00565FE3" w:rsidP="00565FE3">
      <w:pPr>
        <w:spacing w:before="40" w:after="0"/>
        <w:rPr>
          <w:noProof/>
          <w:color w:val="000000"/>
          <w:sz w:val="20"/>
          <w:szCs w:val="20"/>
        </w:rPr>
      </w:pPr>
    </w:p>
    <w:p w14:paraId="12DDF03E" w14:textId="77777777" w:rsidR="00565FE3" w:rsidRPr="009B20D2" w:rsidRDefault="00565FE3" w:rsidP="00565FE3">
      <w:pPr>
        <w:pStyle w:val="Titolo3"/>
        <w:spacing w:before="0"/>
        <w:rPr>
          <w:i/>
          <w:iCs/>
          <w:color w:val="365F91" w:themeColor="accent1" w:themeShade="BF"/>
          <w:sz w:val="22"/>
          <w:szCs w:val="22"/>
        </w:rPr>
      </w:pPr>
      <w:r w:rsidRPr="009B20D2">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583"/>
        <w:gridCol w:w="1553"/>
        <w:gridCol w:w="1182"/>
        <w:gridCol w:w="1034"/>
        <w:gridCol w:w="2304"/>
        <w:gridCol w:w="1040"/>
        <w:gridCol w:w="827"/>
        <w:gridCol w:w="617"/>
      </w:tblGrid>
      <w:tr w:rsidR="00565FE3" w:rsidRPr="00700099" w14:paraId="61F5267B" w14:textId="77777777" w:rsidTr="00C73FF8">
        <w:trPr>
          <w:trHeight w:val="405"/>
        </w:trPr>
        <w:tc>
          <w:tcPr>
            <w:tcW w:w="780" w:type="pct"/>
            <w:vMerge w:val="restart"/>
            <w:shd w:val="clear" w:color="auto" w:fill="008E40"/>
            <w:vAlign w:val="center"/>
          </w:tcPr>
          <w:p w14:paraId="67562A07"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Codice intervento</w:t>
            </w:r>
          </w:p>
        </w:tc>
        <w:tc>
          <w:tcPr>
            <w:tcW w:w="766" w:type="pct"/>
            <w:vMerge w:val="restart"/>
            <w:vAlign w:val="center"/>
          </w:tcPr>
          <w:p w14:paraId="6F972E86"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TRLOM-11.1-11.2</w:t>
            </w:r>
          </w:p>
        </w:tc>
        <w:tc>
          <w:tcPr>
            <w:tcW w:w="583" w:type="pct"/>
            <w:vMerge w:val="restart"/>
            <w:shd w:val="clear" w:color="auto" w:fill="008E40"/>
            <w:vAlign w:val="center"/>
          </w:tcPr>
          <w:p w14:paraId="15E0BEAC" w14:textId="77777777" w:rsidR="00565FE3" w:rsidRPr="00F509EC" w:rsidRDefault="00565FE3" w:rsidP="00C73FF8">
            <w:pPr>
              <w:spacing w:after="0"/>
              <w:jc w:val="center"/>
              <w:rPr>
                <w:rFonts w:cstheme="minorHAnsi"/>
                <w:b/>
                <w:bCs/>
                <w:color w:val="002060"/>
                <w:sz w:val="18"/>
                <w:szCs w:val="18"/>
              </w:rPr>
            </w:pPr>
            <w:r w:rsidRPr="00F509EC">
              <w:rPr>
                <w:rFonts w:cstheme="minorHAnsi"/>
                <w:b/>
                <w:bCs/>
                <w:color w:val="FFFFFF" w:themeColor="background1"/>
                <w:sz w:val="18"/>
                <w:szCs w:val="18"/>
              </w:rPr>
              <w:t>Titolo intervento</w:t>
            </w:r>
          </w:p>
        </w:tc>
        <w:tc>
          <w:tcPr>
            <w:tcW w:w="1646" w:type="pct"/>
            <w:gridSpan w:val="2"/>
            <w:vMerge w:val="restart"/>
            <w:vAlign w:val="center"/>
          </w:tcPr>
          <w:p w14:paraId="69FF86DA" w14:textId="77777777" w:rsidR="00565FE3" w:rsidRPr="00F509EC" w:rsidRDefault="00565FE3" w:rsidP="00C73FF8">
            <w:pPr>
              <w:spacing w:after="0"/>
              <w:jc w:val="center"/>
              <w:rPr>
                <w:rFonts w:cstheme="minorHAnsi"/>
                <w:b/>
                <w:bCs/>
                <w:sz w:val="18"/>
                <w:szCs w:val="18"/>
              </w:rPr>
            </w:pPr>
            <w:r w:rsidRPr="00F509EC">
              <w:rPr>
                <w:rFonts w:cstheme="minorHAnsi"/>
                <w:b/>
                <w:bCs/>
                <w:sz w:val="18"/>
                <w:szCs w:val="18"/>
              </w:rPr>
              <w:t>TRLOM-11.1-11.2 - Transizione – Agricoltura biologica Lombardia</w:t>
            </w:r>
          </w:p>
        </w:tc>
        <w:tc>
          <w:tcPr>
            <w:tcW w:w="513" w:type="pct"/>
            <w:vMerge w:val="restart"/>
            <w:shd w:val="clear" w:color="auto" w:fill="008E40"/>
            <w:vAlign w:val="center"/>
          </w:tcPr>
          <w:p w14:paraId="0AE54625"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Attivato da Regione Lombardia</w:t>
            </w:r>
          </w:p>
        </w:tc>
        <w:tc>
          <w:tcPr>
            <w:tcW w:w="408" w:type="pct"/>
            <w:shd w:val="clear" w:color="auto" w:fill="92D050"/>
            <w:vAlign w:val="center"/>
          </w:tcPr>
          <w:p w14:paraId="18C0B0F7" w14:textId="77777777" w:rsidR="00565FE3" w:rsidRPr="00F509EC" w:rsidRDefault="00565FE3" w:rsidP="00C73FF8">
            <w:pPr>
              <w:spacing w:after="0"/>
              <w:jc w:val="center"/>
              <w:rPr>
                <w:rFonts w:cstheme="minorHAnsi"/>
                <w:b/>
                <w:bCs/>
                <w:color w:val="FFFFFF" w:themeColor="background1"/>
                <w:sz w:val="18"/>
                <w:szCs w:val="18"/>
              </w:rPr>
            </w:pPr>
            <w:r w:rsidRPr="00F509EC">
              <w:rPr>
                <w:rFonts w:cstheme="minorHAnsi"/>
                <w:b/>
                <w:bCs/>
                <w:color w:val="FFFFFF" w:themeColor="background1"/>
                <w:sz w:val="18"/>
                <w:szCs w:val="18"/>
              </w:rPr>
              <w:t>Sì</w:t>
            </w:r>
          </w:p>
        </w:tc>
        <w:sdt>
          <w:sdtPr>
            <w:rPr>
              <w:rFonts w:cstheme="minorHAnsi"/>
            </w:rPr>
            <w:id w:val="283013087"/>
            <w14:checkbox>
              <w14:checked w14:val="1"/>
              <w14:checkedState w14:val="2612" w14:font="MS Gothic"/>
              <w14:uncheckedState w14:val="2610" w14:font="MS Gothic"/>
            </w14:checkbox>
          </w:sdtPr>
          <w:sdtEndPr/>
          <w:sdtContent>
            <w:tc>
              <w:tcPr>
                <w:tcW w:w="305" w:type="pct"/>
                <w:vAlign w:val="center"/>
              </w:tcPr>
              <w:p w14:paraId="3351BE0F" w14:textId="77777777" w:rsidR="00565FE3" w:rsidRPr="0096795B" w:rsidRDefault="00565FE3" w:rsidP="00C73FF8">
                <w:pPr>
                  <w:spacing w:after="0"/>
                  <w:jc w:val="center"/>
                  <w:rPr>
                    <w:rFonts w:cstheme="minorHAnsi"/>
                  </w:rPr>
                </w:pPr>
                <w:r>
                  <w:rPr>
                    <w:rFonts w:ascii="MS Gothic" w:eastAsia="MS Gothic" w:hAnsi="MS Gothic" w:cstheme="minorHAnsi" w:hint="eastAsia"/>
                  </w:rPr>
                  <w:t>☒</w:t>
                </w:r>
              </w:p>
            </w:tc>
          </w:sdtContent>
        </w:sdt>
      </w:tr>
      <w:tr w:rsidR="00565FE3" w:rsidRPr="00700099" w14:paraId="552A0E8E" w14:textId="77777777" w:rsidTr="00C73FF8">
        <w:trPr>
          <w:trHeight w:val="405"/>
        </w:trPr>
        <w:tc>
          <w:tcPr>
            <w:tcW w:w="780" w:type="pct"/>
            <w:vMerge/>
            <w:shd w:val="clear" w:color="auto" w:fill="008E40"/>
            <w:vAlign w:val="center"/>
          </w:tcPr>
          <w:p w14:paraId="14D21F24" w14:textId="77777777" w:rsidR="00565FE3" w:rsidRPr="00700099" w:rsidRDefault="00565FE3" w:rsidP="00C73FF8">
            <w:pPr>
              <w:spacing w:after="0"/>
              <w:rPr>
                <w:rFonts w:cstheme="minorHAnsi"/>
                <w:sz w:val="18"/>
                <w:szCs w:val="18"/>
              </w:rPr>
            </w:pPr>
          </w:p>
        </w:tc>
        <w:tc>
          <w:tcPr>
            <w:tcW w:w="766" w:type="pct"/>
            <w:vMerge/>
            <w:vAlign w:val="center"/>
          </w:tcPr>
          <w:p w14:paraId="5C01757A" w14:textId="77777777" w:rsidR="00565FE3" w:rsidRPr="00700099" w:rsidRDefault="00565FE3" w:rsidP="00C73FF8">
            <w:pPr>
              <w:spacing w:after="0"/>
              <w:rPr>
                <w:rFonts w:cstheme="minorHAnsi"/>
                <w:sz w:val="18"/>
                <w:szCs w:val="18"/>
              </w:rPr>
            </w:pPr>
          </w:p>
        </w:tc>
        <w:tc>
          <w:tcPr>
            <w:tcW w:w="583" w:type="pct"/>
            <w:vMerge/>
            <w:shd w:val="clear" w:color="auto" w:fill="008E40"/>
            <w:vAlign w:val="center"/>
          </w:tcPr>
          <w:p w14:paraId="3F04BB83" w14:textId="77777777" w:rsidR="00565FE3" w:rsidRPr="00700099" w:rsidRDefault="00565FE3" w:rsidP="00C73FF8">
            <w:pPr>
              <w:spacing w:after="0"/>
              <w:rPr>
                <w:rFonts w:cstheme="minorHAnsi"/>
                <w:sz w:val="18"/>
                <w:szCs w:val="18"/>
              </w:rPr>
            </w:pPr>
          </w:p>
        </w:tc>
        <w:tc>
          <w:tcPr>
            <w:tcW w:w="1646" w:type="pct"/>
            <w:gridSpan w:val="2"/>
            <w:vMerge/>
            <w:vAlign w:val="center"/>
          </w:tcPr>
          <w:p w14:paraId="339A6389" w14:textId="77777777" w:rsidR="00565FE3" w:rsidRPr="00700099" w:rsidRDefault="00565FE3" w:rsidP="00C73FF8">
            <w:pPr>
              <w:spacing w:after="0"/>
              <w:rPr>
                <w:rFonts w:cstheme="minorHAnsi"/>
                <w:sz w:val="18"/>
                <w:szCs w:val="18"/>
              </w:rPr>
            </w:pPr>
          </w:p>
        </w:tc>
        <w:tc>
          <w:tcPr>
            <w:tcW w:w="513" w:type="pct"/>
            <w:vMerge/>
            <w:shd w:val="clear" w:color="auto" w:fill="008E40"/>
            <w:vAlign w:val="center"/>
          </w:tcPr>
          <w:p w14:paraId="44E95B88" w14:textId="77777777" w:rsidR="00565FE3" w:rsidRPr="00700099" w:rsidRDefault="00565FE3" w:rsidP="00C73FF8">
            <w:pPr>
              <w:spacing w:after="0"/>
              <w:jc w:val="center"/>
              <w:rPr>
                <w:rFonts w:cstheme="minorHAnsi"/>
                <w:b/>
                <w:bCs/>
                <w:color w:val="FFFFFF" w:themeColor="background1"/>
                <w:sz w:val="18"/>
                <w:szCs w:val="18"/>
              </w:rPr>
            </w:pPr>
          </w:p>
        </w:tc>
        <w:tc>
          <w:tcPr>
            <w:tcW w:w="408" w:type="pct"/>
            <w:shd w:val="clear" w:color="auto" w:fill="FF0000"/>
            <w:vAlign w:val="center"/>
          </w:tcPr>
          <w:p w14:paraId="4769454D"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48020365"/>
            <w14:checkbox>
              <w14:checked w14:val="0"/>
              <w14:checkedState w14:val="2612" w14:font="MS Gothic"/>
              <w14:uncheckedState w14:val="2610" w14:font="MS Gothic"/>
            </w14:checkbox>
          </w:sdtPr>
          <w:sdtEndPr/>
          <w:sdtContent>
            <w:tc>
              <w:tcPr>
                <w:tcW w:w="305" w:type="pct"/>
                <w:vAlign w:val="center"/>
              </w:tcPr>
              <w:p w14:paraId="2C946D18" w14:textId="77777777" w:rsidR="00565FE3" w:rsidRPr="0096795B" w:rsidRDefault="00565FE3" w:rsidP="00C73FF8">
                <w:pPr>
                  <w:spacing w:after="0"/>
                  <w:jc w:val="center"/>
                  <w:rPr>
                    <w:rFonts w:cstheme="minorHAnsi"/>
                  </w:rPr>
                </w:pPr>
                <w:r>
                  <w:rPr>
                    <w:rFonts w:ascii="MS Gothic" w:eastAsia="MS Gothic" w:hAnsi="MS Gothic" w:cstheme="minorHAnsi" w:hint="eastAsia"/>
                  </w:rPr>
                  <w:t>☐</w:t>
                </w:r>
              </w:p>
            </w:tc>
          </w:sdtContent>
        </w:sdt>
      </w:tr>
      <w:tr w:rsidR="00565FE3" w:rsidRPr="00700099" w14:paraId="0FF220A7" w14:textId="77777777" w:rsidTr="00C73FF8">
        <w:trPr>
          <w:trHeight w:val="270"/>
        </w:trPr>
        <w:tc>
          <w:tcPr>
            <w:tcW w:w="1546" w:type="pct"/>
            <w:gridSpan w:val="2"/>
            <w:shd w:val="clear" w:color="auto" w:fill="008E40"/>
            <w:vAlign w:val="center"/>
          </w:tcPr>
          <w:p w14:paraId="497D3973"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093" w:type="pct"/>
            <w:gridSpan w:val="2"/>
            <w:vAlign w:val="center"/>
          </w:tcPr>
          <w:p w14:paraId="6411BEC7"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19.500.000</w:t>
            </w:r>
            <w:r w:rsidRPr="00700099">
              <w:rPr>
                <w:rFonts w:cstheme="minorHAnsi"/>
                <w:sz w:val="18"/>
                <w:szCs w:val="18"/>
                <w:lang w:val="it"/>
              </w:rPr>
              <w:t>,</w:t>
            </w:r>
            <w:r>
              <w:rPr>
                <w:rFonts w:cstheme="minorHAnsi"/>
                <w:sz w:val="18"/>
                <w:szCs w:val="18"/>
                <w:lang w:val="it"/>
              </w:rPr>
              <w:t>00 €</w:t>
            </w:r>
          </w:p>
        </w:tc>
        <w:tc>
          <w:tcPr>
            <w:tcW w:w="1648" w:type="pct"/>
            <w:gridSpan w:val="2"/>
            <w:shd w:val="clear" w:color="auto" w:fill="008E40"/>
            <w:vAlign w:val="center"/>
          </w:tcPr>
          <w:p w14:paraId="17D0B582"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713" w:type="pct"/>
            <w:gridSpan w:val="2"/>
            <w:vAlign w:val="center"/>
          </w:tcPr>
          <w:p w14:paraId="3CCFEE34" w14:textId="77777777" w:rsidR="00565FE3" w:rsidRPr="00700099" w:rsidRDefault="00565FE3" w:rsidP="00C73FF8">
            <w:pPr>
              <w:spacing w:after="0"/>
              <w:jc w:val="center"/>
              <w:rPr>
                <w:rFonts w:cstheme="minorHAnsi"/>
                <w:sz w:val="18"/>
                <w:szCs w:val="18"/>
                <w:lang w:val="it"/>
              </w:rPr>
            </w:pPr>
            <w:r>
              <w:rPr>
                <w:rFonts w:cstheme="minorHAnsi"/>
                <w:sz w:val="18"/>
                <w:szCs w:val="18"/>
                <w:lang w:val="it"/>
              </w:rPr>
              <w:t>7.936.500,00 €</w:t>
            </w:r>
          </w:p>
        </w:tc>
      </w:tr>
      <w:tr w:rsidR="00565FE3" w:rsidRPr="00700099" w14:paraId="6F8D05E8" w14:textId="77777777" w:rsidTr="00C73FF8">
        <w:trPr>
          <w:trHeight w:val="270"/>
        </w:trPr>
        <w:tc>
          <w:tcPr>
            <w:tcW w:w="1546" w:type="pct"/>
            <w:gridSpan w:val="2"/>
            <w:shd w:val="clear" w:color="auto" w:fill="008E40"/>
            <w:vAlign w:val="center"/>
          </w:tcPr>
          <w:p w14:paraId="56DB5F63"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093" w:type="pct"/>
            <w:gridSpan w:val="2"/>
            <w:vAlign w:val="center"/>
          </w:tcPr>
          <w:p w14:paraId="38E74610" w14:textId="77777777" w:rsidR="00565FE3" w:rsidRPr="00A108DB" w:rsidRDefault="00565FE3" w:rsidP="00C73FF8">
            <w:pPr>
              <w:spacing w:after="0"/>
              <w:jc w:val="center"/>
              <w:rPr>
                <w:rFonts w:cstheme="minorHAnsi"/>
                <w:sz w:val="18"/>
                <w:szCs w:val="18"/>
                <w:highlight w:val="green"/>
                <w:lang w:val="it"/>
              </w:rPr>
            </w:pPr>
            <w:r w:rsidRPr="00A108DB">
              <w:rPr>
                <w:rFonts w:cstheme="minorHAnsi"/>
                <w:sz w:val="18"/>
                <w:szCs w:val="18"/>
                <w:highlight w:val="green"/>
                <w:lang w:val="it"/>
              </w:rPr>
              <w:t>R.14</w:t>
            </w:r>
          </w:p>
          <w:p w14:paraId="1B779946" w14:textId="77777777" w:rsidR="00565FE3" w:rsidRPr="00A108DB" w:rsidRDefault="00565FE3" w:rsidP="00C73FF8">
            <w:pPr>
              <w:spacing w:after="0"/>
              <w:jc w:val="center"/>
              <w:rPr>
                <w:rFonts w:cstheme="minorHAnsi"/>
                <w:sz w:val="18"/>
                <w:szCs w:val="18"/>
                <w:highlight w:val="green"/>
                <w:lang w:val="it"/>
              </w:rPr>
            </w:pPr>
            <w:r w:rsidRPr="00A108DB">
              <w:rPr>
                <w:rFonts w:cstheme="minorHAnsi"/>
                <w:sz w:val="18"/>
                <w:szCs w:val="18"/>
                <w:highlight w:val="green"/>
                <w:lang w:val="it"/>
              </w:rPr>
              <w:t>R.19</w:t>
            </w:r>
          </w:p>
          <w:p w14:paraId="563FD484" w14:textId="77777777" w:rsidR="00565FE3" w:rsidRPr="00A108DB" w:rsidRDefault="00565FE3" w:rsidP="00C73FF8">
            <w:pPr>
              <w:spacing w:after="0"/>
              <w:jc w:val="center"/>
              <w:rPr>
                <w:rFonts w:cstheme="minorHAnsi"/>
                <w:sz w:val="18"/>
                <w:szCs w:val="18"/>
                <w:highlight w:val="green"/>
                <w:lang w:val="it"/>
              </w:rPr>
            </w:pPr>
            <w:r w:rsidRPr="00A108DB">
              <w:rPr>
                <w:rFonts w:cstheme="minorHAnsi"/>
                <w:sz w:val="18"/>
                <w:szCs w:val="18"/>
                <w:highlight w:val="green"/>
                <w:lang w:val="it"/>
              </w:rPr>
              <w:t>R.21</w:t>
            </w:r>
          </w:p>
          <w:p w14:paraId="69C8ADBB" w14:textId="77777777" w:rsidR="00565FE3" w:rsidRPr="00A108DB" w:rsidRDefault="00565FE3" w:rsidP="00C73FF8">
            <w:pPr>
              <w:spacing w:after="0"/>
              <w:jc w:val="center"/>
              <w:rPr>
                <w:rFonts w:cstheme="minorHAnsi"/>
                <w:sz w:val="18"/>
                <w:szCs w:val="18"/>
                <w:highlight w:val="green"/>
                <w:lang w:val="it"/>
              </w:rPr>
            </w:pPr>
            <w:r w:rsidRPr="00A108DB">
              <w:rPr>
                <w:rFonts w:cstheme="minorHAnsi"/>
                <w:sz w:val="18"/>
                <w:szCs w:val="18"/>
                <w:highlight w:val="green"/>
                <w:lang w:val="it"/>
              </w:rPr>
              <w:t>R.24</w:t>
            </w:r>
          </w:p>
          <w:p w14:paraId="52BDE0B5" w14:textId="77777777" w:rsidR="00565FE3" w:rsidRPr="00A108DB" w:rsidRDefault="00565FE3" w:rsidP="00C73FF8">
            <w:pPr>
              <w:spacing w:after="0"/>
              <w:jc w:val="center"/>
              <w:rPr>
                <w:rFonts w:cstheme="minorHAnsi"/>
                <w:sz w:val="18"/>
                <w:szCs w:val="18"/>
                <w:highlight w:val="green"/>
                <w:lang w:val="it"/>
              </w:rPr>
            </w:pPr>
            <w:r w:rsidRPr="00A108DB">
              <w:rPr>
                <w:rFonts w:cstheme="minorHAnsi"/>
                <w:sz w:val="18"/>
                <w:szCs w:val="18"/>
                <w:highlight w:val="green"/>
                <w:lang w:val="it"/>
              </w:rPr>
              <w:t>R.29</w:t>
            </w:r>
          </w:p>
          <w:p w14:paraId="596270AB" w14:textId="77777777" w:rsidR="00565FE3" w:rsidRPr="009A7721" w:rsidRDefault="00565FE3" w:rsidP="00C73FF8">
            <w:pPr>
              <w:spacing w:after="0"/>
              <w:jc w:val="center"/>
              <w:rPr>
                <w:rFonts w:cstheme="minorHAnsi"/>
                <w:sz w:val="18"/>
                <w:szCs w:val="18"/>
                <w:lang w:val="it"/>
              </w:rPr>
            </w:pPr>
            <w:r w:rsidRPr="00A108DB">
              <w:rPr>
                <w:rFonts w:cstheme="minorHAnsi"/>
                <w:sz w:val="18"/>
                <w:szCs w:val="18"/>
                <w:highlight w:val="green"/>
                <w:lang w:val="it"/>
              </w:rPr>
              <w:t>R.31</w:t>
            </w:r>
          </w:p>
          <w:p w14:paraId="3089460F" w14:textId="77777777" w:rsidR="00565FE3" w:rsidRPr="00A108DB" w:rsidRDefault="00565FE3" w:rsidP="00C73FF8">
            <w:pPr>
              <w:spacing w:after="0"/>
              <w:jc w:val="center"/>
              <w:rPr>
                <w:rFonts w:cstheme="minorHAnsi"/>
                <w:sz w:val="18"/>
                <w:szCs w:val="18"/>
                <w:highlight w:val="yellow"/>
                <w:lang w:val="it"/>
              </w:rPr>
            </w:pPr>
            <w:r w:rsidRPr="00A108DB">
              <w:rPr>
                <w:rFonts w:cstheme="minorHAnsi"/>
                <w:sz w:val="18"/>
                <w:szCs w:val="18"/>
                <w:highlight w:val="yellow"/>
                <w:lang w:val="it"/>
              </w:rPr>
              <w:t>R.43</w:t>
            </w:r>
          </w:p>
          <w:p w14:paraId="1D51838B" w14:textId="77777777" w:rsidR="00565FE3" w:rsidRPr="009A7721" w:rsidRDefault="00565FE3" w:rsidP="00C73FF8">
            <w:pPr>
              <w:spacing w:after="0"/>
              <w:jc w:val="center"/>
              <w:rPr>
                <w:rFonts w:cstheme="minorHAnsi"/>
                <w:sz w:val="18"/>
                <w:szCs w:val="18"/>
                <w:highlight w:val="green"/>
                <w:lang w:val="it"/>
              </w:rPr>
            </w:pPr>
            <w:r w:rsidRPr="00A108DB">
              <w:rPr>
                <w:rFonts w:cstheme="minorHAnsi"/>
                <w:sz w:val="18"/>
                <w:szCs w:val="18"/>
                <w:highlight w:val="yellow"/>
                <w:lang w:val="it"/>
              </w:rPr>
              <w:t>R.44</w:t>
            </w:r>
          </w:p>
        </w:tc>
        <w:tc>
          <w:tcPr>
            <w:tcW w:w="1648" w:type="pct"/>
            <w:gridSpan w:val="2"/>
            <w:shd w:val="clear" w:color="auto" w:fill="008E40"/>
            <w:vAlign w:val="center"/>
          </w:tcPr>
          <w:p w14:paraId="5B303A05"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713" w:type="pct"/>
            <w:gridSpan w:val="2"/>
            <w:vAlign w:val="center"/>
          </w:tcPr>
          <w:p w14:paraId="642EB971"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O.17</w:t>
            </w:r>
          </w:p>
        </w:tc>
      </w:tr>
    </w:tbl>
    <w:p w14:paraId="102877AA" w14:textId="77777777" w:rsidR="00565FE3" w:rsidRDefault="00565FE3" w:rsidP="00565FE3">
      <w:pPr>
        <w:spacing w:after="0"/>
      </w:pPr>
    </w:p>
    <w:p w14:paraId="7B837B43" w14:textId="77777777" w:rsidR="00565FE3" w:rsidRPr="00864103" w:rsidRDefault="00565FE3" w:rsidP="00565FE3">
      <w:pPr>
        <w:pStyle w:val="Titolo3"/>
        <w:rPr>
          <w:i/>
          <w:iCs/>
          <w:color w:val="365F91" w:themeColor="accent1" w:themeShade="BF"/>
          <w:sz w:val="22"/>
          <w:szCs w:val="22"/>
        </w:rPr>
      </w:pPr>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Pr="00E9607C">
        <w:rPr>
          <w:i/>
          <w:iCs/>
          <w:color w:val="365F91" w:themeColor="accent1" w:themeShade="BF"/>
          <w:sz w:val="22"/>
          <w:szCs w:val="22"/>
          <w:highlight w:val="green"/>
        </w:rPr>
        <w:t>SRA</w:t>
      </w:r>
      <w:r>
        <w:rPr>
          <w:i/>
          <w:iCs/>
          <w:color w:val="365F91" w:themeColor="accent1" w:themeShade="BF"/>
          <w:sz w:val="22"/>
          <w:szCs w:val="22"/>
          <w:highlight w:val="green"/>
        </w:rPr>
        <w:t xml:space="preserve"> e </w:t>
      </w:r>
      <w:r w:rsidRPr="00E9607C">
        <w:rPr>
          <w:i/>
          <w:iCs/>
          <w:color w:val="365F91" w:themeColor="accent1" w:themeShade="BF"/>
          <w:sz w:val="22"/>
          <w:szCs w:val="22"/>
          <w:highlight w:val="green"/>
        </w:rPr>
        <w:t xml:space="preserve">TRLOM dello </w:t>
      </w:r>
      <w:r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2E96C037" w14:textId="77777777" w:rsidTr="00C73FF8">
        <w:tc>
          <w:tcPr>
            <w:tcW w:w="5000" w:type="pct"/>
            <w:shd w:val="clear" w:color="auto" w:fill="008E40"/>
            <w:vAlign w:val="center"/>
          </w:tcPr>
          <w:p w14:paraId="7E1CB69E" w14:textId="77777777" w:rsidR="00565FE3" w:rsidRPr="00700099" w:rsidRDefault="00565FE3" w:rsidP="00C73FF8">
            <w:pPr>
              <w:spacing w:after="0"/>
              <w:jc w:val="center"/>
              <w:rPr>
                <w:rFonts w:cstheme="minorHAnsi"/>
                <w:b/>
                <w:bCs/>
                <w:sz w:val="18"/>
                <w:szCs w:val="18"/>
                <w:highlight w:val="yellow"/>
              </w:rPr>
            </w:pPr>
            <w:r w:rsidRPr="00700099">
              <w:rPr>
                <w:rFonts w:cstheme="minorHAnsi"/>
                <w:b/>
                <w:bCs/>
                <w:color w:val="FFFFFF" w:themeColor="background1"/>
                <w:sz w:val="18"/>
                <w:szCs w:val="18"/>
              </w:rPr>
              <w:t>Cumulabilità</w:t>
            </w:r>
            <w:r>
              <w:rPr>
                <w:rFonts w:cstheme="minorHAnsi"/>
                <w:b/>
                <w:bCs/>
                <w:color w:val="FFFFFF" w:themeColor="background1"/>
                <w:sz w:val="18"/>
                <w:szCs w:val="18"/>
              </w:rPr>
              <w:t xml:space="preserve"> sulla stessa superficie</w:t>
            </w:r>
          </w:p>
        </w:tc>
      </w:tr>
      <w:tr w:rsidR="00565FE3" w:rsidRPr="00B65FD8" w14:paraId="0F1450AE" w14:textId="77777777" w:rsidTr="00C73FF8">
        <w:tc>
          <w:tcPr>
            <w:tcW w:w="5000" w:type="pct"/>
            <w:vAlign w:val="center"/>
          </w:tcPr>
          <w:p w14:paraId="6858B859" w14:textId="77777777" w:rsidR="00565FE3" w:rsidRDefault="00565FE3" w:rsidP="00C73FF8">
            <w:pPr>
              <w:spacing w:after="0"/>
              <w:rPr>
                <w:rFonts w:cstheme="minorHAnsi"/>
                <w:sz w:val="18"/>
                <w:szCs w:val="18"/>
              </w:rPr>
            </w:pPr>
            <w:r>
              <w:rPr>
                <w:rFonts w:cstheme="minorHAnsi"/>
                <w:sz w:val="18"/>
                <w:szCs w:val="18"/>
              </w:rPr>
              <w:t>SRA22/ACA22</w:t>
            </w:r>
          </w:p>
          <w:p w14:paraId="2EA51B47" w14:textId="77777777" w:rsidR="00565FE3" w:rsidRPr="00BC6F06" w:rsidRDefault="00565FE3" w:rsidP="00C73FF8">
            <w:pPr>
              <w:spacing w:after="0"/>
              <w:rPr>
                <w:rFonts w:cstheme="minorHAnsi"/>
                <w:sz w:val="18"/>
                <w:szCs w:val="18"/>
              </w:rPr>
            </w:pPr>
            <w:r w:rsidRPr="00C243BC">
              <w:rPr>
                <w:rFonts w:cstheme="minorHAnsi"/>
                <w:sz w:val="18"/>
                <w:szCs w:val="18"/>
                <w:highlight w:val="green"/>
              </w:rPr>
              <w:t xml:space="preserve">Per le cumulabilità tra TRLOM, </w:t>
            </w:r>
            <w:r>
              <w:rPr>
                <w:rFonts w:cstheme="minorHAnsi"/>
                <w:sz w:val="18"/>
                <w:szCs w:val="18"/>
                <w:highlight w:val="green"/>
              </w:rPr>
              <w:t>si fa riferimento a quanto indicato nell’Allegato L d</w:t>
            </w:r>
            <w:r w:rsidRPr="00C243BC">
              <w:rPr>
                <w:rFonts w:cstheme="minorHAnsi"/>
                <w:sz w:val="18"/>
                <w:szCs w:val="18"/>
                <w:highlight w:val="green"/>
              </w:rPr>
              <w:t>el PSR Lombardia 2014-2022 vigente.</w:t>
            </w:r>
          </w:p>
        </w:tc>
      </w:tr>
    </w:tbl>
    <w:p w14:paraId="1967ED8B" w14:textId="77777777" w:rsidR="00565FE3" w:rsidRDefault="00565FE3" w:rsidP="00565FE3">
      <w:pPr>
        <w:spacing w:after="0"/>
      </w:pPr>
    </w:p>
    <w:p w14:paraId="4310A82A" w14:textId="77777777" w:rsidR="00565FE3" w:rsidRPr="009B20D2" w:rsidRDefault="00565FE3" w:rsidP="00565FE3">
      <w:pPr>
        <w:pStyle w:val="Titolo3"/>
        <w:spacing w:before="0"/>
        <w:rPr>
          <w:i/>
          <w:iCs/>
          <w:color w:val="365F91" w:themeColor="accent1" w:themeShade="BF"/>
          <w:sz w:val="22"/>
          <w:szCs w:val="22"/>
        </w:rPr>
      </w:pPr>
      <w:r w:rsidRPr="009B20D2">
        <w:rPr>
          <w:i/>
          <w:iCs/>
          <w:color w:val="365F91" w:themeColor="accent1" w:themeShade="BF"/>
          <w:sz w:val="22"/>
          <w:szCs w:val="22"/>
        </w:rPr>
        <w:t>Principi di selezione</w:t>
      </w:r>
    </w:p>
    <w:p w14:paraId="711035B6"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11.1 e 11.2.</w:t>
      </w:r>
    </w:p>
    <w:p w14:paraId="15E97AE2" w14:textId="77777777" w:rsidR="00565FE3" w:rsidRDefault="00565FE3" w:rsidP="00565FE3">
      <w:pPr>
        <w:spacing w:after="0"/>
        <w:rPr>
          <w:rFonts w:eastAsiaTheme="majorEastAsia"/>
        </w:rPr>
      </w:pPr>
    </w:p>
    <w:p w14:paraId="391BFC01" w14:textId="77777777" w:rsidR="00565FE3" w:rsidRPr="009B20D2" w:rsidRDefault="00565FE3" w:rsidP="00565FE3">
      <w:pPr>
        <w:pStyle w:val="Titolo3"/>
        <w:spacing w:before="0"/>
        <w:rPr>
          <w:i/>
          <w:iCs/>
          <w:color w:val="365F91" w:themeColor="accent1" w:themeShade="BF"/>
          <w:sz w:val="22"/>
          <w:szCs w:val="22"/>
        </w:rPr>
      </w:pPr>
      <w:r w:rsidRPr="009B20D2">
        <w:rPr>
          <w:i/>
          <w:iCs/>
          <w:color w:val="365F91" w:themeColor="accent1" w:themeShade="BF"/>
          <w:sz w:val="22"/>
          <w:szCs w:val="22"/>
        </w:rPr>
        <w:t>Criteri di ammissibilità</w:t>
      </w:r>
    </w:p>
    <w:p w14:paraId="019F8C48"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11.1 e 11.2.</w:t>
      </w:r>
    </w:p>
    <w:p w14:paraId="60D5586E" w14:textId="77777777" w:rsidR="00565FE3" w:rsidRDefault="00565FE3" w:rsidP="00565FE3">
      <w:pPr>
        <w:spacing w:before="40" w:after="0"/>
        <w:rPr>
          <w:rFonts w:eastAsiaTheme="majorEastAsia"/>
        </w:rPr>
      </w:pPr>
    </w:p>
    <w:p w14:paraId="73AE6F97" w14:textId="77777777" w:rsidR="00565FE3" w:rsidRPr="009B20D2" w:rsidRDefault="00565FE3" w:rsidP="00565FE3">
      <w:pPr>
        <w:pStyle w:val="Titolo3"/>
        <w:spacing w:before="0"/>
        <w:rPr>
          <w:i/>
          <w:iCs/>
          <w:color w:val="365F91" w:themeColor="accent1" w:themeShade="BF"/>
          <w:sz w:val="22"/>
          <w:szCs w:val="22"/>
        </w:rPr>
      </w:pPr>
      <w:r w:rsidRPr="000604B6">
        <w:rPr>
          <w:i/>
          <w:iCs/>
          <w:color w:val="365F91" w:themeColor="accent1" w:themeShade="BF"/>
          <w:sz w:val="22"/>
          <w:szCs w:val="22"/>
        </w:rPr>
        <w:t xml:space="preserve">Impegni </w:t>
      </w:r>
      <w:r w:rsidRPr="000604B6">
        <w:rPr>
          <w:i/>
          <w:iCs/>
          <w:strike/>
          <w:color w:val="FF0000"/>
          <w:sz w:val="22"/>
          <w:szCs w:val="22"/>
        </w:rPr>
        <w:t>e altri obblighi</w:t>
      </w:r>
    </w:p>
    <w:p w14:paraId="05FBF449"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11.1 e 11.2.</w:t>
      </w:r>
    </w:p>
    <w:p w14:paraId="2DD754E2" w14:textId="77777777" w:rsidR="00565FE3" w:rsidRDefault="00565FE3" w:rsidP="00565FE3">
      <w:pPr>
        <w:spacing w:before="40" w:after="0"/>
        <w:rPr>
          <w:noProof/>
          <w:color w:val="000000"/>
          <w:sz w:val="20"/>
          <w:szCs w:val="20"/>
        </w:rPr>
      </w:pPr>
    </w:p>
    <w:p w14:paraId="38E03D11" w14:textId="77777777" w:rsidR="00565FE3" w:rsidRPr="00267C67" w:rsidRDefault="00565FE3" w:rsidP="00565FE3">
      <w:pPr>
        <w:pStyle w:val="Titolo3"/>
        <w:rPr>
          <w:i/>
          <w:iCs/>
          <w:color w:val="365F91" w:themeColor="accent1" w:themeShade="BF"/>
          <w:sz w:val="22"/>
          <w:szCs w:val="22"/>
          <w:highlight w:val="green"/>
        </w:rPr>
      </w:pPr>
      <w:r w:rsidRPr="00267C67">
        <w:rPr>
          <w:i/>
          <w:iCs/>
          <w:color w:val="365F91" w:themeColor="accent1" w:themeShade="BF"/>
          <w:sz w:val="22"/>
          <w:szCs w:val="22"/>
          <w:highlight w:val="green"/>
        </w:rPr>
        <w:t>Altri obblighi</w:t>
      </w:r>
    </w:p>
    <w:p w14:paraId="0D937C49" w14:textId="77777777" w:rsidR="00565FE3" w:rsidRPr="00267C67" w:rsidRDefault="00565FE3" w:rsidP="00565FE3">
      <w:pPr>
        <w:spacing w:after="0"/>
        <w:rPr>
          <w:noProof/>
          <w:color w:val="000000"/>
          <w:sz w:val="20"/>
          <w:szCs w:val="20"/>
          <w:highlight w:val="green"/>
        </w:rPr>
      </w:pPr>
      <w:r w:rsidRPr="00267C67">
        <w:rPr>
          <w:noProof/>
          <w:color w:val="000000"/>
          <w:sz w:val="20"/>
          <w:szCs w:val="20"/>
          <w:highlight w:val="green"/>
        </w:rPr>
        <w:t>Rispettare le norme di Condizionalità (art. 12, Reg. (UE) 2021/2115)</w:t>
      </w:r>
      <w:r>
        <w:rPr>
          <w:noProof/>
          <w:color w:val="000000"/>
          <w:sz w:val="20"/>
          <w:szCs w:val="20"/>
          <w:highlight w:val="green"/>
        </w:rPr>
        <w:t>.</w:t>
      </w:r>
    </w:p>
    <w:p w14:paraId="6E13BE74" w14:textId="77777777" w:rsidR="00565FE3" w:rsidRDefault="00565FE3" w:rsidP="00565FE3">
      <w:pPr>
        <w:spacing w:after="0"/>
        <w:rPr>
          <w:noProof/>
          <w:color w:val="000000"/>
          <w:sz w:val="20"/>
          <w:szCs w:val="20"/>
        </w:rPr>
      </w:pPr>
      <w:r w:rsidRPr="00267C67">
        <w:rPr>
          <w:noProof/>
          <w:color w:val="000000"/>
          <w:sz w:val="20"/>
          <w:szCs w:val="20"/>
          <w:highlight w:val="green"/>
        </w:rPr>
        <w:t>Rispetto delle norme di Condizionalità sociale (art. 14, Reg. (UE) 2021/2115)</w:t>
      </w:r>
      <w:r>
        <w:rPr>
          <w:noProof/>
          <w:color w:val="000000"/>
          <w:sz w:val="20"/>
          <w:szCs w:val="20"/>
        </w:rPr>
        <w:t>.</w:t>
      </w:r>
    </w:p>
    <w:p w14:paraId="067E625A" w14:textId="77777777" w:rsidR="00565FE3" w:rsidRDefault="00565FE3" w:rsidP="00565FE3">
      <w:pPr>
        <w:spacing w:after="0"/>
        <w:rPr>
          <w:rFonts w:eastAsiaTheme="majorEastAsia"/>
        </w:rPr>
      </w:pPr>
    </w:p>
    <w:p w14:paraId="398FD410" w14:textId="77777777" w:rsidR="00565FE3" w:rsidRPr="009B20D2" w:rsidRDefault="00565FE3" w:rsidP="00565FE3">
      <w:pPr>
        <w:pStyle w:val="Titolo3"/>
        <w:spacing w:before="0"/>
        <w:rPr>
          <w:i/>
          <w:iCs/>
          <w:color w:val="365F91" w:themeColor="accent1" w:themeShade="BF"/>
          <w:sz w:val="22"/>
          <w:szCs w:val="22"/>
        </w:rPr>
      </w:pPr>
      <w:r w:rsidRPr="009B20D2">
        <w:rPr>
          <w:i/>
          <w:iCs/>
          <w:color w:val="365F91" w:themeColor="accent1" w:themeShade="BF"/>
          <w:sz w:val="22"/>
          <w:szCs w:val="22"/>
        </w:rPr>
        <w:t>Premi (€/Ha/anno)</w:t>
      </w:r>
    </w:p>
    <w:p w14:paraId="5DC73A95" w14:textId="77777777" w:rsidR="00565FE3" w:rsidRDefault="00565FE3" w:rsidP="00565FE3">
      <w:pPr>
        <w:spacing w:before="40" w:after="0"/>
        <w:rPr>
          <w:noProof/>
          <w:color w:val="000000"/>
          <w:sz w:val="20"/>
          <w:szCs w:val="20"/>
        </w:rPr>
      </w:pPr>
      <w:r w:rsidRPr="00260B0A">
        <w:rPr>
          <w:noProof/>
          <w:color w:val="000000"/>
          <w:sz w:val="20"/>
          <w:szCs w:val="20"/>
        </w:rPr>
        <w:t xml:space="preserve">Vedere il relativo testo in vigore del PSR Lombardia 2014-2022 per l’OP </w:t>
      </w:r>
      <w:r>
        <w:rPr>
          <w:noProof/>
          <w:color w:val="000000"/>
          <w:sz w:val="20"/>
          <w:szCs w:val="20"/>
        </w:rPr>
        <w:t>11.1 e 11.2.</w:t>
      </w:r>
    </w:p>
    <w:p w14:paraId="3F1F5EFD" w14:textId="77777777" w:rsidR="00565FE3" w:rsidRPr="001B4A5D" w:rsidRDefault="00565FE3" w:rsidP="00565FE3">
      <w:pPr>
        <w:spacing w:after="0"/>
        <w:rPr>
          <w:rFonts w:eastAsiaTheme="majorEastAsia"/>
        </w:rPr>
      </w:pPr>
    </w:p>
    <w:p w14:paraId="318BE93A" w14:textId="77777777" w:rsidR="00565FE3" w:rsidRPr="009B20D2" w:rsidRDefault="00565FE3" w:rsidP="00565FE3">
      <w:pPr>
        <w:pStyle w:val="Titolo3"/>
        <w:spacing w:before="0"/>
        <w:rPr>
          <w:i/>
          <w:iCs/>
          <w:color w:val="365F91" w:themeColor="accent1" w:themeShade="BF"/>
          <w:sz w:val="22"/>
          <w:szCs w:val="22"/>
        </w:rPr>
      </w:pPr>
      <w:r w:rsidRPr="009B20D2">
        <w:rPr>
          <w:i/>
          <w:iCs/>
          <w:color w:val="365F91" w:themeColor="accent1" w:themeShade="BF"/>
          <w:sz w:val="22"/>
          <w:szCs w:val="22"/>
        </w:rPr>
        <w:t xml:space="preserve">Degressività </w:t>
      </w:r>
    </w:p>
    <w:p w14:paraId="5F7F1D53" w14:textId="77777777" w:rsidR="00565FE3" w:rsidRPr="009D7192" w:rsidRDefault="00565FE3" w:rsidP="00565FE3">
      <w:pPr>
        <w:spacing w:before="40" w:after="0"/>
      </w:pPr>
      <w:r>
        <w:rPr>
          <w:noProof/>
          <w:color w:val="000000"/>
          <w:sz w:val="20"/>
          <w:szCs w:val="20"/>
        </w:rPr>
        <w:t>Non prevista.</w:t>
      </w:r>
    </w:p>
    <w:p w14:paraId="2A94EF64" w14:textId="77777777" w:rsidR="00565FE3" w:rsidRDefault="00565FE3" w:rsidP="00565FE3">
      <w:pPr>
        <w:spacing w:after="200" w:line="276" w:lineRule="auto"/>
        <w:rPr>
          <w:rFonts w:cstheme="minorHAnsi"/>
          <w:b/>
          <w:bCs/>
        </w:rPr>
      </w:pPr>
      <w:r>
        <w:rPr>
          <w:rFonts w:cstheme="minorHAnsi"/>
          <w:b/>
          <w:bCs/>
        </w:rPr>
        <w:br w:type="page"/>
      </w:r>
    </w:p>
    <w:p w14:paraId="2EB09AEF" w14:textId="77777777" w:rsidR="00565FE3" w:rsidRDefault="00565FE3" w:rsidP="00565FE3">
      <w:pPr>
        <w:pStyle w:val="Titolo2"/>
        <w:rPr>
          <w:rFonts w:asciiTheme="minorHAnsi" w:hAnsiTheme="minorHAnsi" w:cstheme="minorHAnsi"/>
          <w:b/>
          <w:bCs/>
        </w:rPr>
      </w:pPr>
      <w:bookmarkStart w:id="63" w:name="_Toc133425217"/>
      <w:r w:rsidRPr="00F6220C">
        <w:rPr>
          <w:rFonts w:asciiTheme="minorHAnsi" w:hAnsiTheme="minorHAnsi" w:cstheme="minorHAnsi"/>
          <w:b/>
          <w:bCs/>
        </w:rPr>
        <w:t>SRB01</w:t>
      </w:r>
      <w:r>
        <w:rPr>
          <w:rFonts w:asciiTheme="minorHAnsi" w:hAnsiTheme="minorHAnsi" w:cstheme="minorHAnsi"/>
          <w:b/>
          <w:bCs/>
        </w:rPr>
        <w:t xml:space="preserve"> – Sostegno zone con svantaggi naturali montagna</w:t>
      </w:r>
      <w:bookmarkEnd w:id="63"/>
    </w:p>
    <w:p w14:paraId="483480DD" w14:textId="77777777" w:rsidR="00565FE3" w:rsidRPr="0082716A" w:rsidRDefault="00565FE3" w:rsidP="00565FE3">
      <w:pPr>
        <w:pStyle w:val="Titolo3"/>
        <w:spacing w:before="0"/>
        <w:rPr>
          <w:i/>
          <w:iCs/>
          <w:color w:val="365F91" w:themeColor="accent1" w:themeShade="BF"/>
          <w:sz w:val="22"/>
          <w:szCs w:val="22"/>
        </w:rPr>
      </w:pPr>
      <w:r>
        <w:rPr>
          <w:i/>
          <w:iCs/>
          <w:color w:val="365F91" w:themeColor="accent1" w:themeShade="BF"/>
          <w:sz w:val="22"/>
          <w:szCs w:val="22"/>
        </w:rPr>
        <w:t>Descrizione</w:t>
      </w:r>
    </w:p>
    <w:p w14:paraId="21408769" w14:textId="77777777" w:rsidR="00565FE3" w:rsidRDefault="00565FE3" w:rsidP="00565FE3">
      <w:pPr>
        <w:jc w:val="both"/>
        <w:rPr>
          <w:rFonts w:eastAsiaTheme="majorEastAsia"/>
          <w:sz w:val="20"/>
          <w:szCs w:val="20"/>
        </w:rPr>
      </w:pPr>
      <w:bookmarkStart w:id="64" w:name="_Hlk132128228"/>
      <w:r>
        <w:rPr>
          <w:rFonts w:eastAsiaTheme="majorEastAsia"/>
          <w:sz w:val="20"/>
          <w:szCs w:val="20"/>
        </w:rPr>
        <w:t xml:space="preserve">L’intervento ha come </w:t>
      </w:r>
      <w:r w:rsidRPr="00CD181A">
        <w:rPr>
          <w:rFonts w:eastAsiaTheme="majorEastAsia"/>
          <w:sz w:val="20"/>
          <w:szCs w:val="20"/>
        </w:rPr>
        <w:t xml:space="preserve">obiettivo il mantenimento dell’attività agricola e/o zootecnica in </w:t>
      </w:r>
      <w:r>
        <w:rPr>
          <w:rFonts w:eastAsiaTheme="majorEastAsia"/>
          <w:sz w:val="20"/>
          <w:szCs w:val="20"/>
        </w:rPr>
        <w:t>aree svantaggiate di montagna</w:t>
      </w:r>
      <w:r w:rsidRPr="00CD181A">
        <w:rPr>
          <w:rFonts w:eastAsiaTheme="majorEastAsia"/>
          <w:sz w:val="20"/>
          <w:szCs w:val="20"/>
        </w:rPr>
        <w:t xml:space="preserve">. Risulta essenziale contribuire al presidio di queste aree fragili con l’erogazione di una </w:t>
      </w:r>
      <w:r w:rsidRPr="00CD181A">
        <w:rPr>
          <w:rFonts w:eastAsiaTheme="majorEastAsia"/>
          <w:b/>
          <w:bCs/>
          <w:sz w:val="20"/>
          <w:szCs w:val="20"/>
        </w:rPr>
        <w:t>indennità annuale per ettaro</w:t>
      </w:r>
      <w:r w:rsidRPr="00CD181A">
        <w:rPr>
          <w:rFonts w:eastAsiaTheme="majorEastAsia"/>
          <w:sz w:val="20"/>
          <w:szCs w:val="20"/>
        </w:rPr>
        <w:t xml:space="preserve"> che compensi gli svantaggi che gli agricoltori devono affrontare per lo svolgimento delle attività agricole e di allevamento, rispetto alle zone non soggette a svantaggi naturali.</w:t>
      </w:r>
      <w:r>
        <w:rPr>
          <w:rFonts w:eastAsiaTheme="majorEastAsia"/>
          <w:sz w:val="20"/>
          <w:szCs w:val="20"/>
        </w:rPr>
        <w:tab/>
      </w:r>
    </w:p>
    <w:p w14:paraId="2EF7F4F6" w14:textId="1FBA7A20" w:rsidR="001D6A83" w:rsidRPr="001D6A83" w:rsidRDefault="001D6A83" w:rsidP="00565FE3">
      <w:pPr>
        <w:jc w:val="both"/>
        <w:rPr>
          <w:rFonts w:eastAsiaTheme="majorEastAsia"/>
        </w:rPr>
      </w:pPr>
      <w:r w:rsidRPr="001D6A83">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p w14:paraId="43979AEA" w14:textId="77777777" w:rsidR="00565FE3" w:rsidRPr="00170820" w:rsidRDefault="00565FE3" w:rsidP="00565FE3">
      <w:pPr>
        <w:pStyle w:val="Titolo3"/>
        <w:rPr>
          <w:i/>
          <w:iCs/>
          <w:color w:val="365F91" w:themeColor="accent1" w:themeShade="BF"/>
          <w:sz w:val="22"/>
          <w:szCs w:val="22"/>
        </w:rPr>
      </w:pPr>
      <w:bookmarkStart w:id="65" w:name="_Hlk117861235"/>
      <w:bookmarkEnd w:id="64"/>
      <w:r w:rsidRPr="00170820">
        <w:rPr>
          <w:i/>
          <w:iCs/>
          <w:color w:val="365F91" w:themeColor="accent1" w:themeShade="BF"/>
          <w:sz w:val="22"/>
          <w:szCs w:val="22"/>
        </w:rPr>
        <w:t>Dotazione finanziaria</w:t>
      </w:r>
    </w:p>
    <w:tbl>
      <w:tblPr>
        <w:tblStyle w:val="Grigliatabella"/>
        <w:tblW w:w="5000" w:type="pct"/>
        <w:tblLook w:val="04A0" w:firstRow="1" w:lastRow="0" w:firstColumn="1" w:lastColumn="0" w:noHBand="0" w:noVBand="1"/>
      </w:tblPr>
      <w:tblGrid>
        <w:gridCol w:w="1637"/>
        <w:gridCol w:w="726"/>
        <w:gridCol w:w="172"/>
        <w:gridCol w:w="1079"/>
        <w:gridCol w:w="1456"/>
        <w:gridCol w:w="2279"/>
        <w:gridCol w:w="256"/>
        <w:gridCol w:w="1095"/>
        <w:gridCol w:w="718"/>
        <w:gridCol w:w="722"/>
      </w:tblGrid>
      <w:tr w:rsidR="00565FE3" w:rsidRPr="00700099" w14:paraId="09A09870" w14:textId="77777777" w:rsidTr="00C73FF8">
        <w:trPr>
          <w:trHeight w:val="405"/>
        </w:trPr>
        <w:tc>
          <w:tcPr>
            <w:tcW w:w="807" w:type="pct"/>
            <w:vMerge w:val="restart"/>
            <w:shd w:val="clear" w:color="auto" w:fill="008E40"/>
            <w:vAlign w:val="center"/>
          </w:tcPr>
          <w:bookmarkEnd w:id="65"/>
          <w:p w14:paraId="2A1EDFB2"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58" w:type="pct"/>
            <w:vMerge w:val="restart"/>
            <w:vAlign w:val="center"/>
          </w:tcPr>
          <w:p w14:paraId="7D787D96"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SRB01</w:t>
            </w:r>
          </w:p>
        </w:tc>
        <w:tc>
          <w:tcPr>
            <w:tcW w:w="617" w:type="pct"/>
            <w:gridSpan w:val="2"/>
            <w:vMerge w:val="restart"/>
            <w:shd w:val="clear" w:color="auto" w:fill="008E40"/>
            <w:vAlign w:val="center"/>
          </w:tcPr>
          <w:p w14:paraId="1276E01A" w14:textId="77777777" w:rsidR="00565FE3" w:rsidRPr="00700099" w:rsidRDefault="00565FE3" w:rsidP="00C73FF8">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42" w:type="pct"/>
            <w:gridSpan w:val="2"/>
            <w:vMerge w:val="restart"/>
            <w:vAlign w:val="center"/>
          </w:tcPr>
          <w:p w14:paraId="757FFB9E"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Sostegno zone con svantaggi naturali montagna</w:t>
            </w:r>
          </w:p>
        </w:tc>
        <w:tc>
          <w:tcPr>
            <w:tcW w:w="666" w:type="pct"/>
            <w:gridSpan w:val="2"/>
            <w:vMerge w:val="restart"/>
            <w:shd w:val="clear" w:color="auto" w:fill="008E40"/>
            <w:vAlign w:val="center"/>
          </w:tcPr>
          <w:p w14:paraId="49E4C2C0"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54" w:type="pct"/>
            <w:shd w:val="clear" w:color="auto" w:fill="92D050"/>
            <w:vAlign w:val="center"/>
          </w:tcPr>
          <w:p w14:paraId="68101E62"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96386299"/>
            <w14:checkbox>
              <w14:checked w14:val="1"/>
              <w14:checkedState w14:val="2612" w14:font="MS Gothic"/>
              <w14:uncheckedState w14:val="2610" w14:font="MS Gothic"/>
            </w14:checkbox>
          </w:sdtPr>
          <w:sdtEndPr/>
          <w:sdtContent>
            <w:tc>
              <w:tcPr>
                <w:tcW w:w="356" w:type="pct"/>
                <w:vAlign w:val="center"/>
              </w:tcPr>
              <w:p w14:paraId="4D6A7F40" w14:textId="77777777" w:rsidR="00565FE3" w:rsidRPr="0096795B" w:rsidRDefault="00565FE3" w:rsidP="00C73FF8">
                <w:pPr>
                  <w:spacing w:after="0"/>
                  <w:jc w:val="center"/>
                  <w:rPr>
                    <w:rFonts w:cstheme="minorHAnsi"/>
                  </w:rPr>
                </w:pPr>
                <w:r>
                  <w:rPr>
                    <w:rFonts w:ascii="MS Gothic" w:eastAsia="MS Gothic" w:hAnsi="MS Gothic" w:cstheme="minorHAnsi" w:hint="eastAsia"/>
                  </w:rPr>
                  <w:t>☒</w:t>
                </w:r>
              </w:p>
            </w:tc>
          </w:sdtContent>
        </w:sdt>
      </w:tr>
      <w:tr w:rsidR="00565FE3" w:rsidRPr="00700099" w14:paraId="0B6CA213" w14:textId="77777777" w:rsidTr="00C73FF8">
        <w:trPr>
          <w:trHeight w:val="405"/>
        </w:trPr>
        <w:tc>
          <w:tcPr>
            <w:tcW w:w="807" w:type="pct"/>
            <w:vMerge/>
            <w:shd w:val="clear" w:color="auto" w:fill="008E40"/>
            <w:vAlign w:val="center"/>
          </w:tcPr>
          <w:p w14:paraId="7104C086" w14:textId="77777777" w:rsidR="00565FE3" w:rsidRPr="00700099" w:rsidRDefault="00565FE3" w:rsidP="00C73FF8">
            <w:pPr>
              <w:spacing w:after="0"/>
              <w:rPr>
                <w:rFonts w:cstheme="minorHAnsi"/>
                <w:sz w:val="18"/>
                <w:szCs w:val="18"/>
              </w:rPr>
            </w:pPr>
          </w:p>
        </w:tc>
        <w:tc>
          <w:tcPr>
            <w:tcW w:w="358" w:type="pct"/>
            <w:vMerge/>
            <w:vAlign w:val="center"/>
          </w:tcPr>
          <w:p w14:paraId="5E5ACB97" w14:textId="77777777" w:rsidR="00565FE3" w:rsidRPr="00700099" w:rsidRDefault="00565FE3" w:rsidP="00C73FF8">
            <w:pPr>
              <w:spacing w:after="0"/>
              <w:rPr>
                <w:rFonts w:cstheme="minorHAnsi"/>
                <w:sz w:val="18"/>
                <w:szCs w:val="18"/>
              </w:rPr>
            </w:pPr>
          </w:p>
        </w:tc>
        <w:tc>
          <w:tcPr>
            <w:tcW w:w="617" w:type="pct"/>
            <w:gridSpan w:val="2"/>
            <w:vMerge/>
            <w:shd w:val="clear" w:color="auto" w:fill="008E40"/>
            <w:vAlign w:val="center"/>
          </w:tcPr>
          <w:p w14:paraId="5C4143E2" w14:textId="77777777" w:rsidR="00565FE3" w:rsidRPr="00700099" w:rsidRDefault="00565FE3" w:rsidP="00C73FF8">
            <w:pPr>
              <w:spacing w:after="0"/>
              <w:rPr>
                <w:rFonts w:cstheme="minorHAnsi"/>
                <w:sz w:val="18"/>
                <w:szCs w:val="18"/>
              </w:rPr>
            </w:pPr>
          </w:p>
        </w:tc>
        <w:tc>
          <w:tcPr>
            <w:tcW w:w="1842" w:type="pct"/>
            <w:gridSpan w:val="2"/>
            <w:vMerge/>
            <w:vAlign w:val="center"/>
          </w:tcPr>
          <w:p w14:paraId="4ED621BF" w14:textId="77777777" w:rsidR="00565FE3" w:rsidRPr="00700099" w:rsidRDefault="00565FE3" w:rsidP="00C73FF8">
            <w:pPr>
              <w:spacing w:after="0"/>
              <w:rPr>
                <w:rFonts w:cstheme="minorHAnsi"/>
                <w:sz w:val="18"/>
                <w:szCs w:val="18"/>
              </w:rPr>
            </w:pPr>
          </w:p>
        </w:tc>
        <w:tc>
          <w:tcPr>
            <w:tcW w:w="666" w:type="pct"/>
            <w:gridSpan w:val="2"/>
            <w:vMerge/>
            <w:shd w:val="clear" w:color="auto" w:fill="008E40"/>
            <w:vAlign w:val="center"/>
          </w:tcPr>
          <w:p w14:paraId="07D984C4" w14:textId="77777777" w:rsidR="00565FE3" w:rsidRPr="00700099" w:rsidRDefault="00565FE3" w:rsidP="00C73FF8">
            <w:pPr>
              <w:spacing w:after="0"/>
              <w:jc w:val="center"/>
              <w:rPr>
                <w:rFonts w:cstheme="minorHAnsi"/>
                <w:b/>
                <w:bCs/>
                <w:color w:val="FFFFFF" w:themeColor="background1"/>
                <w:sz w:val="18"/>
                <w:szCs w:val="18"/>
              </w:rPr>
            </w:pPr>
          </w:p>
        </w:tc>
        <w:tc>
          <w:tcPr>
            <w:tcW w:w="354" w:type="pct"/>
            <w:shd w:val="clear" w:color="auto" w:fill="FF0000"/>
            <w:vAlign w:val="center"/>
          </w:tcPr>
          <w:p w14:paraId="3EC707A7"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056782256"/>
            <w14:checkbox>
              <w14:checked w14:val="0"/>
              <w14:checkedState w14:val="2612" w14:font="MS Gothic"/>
              <w14:uncheckedState w14:val="2610" w14:font="MS Gothic"/>
            </w14:checkbox>
          </w:sdtPr>
          <w:sdtEndPr/>
          <w:sdtContent>
            <w:tc>
              <w:tcPr>
                <w:tcW w:w="356" w:type="pct"/>
                <w:vAlign w:val="center"/>
              </w:tcPr>
              <w:p w14:paraId="747D7133" w14:textId="77777777" w:rsidR="00565FE3" w:rsidRPr="0096795B" w:rsidRDefault="00565FE3" w:rsidP="00C73FF8">
                <w:pPr>
                  <w:spacing w:after="0"/>
                  <w:jc w:val="center"/>
                  <w:rPr>
                    <w:rFonts w:cstheme="minorHAnsi"/>
                  </w:rPr>
                </w:pPr>
                <w:r>
                  <w:rPr>
                    <w:rFonts w:ascii="MS Gothic" w:eastAsia="MS Gothic" w:hAnsi="MS Gothic" w:cstheme="minorHAnsi" w:hint="eastAsia"/>
                  </w:rPr>
                  <w:t>☐</w:t>
                </w:r>
              </w:p>
            </w:tc>
          </w:sdtContent>
        </w:sdt>
      </w:tr>
      <w:tr w:rsidR="00565FE3" w:rsidRPr="00700099" w14:paraId="7D60E26A" w14:textId="77777777" w:rsidTr="00C73FF8">
        <w:trPr>
          <w:trHeight w:val="270"/>
        </w:trPr>
        <w:tc>
          <w:tcPr>
            <w:tcW w:w="1250" w:type="pct"/>
            <w:gridSpan w:val="3"/>
            <w:shd w:val="clear" w:color="auto" w:fill="008E40"/>
            <w:vAlign w:val="center"/>
          </w:tcPr>
          <w:p w14:paraId="61925FC8" w14:textId="77777777" w:rsidR="00565FE3" w:rsidRPr="0057644B" w:rsidRDefault="00565FE3" w:rsidP="00C73FF8">
            <w:pPr>
              <w:spacing w:after="0"/>
              <w:jc w:val="center"/>
              <w:rPr>
                <w:rFonts w:cstheme="minorHAnsi"/>
                <w:b/>
                <w:bCs/>
                <w:sz w:val="18"/>
                <w:szCs w:val="18"/>
                <w:lang w:val="en-GB"/>
              </w:rPr>
            </w:pPr>
            <w:r w:rsidRPr="0057644B">
              <w:rPr>
                <w:rFonts w:cstheme="minorHAnsi"/>
                <w:b/>
                <w:bCs/>
                <w:color w:val="FFFFFF" w:themeColor="background1"/>
                <w:sz w:val="18"/>
                <w:szCs w:val="18"/>
                <w:lang w:val="en-GB"/>
              </w:rPr>
              <w:t>Spesa Pubblica</w:t>
            </w:r>
          </w:p>
        </w:tc>
        <w:tc>
          <w:tcPr>
            <w:tcW w:w="1250" w:type="pct"/>
            <w:gridSpan w:val="2"/>
            <w:vAlign w:val="center"/>
          </w:tcPr>
          <w:p w14:paraId="4771744A"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85.000.000,00</w:t>
            </w:r>
            <w:r>
              <w:rPr>
                <w:rFonts w:cstheme="minorHAnsi"/>
                <w:sz w:val="18"/>
                <w:szCs w:val="18"/>
                <w:lang w:val="it"/>
              </w:rPr>
              <w:t xml:space="preserve"> €</w:t>
            </w:r>
          </w:p>
        </w:tc>
        <w:tc>
          <w:tcPr>
            <w:tcW w:w="1250" w:type="pct"/>
            <w:gridSpan w:val="2"/>
            <w:shd w:val="clear" w:color="auto" w:fill="008E40"/>
            <w:vAlign w:val="center"/>
          </w:tcPr>
          <w:p w14:paraId="668725A7" w14:textId="77777777" w:rsidR="00565FE3" w:rsidRPr="0057644B" w:rsidRDefault="00565FE3" w:rsidP="00C73FF8">
            <w:pPr>
              <w:spacing w:after="0"/>
              <w:jc w:val="center"/>
              <w:rPr>
                <w:rFonts w:cstheme="minorHAnsi"/>
                <w:b/>
                <w:bCs/>
                <w:color w:val="FFFFFF" w:themeColor="background1"/>
                <w:sz w:val="18"/>
                <w:szCs w:val="18"/>
                <w:lang w:val="it"/>
              </w:rPr>
            </w:pPr>
            <w:r w:rsidRPr="0057644B">
              <w:rPr>
                <w:rFonts w:cstheme="minorHAnsi"/>
                <w:b/>
                <w:bCs/>
                <w:color w:val="FFFFFF" w:themeColor="background1"/>
                <w:sz w:val="18"/>
                <w:szCs w:val="18"/>
                <w:lang w:val="en-GB"/>
              </w:rPr>
              <w:t>Contributo del FEASR</w:t>
            </w:r>
          </w:p>
        </w:tc>
        <w:tc>
          <w:tcPr>
            <w:tcW w:w="1250" w:type="pct"/>
            <w:gridSpan w:val="3"/>
            <w:vAlign w:val="center"/>
          </w:tcPr>
          <w:p w14:paraId="69BC71A6" w14:textId="77777777" w:rsidR="00565FE3" w:rsidRPr="00700099" w:rsidRDefault="00565FE3" w:rsidP="00C73FF8">
            <w:pPr>
              <w:spacing w:after="0"/>
              <w:jc w:val="center"/>
              <w:rPr>
                <w:rFonts w:cstheme="minorHAnsi"/>
                <w:sz w:val="18"/>
                <w:szCs w:val="18"/>
                <w:lang w:val="it"/>
              </w:rPr>
            </w:pPr>
            <w:r w:rsidRPr="00700099">
              <w:rPr>
                <w:rFonts w:cstheme="minorHAnsi"/>
                <w:sz w:val="18"/>
                <w:szCs w:val="18"/>
                <w:lang w:val="it"/>
              </w:rPr>
              <w:t>34.595.000</w:t>
            </w:r>
            <w:r>
              <w:rPr>
                <w:rFonts w:cstheme="minorHAnsi"/>
                <w:sz w:val="18"/>
                <w:szCs w:val="18"/>
                <w:lang w:val="it"/>
              </w:rPr>
              <w:t>,00 €</w:t>
            </w:r>
          </w:p>
        </w:tc>
      </w:tr>
      <w:tr w:rsidR="00565FE3" w:rsidRPr="00700099" w14:paraId="0D1351B1" w14:textId="77777777" w:rsidTr="00C73FF8">
        <w:trPr>
          <w:trHeight w:val="270"/>
        </w:trPr>
        <w:tc>
          <w:tcPr>
            <w:tcW w:w="1250" w:type="pct"/>
            <w:gridSpan w:val="3"/>
            <w:shd w:val="clear" w:color="auto" w:fill="008E40"/>
            <w:vAlign w:val="center"/>
          </w:tcPr>
          <w:p w14:paraId="08DAF90B"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Risultato - R</w:t>
            </w:r>
          </w:p>
        </w:tc>
        <w:tc>
          <w:tcPr>
            <w:tcW w:w="1250" w:type="pct"/>
            <w:gridSpan w:val="2"/>
            <w:vAlign w:val="center"/>
          </w:tcPr>
          <w:p w14:paraId="5390CA46"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R.4</w:t>
            </w:r>
          </w:p>
          <w:p w14:paraId="74ACD0DE"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R.7</w:t>
            </w:r>
          </w:p>
        </w:tc>
        <w:tc>
          <w:tcPr>
            <w:tcW w:w="1250" w:type="pct"/>
            <w:gridSpan w:val="2"/>
            <w:shd w:val="clear" w:color="auto" w:fill="008E40"/>
            <w:vAlign w:val="center"/>
          </w:tcPr>
          <w:p w14:paraId="24D5D501" w14:textId="77777777" w:rsidR="00565FE3" w:rsidRPr="009A7721" w:rsidRDefault="00565FE3" w:rsidP="00C73FF8">
            <w:pPr>
              <w:spacing w:after="0"/>
              <w:jc w:val="center"/>
              <w:rPr>
                <w:rFonts w:cstheme="minorHAnsi"/>
                <w:b/>
                <w:bCs/>
                <w:color w:val="FFFFFF" w:themeColor="background1"/>
                <w:sz w:val="18"/>
                <w:szCs w:val="18"/>
                <w:highlight w:val="green"/>
                <w:lang w:val="en-GB"/>
              </w:rPr>
            </w:pPr>
            <w:r w:rsidRPr="009A7721">
              <w:rPr>
                <w:rFonts w:cstheme="minorHAnsi"/>
                <w:b/>
                <w:bCs/>
                <w:color w:val="FFFFFF" w:themeColor="background1"/>
                <w:sz w:val="18"/>
                <w:szCs w:val="18"/>
                <w:highlight w:val="green"/>
                <w:lang w:val="en-GB"/>
              </w:rPr>
              <w:t>Indicatori di Output - O</w:t>
            </w:r>
          </w:p>
        </w:tc>
        <w:tc>
          <w:tcPr>
            <w:tcW w:w="1250" w:type="pct"/>
            <w:gridSpan w:val="3"/>
            <w:vAlign w:val="center"/>
          </w:tcPr>
          <w:p w14:paraId="3A5940AF" w14:textId="77777777" w:rsidR="00565FE3" w:rsidRPr="009A7721" w:rsidRDefault="00565FE3" w:rsidP="00C73FF8">
            <w:pPr>
              <w:spacing w:after="0"/>
              <w:jc w:val="center"/>
              <w:rPr>
                <w:rFonts w:cstheme="minorHAnsi"/>
                <w:sz w:val="18"/>
                <w:szCs w:val="18"/>
                <w:highlight w:val="green"/>
                <w:lang w:val="it"/>
              </w:rPr>
            </w:pPr>
            <w:r w:rsidRPr="009A7721">
              <w:rPr>
                <w:rFonts w:cstheme="minorHAnsi"/>
                <w:sz w:val="18"/>
                <w:szCs w:val="18"/>
                <w:highlight w:val="green"/>
                <w:lang w:val="it"/>
              </w:rPr>
              <w:t>O.12</w:t>
            </w:r>
          </w:p>
        </w:tc>
      </w:tr>
    </w:tbl>
    <w:p w14:paraId="3931BE28" w14:textId="77777777" w:rsidR="00565FE3" w:rsidRDefault="00565FE3" w:rsidP="00565FE3">
      <w:pPr>
        <w:spacing w:after="0"/>
      </w:pPr>
    </w:p>
    <w:p w14:paraId="4458C99D" w14:textId="074F3CB3" w:rsidR="00565FE3" w:rsidRPr="00864103" w:rsidRDefault="00565FE3" w:rsidP="00565FE3">
      <w:pPr>
        <w:pStyle w:val="Titolo3"/>
        <w:rPr>
          <w:i/>
          <w:iCs/>
          <w:color w:val="365F91" w:themeColor="accent1" w:themeShade="BF"/>
          <w:sz w:val="22"/>
          <w:szCs w:val="22"/>
        </w:rPr>
      </w:pPr>
      <w:bookmarkStart w:id="66" w:name="_Hlk117861240"/>
      <w:r>
        <w:rPr>
          <w:i/>
          <w:iCs/>
          <w:color w:val="365F91" w:themeColor="accent1" w:themeShade="BF"/>
          <w:sz w:val="22"/>
          <w:szCs w:val="22"/>
        </w:rPr>
        <w:t>Collegamento</w:t>
      </w:r>
      <w:r w:rsidRPr="00F50532">
        <w:rPr>
          <w:i/>
          <w:iCs/>
          <w:color w:val="365F91" w:themeColor="accent1" w:themeShade="BF"/>
          <w:sz w:val="22"/>
          <w:szCs w:val="22"/>
        </w:rPr>
        <w:t xml:space="preserve"> </w:t>
      </w:r>
      <w:r>
        <w:rPr>
          <w:i/>
          <w:iCs/>
          <w:color w:val="365F91" w:themeColor="accent1" w:themeShade="BF"/>
          <w:sz w:val="22"/>
          <w:szCs w:val="22"/>
        </w:rPr>
        <w:t xml:space="preserve">con altri interventi </w:t>
      </w:r>
      <w:r w:rsidR="001D6A83" w:rsidRPr="00E9607C">
        <w:rPr>
          <w:i/>
          <w:iCs/>
          <w:color w:val="365F91" w:themeColor="accent1" w:themeShade="BF"/>
          <w:sz w:val="22"/>
          <w:szCs w:val="22"/>
          <w:highlight w:val="green"/>
        </w:rPr>
        <w:t>SRA</w:t>
      </w:r>
      <w:r w:rsidR="001D6A83">
        <w:rPr>
          <w:i/>
          <w:iCs/>
          <w:color w:val="365F91" w:themeColor="accent1" w:themeShade="BF"/>
          <w:sz w:val="22"/>
          <w:szCs w:val="22"/>
          <w:highlight w:val="green"/>
        </w:rPr>
        <w:t xml:space="preserve"> e </w:t>
      </w:r>
      <w:r w:rsidR="001D6A83" w:rsidRPr="00E9607C">
        <w:rPr>
          <w:i/>
          <w:iCs/>
          <w:color w:val="365F91" w:themeColor="accent1" w:themeShade="BF"/>
          <w:sz w:val="22"/>
          <w:szCs w:val="22"/>
          <w:highlight w:val="green"/>
        </w:rPr>
        <w:t xml:space="preserve">TRLOM dello </w:t>
      </w:r>
      <w:r w:rsidR="001D6A83" w:rsidRPr="0068565C">
        <w:rPr>
          <w:i/>
          <w:iCs/>
          <w:color w:val="365F91" w:themeColor="accent1" w:themeShade="BF"/>
          <w:sz w:val="22"/>
          <w:szCs w:val="22"/>
          <w:highlight w:val="green"/>
        </w:rPr>
        <w:t>Sviluppo Rurale</w:t>
      </w:r>
    </w:p>
    <w:tbl>
      <w:tblPr>
        <w:tblStyle w:val="Grigliatabella"/>
        <w:tblW w:w="5000" w:type="pct"/>
        <w:tblLook w:val="04A0" w:firstRow="1" w:lastRow="0" w:firstColumn="1" w:lastColumn="0" w:noHBand="0" w:noVBand="1"/>
      </w:tblPr>
      <w:tblGrid>
        <w:gridCol w:w="10140"/>
      </w:tblGrid>
      <w:tr w:rsidR="00565FE3" w:rsidRPr="00700099" w14:paraId="0D77B4C1" w14:textId="77777777" w:rsidTr="000432F0">
        <w:tc>
          <w:tcPr>
            <w:tcW w:w="5000" w:type="pct"/>
            <w:tcBorders>
              <w:bottom w:val="single" w:sz="4" w:space="0" w:color="auto"/>
            </w:tcBorders>
            <w:shd w:val="clear" w:color="auto" w:fill="008E40"/>
            <w:vAlign w:val="center"/>
          </w:tcPr>
          <w:bookmarkEnd w:id="66"/>
          <w:p w14:paraId="1D3B7802" w14:textId="05D857C0" w:rsidR="00565FE3" w:rsidRPr="001D6A83" w:rsidRDefault="000432F0" w:rsidP="00C73FF8">
            <w:pPr>
              <w:spacing w:after="0"/>
              <w:jc w:val="center"/>
              <w:rPr>
                <w:rFonts w:cstheme="minorHAnsi"/>
                <w:b/>
                <w:bCs/>
                <w:sz w:val="18"/>
                <w:szCs w:val="18"/>
                <w:highlight w:val="yellow"/>
              </w:rPr>
            </w:pPr>
            <w:r w:rsidRPr="001D6A83">
              <w:rPr>
                <w:rFonts w:cstheme="minorHAnsi"/>
                <w:b/>
                <w:bCs/>
                <w:color w:val="FFFFFF" w:themeColor="background1"/>
                <w:sz w:val="18"/>
                <w:szCs w:val="18"/>
              </w:rPr>
              <w:t xml:space="preserve">Cumulabilità sulla stessa superficie </w:t>
            </w:r>
          </w:p>
        </w:tc>
      </w:tr>
      <w:tr w:rsidR="00565FE3" w:rsidRPr="00B65FD8" w14:paraId="65B10A0B" w14:textId="77777777" w:rsidTr="000432F0">
        <w:tc>
          <w:tcPr>
            <w:tcW w:w="5000" w:type="pct"/>
            <w:tcBorders>
              <w:top w:val="single" w:sz="4" w:space="0" w:color="auto"/>
              <w:left w:val="single" w:sz="4" w:space="0" w:color="auto"/>
              <w:bottom w:val="nil"/>
              <w:right w:val="single" w:sz="4" w:space="0" w:color="auto"/>
            </w:tcBorders>
          </w:tcPr>
          <w:p w14:paraId="445E034A" w14:textId="7693025D" w:rsidR="00565FE3" w:rsidRPr="00907462" w:rsidRDefault="00565FE3" w:rsidP="00C73FF8">
            <w:pPr>
              <w:spacing w:after="0"/>
              <w:rPr>
                <w:rFonts w:cstheme="minorHAnsi"/>
                <w:sz w:val="18"/>
                <w:szCs w:val="18"/>
              </w:rPr>
            </w:pPr>
            <w:r w:rsidRPr="00907462">
              <w:rPr>
                <w:rFonts w:cstheme="minorHAnsi"/>
                <w:sz w:val="18"/>
                <w:szCs w:val="18"/>
              </w:rPr>
              <w:t>SRA01 – Produzione integrata</w:t>
            </w:r>
          </w:p>
        </w:tc>
      </w:tr>
      <w:tr w:rsidR="00565FE3" w:rsidRPr="00B65FD8" w14:paraId="1B1504BE" w14:textId="77777777" w:rsidTr="000432F0">
        <w:tc>
          <w:tcPr>
            <w:tcW w:w="5000" w:type="pct"/>
            <w:tcBorders>
              <w:top w:val="nil"/>
              <w:left w:val="single" w:sz="4" w:space="0" w:color="auto"/>
              <w:bottom w:val="single" w:sz="4" w:space="0" w:color="auto"/>
              <w:right w:val="single" w:sz="4" w:space="0" w:color="auto"/>
            </w:tcBorders>
          </w:tcPr>
          <w:p w14:paraId="53DB31DE" w14:textId="57AB277B" w:rsidR="000432F0" w:rsidRPr="001D6A83" w:rsidRDefault="00565FE3" w:rsidP="00C73FF8">
            <w:pPr>
              <w:spacing w:after="0"/>
              <w:rPr>
                <w:rFonts w:cstheme="minorHAnsi"/>
                <w:sz w:val="18"/>
                <w:szCs w:val="18"/>
              </w:rPr>
            </w:pPr>
            <w:r w:rsidRPr="00907462">
              <w:rPr>
                <w:rFonts w:cstheme="minorHAnsi"/>
                <w:sz w:val="18"/>
                <w:szCs w:val="18"/>
              </w:rPr>
              <w:t>SRA29 – Pagamento al fine di adottare e mantenere pratiche e metodi di produzione biologica</w:t>
            </w:r>
          </w:p>
        </w:tc>
      </w:tr>
    </w:tbl>
    <w:p w14:paraId="1063A081" w14:textId="77777777" w:rsidR="00565FE3" w:rsidRDefault="00565FE3" w:rsidP="00565FE3">
      <w:pPr>
        <w:spacing w:after="0"/>
      </w:pPr>
      <w:bookmarkStart w:id="67" w:name="_Hlk117861244"/>
    </w:p>
    <w:p w14:paraId="5911202C" w14:textId="77777777" w:rsidR="00565FE3" w:rsidRPr="00170820" w:rsidRDefault="00565FE3" w:rsidP="00565FE3">
      <w:pPr>
        <w:pStyle w:val="Titolo3"/>
        <w:rPr>
          <w:i/>
          <w:iCs/>
          <w:color w:val="365F91" w:themeColor="accent1" w:themeShade="BF"/>
          <w:sz w:val="22"/>
          <w:szCs w:val="22"/>
        </w:rPr>
      </w:pPr>
      <w:r w:rsidRPr="00170820">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0140"/>
      </w:tblGrid>
      <w:tr w:rsidR="00565FE3" w:rsidRPr="00700099" w14:paraId="47035E1A" w14:textId="77777777" w:rsidTr="00C73FF8">
        <w:trPr>
          <w:trHeight w:val="322"/>
        </w:trPr>
        <w:tc>
          <w:tcPr>
            <w:tcW w:w="5000" w:type="pct"/>
            <w:shd w:val="clear" w:color="auto" w:fill="008E40"/>
            <w:vAlign w:val="center"/>
          </w:tcPr>
          <w:p w14:paraId="010C1161" w14:textId="77777777" w:rsidR="00565FE3" w:rsidRPr="00700099" w:rsidRDefault="00565FE3" w:rsidP="00C73FF8">
            <w:pPr>
              <w:spacing w:after="0"/>
              <w:jc w:val="center"/>
              <w:rPr>
                <w:rFonts w:cstheme="minorHAnsi"/>
                <w:sz w:val="18"/>
                <w:szCs w:val="18"/>
              </w:rPr>
            </w:pPr>
            <w:bookmarkStart w:id="68" w:name="_Hlk117861249"/>
            <w:bookmarkEnd w:id="67"/>
            <w:r>
              <w:rPr>
                <w:rFonts w:cstheme="minorHAnsi"/>
                <w:b/>
                <w:bCs/>
                <w:color w:val="FFFFFF" w:themeColor="background1"/>
                <w:sz w:val="18"/>
                <w:szCs w:val="18"/>
              </w:rPr>
              <w:t>Principi di selezione</w:t>
            </w:r>
          </w:p>
        </w:tc>
      </w:tr>
      <w:tr w:rsidR="00565FE3" w:rsidRPr="00700099" w14:paraId="4A7596F8" w14:textId="77777777" w:rsidTr="00C73FF8">
        <w:tc>
          <w:tcPr>
            <w:tcW w:w="5000" w:type="pct"/>
            <w:vAlign w:val="center"/>
          </w:tcPr>
          <w:p w14:paraId="673DD732" w14:textId="77777777" w:rsidR="00565FE3" w:rsidRPr="00B05A90" w:rsidRDefault="00565FE3" w:rsidP="00C73FF8">
            <w:pPr>
              <w:spacing w:after="0"/>
              <w:jc w:val="both"/>
              <w:rPr>
                <w:rFonts w:cstheme="minorHAnsi"/>
                <w:sz w:val="18"/>
                <w:szCs w:val="18"/>
              </w:rPr>
            </w:pPr>
            <w:r w:rsidRPr="00944407">
              <w:rPr>
                <w:rFonts w:cstheme="minorHAnsi"/>
                <w:sz w:val="18"/>
                <w:szCs w:val="18"/>
              </w:rPr>
              <w:t xml:space="preserve">Non sono previsti </w:t>
            </w:r>
            <w:r>
              <w:rPr>
                <w:rFonts w:cstheme="minorHAnsi"/>
                <w:sz w:val="18"/>
                <w:szCs w:val="18"/>
              </w:rPr>
              <w:t>principi</w:t>
            </w:r>
            <w:r w:rsidRPr="00944407">
              <w:rPr>
                <w:rFonts w:cstheme="minorHAnsi"/>
                <w:sz w:val="18"/>
                <w:szCs w:val="18"/>
              </w:rPr>
              <w:t xml:space="preserve"> di selezione</w:t>
            </w:r>
          </w:p>
        </w:tc>
      </w:tr>
    </w:tbl>
    <w:p w14:paraId="1C2D80F6" w14:textId="77777777" w:rsidR="00565FE3" w:rsidRDefault="00565FE3" w:rsidP="00565FE3">
      <w:pPr>
        <w:spacing w:after="0"/>
      </w:pPr>
    </w:p>
    <w:p w14:paraId="18B9212E" w14:textId="77777777" w:rsidR="00565FE3" w:rsidRPr="00170820" w:rsidRDefault="00565FE3" w:rsidP="00565FE3">
      <w:pPr>
        <w:pStyle w:val="Titolo3"/>
        <w:rPr>
          <w:i/>
          <w:iCs/>
          <w:color w:val="365F91" w:themeColor="accent1" w:themeShade="BF"/>
          <w:sz w:val="22"/>
          <w:szCs w:val="22"/>
        </w:rPr>
      </w:pPr>
      <w:r w:rsidRPr="00170820">
        <w:rPr>
          <w:i/>
          <w:iCs/>
          <w:color w:val="365F91" w:themeColor="accent1" w:themeShade="BF"/>
          <w:sz w:val="22"/>
          <w:szCs w:val="22"/>
        </w:rPr>
        <w:t>Criteri di ammissibilità</w:t>
      </w:r>
    </w:p>
    <w:tbl>
      <w:tblPr>
        <w:tblStyle w:val="Grigliatabella"/>
        <w:tblW w:w="0" w:type="auto"/>
        <w:tblLook w:val="04A0" w:firstRow="1" w:lastRow="0" w:firstColumn="1" w:lastColumn="0" w:noHBand="0" w:noVBand="1"/>
      </w:tblPr>
      <w:tblGrid>
        <w:gridCol w:w="1497"/>
        <w:gridCol w:w="8643"/>
      </w:tblGrid>
      <w:tr w:rsidR="00565FE3" w:rsidRPr="00700099" w14:paraId="11B06AA3" w14:textId="77777777" w:rsidTr="00C73FF8">
        <w:tc>
          <w:tcPr>
            <w:tcW w:w="0" w:type="auto"/>
            <w:gridSpan w:val="2"/>
            <w:shd w:val="clear" w:color="auto" w:fill="008E40"/>
            <w:vAlign w:val="center"/>
          </w:tcPr>
          <w:p w14:paraId="113AA3F3" w14:textId="77777777" w:rsidR="00565FE3" w:rsidRPr="005E2564" w:rsidRDefault="00565FE3" w:rsidP="00C73FF8">
            <w:pPr>
              <w:spacing w:after="0"/>
              <w:jc w:val="center"/>
              <w:rPr>
                <w:rFonts w:cstheme="minorHAnsi"/>
                <w:b/>
                <w:bCs/>
                <w:color w:val="FFFFFF" w:themeColor="background1"/>
                <w:sz w:val="18"/>
                <w:szCs w:val="18"/>
              </w:rPr>
            </w:pPr>
            <w:bookmarkStart w:id="69" w:name="_Hlk132128297"/>
            <w:r>
              <w:rPr>
                <w:rFonts w:cstheme="minorHAnsi"/>
                <w:b/>
                <w:bCs/>
                <w:color w:val="FFFFFF" w:themeColor="background1"/>
                <w:sz w:val="18"/>
                <w:szCs w:val="18"/>
              </w:rPr>
              <w:t>Beneficiari</w:t>
            </w:r>
          </w:p>
        </w:tc>
      </w:tr>
      <w:tr w:rsidR="00565FE3" w:rsidRPr="00700099" w14:paraId="1AF42694" w14:textId="77777777" w:rsidTr="00C73FF8">
        <w:tc>
          <w:tcPr>
            <w:tcW w:w="0" w:type="auto"/>
            <w:shd w:val="clear" w:color="auto" w:fill="A7D9A3"/>
            <w:vAlign w:val="center"/>
          </w:tcPr>
          <w:p w14:paraId="37F79C06" w14:textId="77777777" w:rsidR="00565FE3" w:rsidRPr="00BC3A24" w:rsidRDefault="00565FE3" w:rsidP="00C73FF8">
            <w:pPr>
              <w:spacing w:after="0"/>
              <w:jc w:val="center"/>
              <w:rPr>
                <w:rFonts w:cstheme="minorHAnsi"/>
                <w:b/>
                <w:bCs/>
                <w:sz w:val="18"/>
                <w:szCs w:val="18"/>
              </w:rPr>
            </w:pPr>
            <w:r w:rsidRPr="00BC3A24">
              <w:rPr>
                <w:rFonts w:cstheme="minorHAnsi"/>
                <w:b/>
                <w:bCs/>
                <w:sz w:val="18"/>
                <w:szCs w:val="18"/>
              </w:rPr>
              <w:t xml:space="preserve">Codice </w:t>
            </w:r>
          </w:p>
        </w:tc>
        <w:tc>
          <w:tcPr>
            <w:tcW w:w="0" w:type="auto"/>
            <w:shd w:val="clear" w:color="auto" w:fill="A7D9A3"/>
            <w:vAlign w:val="center"/>
          </w:tcPr>
          <w:p w14:paraId="31295D7C" w14:textId="77777777" w:rsidR="00565FE3" w:rsidRPr="00BC3A24" w:rsidRDefault="00565FE3" w:rsidP="00C73FF8">
            <w:pPr>
              <w:spacing w:after="0"/>
              <w:jc w:val="center"/>
              <w:rPr>
                <w:rFonts w:cstheme="minorHAnsi"/>
                <w:b/>
                <w:bCs/>
                <w:sz w:val="18"/>
                <w:szCs w:val="18"/>
              </w:rPr>
            </w:pPr>
            <w:r w:rsidRPr="00BC3A24">
              <w:rPr>
                <w:rFonts w:cstheme="minorHAnsi"/>
                <w:b/>
                <w:bCs/>
                <w:sz w:val="18"/>
                <w:szCs w:val="18"/>
              </w:rPr>
              <w:t>Descrizione</w:t>
            </w:r>
          </w:p>
        </w:tc>
      </w:tr>
      <w:tr w:rsidR="00565FE3" w:rsidRPr="00700099" w14:paraId="62D84C31" w14:textId="77777777" w:rsidTr="00C73FF8">
        <w:tc>
          <w:tcPr>
            <w:tcW w:w="0" w:type="auto"/>
            <w:vAlign w:val="center"/>
          </w:tcPr>
          <w:p w14:paraId="2378CF03"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CR01</w:t>
            </w:r>
          </w:p>
        </w:tc>
        <w:tc>
          <w:tcPr>
            <w:tcW w:w="0" w:type="auto"/>
            <w:vAlign w:val="center"/>
          </w:tcPr>
          <w:p w14:paraId="6CAA785C" w14:textId="77777777" w:rsidR="00565FE3" w:rsidRPr="00700099" w:rsidRDefault="00565FE3" w:rsidP="00C73FF8">
            <w:pPr>
              <w:spacing w:after="0"/>
              <w:rPr>
                <w:rFonts w:cstheme="minorHAnsi"/>
                <w:sz w:val="18"/>
                <w:szCs w:val="18"/>
              </w:rPr>
            </w:pPr>
            <w:r w:rsidRPr="00700099">
              <w:rPr>
                <w:rFonts w:cstheme="minorHAnsi"/>
                <w:sz w:val="18"/>
                <w:szCs w:val="18"/>
              </w:rPr>
              <w:t>Agricoltore in attività</w:t>
            </w:r>
          </w:p>
        </w:tc>
      </w:tr>
      <w:tr w:rsidR="00565FE3" w:rsidRPr="005E2564" w14:paraId="7584E6A3" w14:textId="77777777" w:rsidTr="00C73FF8">
        <w:tc>
          <w:tcPr>
            <w:tcW w:w="0" w:type="auto"/>
            <w:gridSpan w:val="2"/>
            <w:shd w:val="clear" w:color="auto" w:fill="008E40"/>
            <w:vAlign w:val="center"/>
          </w:tcPr>
          <w:p w14:paraId="1EEFEDDC" w14:textId="77777777" w:rsidR="00565FE3" w:rsidRPr="005E2564" w:rsidRDefault="00565FE3" w:rsidP="00C73FF8">
            <w:pPr>
              <w:spacing w:after="0"/>
              <w:jc w:val="center"/>
              <w:rPr>
                <w:rFonts w:cstheme="minorHAnsi"/>
                <w:b/>
                <w:bCs/>
                <w:color w:val="FFFFFF" w:themeColor="background1"/>
                <w:sz w:val="18"/>
                <w:szCs w:val="18"/>
              </w:rPr>
            </w:pPr>
            <w:bookmarkStart w:id="70" w:name="_Hlk132128318"/>
            <w:bookmarkEnd w:id="69"/>
            <w:r>
              <w:rPr>
                <w:rFonts w:cstheme="minorHAnsi"/>
                <w:b/>
                <w:bCs/>
                <w:color w:val="FFFFFF" w:themeColor="background1"/>
                <w:sz w:val="18"/>
                <w:szCs w:val="18"/>
              </w:rPr>
              <w:t>Criteri di ammissibilità</w:t>
            </w:r>
          </w:p>
        </w:tc>
      </w:tr>
      <w:tr w:rsidR="00565FE3" w:rsidRPr="00BC3A24" w14:paraId="6684CE20" w14:textId="77777777" w:rsidTr="00C73FF8">
        <w:tc>
          <w:tcPr>
            <w:tcW w:w="0" w:type="auto"/>
            <w:shd w:val="clear" w:color="auto" w:fill="A7D9A3"/>
            <w:vAlign w:val="center"/>
          </w:tcPr>
          <w:p w14:paraId="0690F3A1" w14:textId="77777777" w:rsidR="00565FE3" w:rsidRPr="00BC3A24" w:rsidRDefault="00565FE3" w:rsidP="00C73FF8">
            <w:pPr>
              <w:spacing w:after="0"/>
              <w:jc w:val="center"/>
              <w:rPr>
                <w:rFonts w:cstheme="minorHAnsi"/>
                <w:b/>
                <w:bCs/>
                <w:sz w:val="18"/>
                <w:szCs w:val="18"/>
              </w:rPr>
            </w:pPr>
            <w:r w:rsidRPr="00BC3A24">
              <w:rPr>
                <w:rFonts w:cstheme="minorHAnsi"/>
                <w:b/>
                <w:bCs/>
                <w:sz w:val="18"/>
                <w:szCs w:val="18"/>
              </w:rPr>
              <w:t xml:space="preserve">Codice </w:t>
            </w:r>
          </w:p>
        </w:tc>
        <w:tc>
          <w:tcPr>
            <w:tcW w:w="0" w:type="auto"/>
            <w:shd w:val="clear" w:color="auto" w:fill="A7D9A3"/>
            <w:vAlign w:val="center"/>
          </w:tcPr>
          <w:p w14:paraId="01DF1712" w14:textId="77777777" w:rsidR="00565FE3" w:rsidRPr="00BC3A24" w:rsidRDefault="00565FE3" w:rsidP="00C73FF8">
            <w:pPr>
              <w:spacing w:after="0"/>
              <w:jc w:val="center"/>
              <w:rPr>
                <w:rFonts w:cstheme="minorHAnsi"/>
                <w:b/>
                <w:bCs/>
                <w:sz w:val="18"/>
                <w:szCs w:val="18"/>
              </w:rPr>
            </w:pPr>
            <w:r w:rsidRPr="00BC3A24">
              <w:rPr>
                <w:rFonts w:cstheme="minorHAnsi"/>
                <w:b/>
                <w:bCs/>
                <w:sz w:val="18"/>
                <w:szCs w:val="18"/>
              </w:rPr>
              <w:t>Descrizione</w:t>
            </w:r>
          </w:p>
        </w:tc>
      </w:tr>
      <w:tr w:rsidR="00565FE3" w:rsidRPr="00700099" w14:paraId="18796C76" w14:textId="77777777" w:rsidTr="00C73FF8">
        <w:tc>
          <w:tcPr>
            <w:tcW w:w="0" w:type="auto"/>
            <w:vAlign w:val="center"/>
          </w:tcPr>
          <w:p w14:paraId="0FE49180"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CR02</w:t>
            </w:r>
          </w:p>
        </w:tc>
        <w:tc>
          <w:tcPr>
            <w:tcW w:w="0" w:type="auto"/>
            <w:vAlign w:val="center"/>
          </w:tcPr>
          <w:p w14:paraId="4EAE86E2" w14:textId="77777777" w:rsidR="00565FE3" w:rsidRPr="00700099" w:rsidRDefault="00565FE3" w:rsidP="00C73FF8">
            <w:pPr>
              <w:spacing w:after="0"/>
              <w:jc w:val="both"/>
              <w:rPr>
                <w:rFonts w:cstheme="minorHAnsi"/>
                <w:sz w:val="18"/>
                <w:szCs w:val="18"/>
              </w:rPr>
            </w:pPr>
            <w:r w:rsidRPr="00700099">
              <w:rPr>
                <w:rFonts w:cstheme="minorHAnsi"/>
                <w:sz w:val="18"/>
                <w:szCs w:val="18"/>
              </w:rPr>
              <w:t>Sono ammissibili al sostegno le superfici agricole ricadenti in zone montane designate ai sensi</w:t>
            </w:r>
            <w:r>
              <w:rPr>
                <w:rFonts w:cstheme="minorHAnsi"/>
                <w:sz w:val="18"/>
                <w:szCs w:val="18"/>
              </w:rPr>
              <w:t xml:space="preserve"> </w:t>
            </w:r>
            <w:r w:rsidRPr="00700099">
              <w:rPr>
                <w:rFonts w:cstheme="minorHAnsi"/>
                <w:sz w:val="18"/>
                <w:szCs w:val="18"/>
              </w:rPr>
              <w:t xml:space="preserve">dell’art. 32, </w:t>
            </w:r>
            <w:r w:rsidRPr="00844B79">
              <w:rPr>
                <w:rFonts w:cstheme="minorHAnsi"/>
                <w:strike/>
                <w:color w:val="FF0000"/>
                <w:sz w:val="18"/>
                <w:szCs w:val="18"/>
              </w:rPr>
              <w:t>paragrafo</w:t>
            </w:r>
            <w:r w:rsidRPr="00844B79">
              <w:rPr>
                <w:rFonts w:cstheme="minorHAnsi"/>
                <w:color w:val="FF0000"/>
                <w:sz w:val="18"/>
                <w:szCs w:val="18"/>
              </w:rPr>
              <w:t xml:space="preserve"> </w:t>
            </w:r>
            <w:r w:rsidRPr="00173E0F">
              <w:rPr>
                <w:rFonts w:cstheme="minorHAnsi"/>
                <w:sz w:val="18"/>
                <w:szCs w:val="18"/>
                <w:highlight w:val="green"/>
              </w:rPr>
              <w:t xml:space="preserve">par. 1, </w:t>
            </w:r>
            <w:r w:rsidRPr="00844B79">
              <w:rPr>
                <w:rFonts w:cstheme="minorHAnsi"/>
                <w:strike/>
                <w:color w:val="FF0000"/>
                <w:sz w:val="18"/>
                <w:szCs w:val="18"/>
              </w:rPr>
              <w:t>lettera</w:t>
            </w:r>
            <w:r w:rsidRPr="00844B79">
              <w:rPr>
                <w:rFonts w:cstheme="minorHAnsi"/>
                <w:color w:val="FF0000"/>
                <w:sz w:val="18"/>
                <w:szCs w:val="18"/>
              </w:rPr>
              <w:t xml:space="preserve"> </w:t>
            </w:r>
            <w:r w:rsidRPr="00173E0F">
              <w:rPr>
                <w:rFonts w:cstheme="minorHAnsi"/>
                <w:sz w:val="18"/>
                <w:szCs w:val="18"/>
                <w:highlight w:val="green"/>
              </w:rPr>
              <w:t>lett. a</w:t>
            </w:r>
            <w:r w:rsidRPr="00700099">
              <w:rPr>
                <w:rFonts w:cstheme="minorHAnsi"/>
                <w:sz w:val="18"/>
                <w:szCs w:val="18"/>
              </w:rPr>
              <w:t xml:space="preserve">) del </w:t>
            </w:r>
            <w:r>
              <w:rPr>
                <w:rFonts w:cstheme="minorHAnsi"/>
                <w:sz w:val="18"/>
                <w:szCs w:val="18"/>
              </w:rPr>
              <w:t>Reg. (UE)</w:t>
            </w:r>
            <w:r w:rsidRPr="00700099">
              <w:rPr>
                <w:rFonts w:cstheme="minorHAnsi"/>
                <w:sz w:val="18"/>
                <w:szCs w:val="18"/>
              </w:rPr>
              <w:t xml:space="preserve"> n.</w:t>
            </w:r>
            <w:r>
              <w:rPr>
                <w:rFonts w:cstheme="minorHAnsi"/>
                <w:sz w:val="18"/>
                <w:szCs w:val="18"/>
              </w:rPr>
              <w:t xml:space="preserve"> </w:t>
            </w:r>
            <w:r w:rsidRPr="00700099">
              <w:rPr>
                <w:rFonts w:cstheme="minorHAnsi"/>
                <w:sz w:val="18"/>
                <w:szCs w:val="18"/>
              </w:rPr>
              <w:t>1305/2013</w:t>
            </w:r>
          </w:p>
        </w:tc>
      </w:tr>
      <w:tr w:rsidR="00565FE3" w:rsidRPr="00700099" w14:paraId="6B258095" w14:textId="77777777" w:rsidTr="00C73FF8">
        <w:tc>
          <w:tcPr>
            <w:tcW w:w="0" w:type="auto"/>
            <w:gridSpan w:val="2"/>
            <w:shd w:val="clear" w:color="auto" w:fill="008E40"/>
            <w:vAlign w:val="center"/>
          </w:tcPr>
          <w:p w14:paraId="0542B4FA" w14:textId="77777777" w:rsidR="00565FE3" w:rsidRPr="0024280C" w:rsidRDefault="00565FE3" w:rsidP="00C73FF8">
            <w:pPr>
              <w:spacing w:after="0"/>
              <w:jc w:val="center"/>
              <w:rPr>
                <w:rFonts w:cstheme="minorHAnsi"/>
                <w:b/>
                <w:bCs/>
                <w:color w:val="FFFFFF" w:themeColor="background1"/>
                <w:sz w:val="18"/>
                <w:szCs w:val="18"/>
              </w:rPr>
            </w:pPr>
            <w:r w:rsidRPr="0024280C">
              <w:rPr>
                <w:rFonts w:cstheme="minorHAnsi"/>
                <w:b/>
                <w:bCs/>
                <w:color w:val="FFFFFF" w:themeColor="background1"/>
                <w:sz w:val="18"/>
                <w:szCs w:val="18"/>
              </w:rPr>
              <w:t>Altri criteri di ammissibilità specifici regionali</w:t>
            </w:r>
          </w:p>
        </w:tc>
      </w:tr>
      <w:tr w:rsidR="00565FE3" w:rsidRPr="00700099" w14:paraId="37734FF7" w14:textId="77777777" w:rsidTr="00C73FF8">
        <w:tc>
          <w:tcPr>
            <w:tcW w:w="0" w:type="auto"/>
            <w:vAlign w:val="center"/>
          </w:tcPr>
          <w:p w14:paraId="18C2C2F3"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SRB01_C_LOM_1</w:t>
            </w:r>
          </w:p>
        </w:tc>
        <w:tc>
          <w:tcPr>
            <w:tcW w:w="0" w:type="auto"/>
            <w:vAlign w:val="center"/>
          </w:tcPr>
          <w:p w14:paraId="02BDB0A2" w14:textId="77777777" w:rsidR="00565FE3" w:rsidRPr="00F509EC" w:rsidRDefault="00565FE3" w:rsidP="00C73FF8">
            <w:pPr>
              <w:spacing w:after="0"/>
              <w:rPr>
                <w:rFonts w:cstheme="minorHAnsi"/>
                <w:sz w:val="18"/>
                <w:szCs w:val="18"/>
              </w:rPr>
            </w:pPr>
            <w:r w:rsidRPr="00F509EC">
              <w:rPr>
                <w:rFonts w:cstheme="minorHAnsi"/>
                <w:sz w:val="18"/>
                <w:szCs w:val="18"/>
              </w:rPr>
              <w:t>Per le tipologie colturali sottoelencate è stabilita una superficie minima di adesione:</w:t>
            </w:r>
          </w:p>
          <w:p w14:paraId="422DEDD9" w14:textId="77777777" w:rsidR="00565FE3" w:rsidRPr="004E06D2" w:rsidRDefault="00565FE3" w:rsidP="00565FE3">
            <w:pPr>
              <w:pStyle w:val="Paragrafoelenco"/>
              <w:numPr>
                <w:ilvl w:val="0"/>
                <w:numId w:val="14"/>
              </w:numPr>
              <w:spacing w:after="0"/>
              <w:rPr>
                <w:rFonts w:cstheme="minorHAnsi"/>
                <w:sz w:val="18"/>
                <w:szCs w:val="18"/>
              </w:rPr>
            </w:pPr>
            <w:r w:rsidRPr="00F509EC">
              <w:rPr>
                <w:rFonts w:cstheme="minorHAnsi"/>
                <w:sz w:val="18"/>
                <w:szCs w:val="18"/>
              </w:rPr>
              <w:t>Pascolo: superficie minima pari a 5 ha</w:t>
            </w:r>
            <w:r w:rsidRPr="004E06D2">
              <w:rPr>
                <w:rFonts w:cstheme="minorHAnsi"/>
                <w:sz w:val="18"/>
                <w:szCs w:val="18"/>
              </w:rPr>
              <w:t>;</w:t>
            </w:r>
          </w:p>
          <w:p w14:paraId="770A841C" w14:textId="77777777" w:rsidR="00565FE3" w:rsidRDefault="00565FE3" w:rsidP="00565FE3">
            <w:pPr>
              <w:pStyle w:val="Paragrafoelenco"/>
              <w:numPr>
                <w:ilvl w:val="0"/>
                <w:numId w:val="14"/>
              </w:numPr>
              <w:spacing w:after="0"/>
              <w:rPr>
                <w:rFonts w:cstheme="minorHAnsi"/>
                <w:sz w:val="18"/>
                <w:szCs w:val="18"/>
              </w:rPr>
            </w:pPr>
            <w:r w:rsidRPr="004E06D2">
              <w:rPr>
                <w:rFonts w:cstheme="minorHAnsi"/>
                <w:sz w:val="18"/>
                <w:szCs w:val="18"/>
              </w:rPr>
              <w:t>Prato permanente</w:t>
            </w:r>
            <w:r>
              <w:rPr>
                <w:rFonts w:cstheme="minorHAnsi"/>
                <w:sz w:val="18"/>
                <w:szCs w:val="18"/>
              </w:rPr>
              <w:t>: superficie minima pari a</w:t>
            </w:r>
            <w:r w:rsidRPr="004E06D2">
              <w:rPr>
                <w:rFonts w:cstheme="minorHAnsi"/>
                <w:sz w:val="18"/>
                <w:szCs w:val="18"/>
              </w:rPr>
              <w:t xml:space="preserve"> 1</w:t>
            </w:r>
            <w:r>
              <w:rPr>
                <w:rFonts w:cstheme="minorHAnsi"/>
                <w:sz w:val="18"/>
                <w:szCs w:val="18"/>
              </w:rPr>
              <w:t xml:space="preserve"> </w:t>
            </w:r>
            <w:r w:rsidRPr="004E06D2">
              <w:rPr>
                <w:rFonts w:cstheme="minorHAnsi"/>
                <w:sz w:val="18"/>
                <w:szCs w:val="18"/>
              </w:rPr>
              <w:t>ha</w:t>
            </w:r>
            <w:r>
              <w:rPr>
                <w:rFonts w:cstheme="minorHAnsi"/>
                <w:sz w:val="18"/>
                <w:szCs w:val="18"/>
              </w:rPr>
              <w:t>;</w:t>
            </w:r>
            <w:r w:rsidRPr="004E06D2">
              <w:rPr>
                <w:rFonts w:cstheme="minorHAnsi"/>
                <w:sz w:val="18"/>
                <w:szCs w:val="18"/>
              </w:rPr>
              <w:t xml:space="preserve"> </w:t>
            </w:r>
          </w:p>
          <w:p w14:paraId="697B14B0" w14:textId="77777777" w:rsidR="00565FE3" w:rsidRPr="004E06D2" w:rsidRDefault="00565FE3" w:rsidP="00565FE3">
            <w:pPr>
              <w:pStyle w:val="Paragrafoelenco"/>
              <w:numPr>
                <w:ilvl w:val="0"/>
                <w:numId w:val="14"/>
              </w:numPr>
              <w:spacing w:after="0"/>
              <w:rPr>
                <w:rFonts w:cstheme="minorHAnsi"/>
                <w:sz w:val="18"/>
                <w:szCs w:val="18"/>
              </w:rPr>
            </w:pPr>
            <w:r w:rsidRPr="004E06D2">
              <w:rPr>
                <w:rFonts w:cstheme="minorHAnsi"/>
                <w:sz w:val="18"/>
                <w:szCs w:val="18"/>
              </w:rPr>
              <w:t>Prato da vicenda</w:t>
            </w:r>
            <w:r>
              <w:rPr>
                <w:rFonts w:cstheme="minorHAnsi"/>
                <w:sz w:val="18"/>
                <w:szCs w:val="18"/>
              </w:rPr>
              <w:t>: superficie minima</w:t>
            </w:r>
            <w:r w:rsidRPr="004E06D2">
              <w:rPr>
                <w:rFonts w:cstheme="minorHAnsi"/>
                <w:sz w:val="18"/>
                <w:szCs w:val="18"/>
              </w:rPr>
              <w:t xml:space="preserve"> </w:t>
            </w:r>
            <w:r>
              <w:rPr>
                <w:rFonts w:cstheme="minorHAnsi"/>
                <w:sz w:val="18"/>
                <w:szCs w:val="18"/>
              </w:rPr>
              <w:t xml:space="preserve">pari a </w:t>
            </w:r>
            <w:r w:rsidRPr="004E06D2">
              <w:rPr>
                <w:rFonts w:cstheme="minorHAnsi"/>
                <w:sz w:val="18"/>
                <w:szCs w:val="18"/>
              </w:rPr>
              <w:t>1</w:t>
            </w:r>
            <w:r>
              <w:rPr>
                <w:rFonts w:cstheme="minorHAnsi"/>
                <w:sz w:val="18"/>
                <w:szCs w:val="18"/>
              </w:rPr>
              <w:t xml:space="preserve"> </w:t>
            </w:r>
            <w:r w:rsidRPr="004E06D2">
              <w:rPr>
                <w:rFonts w:cstheme="minorHAnsi"/>
                <w:sz w:val="18"/>
                <w:szCs w:val="18"/>
              </w:rPr>
              <w:t>ha;</w:t>
            </w:r>
          </w:p>
          <w:p w14:paraId="31D5A125" w14:textId="77777777" w:rsidR="00565FE3" w:rsidRPr="004E06D2" w:rsidRDefault="00565FE3" w:rsidP="00565FE3">
            <w:pPr>
              <w:pStyle w:val="Paragrafoelenco"/>
              <w:numPr>
                <w:ilvl w:val="0"/>
                <w:numId w:val="14"/>
              </w:numPr>
              <w:spacing w:after="0"/>
              <w:rPr>
                <w:rFonts w:cstheme="minorHAnsi"/>
                <w:sz w:val="18"/>
                <w:szCs w:val="18"/>
              </w:rPr>
            </w:pPr>
            <w:r w:rsidRPr="004E06D2">
              <w:rPr>
                <w:rFonts w:cstheme="minorHAnsi"/>
                <w:sz w:val="18"/>
                <w:szCs w:val="18"/>
              </w:rPr>
              <w:t>Vigneto non terrazzato</w:t>
            </w:r>
            <w:r>
              <w:rPr>
                <w:rFonts w:cstheme="minorHAnsi"/>
                <w:sz w:val="18"/>
                <w:szCs w:val="18"/>
              </w:rPr>
              <w:t>: superficie minima</w:t>
            </w:r>
            <w:r w:rsidRPr="004E06D2">
              <w:rPr>
                <w:rFonts w:cstheme="minorHAnsi"/>
                <w:sz w:val="18"/>
                <w:szCs w:val="18"/>
              </w:rPr>
              <w:t xml:space="preserve"> </w:t>
            </w:r>
            <w:r>
              <w:rPr>
                <w:rFonts w:cstheme="minorHAnsi"/>
                <w:sz w:val="18"/>
                <w:szCs w:val="18"/>
              </w:rPr>
              <w:t>pari a</w:t>
            </w:r>
            <w:r w:rsidRPr="004E06D2">
              <w:rPr>
                <w:rFonts w:cstheme="minorHAnsi"/>
                <w:sz w:val="18"/>
                <w:szCs w:val="18"/>
              </w:rPr>
              <w:t xml:space="preserve"> 0,5</w:t>
            </w:r>
            <w:r>
              <w:rPr>
                <w:rFonts w:cstheme="minorHAnsi"/>
                <w:sz w:val="18"/>
                <w:szCs w:val="18"/>
              </w:rPr>
              <w:t xml:space="preserve"> ha</w:t>
            </w:r>
            <w:r w:rsidRPr="004E06D2">
              <w:rPr>
                <w:rFonts w:cstheme="minorHAnsi"/>
                <w:sz w:val="18"/>
                <w:szCs w:val="18"/>
              </w:rPr>
              <w:t>;</w:t>
            </w:r>
          </w:p>
          <w:p w14:paraId="6B93CFEC" w14:textId="77777777" w:rsidR="00565FE3" w:rsidRPr="004E06D2" w:rsidRDefault="00565FE3" w:rsidP="00565FE3">
            <w:pPr>
              <w:pStyle w:val="Paragrafoelenco"/>
              <w:numPr>
                <w:ilvl w:val="0"/>
                <w:numId w:val="14"/>
              </w:numPr>
              <w:spacing w:after="0"/>
              <w:rPr>
                <w:rFonts w:cstheme="minorHAnsi"/>
                <w:sz w:val="18"/>
                <w:szCs w:val="18"/>
              </w:rPr>
            </w:pPr>
            <w:r w:rsidRPr="004E06D2">
              <w:rPr>
                <w:rFonts w:cstheme="minorHAnsi"/>
                <w:sz w:val="18"/>
                <w:szCs w:val="18"/>
              </w:rPr>
              <w:t>Vigneto terrazzato</w:t>
            </w:r>
            <w:r>
              <w:rPr>
                <w:rFonts w:cstheme="minorHAnsi"/>
                <w:sz w:val="18"/>
                <w:szCs w:val="18"/>
              </w:rPr>
              <w:t>: superficie minima</w:t>
            </w:r>
            <w:r w:rsidRPr="004E06D2">
              <w:rPr>
                <w:rFonts w:cstheme="minorHAnsi"/>
                <w:sz w:val="18"/>
                <w:szCs w:val="18"/>
              </w:rPr>
              <w:t xml:space="preserve"> </w:t>
            </w:r>
            <w:r>
              <w:rPr>
                <w:rFonts w:cstheme="minorHAnsi"/>
                <w:sz w:val="18"/>
                <w:szCs w:val="18"/>
              </w:rPr>
              <w:t>pari a</w:t>
            </w:r>
            <w:r w:rsidRPr="004E06D2">
              <w:rPr>
                <w:rFonts w:cstheme="minorHAnsi"/>
                <w:sz w:val="18"/>
                <w:szCs w:val="18"/>
              </w:rPr>
              <w:t xml:space="preserve"> 0,</w:t>
            </w:r>
            <w:r>
              <w:rPr>
                <w:rFonts w:cstheme="minorHAnsi"/>
                <w:sz w:val="18"/>
                <w:szCs w:val="18"/>
              </w:rPr>
              <w:t>3 ha</w:t>
            </w:r>
            <w:r w:rsidRPr="004E06D2">
              <w:rPr>
                <w:rFonts w:cstheme="minorHAnsi"/>
                <w:sz w:val="18"/>
                <w:szCs w:val="18"/>
              </w:rPr>
              <w:t>;</w:t>
            </w:r>
          </w:p>
          <w:p w14:paraId="209C7584" w14:textId="77777777" w:rsidR="00565FE3" w:rsidRDefault="00565FE3" w:rsidP="00565FE3">
            <w:pPr>
              <w:pStyle w:val="Paragrafoelenco"/>
              <w:numPr>
                <w:ilvl w:val="0"/>
                <w:numId w:val="14"/>
              </w:numPr>
              <w:spacing w:after="0"/>
              <w:rPr>
                <w:rFonts w:cstheme="minorHAnsi"/>
                <w:sz w:val="18"/>
                <w:szCs w:val="18"/>
              </w:rPr>
            </w:pPr>
            <w:r w:rsidRPr="004E06D2">
              <w:rPr>
                <w:rFonts w:cstheme="minorHAnsi"/>
                <w:sz w:val="18"/>
                <w:szCs w:val="18"/>
              </w:rPr>
              <w:t>Frutteto</w:t>
            </w:r>
            <w:r>
              <w:rPr>
                <w:rFonts w:cstheme="minorHAnsi"/>
                <w:sz w:val="18"/>
                <w:szCs w:val="18"/>
              </w:rPr>
              <w:t>: superficie minima</w:t>
            </w:r>
            <w:r w:rsidRPr="004E06D2">
              <w:rPr>
                <w:rFonts w:cstheme="minorHAnsi"/>
                <w:sz w:val="18"/>
                <w:szCs w:val="18"/>
              </w:rPr>
              <w:t xml:space="preserve"> </w:t>
            </w:r>
            <w:r>
              <w:rPr>
                <w:rFonts w:cstheme="minorHAnsi"/>
                <w:sz w:val="18"/>
                <w:szCs w:val="18"/>
              </w:rPr>
              <w:t xml:space="preserve">pari a </w:t>
            </w:r>
            <w:r w:rsidRPr="004E06D2">
              <w:rPr>
                <w:rFonts w:cstheme="minorHAnsi"/>
                <w:sz w:val="18"/>
                <w:szCs w:val="18"/>
              </w:rPr>
              <w:t>0,5</w:t>
            </w:r>
            <w:r>
              <w:rPr>
                <w:rFonts w:cstheme="minorHAnsi"/>
                <w:sz w:val="18"/>
                <w:szCs w:val="18"/>
              </w:rPr>
              <w:t xml:space="preserve"> </w:t>
            </w:r>
            <w:r w:rsidRPr="004E06D2">
              <w:rPr>
                <w:rFonts w:cstheme="minorHAnsi"/>
                <w:sz w:val="18"/>
                <w:szCs w:val="18"/>
              </w:rPr>
              <w:t>ha</w:t>
            </w:r>
            <w:r>
              <w:rPr>
                <w:rFonts w:cstheme="minorHAnsi"/>
                <w:sz w:val="18"/>
                <w:szCs w:val="18"/>
              </w:rPr>
              <w:t>;</w:t>
            </w:r>
          </w:p>
          <w:p w14:paraId="2D550845" w14:textId="77777777" w:rsidR="00565FE3" w:rsidRDefault="00565FE3" w:rsidP="00565FE3">
            <w:pPr>
              <w:pStyle w:val="Paragrafoelenco"/>
              <w:numPr>
                <w:ilvl w:val="0"/>
                <w:numId w:val="14"/>
              </w:numPr>
              <w:spacing w:after="0"/>
              <w:rPr>
                <w:rFonts w:cstheme="minorHAnsi"/>
                <w:sz w:val="18"/>
                <w:szCs w:val="18"/>
              </w:rPr>
            </w:pPr>
            <w:r>
              <w:rPr>
                <w:rFonts w:cstheme="minorHAnsi"/>
                <w:sz w:val="18"/>
                <w:szCs w:val="18"/>
              </w:rPr>
              <w:t>Oliveto: superficie minima</w:t>
            </w:r>
            <w:r w:rsidRPr="004E06D2">
              <w:rPr>
                <w:rFonts w:cstheme="minorHAnsi"/>
                <w:sz w:val="18"/>
                <w:szCs w:val="18"/>
              </w:rPr>
              <w:t xml:space="preserve"> </w:t>
            </w:r>
            <w:r>
              <w:rPr>
                <w:rFonts w:cstheme="minorHAnsi"/>
                <w:sz w:val="18"/>
                <w:szCs w:val="18"/>
              </w:rPr>
              <w:t>pari a 0,5 ha;</w:t>
            </w:r>
          </w:p>
          <w:p w14:paraId="322B0533" w14:textId="77777777" w:rsidR="00565FE3" w:rsidRPr="004E06D2" w:rsidRDefault="00565FE3" w:rsidP="00565FE3">
            <w:pPr>
              <w:pStyle w:val="Paragrafoelenco"/>
              <w:numPr>
                <w:ilvl w:val="0"/>
                <w:numId w:val="14"/>
              </w:numPr>
              <w:spacing w:after="0"/>
              <w:rPr>
                <w:rFonts w:cstheme="minorHAnsi"/>
                <w:sz w:val="18"/>
                <w:szCs w:val="18"/>
              </w:rPr>
            </w:pPr>
            <w:r>
              <w:rPr>
                <w:rFonts w:cstheme="minorHAnsi"/>
                <w:sz w:val="18"/>
                <w:szCs w:val="18"/>
              </w:rPr>
              <w:t>Castagneto: superficie minima</w:t>
            </w:r>
            <w:r w:rsidRPr="004E06D2">
              <w:rPr>
                <w:rFonts w:cstheme="minorHAnsi"/>
                <w:sz w:val="18"/>
                <w:szCs w:val="18"/>
              </w:rPr>
              <w:t xml:space="preserve"> </w:t>
            </w:r>
            <w:r>
              <w:rPr>
                <w:rFonts w:cstheme="minorHAnsi"/>
                <w:sz w:val="18"/>
                <w:szCs w:val="18"/>
              </w:rPr>
              <w:t>pari a 0,5 ha.</w:t>
            </w:r>
          </w:p>
        </w:tc>
      </w:tr>
      <w:tr w:rsidR="00565FE3" w:rsidRPr="00700099" w14:paraId="6E4BBA0E" w14:textId="77777777" w:rsidTr="00C73FF8">
        <w:tc>
          <w:tcPr>
            <w:tcW w:w="0" w:type="auto"/>
            <w:vAlign w:val="center"/>
          </w:tcPr>
          <w:p w14:paraId="5DCF99C9"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SRB01_C_LOM_2</w:t>
            </w:r>
          </w:p>
        </w:tc>
        <w:tc>
          <w:tcPr>
            <w:tcW w:w="0" w:type="auto"/>
            <w:vAlign w:val="center"/>
          </w:tcPr>
          <w:p w14:paraId="004B92CF" w14:textId="77777777" w:rsidR="00565FE3" w:rsidRPr="00F509EC" w:rsidRDefault="00565FE3" w:rsidP="00C73FF8">
            <w:pPr>
              <w:spacing w:after="0"/>
              <w:jc w:val="both"/>
              <w:rPr>
                <w:rFonts w:cstheme="minorHAnsi"/>
                <w:sz w:val="18"/>
                <w:szCs w:val="18"/>
              </w:rPr>
            </w:pPr>
            <w:r w:rsidRPr="00F509EC">
              <w:rPr>
                <w:rFonts w:cstheme="minorHAnsi"/>
                <w:sz w:val="18"/>
                <w:szCs w:val="18"/>
              </w:rPr>
              <w:t>I richiedenti devono possedere un titolo di conduzione dei terreni per i quali chiedono l’aiuto per l’intero anno solare. Fanno eccezione i terreni che appartengono alla tipologia colturale “Pascolo” per i quali la disponibilità dei terreni può essere di durata inferiore all’anno solare, secondo quanto definito nelle disposizioni attuative.</w:t>
            </w:r>
          </w:p>
        </w:tc>
      </w:tr>
      <w:tr w:rsidR="00565FE3" w:rsidRPr="00700099" w14:paraId="51AA63CC" w14:textId="77777777" w:rsidTr="00C73FF8">
        <w:tc>
          <w:tcPr>
            <w:tcW w:w="0" w:type="auto"/>
            <w:vAlign w:val="center"/>
          </w:tcPr>
          <w:p w14:paraId="6A2DA764"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SRB01_C_LOM_3</w:t>
            </w:r>
          </w:p>
        </w:tc>
        <w:tc>
          <w:tcPr>
            <w:tcW w:w="0" w:type="auto"/>
            <w:vAlign w:val="center"/>
          </w:tcPr>
          <w:p w14:paraId="747B9CBD" w14:textId="77777777" w:rsidR="00565FE3" w:rsidRPr="00F509EC" w:rsidRDefault="00565FE3" w:rsidP="00C73FF8">
            <w:pPr>
              <w:spacing w:after="0"/>
              <w:jc w:val="both"/>
              <w:rPr>
                <w:rFonts w:cstheme="minorHAnsi"/>
                <w:sz w:val="18"/>
                <w:szCs w:val="18"/>
              </w:rPr>
            </w:pPr>
            <w:r w:rsidRPr="00F509EC">
              <w:rPr>
                <w:rFonts w:cstheme="minorHAnsi"/>
                <w:sz w:val="18"/>
                <w:szCs w:val="18"/>
              </w:rPr>
              <w:t>Il beneficiario che intende richiedere a premio la tipologia colturale "Pascolo" deve:</w:t>
            </w:r>
          </w:p>
          <w:p w14:paraId="4538F0B3" w14:textId="77777777" w:rsidR="00565FE3" w:rsidRPr="00F509EC" w:rsidRDefault="00565FE3" w:rsidP="00565FE3">
            <w:pPr>
              <w:pStyle w:val="Paragrafoelenco"/>
              <w:numPr>
                <w:ilvl w:val="0"/>
                <w:numId w:val="15"/>
              </w:numPr>
              <w:spacing w:after="0"/>
              <w:jc w:val="both"/>
              <w:rPr>
                <w:rFonts w:cstheme="minorHAnsi"/>
                <w:sz w:val="18"/>
                <w:szCs w:val="18"/>
              </w:rPr>
            </w:pPr>
            <w:r w:rsidRPr="00F509EC">
              <w:rPr>
                <w:rFonts w:cstheme="minorHAnsi"/>
                <w:sz w:val="18"/>
                <w:szCs w:val="18"/>
              </w:rPr>
              <w:t>essere allevatore di bestiame (bovini/bufalini, equidi, ovini e caprini registrati nella BDN) con codice di allevamento in Lombardia a lui intestato;</w:t>
            </w:r>
          </w:p>
          <w:p w14:paraId="3476EE8D" w14:textId="77777777" w:rsidR="00565FE3" w:rsidRPr="00F509EC" w:rsidRDefault="00565FE3" w:rsidP="00565FE3">
            <w:pPr>
              <w:pStyle w:val="Paragrafoelenco"/>
              <w:numPr>
                <w:ilvl w:val="0"/>
                <w:numId w:val="15"/>
              </w:numPr>
              <w:spacing w:after="0"/>
              <w:jc w:val="both"/>
              <w:rPr>
                <w:rFonts w:cstheme="minorHAnsi"/>
                <w:sz w:val="18"/>
                <w:szCs w:val="18"/>
              </w:rPr>
            </w:pPr>
            <w:r w:rsidRPr="00F509EC">
              <w:rPr>
                <w:rFonts w:cstheme="minorHAnsi"/>
                <w:sz w:val="18"/>
                <w:szCs w:val="18"/>
              </w:rPr>
              <w:t>possedere al momento della domanda un rapporto UBA/ha pari a 0,2 per le superfici a pascolo richieste a premio.</w:t>
            </w:r>
          </w:p>
        </w:tc>
      </w:tr>
      <w:bookmarkEnd w:id="70"/>
    </w:tbl>
    <w:p w14:paraId="10C37B61" w14:textId="77777777" w:rsidR="00565FE3" w:rsidRDefault="00565FE3" w:rsidP="00565FE3">
      <w:pPr>
        <w:spacing w:after="0"/>
        <w:rPr>
          <w:rFonts w:eastAsiaTheme="majorEastAsia"/>
        </w:rPr>
      </w:pPr>
    </w:p>
    <w:p w14:paraId="3660EBCA" w14:textId="77777777" w:rsidR="00565FE3" w:rsidRPr="00170820" w:rsidRDefault="00565FE3" w:rsidP="00565FE3">
      <w:pPr>
        <w:pStyle w:val="Titolo3"/>
        <w:rPr>
          <w:i/>
          <w:iCs/>
          <w:color w:val="365F91" w:themeColor="accent1" w:themeShade="BF"/>
          <w:sz w:val="22"/>
          <w:szCs w:val="22"/>
        </w:rPr>
      </w:pPr>
      <w:r w:rsidRPr="00170820">
        <w:rPr>
          <w:i/>
          <w:iCs/>
          <w:color w:val="365F91" w:themeColor="accent1" w:themeShade="BF"/>
          <w:sz w:val="22"/>
          <w:szCs w:val="22"/>
        </w:rPr>
        <w:t>Impegni e altri obblighi</w:t>
      </w:r>
    </w:p>
    <w:tbl>
      <w:tblPr>
        <w:tblStyle w:val="Grigliatabella"/>
        <w:tblW w:w="0" w:type="auto"/>
        <w:tblLook w:val="04A0" w:firstRow="1" w:lastRow="0" w:firstColumn="1" w:lastColumn="0" w:noHBand="0" w:noVBand="1"/>
      </w:tblPr>
      <w:tblGrid>
        <w:gridCol w:w="1450"/>
        <w:gridCol w:w="8690"/>
      </w:tblGrid>
      <w:tr w:rsidR="00565FE3" w:rsidRPr="00CD181A" w14:paraId="7D5A1E60" w14:textId="77777777" w:rsidTr="00C73FF8">
        <w:tc>
          <w:tcPr>
            <w:tcW w:w="0" w:type="auto"/>
            <w:shd w:val="clear" w:color="auto" w:fill="008E40"/>
            <w:vAlign w:val="center"/>
          </w:tcPr>
          <w:p w14:paraId="3F427D06" w14:textId="77777777" w:rsidR="00565FE3" w:rsidRPr="00CD181A" w:rsidRDefault="00565FE3" w:rsidP="00C73FF8">
            <w:pPr>
              <w:spacing w:after="0"/>
              <w:jc w:val="center"/>
              <w:rPr>
                <w:rFonts w:cstheme="minorHAnsi"/>
                <w:b/>
                <w:bCs/>
                <w:color w:val="FFFFFF" w:themeColor="background1"/>
                <w:sz w:val="18"/>
                <w:szCs w:val="18"/>
              </w:rPr>
            </w:pPr>
            <w:bookmarkStart w:id="71" w:name="_Hlk132128235"/>
            <w:r w:rsidRPr="00CD181A">
              <w:rPr>
                <w:rFonts w:cstheme="minorHAnsi"/>
                <w:b/>
                <w:bCs/>
                <w:color w:val="FFFFFF" w:themeColor="background1"/>
                <w:sz w:val="18"/>
                <w:szCs w:val="18"/>
              </w:rPr>
              <w:t>Codice</w:t>
            </w:r>
          </w:p>
        </w:tc>
        <w:tc>
          <w:tcPr>
            <w:tcW w:w="0" w:type="auto"/>
            <w:shd w:val="clear" w:color="auto" w:fill="008E40"/>
            <w:vAlign w:val="center"/>
          </w:tcPr>
          <w:p w14:paraId="74C32472" w14:textId="77777777" w:rsidR="00565FE3" w:rsidRPr="00CD181A" w:rsidRDefault="00565FE3"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Impegni specifici regionali</w:t>
            </w:r>
          </w:p>
        </w:tc>
      </w:tr>
      <w:tr w:rsidR="00565FE3" w:rsidRPr="00CD181A" w14:paraId="25CA77F6" w14:textId="77777777" w:rsidTr="00C73FF8">
        <w:tc>
          <w:tcPr>
            <w:tcW w:w="0" w:type="auto"/>
            <w:vAlign w:val="center"/>
          </w:tcPr>
          <w:p w14:paraId="054C378C"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SRB01_I_LOM_1</w:t>
            </w:r>
          </w:p>
        </w:tc>
        <w:tc>
          <w:tcPr>
            <w:tcW w:w="0" w:type="auto"/>
            <w:vAlign w:val="center"/>
          </w:tcPr>
          <w:p w14:paraId="57FBB446" w14:textId="77777777" w:rsidR="00565FE3" w:rsidRPr="00CD181A" w:rsidRDefault="00565FE3" w:rsidP="00C73FF8">
            <w:pPr>
              <w:spacing w:after="0"/>
              <w:rPr>
                <w:rFonts w:cstheme="minorHAnsi"/>
                <w:sz w:val="18"/>
                <w:szCs w:val="18"/>
              </w:rPr>
            </w:pPr>
            <w:r w:rsidRPr="00CD181A">
              <w:rPr>
                <w:rFonts w:cstheme="minorHAnsi"/>
                <w:sz w:val="18"/>
                <w:szCs w:val="18"/>
              </w:rPr>
              <w:t xml:space="preserve">Per il pascolo garantire: </w:t>
            </w:r>
          </w:p>
          <w:p w14:paraId="6E3FC708" w14:textId="77777777" w:rsidR="00565FE3" w:rsidRPr="00CD181A" w:rsidRDefault="00565FE3" w:rsidP="00565FE3">
            <w:pPr>
              <w:pStyle w:val="Paragrafoelenco"/>
              <w:numPr>
                <w:ilvl w:val="0"/>
                <w:numId w:val="16"/>
              </w:numPr>
              <w:spacing w:after="0"/>
              <w:jc w:val="both"/>
              <w:rPr>
                <w:rFonts w:cstheme="minorHAnsi"/>
                <w:sz w:val="18"/>
                <w:szCs w:val="18"/>
              </w:rPr>
            </w:pPr>
            <w:r w:rsidRPr="00CD181A">
              <w:rPr>
                <w:rFonts w:cstheme="minorHAnsi"/>
                <w:sz w:val="18"/>
                <w:szCs w:val="18"/>
              </w:rPr>
              <w:t xml:space="preserve">un periodo minimo di pascolamento (con bovini, ovicaprini ed equidi) di 60 giorni, anche non continuativi; </w:t>
            </w:r>
          </w:p>
          <w:p w14:paraId="1FC36370" w14:textId="77777777" w:rsidR="00565FE3" w:rsidRPr="00CD181A" w:rsidRDefault="00565FE3" w:rsidP="00565FE3">
            <w:pPr>
              <w:pStyle w:val="Paragrafoelenco"/>
              <w:numPr>
                <w:ilvl w:val="0"/>
                <w:numId w:val="16"/>
              </w:numPr>
              <w:spacing w:after="0"/>
              <w:rPr>
                <w:rFonts w:cstheme="minorHAnsi"/>
                <w:sz w:val="18"/>
                <w:szCs w:val="18"/>
              </w:rPr>
            </w:pPr>
            <w:r w:rsidRPr="00CD181A">
              <w:rPr>
                <w:rFonts w:cstheme="minorHAnsi"/>
                <w:sz w:val="18"/>
                <w:szCs w:val="18"/>
              </w:rPr>
              <w:t>un carico minimo di 0,2 UBA/HA</w:t>
            </w:r>
          </w:p>
        </w:tc>
      </w:tr>
      <w:tr w:rsidR="00565FE3" w:rsidRPr="00CD181A" w14:paraId="73CC5865" w14:textId="77777777" w:rsidTr="00C73FF8">
        <w:tc>
          <w:tcPr>
            <w:tcW w:w="0" w:type="auto"/>
            <w:vAlign w:val="center"/>
          </w:tcPr>
          <w:p w14:paraId="6368DBA7"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SRB01_I_LOM_2</w:t>
            </w:r>
          </w:p>
        </w:tc>
        <w:tc>
          <w:tcPr>
            <w:tcW w:w="0" w:type="auto"/>
            <w:vAlign w:val="center"/>
          </w:tcPr>
          <w:p w14:paraId="48BF73DA" w14:textId="77777777" w:rsidR="00565FE3" w:rsidRPr="00CD181A" w:rsidRDefault="00565FE3" w:rsidP="00C73FF8">
            <w:pPr>
              <w:spacing w:after="0"/>
              <w:rPr>
                <w:rFonts w:cstheme="minorHAnsi"/>
                <w:sz w:val="18"/>
                <w:szCs w:val="18"/>
              </w:rPr>
            </w:pPr>
            <w:r w:rsidRPr="00CD181A">
              <w:rPr>
                <w:rFonts w:cstheme="minorHAnsi"/>
                <w:sz w:val="18"/>
                <w:szCs w:val="18"/>
              </w:rPr>
              <w:t>Per prati permanenti e avvicendati: garantire almeno uno sfalcio annuale</w:t>
            </w:r>
          </w:p>
        </w:tc>
      </w:tr>
      <w:tr w:rsidR="00565FE3" w:rsidRPr="00CD181A" w14:paraId="6C2F511A" w14:textId="77777777" w:rsidTr="00C73FF8">
        <w:tc>
          <w:tcPr>
            <w:tcW w:w="0" w:type="auto"/>
            <w:vAlign w:val="center"/>
          </w:tcPr>
          <w:p w14:paraId="0168119B"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SRB01_I_LOM_3</w:t>
            </w:r>
          </w:p>
        </w:tc>
        <w:tc>
          <w:tcPr>
            <w:tcW w:w="0" w:type="auto"/>
            <w:vAlign w:val="center"/>
          </w:tcPr>
          <w:p w14:paraId="107824FA" w14:textId="77777777" w:rsidR="00565FE3" w:rsidRPr="00CD181A" w:rsidRDefault="00565FE3" w:rsidP="00C73FF8">
            <w:pPr>
              <w:spacing w:after="0"/>
              <w:rPr>
                <w:rFonts w:cstheme="minorHAnsi"/>
                <w:sz w:val="18"/>
                <w:szCs w:val="18"/>
              </w:rPr>
            </w:pPr>
            <w:r w:rsidRPr="00CD181A">
              <w:rPr>
                <w:rFonts w:cstheme="minorHAnsi"/>
                <w:sz w:val="18"/>
                <w:szCs w:val="18"/>
              </w:rPr>
              <w:t>Per frutticoltura specializzata: mantenere in buone condizioni le piante con un equilibrato sviluppo vegetativo e limitare la diffusione delle infestanti</w:t>
            </w:r>
          </w:p>
        </w:tc>
      </w:tr>
      <w:tr w:rsidR="00565FE3" w:rsidRPr="00CD181A" w14:paraId="1F784414" w14:textId="77777777" w:rsidTr="00C73FF8">
        <w:tc>
          <w:tcPr>
            <w:tcW w:w="0" w:type="auto"/>
            <w:vAlign w:val="center"/>
          </w:tcPr>
          <w:p w14:paraId="6E474652"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SRB01_I_LOM_4</w:t>
            </w:r>
          </w:p>
        </w:tc>
        <w:tc>
          <w:tcPr>
            <w:tcW w:w="0" w:type="auto"/>
            <w:vAlign w:val="center"/>
          </w:tcPr>
          <w:p w14:paraId="3F61A15D" w14:textId="77777777" w:rsidR="00565FE3" w:rsidRPr="00CD181A" w:rsidRDefault="00565FE3" w:rsidP="00C73FF8">
            <w:pPr>
              <w:spacing w:after="0"/>
              <w:rPr>
                <w:rFonts w:cstheme="minorHAnsi"/>
                <w:sz w:val="18"/>
                <w:szCs w:val="18"/>
              </w:rPr>
            </w:pPr>
            <w:r w:rsidRPr="00CD181A">
              <w:rPr>
                <w:rFonts w:cstheme="minorHAnsi"/>
                <w:sz w:val="18"/>
                <w:szCs w:val="18"/>
              </w:rPr>
              <w:t>Garantire il proseguimento dell’attività agricola nei comuni svantaggiati di montagna per tutto l’anno di impegno</w:t>
            </w:r>
          </w:p>
        </w:tc>
      </w:tr>
      <w:tr w:rsidR="00565FE3" w:rsidRPr="00CD181A" w14:paraId="3070F5D5" w14:textId="77777777" w:rsidTr="00C73FF8">
        <w:tc>
          <w:tcPr>
            <w:tcW w:w="0" w:type="auto"/>
            <w:vAlign w:val="center"/>
          </w:tcPr>
          <w:p w14:paraId="63D87E31" w14:textId="77777777" w:rsidR="00565FE3" w:rsidRPr="00173E0F" w:rsidRDefault="00565FE3" w:rsidP="00C73FF8">
            <w:pPr>
              <w:spacing w:after="0"/>
              <w:jc w:val="center"/>
              <w:rPr>
                <w:rFonts w:cstheme="minorHAnsi"/>
                <w:b/>
                <w:bCs/>
                <w:sz w:val="18"/>
                <w:szCs w:val="18"/>
                <w:highlight w:val="green"/>
              </w:rPr>
            </w:pPr>
            <w:r w:rsidRPr="00173E0F">
              <w:rPr>
                <w:rFonts w:cstheme="minorHAnsi"/>
                <w:b/>
                <w:bCs/>
                <w:sz w:val="18"/>
                <w:szCs w:val="18"/>
                <w:highlight w:val="green"/>
              </w:rPr>
              <w:t>SRB01_I_LOM_5</w:t>
            </w:r>
          </w:p>
        </w:tc>
        <w:tc>
          <w:tcPr>
            <w:tcW w:w="0" w:type="auto"/>
            <w:vAlign w:val="center"/>
          </w:tcPr>
          <w:p w14:paraId="036E1038" w14:textId="77777777" w:rsidR="00565FE3" w:rsidRPr="00CD181A" w:rsidRDefault="00565FE3" w:rsidP="00C73FF8">
            <w:pPr>
              <w:spacing w:after="0"/>
              <w:rPr>
                <w:rFonts w:cstheme="minorHAnsi"/>
                <w:sz w:val="18"/>
                <w:szCs w:val="18"/>
              </w:rPr>
            </w:pPr>
            <w:r w:rsidRPr="00CD181A">
              <w:rPr>
                <w:rFonts w:cstheme="minorHAnsi"/>
                <w:sz w:val="18"/>
                <w:szCs w:val="18"/>
              </w:rPr>
              <w:t>Garantire la gestione diretta del pascolo, secondo quanto definito nelle disposizioni attuative</w:t>
            </w:r>
          </w:p>
        </w:tc>
      </w:tr>
      <w:bookmarkEnd w:id="71"/>
    </w:tbl>
    <w:p w14:paraId="7893BCC6" w14:textId="77777777" w:rsidR="00565FE3" w:rsidRDefault="00565FE3" w:rsidP="00565FE3">
      <w:pPr>
        <w:spacing w:after="0"/>
        <w:rPr>
          <w:rFonts w:asciiTheme="majorHAnsi" w:eastAsiaTheme="majorEastAsia" w:hAnsiTheme="majorHAnsi" w:cstheme="majorBidi"/>
          <w:color w:val="365F91" w:themeColor="accent1" w:themeShade="BF"/>
        </w:rPr>
      </w:pPr>
    </w:p>
    <w:tbl>
      <w:tblPr>
        <w:tblStyle w:val="Grigliatabella"/>
        <w:tblW w:w="0" w:type="auto"/>
        <w:tblLook w:val="04A0" w:firstRow="1" w:lastRow="0" w:firstColumn="1" w:lastColumn="0" w:noHBand="0" w:noVBand="1"/>
      </w:tblPr>
      <w:tblGrid>
        <w:gridCol w:w="715"/>
        <w:gridCol w:w="9425"/>
      </w:tblGrid>
      <w:tr w:rsidR="00565FE3" w:rsidRPr="00700099" w14:paraId="04846126" w14:textId="77777777" w:rsidTr="00C73FF8">
        <w:tc>
          <w:tcPr>
            <w:tcW w:w="0" w:type="auto"/>
            <w:shd w:val="clear" w:color="auto" w:fill="008E40"/>
            <w:vAlign w:val="center"/>
          </w:tcPr>
          <w:p w14:paraId="56BDF44F" w14:textId="77777777" w:rsidR="00565FE3" w:rsidRPr="00700099" w:rsidRDefault="00565FE3" w:rsidP="00C73FF8">
            <w:pPr>
              <w:spacing w:after="0"/>
              <w:jc w:val="center"/>
              <w:rPr>
                <w:rFonts w:cstheme="minorHAnsi"/>
                <w:b/>
                <w:bCs/>
                <w:sz w:val="18"/>
                <w:szCs w:val="18"/>
              </w:rPr>
            </w:pPr>
            <w:r w:rsidRPr="00700099">
              <w:rPr>
                <w:rFonts w:cstheme="minorHAnsi"/>
                <w:b/>
                <w:bCs/>
                <w:color w:val="FFFFFF" w:themeColor="background1"/>
                <w:sz w:val="18"/>
                <w:szCs w:val="18"/>
              </w:rPr>
              <w:t>Codice</w:t>
            </w:r>
          </w:p>
        </w:tc>
        <w:tc>
          <w:tcPr>
            <w:tcW w:w="0" w:type="auto"/>
            <w:shd w:val="clear" w:color="auto" w:fill="008E40"/>
            <w:vAlign w:val="center"/>
          </w:tcPr>
          <w:p w14:paraId="5052689E" w14:textId="77777777" w:rsidR="00565FE3" w:rsidRPr="00700099" w:rsidRDefault="00565FE3" w:rsidP="00C73FF8">
            <w:pPr>
              <w:spacing w:after="0"/>
              <w:rPr>
                <w:rFonts w:cstheme="minorHAnsi"/>
                <w:sz w:val="18"/>
                <w:szCs w:val="18"/>
              </w:rPr>
            </w:pPr>
            <w:r w:rsidRPr="00700099">
              <w:rPr>
                <w:rFonts w:cstheme="minorHAnsi"/>
                <w:b/>
                <w:bCs/>
                <w:color w:val="FFFFFF" w:themeColor="background1"/>
                <w:sz w:val="18"/>
                <w:szCs w:val="18"/>
              </w:rPr>
              <w:t>Altri obblighi</w:t>
            </w:r>
          </w:p>
        </w:tc>
      </w:tr>
      <w:tr w:rsidR="00565FE3" w:rsidRPr="00700099" w14:paraId="0A305042" w14:textId="77777777" w:rsidTr="00C73FF8">
        <w:tc>
          <w:tcPr>
            <w:tcW w:w="0" w:type="auto"/>
            <w:vAlign w:val="center"/>
          </w:tcPr>
          <w:p w14:paraId="658FA9EC"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OB01</w:t>
            </w:r>
          </w:p>
        </w:tc>
        <w:tc>
          <w:tcPr>
            <w:tcW w:w="0" w:type="auto"/>
            <w:vAlign w:val="center"/>
          </w:tcPr>
          <w:p w14:paraId="5376A8A3" w14:textId="77777777" w:rsidR="00565FE3" w:rsidRPr="00700099" w:rsidRDefault="00565FE3" w:rsidP="00C73FF8">
            <w:pPr>
              <w:spacing w:after="0"/>
              <w:jc w:val="both"/>
              <w:rPr>
                <w:rFonts w:cstheme="minorHAnsi"/>
                <w:sz w:val="18"/>
                <w:szCs w:val="18"/>
              </w:rPr>
            </w:pPr>
            <w:r w:rsidRPr="00700099">
              <w:rPr>
                <w:rFonts w:cstheme="minorHAnsi"/>
                <w:sz w:val="18"/>
                <w:szCs w:val="18"/>
              </w:rPr>
              <w:t>I beneficiari sono tenuti al rispetto dei pertinenti Criteri di Gestione Obbligatori e delle norme in materia di Buone Condizioni Agronomiche e Ambientali ai sensi dell’art. 12 del Reg. UE 2021/2115</w:t>
            </w:r>
          </w:p>
        </w:tc>
      </w:tr>
      <w:tr w:rsidR="00565FE3" w:rsidRPr="00700099" w14:paraId="4C30BA31" w14:textId="77777777" w:rsidTr="00C73FF8">
        <w:tc>
          <w:tcPr>
            <w:tcW w:w="0" w:type="auto"/>
            <w:vAlign w:val="center"/>
          </w:tcPr>
          <w:p w14:paraId="7A839BAF" w14:textId="77777777" w:rsidR="00565FE3" w:rsidRPr="00700099" w:rsidRDefault="00565FE3" w:rsidP="00C73FF8">
            <w:pPr>
              <w:spacing w:after="0"/>
              <w:jc w:val="center"/>
              <w:rPr>
                <w:rFonts w:cstheme="minorHAnsi"/>
                <w:b/>
                <w:bCs/>
                <w:sz w:val="18"/>
                <w:szCs w:val="18"/>
              </w:rPr>
            </w:pPr>
            <w:r w:rsidRPr="00700099">
              <w:rPr>
                <w:rFonts w:cstheme="minorHAnsi"/>
                <w:b/>
                <w:bCs/>
                <w:sz w:val="18"/>
                <w:szCs w:val="18"/>
              </w:rPr>
              <w:t>OB02</w:t>
            </w:r>
          </w:p>
        </w:tc>
        <w:tc>
          <w:tcPr>
            <w:tcW w:w="0" w:type="auto"/>
            <w:vAlign w:val="center"/>
          </w:tcPr>
          <w:p w14:paraId="25F8931E" w14:textId="77777777" w:rsidR="00565FE3" w:rsidRPr="00700099" w:rsidRDefault="00565FE3" w:rsidP="00C73FF8">
            <w:pPr>
              <w:spacing w:after="0"/>
              <w:jc w:val="both"/>
              <w:rPr>
                <w:rFonts w:cstheme="minorHAnsi"/>
                <w:sz w:val="18"/>
                <w:szCs w:val="18"/>
              </w:rPr>
            </w:pPr>
            <w:r w:rsidRPr="00700099">
              <w:rPr>
                <w:rFonts w:cstheme="minorHAnsi"/>
                <w:sz w:val="18"/>
                <w:szCs w:val="18"/>
              </w:rPr>
              <w:t>I beneficiari sono tenuti al rispetto dei pertinenti requisiti di Condizionalità sociale, ai sensi dell’art. 14 del Reg. UE n. 2021/2115, a partire dall’anno di applicazione della stessa Condizionalità in Italia</w:t>
            </w:r>
          </w:p>
        </w:tc>
      </w:tr>
      <w:bookmarkEnd w:id="68"/>
    </w:tbl>
    <w:p w14:paraId="0463D0E8" w14:textId="77777777" w:rsidR="00565FE3" w:rsidRDefault="00565FE3" w:rsidP="00565FE3">
      <w:pPr>
        <w:spacing w:after="0"/>
      </w:pPr>
    </w:p>
    <w:p w14:paraId="0452055D" w14:textId="77777777" w:rsidR="00565FE3" w:rsidRPr="00170820" w:rsidRDefault="00565FE3" w:rsidP="00565FE3">
      <w:pPr>
        <w:pStyle w:val="Titolo3"/>
        <w:rPr>
          <w:i/>
          <w:iCs/>
          <w:color w:val="365F91" w:themeColor="accent1" w:themeShade="BF"/>
          <w:sz w:val="22"/>
          <w:szCs w:val="22"/>
        </w:rPr>
      </w:pPr>
      <w:r w:rsidRPr="00170820">
        <w:rPr>
          <w:i/>
          <w:iCs/>
          <w:color w:val="365F91" w:themeColor="accent1" w:themeShade="BF"/>
          <w:sz w:val="22"/>
          <w:szCs w:val="22"/>
        </w:rPr>
        <w:t>Indennizzi suddivisi per sistema agricolo (€/Ha/anno)</w:t>
      </w:r>
    </w:p>
    <w:p w14:paraId="59A47349" w14:textId="77777777" w:rsidR="00565FE3" w:rsidRPr="00CD181A" w:rsidRDefault="00565FE3" w:rsidP="00565FE3">
      <w:pPr>
        <w:pStyle w:val="Titolo4"/>
        <w:rPr>
          <w:rFonts w:asciiTheme="minorHAnsi" w:eastAsiaTheme="minorEastAsia" w:hAnsiTheme="minorHAnsi" w:cstheme="minorHAnsi"/>
          <w:b/>
          <w:bCs/>
          <w:i w:val="0"/>
          <w:iCs w:val="0"/>
          <w:color w:val="auto"/>
          <w:sz w:val="20"/>
          <w:szCs w:val="20"/>
        </w:rPr>
      </w:pPr>
      <w:bookmarkStart w:id="72" w:name="_Hlk132128340"/>
      <w:r w:rsidRPr="00CD181A">
        <w:rPr>
          <w:rFonts w:asciiTheme="minorHAnsi" w:eastAsiaTheme="minorEastAsia" w:hAnsiTheme="minorHAnsi" w:cstheme="minorHAnsi"/>
          <w:b/>
          <w:bCs/>
          <w:i w:val="0"/>
          <w:iCs w:val="0"/>
          <w:color w:val="auto"/>
          <w:sz w:val="20"/>
          <w:szCs w:val="20"/>
        </w:rPr>
        <w:t xml:space="preserve">Sistema agricolo </w:t>
      </w:r>
      <w:r w:rsidRPr="000604B6">
        <w:rPr>
          <w:rFonts w:asciiTheme="minorHAnsi" w:eastAsiaTheme="minorEastAsia" w:hAnsiTheme="minorHAnsi" w:cstheme="minorHAnsi"/>
          <w:b/>
          <w:bCs/>
          <w:i w:val="0"/>
          <w:iCs w:val="0"/>
          <w:color w:val="auto"/>
          <w:sz w:val="20"/>
          <w:szCs w:val="20"/>
        </w:rPr>
        <w:t xml:space="preserve">zootecnico estensivo </w:t>
      </w:r>
      <w:r w:rsidRPr="000604B6">
        <w:rPr>
          <w:rFonts w:asciiTheme="minorHAnsi" w:eastAsiaTheme="minorEastAsia" w:hAnsiTheme="minorHAnsi" w:cstheme="minorHAnsi"/>
          <w:b/>
          <w:bCs/>
          <w:i w:val="0"/>
          <w:iCs w:val="0"/>
          <w:strike/>
          <w:color w:val="FF0000"/>
          <w:sz w:val="20"/>
          <w:szCs w:val="20"/>
        </w:rPr>
        <w:t>e/o non zootecnico con colture foraggere</w:t>
      </w:r>
      <w:r w:rsidRPr="006347B4">
        <w:rPr>
          <w:rFonts w:asciiTheme="minorHAnsi" w:eastAsiaTheme="minorEastAsia" w:hAnsiTheme="minorHAnsi" w:cstheme="minorHAnsi"/>
          <w:b/>
          <w:bCs/>
          <w:i w:val="0"/>
          <w:iCs w:val="0"/>
          <w:color w:val="FF0000"/>
          <w:sz w:val="20"/>
          <w:szCs w:val="20"/>
        </w:rPr>
        <w:t xml:space="preserve"> </w:t>
      </w:r>
    </w:p>
    <w:tbl>
      <w:tblPr>
        <w:tblStyle w:val="Grigliatabella"/>
        <w:tblW w:w="5000" w:type="pct"/>
        <w:tblLook w:val="04A0" w:firstRow="1" w:lastRow="0" w:firstColumn="1" w:lastColumn="0" w:noHBand="0" w:noVBand="1"/>
      </w:tblPr>
      <w:tblGrid>
        <w:gridCol w:w="2828"/>
        <w:gridCol w:w="2436"/>
        <w:gridCol w:w="2436"/>
        <w:gridCol w:w="2440"/>
      </w:tblGrid>
      <w:tr w:rsidR="00565FE3" w14:paraId="5D90C645" w14:textId="77777777" w:rsidTr="00C73FF8">
        <w:tc>
          <w:tcPr>
            <w:tcW w:w="1395" w:type="pct"/>
            <w:shd w:val="clear" w:color="auto" w:fill="008E40"/>
            <w:vAlign w:val="center"/>
          </w:tcPr>
          <w:p w14:paraId="14E7A1B2" w14:textId="77777777" w:rsidR="00565FE3" w:rsidRPr="009909F5"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Tipologia colturale: Pascolo</w:t>
            </w:r>
          </w:p>
        </w:tc>
        <w:tc>
          <w:tcPr>
            <w:tcW w:w="3605" w:type="pct"/>
            <w:gridSpan w:val="3"/>
            <w:shd w:val="clear" w:color="auto" w:fill="008E40"/>
            <w:vAlign w:val="center"/>
          </w:tcPr>
          <w:p w14:paraId="1532EBE7" w14:textId="77777777" w:rsidR="00565FE3" w:rsidRPr="009909F5"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9909F5">
              <w:rPr>
                <w:rFonts w:ascii="Calibri,Bold" w:hAnsi="Calibri,Bold" w:cs="Calibri,Bold"/>
                <w:b/>
                <w:bCs/>
                <w:color w:val="FFFFFF" w:themeColor="background1"/>
                <w:sz w:val="18"/>
                <w:szCs w:val="18"/>
              </w:rPr>
              <w:t>Totale Indennità (Euro/ha)</w:t>
            </w:r>
          </w:p>
        </w:tc>
      </w:tr>
      <w:tr w:rsidR="00565FE3" w14:paraId="2A9F19B4" w14:textId="77777777" w:rsidTr="00C73FF8">
        <w:trPr>
          <w:trHeight w:val="669"/>
        </w:trPr>
        <w:tc>
          <w:tcPr>
            <w:tcW w:w="1395" w:type="pct"/>
            <w:shd w:val="clear" w:color="auto" w:fill="A7D9A3"/>
            <w:vAlign w:val="center"/>
          </w:tcPr>
          <w:p w14:paraId="16133E9A" w14:textId="77777777" w:rsidR="00565FE3" w:rsidRPr="009909F5" w:rsidRDefault="00565FE3" w:rsidP="00C73FF8">
            <w:pPr>
              <w:autoSpaceDE w:val="0"/>
              <w:autoSpaceDN w:val="0"/>
              <w:adjustRightInd w:val="0"/>
              <w:spacing w:after="0"/>
              <w:jc w:val="center"/>
              <w:rPr>
                <w:rFonts w:ascii="Calibri,Bold" w:hAnsi="Calibri,Bold" w:cs="Calibri,Bold"/>
                <w:b/>
                <w:bCs/>
                <w:color w:val="000000"/>
                <w:sz w:val="18"/>
                <w:szCs w:val="18"/>
              </w:rPr>
            </w:pPr>
            <w:r w:rsidRPr="009909F5">
              <w:rPr>
                <w:rFonts w:ascii="Calibri,Bold" w:hAnsi="Calibri,Bold" w:cs="Calibri,Bold"/>
                <w:b/>
                <w:bCs/>
                <w:color w:val="000000"/>
                <w:sz w:val="18"/>
                <w:szCs w:val="18"/>
              </w:rPr>
              <w:t>Classe di Superficie</w:t>
            </w:r>
          </w:p>
        </w:tc>
        <w:tc>
          <w:tcPr>
            <w:tcW w:w="1201" w:type="pct"/>
            <w:shd w:val="clear" w:color="auto" w:fill="A7D9A3"/>
            <w:vAlign w:val="center"/>
          </w:tcPr>
          <w:p w14:paraId="7B55653F"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0-75 ha</w:t>
            </w:r>
          </w:p>
          <w:p w14:paraId="161A10C9"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color w:val="000000"/>
                <w:sz w:val="18"/>
                <w:szCs w:val="18"/>
                <w:highlight w:val="green"/>
              </w:rPr>
              <w:t>fino a 75</w:t>
            </w:r>
          </w:p>
        </w:tc>
        <w:tc>
          <w:tcPr>
            <w:tcW w:w="1201" w:type="pct"/>
            <w:shd w:val="clear" w:color="auto" w:fill="A7D9A3"/>
            <w:vAlign w:val="center"/>
          </w:tcPr>
          <w:p w14:paraId="01029BE8"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75-150 ha</w:t>
            </w:r>
          </w:p>
          <w:p w14:paraId="5C23BF30"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color w:val="000000"/>
                <w:sz w:val="18"/>
                <w:szCs w:val="18"/>
                <w:highlight w:val="green"/>
              </w:rPr>
              <w:t>oltre 75 e fino a 150</w:t>
            </w:r>
          </w:p>
        </w:tc>
        <w:tc>
          <w:tcPr>
            <w:tcW w:w="1202" w:type="pct"/>
            <w:shd w:val="clear" w:color="auto" w:fill="A7D9A3"/>
            <w:vAlign w:val="center"/>
          </w:tcPr>
          <w:p w14:paraId="626A7F36" w14:textId="77777777" w:rsidR="00565FE3" w:rsidRPr="00A82810" w:rsidRDefault="00565FE3" w:rsidP="00C73FF8">
            <w:pPr>
              <w:autoSpaceDE w:val="0"/>
              <w:autoSpaceDN w:val="0"/>
              <w:adjustRightInd w:val="0"/>
              <w:spacing w:after="0"/>
              <w:jc w:val="center"/>
              <w:rPr>
                <w:rFonts w:ascii="Calibri,Bold" w:hAnsi="Calibri,Bold" w:cs="Calibri,Bold"/>
                <w:b/>
                <w:bCs/>
                <w:sz w:val="18"/>
                <w:szCs w:val="18"/>
              </w:rPr>
            </w:pPr>
            <w:r w:rsidRPr="00A82810">
              <w:rPr>
                <w:rFonts w:ascii="Calibri,Bold" w:hAnsi="Calibri,Bold" w:cs="Calibri,Bold"/>
                <w:b/>
                <w:bCs/>
                <w:sz w:val="18"/>
                <w:szCs w:val="18"/>
              </w:rPr>
              <w:t>&gt;150 ha</w:t>
            </w:r>
            <w:r w:rsidRPr="00A82810">
              <w:rPr>
                <w:rFonts w:ascii="Calibri,Bold" w:hAnsi="Calibri,Bold" w:cs="Calibri,Bold"/>
                <w:b/>
                <w:bCs/>
                <w:sz w:val="18"/>
                <w:szCs w:val="18"/>
                <w:highlight w:val="green"/>
              </w:rPr>
              <w:t>*</w:t>
            </w:r>
            <w:r w:rsidRPr="00A82810">
              <w:rPr>
                <w:rFonts w:ascii="Calibri,Bold" w:hAnsi="Calibri,Bold" w:cs="Calibri,Bold"/>
                <w:b/>
                <w:bCs/>
                <w:sz w:val="18"/>
                <w:szCs w:val="18"/>
              </w:rPr>
              <w:t xml:space="preserve"> </w:t>
            </w:r>
          </w:p>
        </w:tc>
      </w:tr>
      <w:tr w:rsidR="00565FE3" w14:paraId="0E29DC84" w14:textId="77777777" w:rsidTr="00C73FF8">
        <w:tc>
          <w:tcPr>
            <w:tcW w:w="1395" w:type="pct"/>
          </w:tcPr>
          <w:p w14:paraId="34A9D520" w14:textId="77777777" w:rsidR="00565FE3" w:rsidRPr="009909F5" w:rsidRDefault="00565FE3" w:rsidP="00C73FF8">
            <w:pPr>
              <w:autoSpaceDE w:val="0"/>
              <w:autoSpaceDN w:val="0"/>
              <w:adjustRightInd w:val="0"/>
              <w:spacing w:after="0"/>
              <w:rPr>
                <w:rFonts w:ascii="Calibri,Bold" w:hAnsi="Calibri,Bold" w:cs="Calibri,Bold"/>
                <w:b/>
                <w:bCs/>
                <w:color w:val="000000"/>
                <w:sz w:val="18"/>
                <w:szCs w:val="18"/>
              </w:rPr>
            </w:pPr>
            <w:r w:rsidRPr="009909F5">
              <w:rPr>
                <w:rFonts w:ascii="Calibri,Bold" w:hAnsi="Calibri,Bold" w:cs="Calibri,Bold"/>
                <w:b/>
                <w:bCs/>
                <w:color w:val="000000"/>
                <w:sz w:val="18"/>
                <w:szCs w:val="18"/>
              </w:rPr>
              <w:t>Pascolo &gt; 2000 mt</w:t>
            </w:r>
          </w:p>
        </w:tc>
        <w:tc>
          <w:tcPr>
            <w:tcW w:w="1201" w:type="pct"/>
            <w:vAlign w:val="center"/>
          </w:tcPr>
          <w:p w14:paraId="7261F215"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232</w:t>
            </w:r>
          </w:p>
        </w:tc>
        <w:tc>
          <w:tcPr>
            <w:tcW w:w="1201" w:type="pct"/>
            <w:vAlign w:val="center"/>
          </w:tcPr>
          <w:p w14:paraId="3290F815"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189</w:t>
            </w:r>
          </w:p>
        </w:tc>
        <w:tc>
          <w:tcPr>
            <w:tcW w:w="1202" w:type="pct"/>
            <w:vAlign w:val="center"/>
          </w:tcPr>
          <w:p w14:paraId="7E89F932"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160</w:t>
            </w:r>
          </w:p>
        </w:tc>
      </w:tr>
      <w:tr w:rsidR="00565FE3" w14:paraId="38CAF6F4" w14:textId="77777777" w:rsidTr="00C73FF8">
        <w:tc>
          <w:tcPr>
            <w:tcW w:w="1395" w:type="pct"/>
          </w:tcPr>
          <w:p w14:paraId="76FD7669" w14:textId="77777777" w:rsidR="00565FE3" w:rsidRPr="009909F5" w:rsidRDefault="00565FE3" w:rsidP="00C73FF8">
            <w:pPr>
              <w:autoSpaceDE w:val="0"/>
              <w:autoSpaceDN w:val="0"/>
              <w:adjustRightInd w:val="0"/>
              <w:spacing w:after="0"/>
              <w:rPr>
                <w:rFonts w:ascii="Calibri,Bold" w:hAnsi="Calibri,Bold" w:cs="Calibri,Bold"/>
                <w:b/>
                <w:bCs/>
                <w:color w:val="000000"/>
                <w:sz w:val="18"/>
                <w:szCs w:val="18"/>
              </w:rPr>
            </w:pPr>
            <w:r w:rsidRPr="009909F5">
              <w:rPr>
                <w:rFonts w:ascii="Calibri,Bold" w:hAnsi="Calibri,Bold" w:cs="Calibri,Bold"/>
                <w:b/>
                <w:bCs/>
                <w:color w:val="000000"/>
                <w:sz w:val="18"/>
                <w:szCs w:val="18"/>
              </w:rPr>
              <w:t xml:space="preserve">Pascolo &lt; </w:t>
            </w:r>
            <w:r w:rsidRPr="00D5001C">
              <w:rPr>
                <w:rFonts w:ascii="Calibri,Bold" w:hAnsi="Calibri,Bold" w:cs="Calibri,Bold"/>
                <w:b/>
                <w:bCs/>
                <w:color w:val="000000"/>
                <w:sz w:val="18"/>
                <w:szCs w:val="18"/>
                <w:highlight w:val="green"/>
              </w:rPr>
              <w:t>o</w:t>
            </w:r>
            <w:r>
              <w:rPr>
                <w:rFonts w:ascii="Calibri,Bold" w:hAnsi="Calibri,Bold" w:cs="Calibri,Bold"/>
                <w:b/>
                <w:bCs/>
                <w:color w:val="000000"/>
                <w:sz w:val="18"/>
                <w:szCs w:val="18"/>
              </w:rPr>
              <w:t xml:space="preserve"> </w:t>
            </w:r>
            <w:r w:rsidRPr="009909F5">
              <w:rPr>
                <w:rFonts w:ascii="Calibri,Bold" w:hAnsi="Calibri,Bold" w:cs="Calibri,Bold"/>
                <w:b/>
                <w:bCs/>
                <w:color w:val="000000"/>
                <w:sz w:val="18"/>
                <w:szCs w:val="18"/>
              </w:rPr>
              <w:t>uguale 2000 mt</w:t>
            </w:r>
          </w:p>
        </w:tc>
        <w:tc>
          <w:tcPr>
            <w:tcW w:w="1201" w:type="pct"/>
            <w:vAlign w:val="center"/>
          </w:tcPr>
          <w:p w14:paraId="74B49EC4"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116</w:t>
            </w:r>
          </w:p>
        </w:tc>
        <w:tc>
          <w:tcPr>
            <w:tcW w:w="1201" w:type="pct"/>
            <w:vAlign w:val="center"/>
          </w:tcPr>
          <w:p w14:paraId="503BB286"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94</w:t>
            </w:r>
          </w:p>
        </w:tc>
        <w:tc>
          <w:tcPr>
            <w:tcW w:w="1202" w:type="pct"/>
            <w:vAlign w:val="center"/>
          </w:tcPr>
          <w:p w14:paraId="1D3C991F"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80</w:t>
            </w:r>
          </w:p>
        </w:tc>
      </w:tr>
    </w:tbl>
    <w:p w14:paraId="5D70CD6C" w14:textId="77777777" w:rsidR="00565FE3" w:rsidRPr="00D73C2F" w:rsidRDefault="00565FE3" w:rsidP="00565FE3">
      <w:pPr>
        <w:autoSpaceDE w:val="0"/>
        <w:autoSpaceDN w:val="0"/>
        <w:adjustRightInd w:val="0"/>
        <w:spacing w:after="0"/>
        <w:rPr>
          <w:rFonts w:ascii="Calibri,Bold" w:hAnsi="Calibri,Bold" w:cs="Calibri,Bold"/>
          <w:color w:val="000000"/>
        </w:rPr>
      </w:pPr>
      <w:r w:rsidRPr="00A82810">
        <w:rPr>
          <w:rFonts w:ascii="Calibri,Bold" w:hAnsi="Calibri,Bold" w:cs="Calibri,Bold"/>
          <w:b/>
          <w:bCs/>
          <w:sz w:val="18"/>
          <w:szCs w:val="18"/>
          <w:highlight w:val="green"/>
        </w:rPr>
        <w:t>*</w:t>
      </w:r>
    </w:p>
    <w:p w14:paraId="4B859FD2" w14:textId="77777777" w:rsidR="00565FE3" w:rsidRPr="006347B4" w:rsidRDefault="00565FE3" w:rsidP="00565FE3">
      <w:pPr>
        <w:pStyle w:val="Titolo4"/>
        <w:jc w:val="both"/>
        <w:rPr>
          <w:rFonts w:asciiTheme="minorHAnsi" w:eastAsiaTheme="minorEastAsia" w:hAnsiTheme="minorHAnsi" w:cstheme="minorHAnsi"/>
          <w:b/>
          <w:bCs/>
          <w:i w:val="0"/>
          <w:iCs w:val="0"/>
          <w:strike/>
          <w:color w:val="FF0000"/>
          <w:sz w:val="20"/>
          <w:szCs w:val="20"/>
        </w:rPr>
      </w:pPr>
      <w:r w:rsidRPr="000604B6">
        <w:rPr>
          <w:rFonts w:asciiTheme="minorHAnsi" w:eastAsiaTheme="minorEastAsia" w:hAnsiTheme="minorHAnsi" w:cstheme="minorHAnsi"/>
          <w:b/>
          <w:bCs/>
          <w:i w:val="0"/>
          <w:iCs w:val="0"/>
          <w:strike/>
          <w:color w:val="FF0000"/>
          <w:sz w:val="20"/>
          <w:szCs w:val="20"/>
        </w:rPr>
        <w:t>Sistema agricolo zootecnico estensivo e/o non zootecnico con colture foraggere. Pascoli con riduzione del premio pari al 40% per aziende intestatarie di codice/i allevamento/i ubicati esclusivamente in comuni non montani (eccezione per i Comuni limitrofi e per allevamenti ovicaprini transumanti o in pascolo vaganti).</w:t>
      </w:r>
    </w:p>
    <w:p w14:paraId="6051113B" w14:textId="77777777" w:rsidR="00565FE3" w:rsidRPr="006347B4" w:rsidRDefault="00565FE3" w:rsidP="00565FE3">
      <w:pPr>
        <w:jc w:val="both"/>
        <w:rPr>
          <w:rFonts w:cstheme="minorHAnsi"/>
          <w:b/>
          <w:bCs/>
          <w:sz w:val="20"/>
          <w:szCs w:val="20"/>
        </w:rPr>
      </w:pPr>
      <w:r w:rsidRPr="006347B4">
        <w:rPr>
          <w:rFonts w:cstheme="minorHAnsi"/>
          <w:b/>
          <w:bCs/>
          <w:sz w:val="20"/>
          <w:szCs w:val="20"/>
          <w:highlight w:val="green"/>
        </w:rPr>
        <w:t>Per la tipologia colturale “pascolo”, il premio è ridotto del 40% per le aziende intestatarie di codice/i allevamento/i ubicati esclusivamente in comuni non montani (eccezione per i Comuni limitrofi a quelli di montagna</w:t>
      </w:r>
      <w:r>
        <w:rPr>
          <w:rFonts w:cstheme="minorHAnsi"/>
          <w:b/>
          <w:bCs/>
          <w:sz w:val="20"/>
          <w:szCs w:val="20"/>
          <w:highlight w:val="green"/>
        </w:rPr>
        <w:t>,</w:t>
      </w:r>
      <w:r w:rsidRPr="006347B4">
        <w:rPr>
          <w:rFonts w:cstheme="minorHAnsi"/>
          <w:b/>
          <w:bCs/>
          <w:sz w:val="20"/>
          <w:szCs w:val="20"/>
          <w:highlight w:val="green"/>
        </w:rPr>
        <w:t xml:space="preserve"> </w:t>
      </w:r>
      <w:r>
        <w:rPr>
          <w:rFonts w:cstheme="minorHAnsi"/>
          <w:b/>
          <w:bCs/>
          <w:sz w:val="20"/>
          <w:szCs w:val="20"/>
          <w:highlight w:val="green"/>
        </w:rPr>
        <w:t>indicati nel bando,</w:t>
      </w:r>
      <w:r w:rsidRPr="006347B4">
        <w:rPr>
          <w:rFonts w:cstheme="minorHAnsi"/>
          <w:b/>
          <w:bCs/>
          <w:sz w:val="20"/>
          <w:szCs w:val="20"/>
          <w:highlight w:val="green"/>
        </w:rPr>
        <w:t xml:space="preserve"> e per allevamenti ovicaprini in pascolo vagante, così come registrato nella Banca Dati Regionale della Veterinaria</w:t>
      </w:r>
      <w:r>
        <w:rPr>
          <w:rFonts w:cstheme="minorHAnsi"/>
          <w:b/>
          <w:bCs/>
          <w:sz w:val="20"/>
          <w:szCs w:val="20"/>
          <w:highlight w:val="green"/>
        </w:rPr>
        <w:t>)</w:t>
      </w:r>
      <w:r w:rsidRPr="006347B4">
        <w:rPr>
          <w:rFonts w:cstheme="minorHAnsi"/>
          <w:b/>
          <w:bCs/>
          <w:sz w:val="20"/>
          <w:szCs w:val="20"/>
          <w:highlight w:val="green"/>
        </w:rPr>
        <w:t>.</w:t>
      </w:r>
    </w:p>
    <w:tbl>
      <w:tblPr>
        <w:tblStyle w:val="Grigliatabella"/>
        <w:tblW w:w="5000" w:type="pct"/>
        <w:tblLook w:val="04A0" w:firstRow="1" w:lastRow="0" w:firstColumn="1" w:lastColumn="0" w:noHBand="0" w:noVBand="1"/>
      </w:tblPr>
      <w:tblGrid>
        <w:gridCol w:w="2828"/>
        <w:gridCol w:w="2436"/>
        <w:gridCol w:w="2436"/>
        <w:gridCol w:w="2440"/>
      </w:tblGrid>
      <w:tr w:rsidR="00565FE3" w:rsidRPr="00F509EC" w14:paraId="5AF722B3" w14:textId="77777777" w:rsidTr="00C73FF8">
        <w:tc>
          <w:tcPr>
            <w:tcW w:w="1395" w:type="pct"/>
            <w:shd w:val="clear" w:color="auto" w:fill="008E40"/>
            <w:vAlign w:val="center"/>
          </w:tcPr>
          <w:p w14:paraId="210EEB63"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Tipologia colturale: Pascolo</w:t>
            </w:r>
          </w:p>
        </w:tc>
        <w:tc>
          <w:tcPr>
            <w:tcW w:w="3605" w:type="pct"/>
            <w:gridSpan w:val="3"/>
            <w:shd w:val="clear" w:color="auto" w:fill="008E40"/>
            <w:vAlign w:val="center"/>
          </w:tcPr>
          <w:p w14:paraId="5468FE78"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Totale Indennità (Euro/ha)</w:t>
            </w:r>
          </w:p>
        </w:tc>
      </w:tr>
      <w:tr w:rsidR="00565FE3" w:rsidRPr="00F509EC" w14:paraId="011D340E" w14:textId="77777777" w:rsidTr="00C73FF8">
        <w:trPr>
          <w:trHeight w:val="669"/>
        </w:trPr>
        <w:tc>
          <w:tcPr>
            <w:tcW w:w="1395" w:type="pct"/>
            <w:shd w:val="clear" w:color="auto" w:fill="A7D9A3"/>
            <w:vAlign w:val="center"/>
          </w:tcPr>
          <w:p w14:paraId="55FB1673"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F509EC">
              <w:rPr>
                <w:rFonts w:ascii="Calibri,Bold" w:hAnsi="Calibri,Bold" w:cs="Calibri,Bold"/>
                <w:b/>
                <w:bCs/>
                <w:color w:val="000000"/>
                <w:sz w:val="18"/>
                <w:szCs w:val="18"/>
              </w:rPr>
              <w:t>Classe di Superficie</w:t>
            </w:r>
          </w:p>
        </w:tc>
        <w:tc>
          <w:tcPr>
            <w:tcW w:w="1201" w:type="pct"/>
            <w:shd w:val="clear" w:color="auto" w:fill="A7D9A3"/>
            <w:vAlign w:val="center"/>
          </w:tcPr>
          <w:p w14:paraId="1C99296C"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0604B6">
              <w:rPr>
                <w:rFonts w:ascii="Calibri,Bold" w:hAnsi="Calibri,Bold" w:cs="Calibri,Bold"/>
                <w:b/>
                <w:bCs/>
                <w:strike/>
                <w:color w:val="FF0000"/>
                <w:sz w:val="18"/>
                <w:szCs w:val="18"/>
              </w:rPr>
              <w:t>0-75 ha</w:t>
            </w:r>
          </w:p>
          <w:p w14:paraId="3AD6E070"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D5001C">
              <w:rPr>
                <w:rFonts w:ascii="Calibri,Bold" w:hAnsi="Calibri,Bold" w:cs="Calibri,Bold"/>
                <w:b/>
                <w:bCs/>
                <w:color w:val="000000"/>
                <w:sz w:val="18"/>
                <w:szCs w:val="18"/>
                <w:highlight w:val="green"/>
              </w:rPr>
              <w:t>fino a 75</w:t>
            </w:r>
          </w:p>
        </w:tc>
        <w:tc>
          <w:tcPr>
            <w:tcW w:w="1201" w:type="pct"/>
            <w:shd w:val="clear" w:color="auto" w:fill="A7D9A3"/>
            <w:vAlign w:val="center"/>
          </w:tcPr>
          <w:p w14:paraId="606CF81C"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0604B6">
              <w:rPr>
                <w:rFonts w:ascii="Calibri,Bold" w:hAnsi="Calibri,Bold" w:cs="Calibri,Bold"/>
                <w:b/>
                <w:bCs/>
                <w:strike/>
                <w:color w:val="FF0000"/>
                <w:sz w:val="18"/>
                <w:szCs w:val="18"/>
              </w:rPr>
              <w:t>75-150 ha</w:t>
            </w:r>
          </w:p>
          <w:p w14:paraId="4F7738B1"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D5001C">
              <w:rPr>
                <w:rFonts w:ascii="Calibri,Bold" w:hAnsi="Calibri,Bold" w:cs="Calibri,Bold"/>
                <w:b/>
                <w:bCs/>
                <w:color w:val="000000"/>
                <w:sz w:val="18"/>
                <w:szCs w:val="18"/>
                <w:highlight w:val="green"/>
              </w:rPr>
              <w:t>oltre 75 e fino a 150</w:t>
            </w:r>
          </w:p>
        </w:tc>
        <w:tc>
          <w:tcPr>
            <w:tcW w:w="1202" w:type="pct"/>
            <w:shd w:val="clear" w:color="auto" w:fill="A7D9A3"/>
            <w:vAlign w:val="center"/>
          </w:tcPr>
          <w:p w14:paraId="2BC6B512"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A82810">
              <w:rPr>
                <w:rFonts w:ascii="Calibri,Bold" w:hAnsi="Calibri,Bold" w:cs="Calibri,Bold"/>
                <w:b/>
                <w:bCs/>
                <w:sz w:val="18"/>
                <w:szCs w:val="18"/>
              </w:rPr>
              <w:t>&gt;150 ha</w:t>
            </w:r>
            <w:r w:rsidRPr="00A82810">
              <w:rPr>
                <w:rFonts w:ascii="Calibri,Bold" w:hAnsi="Calibri,Bold" w:cs="Calibri,Bold"/>
                <w:b/>
                <w:bCs/>
                <w:sz w:val="18"/>
                <w:szCs w:val="18"/>
                <w:highlight w:val="green"/>
              </w:rPr>
              <w:t>*</w:t>
            </w:r>
          </w:p>
        </w:tc>
      </w:tr>
      <w:tr w:rsidR="00565FE3" w:rsidRPr="00F509EC" w14:paraId="744EC6B2" w14:textId="77777777" w:rsidTr="00C73FF8">
        <w:tc>
          <w:tcPr>
            <w:tcW w:w="1395" w:type="pct"/>
          </w:tcPr>
          <w:p w14:paraId="5862BF9F" w14:textId="77777777" w:rsidR="00565FE3" w:rsidRPr="00F509EC" w:rsidRDefault="00565FE3" w:rsidP="00C73FF8">
            <w:pPr>
              <w:autoSpaceDE w:val="0"/>
              <w:autoSpaceDN w:val="0"/>
              <w:adjustRightInd w:val="0"/>
              <w:spacing w:after="0"/>
              <w:rPr>
                <w:rFonts w:ascii="Calibri,Bold" w:hAnsi="Calibri,Bold" w:cs="Calibri,Bold"/>
                <w:b/>
                <w:bCs/>
                <w:color w:val="000000"/>
                <w:sz w:val="18"/>
                <w:szCs w:val="18"/>
              </w:rPr>
            </w:pPr>
            <w:r w:rsidRPr="00F509EC">
              <w:rPr>
                <w:rFonts w:ascii="Calibri,Bold" w:hAnsi="Calibri,Bold" w:cs="Calibri,Bold"/>
                <w:b/>
                <w:bCs/>
                <w:color w:val="000000"/>
                <w:sz w:val="18"/>
                <w:szCs w:val="18"/>
              </w:rPr>
              <w:t>Pascolo &gt; 2000 mt</w:t>
            </w:r>
          </w:p>
        </w:tc>
        <w:tc>
          <w:tcPr>
            <w:tcW w:w="1201" w:type="pct"/>
            <w:vAlign w:val="center"/>
          </w:tcPr>
          <w:p w14:paraId="5F5E1BFD"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139,2</w:t>
            </w:r>
          </w:p>
        </w:tc>
        <w:tc>
          <w:tcPr>
            <w:tcW w:w="1201" w:type="pct"/>
            <w:vAlign w:val="center"/>
          </w:tcPr>
          <w:p w14:paraId="3864AD6D"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113,4</w:t>
            </w:r>
          </w:p>
        </w:tc>
        <w:tc>
          <w:tcPr>
            <w:tcW w:w="1202" w:type="pct"/>
            <w:vAlign w:val="center"/>
          </w:tcPr>
          <w:p w14:paraId="095DF363"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96</w:t>
            </w:r>
          </w:p>
        </w:tc>
      </w:tr>
      <w:tr w:rsidR="00565FE3" w:rsidRPr="00F509EC" w14:paraId="0545EFC9" w14:textId="77777777" w:rsidTr="00C73FF8">
        <w:tc>
          <w:tcPr>
            <w:tcW w:w="1395" w:type="pct"/>
          </w:tcPr>
          <w:p w14:paraId="0D29A18A" w14:textId="77777777" w:rsidR="00565FE3" w:rsidRPr="00F509EC" w:rsidRDefault="00565FE3" w:rsidP="00C73FF8">
            <w:pPr>
              <w:autoSpaceDE w:val="0"/>
              <w:autoSpaceDN w:val="0"/>
              <w:adjustRightInd w:val="0"/>
              <w:spacing w:after="0"/>
              <w:rPr>
                <w:rFonts w:ascii="Calibri,Bold" w:hAnsi="Calibri,Bold" w:cs="Calibri,Bold"/>
                <w:b/>
                <w:bCs/>
                <w:color w:val="000000"/>
                <w:sz w:val="18"/>
                <w:szCs w:val="18"/>
              </w:rPr>
            </w:pPr>
            <w:r w:rsidRPr="00F509EC">
              <w:rPr>
                <w:rFonts w:ascii="Calibri,Bold" w:hAnsi="Calibri,Bold" w:cs="Calibri,Bold"/>
                <w:b/>
                <w:bCs/>
                <w:color w:val="000000"/>
                <w:sz w:val="18"/>
                <w:szCs w:val="18"/>
              </w:rPr>
              <w:t xml:space="preserve">Pascolo &lt; </w:t>
            </w:r>
            <w:r w:rsidRPr="00D5001C">
              <w:rPr>
                <w:rFonts w:ascii="Calibri,Bold" w:hAnsi="Calibri,Bold" w:cs="Calibri,Bold"/>
                <w:b/>
                <w:bCs/>
                <w:color w:val="000000"/>
                <w:sz w:val="18"/>
                <w:szCs w:val="18"/>
                <w:highlight w:val="green"/>
              </w:rPr>
              <w:t>o</w:t>
            </w:r>
            <w:r>
              <w:rPr>
                <w:rFonts w:ascii="Calibri,Bold" w:hAnsi="Calibri,Bold" w:cs="Calibri,Bold"/>
                <w:b/>
                <w:bCs/>
                <w:color w:val="000000"/>
                <w:sz w:val="18"/>
                <w:szCs w:val="18"/>
              </w:rPr>
              <w:t xml:space="preserve"> </w:t>
            </w:r>
            <w:r w:rsidRPr="00F509EC">
              <w:rPr>
                <w:rFonts w:ascii="Calibri,Bold" w:hAnsi="Calibri,Bold" w:cs="Calibri,Bold"/>
                <w:b/>
                <w:bCs/>
                <w:color w:val="000000"/>
                <w:sz w:val="18"/>
                <w:szCs w:val="18"/>
              </w:rPr>
              <w:t>uguale 2000 mt</w:t>
            </w:r>
          </w:p>
        </w:tc>
        <w:tc>
          <w:tcPr>
            <w:tcW w:w="1201" w:type="pct"/>
            <w:vAlign w:val="center"/>
          </w:tcPr>
          <w:p w14:paraId="1126DCD0"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69,6</w:t>
            </w:r>
          </w:p>
        </w:tc>
        <w:tc>
          <w:tcPr>
            <w:tcW w:w="1201" w:type="pct"/>
            <w:vAlign w:val="center"/>
          </w:tcPr>
          <w:p w14:paraId="1AF1DB73"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56,4</w:t>
            </w:r>
          </w:p>
        </w:tc>
        <w:tc>
          <w:tcPr>
            <w:tcW w:w="1202" w:type="pct"/>
            <w:vAlign w:val="center"/>
          </w:tcPr>
          <w:p w14:paraId="4B7C93FB"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48</w:t>
            </w:r>
          </w:p>
        </w:tc>
      </w:tr>
    </w:tbl>
    <w:p w14:paraId="670C9F33" w14:textId="77777777" w:rsidR="00565FE3" w:rsidRPr="00A82810" w:rsidRDefault="00565FE3" w:rsidP="00565FE3">
      <w:pPr>
        <w:autoSpaceDE w:val="0"/>
        <w:autoSpaceDN w:val="0"/>
        <w:adjustRightInd w:val="0"/>
        <w:spacing w:after="0"/>
        <w:rPr>
          <w:rFonts w:ascii="Calibri,Bold" w:hAnsi="Calibri,Bold" w:cs="Calibri,Bold"/>
          <w:sz w:val="18"/>
          <w:szCs w:val="18"/>
        </w:rPr>
      </w:pPr>
      <w:r w:rsidRPr="00A82810">
        <w:rPr>
          <w:rFonts w:ascii="Calibri,Bold" w:hAnsi="Calibri,Bold" w:cs="Calibri,Bold"/>
          <w:b/>
          <w:bCs/>
          <w:sz w:val="18"/>
          <w:szCs w:val="18"/>
          <w:highlight w:val="green"/>
        </w:rPr>
        <w:t>*</w:t>
      </w:r>
      <w:r>
        <w:rPr>
          <w:rFonts w:ascii="Calibri,Bold" w:hAnsi="Calibri,Bold" w:cs="Calibri,Bold"/>
          <w:sz w:val="18"/>
          <w:szCs w:val="18"/>
          <w:highlight w:val="green"/>
        </w:rPr>
        <w:t xml:space="preserve"> </w:t>
      </w:r>
      <w:r w:rsidRPr="00A82810">
        <w:rPr>
          <w:rFonts w:ascii="Calibri,Bold" w:hAnsi="Calibri,Bold" w:cs="Calibri,Bold"/>
          <w:sz w:val="18"/>
          <w:szCs w:val="18"/>
          <w:highlight w:val="green"/>
        </w:rPr>
        <w:t>Eventuali massimali di superficie richiedibile a premio sono definiti a livello di bando.</w:t>
      </w:r>
    </w:p>
    <w:p w14:paraId="6A4455AB" w14:textId="77777777" w:rsidR="00565FE3" w:rsidRPr="00F509EC" w:rsidRDefault="00565FE3" w:rsidP="00565FE3">
      <w:pPr>
        <w:autoSpaceDE w:val="0"/>
        <w:autoSpaceDN w:val="0"/>
        <w:adjustRightInd w:val="0"/>
        <w:spacing w:after="0"/>
        <w:rPr>
          <w:rFonts w:ascii="Calibri,Bold" w:hAnsi="Calibri,Bold" w:cs="Calibri,Bold"/>
          <w:color w:val="000000"/>
        </w:rPr>
      </w:pPr>
    </w:p>
    <w:p w14:paraId="5A9781C6" w14:textId="77777777" w:rsidR="00565FE3" w:rsidRPr="00F509EC" w:rsidRDefault="00565FE3" w:rsidP="00565FE3">
      <w:pPr>
        <w:pStyle w:val="Titolo4"/>
        <w:rPr>
          <w:rFonts w:asciiTheme="minorHAnsi" w:eastAsiaTheme="minorEastAsia" w:hAnsiTheme="minorHAnsi" w:cstheme="minorHAnsi"/>
          <w:b/>
          <w:bCs/>
          <w:i w:val="0"/>
          <w:iCs w:val="0"/>
          <w:color w:val="auto"/>
          <w:sz w:val="20"/>
          <w:szCs w:val="20"/>
        </w:rPr>
      </w:pPr>
      <w:r w:rsidRPr="00F509EC">
        <w:rPr>
          <w:rFonts w:asciiTheme="minorHAnsi" w:eastAsiaTheme="minorEastAsia" w:hAnsiTheme="minorHAnsi" w:cstheme="minorHAnsi"/>
          <w:b/>
          <w:bCs/>
          <w:i w:val="0"/>
          <w:iCs w:val="0"/>
          <w:color w:val="auto"/>
          <w:sz w:val="20"/>
          <w:szCs w:val="20"/>
        </w:rPr>
        <w:t xml:space="preserve">Sistema agricolo zootecnico estensivo e/o non zootecnico con colture foraggere. </w:t>
      </w:r>
    </w:p>
    <w:tbl>
      <w:tblPr>
        <w:tblStyle w:val="Grigliatabella"/>
        <w:tblW w:w="5000" w:type="pct"/>
        <w:tblLook w:val="04A0" w:firstRow="1" w:lastRow="0" w:firstColumn="1" w:lastColumn="0" w:noHBand="0" w:noVBand="1"/>
      </w:tblPr>
      <w:tblGrid>
        <w:gridCol w:w="2029"/>
        <w:gridCol w:w="901"/>
        <w:gridCol w:w="901"/>
        <w:gridCol w:w="905"/>
        <w:gridCol w:w="900"/>
        <w:gridCol w:w="902"/>
        <w:gridCol w:w="900"/>
        <w:gridCol w:w="900"/>
        <w:gridCol w:w="900"/>
        <w:gridCol w:w="902"/>
      </w:tblGrid>
      <w:tr w:rsidR="00565FE3" w:rsidRPr="00F509EC" w14:paraId="075E7B71" w14:textId="77777777" w:rsidTr="00C73FF8">
        <w:tc>
          <w:tcPr>
            <w:tcW w:w="1000" w:type="pct"/>
            <w:shd w:val="clear" w:color="auto" w:fill="008E40"/>
            <w:vAlign w:val="center"/>
          </w:tcPr>
          <w:p w14:paraId="015A5E0D"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Tipologia colturale: Prato Permanente</w:t>
            </w:r>
          </w:p>
        </w:tc>
        <w:tc>
          <w:tcPr>
            <w:tcW w:w="4000" w:type="pct"/>
            <w:gridSpan w:val="9"/>
            <w:shd w:val="clear" w:color="auto" w:fill="008E40"/>
            <w:vAlign w:val="center"/>
          </w:tcPr>
          <w:p w14:paraId="02D6D964"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Totale Indennità (Euro/ha)</w:t>
            </w:r>
          </w:p>
        </w:tc>
      </w:tr>
      <w:tr w:rsidR="00565FE3" w:rsidRPr="009909F5" w14:paraId="7013FC2B" w14:textId="77777777" w:rsidTr="00C73FF8">
        <w:tc>
          <w:tcPr>
            <w:tcW w:w="1000" w:type="pct"/>
            <w:vMerge w:val="restart"/>
            <w:shd w:val="clear" w:color="auto" w:fill="A7D9A3"/>
            <w:vAlign w:val="center"/>
          </w:tcPr>
          <w:p w14:paraId="4EB2602C" w14:textId="77777777" w:rsidR="00565FE3" w:rsidRPr="00F509EC" w:rsidRDefault="00565FE3" w:rsidP="00C73FF8">
            <w:pPr>
              <w:autoSpaceDE w:val="0"/>
              <w:autoSpaceDN w:val="0"/>
              <w:adjustRightInd w:val="0"/>
              <w:spacing w:after="0"/>
              <w:jc w:val="center"/>
              <w:rPr>
                <w:rFonts w:ascii="Calibri,Bold" w:hAnsi="Calibri,Bold" w:cs="Calibri,Bold"/>
                <w:b/>
                <w:bCs/>
                <w:sz w:val="18"/>
                <w:szCs w:val="18"/>
              </w:rPr>
            </w:pPr>
            <w:r w:rsidRPr="00F509EC">
              <w:rPr>
                <w:rFonts w:ascii="Calibri,Bold" w:hAnsi="Calibri,Bold" w:cs="Calibri,Bold"/>
                <w:b/>
                <w:bCs/>
                <w:sz w:val="18"/>
                <w:szCs w:val="18"/>
              </w:rPr>
              <w:t>Pendenza</w:t>
            </w:r>
          </w:p>
        </w:tc>
        <w:tc>
          <w:tcPr>
            <w:tcW w:w="4000" w:type="pct"/>
            <w:gridSpan w:val="9"/>
            <w:shd w:val="clear" w:color="auto" w:fill="A7D9A3"/>
            <w:vAlign w:val="center"/>
          </w:tcPr>
          <w:p w14:paraId="2C205971"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F509EC">
              <w:rPr>
                <w:rFonts w:ascii="Calibri,Bold" w:hAnsi="Calibri,Bold" w:cs="Calibri,Bold"/>
                <w:b/>
                <w:bCs/>
                <w:sz w:val="18"/>
                <w:szCs w:val="18"/>
              </w:rPr>
              <w:t>Altitudine</w:t>
            </w:r>
          </w:p>
        </w:tc>
      </w:tr>
      <w:tr w:rsidR="00565FE3" w:rsidRPr="009909F5" w14:paraId="5725752F" w14:textId="77777777" w:rsidTr="00C73FF8">
        <w:tc>
          <w:tcPr>
            <w:tcW w:w="1000" w:type="pct"/>
            <w:vMerge/>
            <w:shd w:val="clear" w:color="auto" w:fill="A7D9A3"/>
            <w:vAlign w:val="center"/>
          </w:tcPr>
          <w:p w14:paraId="49BDFFB2"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p>
        </w:tc>
        <w:tc>
          <w:tcPr>
            <w:tcW w:w="1334" w:type="pct"/>
            <w:gridSpan w:val="3"/>
            <w:shd w:val="clear" w:color="auto" w:fill="A7D9A3"/>
            <w:vAlign w:val="center"/>
          </w:tcPr>
          <w:p w14:paraId="19073618"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&lt;750 mt</w:t>
            </w:r>
          </w:p>
        </w:tc>
        <w:tc>
          <w:tcPr>
            <w:tcW w:w="1332" w:type="pct"/>
            <w:gridSpan w:val="3"/>
            <w:shd w:val="clear" w:color="auto" w:fill="A7D9A3"/>
            <w:vAlign w:val="center"/>
          </w:tcPr>
          <w:p w14:paraId="44B2F5CF"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750-1</w:t>
            </w:r>
            <w:r>
              <w:rPr>
                <w:rFonts w:ascii="Calibri,Bold" w:hAnsi="Calibri,Bold" w:cs="Calibri,Bold"/>
                <w:b/>
                <w:bCs/>
                <w:sz w:val="18"/>
                <w:szCs w:val="18"/>
              </w:rPr>
              <w:t>.</w:t>
            </w:r>
            <w:r w:rsidRPr="009909F5">
              <w:rPr>
                <w:rFonts w:ascii="Calibri,Bold" w:hAnsi="Calibri,Bold" w:cs="Calibri,Bold"/>
                <w:b/>
                <w:bCs/>
                <w:sz w:val="18"/>
                <w:szCs w:val="18"/>
              </w:rPr>
              <w:t>500 mt</w:t>
            </w:r>
          </w:p>
        </w:tc>
        <w:tc>
          <w:tcPr>
            <w:tcW w:w="1333" w:type="pct"/>
            <w:gridSpan w:val="3"/>
            <w:shd w:val="clear" w:color="auto" w:fill="A7D9A3"/>
            <w:vAlign w:val="center"/>
          </w:tcPr>
          <w:p w14:paraId="208CDDCB"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&gt;1</w:t>
            </w:r>
            <w:r>
              <w:rPr>
                <w:rFonts w:ascii="Calibri,Bold" w:hAnsi="Calibri,Bold" w:cs="Calibri,Bold"/>
                <w:b/>
                <w:bCs/>
                <w:sz w:val="18"/>
                <w:szCs w:val="18"/>
              </w:rPr>
              <w:t>.</w:t>
            </w:r>
            <w:r w:rsidRPr="009909F5">
              <w:rPr>
                <w:rFonts w:ascii="Calibri,Bold" w:hAnsi="Calibri,Bold" w:cs="Calibri,Bold"/>
                <w:b/>
                <w:bCs/>
                <w:sz w:val="18"/>
                <w:szCs w:val="18"/>
              </w:rPr>
              <w:t>500 mt</w:t>
            </w:r>
          </w:p>
        </w:tc>
      </w:tr>
      <w:tr w:rsidR="00565FE3" w:rsidRPr="009909F5" w14:paraId="6C0DEA85" w14:textId="77777777" w:rsidTr="00C73FF8">
        <w:trPr>
          <w:trHeight w:val="889"/>
        </w:trPr>
        <w:tc>
          <w:tcPr>
            <w:tcW w:w="1000" w:type="pct"/>
            <w:shd w:val="clear" w:color="auto" w:fill="A7D9A3"/>
            <w:vAlign w:val="center"/>
          </w:tcPr>
          <w:p w14:paraId="530D6E01"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Classe di Superficie</w:t>
            </w:r>
          </w:p>
        </w:tc>
        <w:tc>
          <w:tcPr>
            <w:tcW w:w="444" w:type="pct"/>
            <w:shd w:val="clear" w:color="auto" w:fill="A7D9A3"/>
            <w:vAlign w:val="center"/>
          </w:tcPr>
          <w:p w14:paraId="454205B6"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0-10 ha</w:t>
            </w:r>
          </w:p>
          <w:p w14:paraId="10E1FFCC"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sz w:val="18"/>
                <w:szCs w:val="18"/>
                <w:highlight w:val="green"/>
              </w:rPr>
              <w:t>fino a 10</w:t>
            </w:r>
          </w:p>
        </w:tc>
        <w:tc>
          <w:tcPr>
            <w:tcW w:w="444" w:type="pct"/>
            <w:shd w:val="clear" w:color="auto" w:fill="A7D9A3"/>
            <w:vAlign w:val="center"/>
          </w:tcPr>
          <w:p w14:paraId="491EDF12"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10-20 ha</w:t>
            </w:r>
          </w:p>
          <w:p w14:paraId="40608497"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sz w:val="18"/>
                <w:szCs w:val="18"/>
                <w:highlight w:val="green"/>
              </w:rPr>
              <w:t>oltre 10 fino a 20</w:t>
            </w:r>
          </w:p>
        </w:tc>
        <w:tc>
          <w:tcPr>
            <w:tcW w:w="445" w:type="pct"/>
            <w:shd w:val="clear" w:color="auto" w:fill="A7D9A3"/>
            <w:vAlign w:val="center"/>
          </w:tcPr>
          <w:p w14:paraId="51CB6088" w14:textId="77777777" w:rsidR="00565FE3" w:rsidRPr="00A82810" w:rsidRDefault="00565FE3" w:rsidP="00C73FF8">
            <w:pPr>
              <w:autoSpaceDE w:val="0"/>
              <w:autoSpaceDN w:val="0"/>
              <w:adjustRightInd w:val="0"/>
              <w:spacing w:after="0"/>
              <w:jc w:val="center"/>
              <w:rPr>
                <w:rFonts w:ascii="Calibri,Bold" w:hAnsi="Calibri,Bold" w:cs="Calibri,Bold"/>
                <w:b/>
                <w:bCs/>
                <w:color w:val="FF0000"/>
                <w:sz w:val="18"/>
                <w:szCs w:val="18"/>
              </w:rPr>
            </w:pPr>
            <w:r w:rsidRPr="00A82810">
              <w:rPr>
                <w:rFonts w:ascii="Calibri,Bold" w:hAnsi="Calibri,Bold" w:cs="Calibri,Bold"/>
                <w:b/>
                <w:bCs/>
                <w:sz w:val="18"/>
                <w:szCs w:val="18"/>
              </w:rPr>
              <w:t>&gt;20 ha</w:t>
            </w:r>
            <w:r w:rsidRPr="00A82810">
              <w:rPr>
                <w:rFonts w:ascii="Calibri,Bold" w:hAnsi="Calibri,Bold" w:cs="Calibri,Bold"/>
                <w:b/>
                <w:bCs/>
                <w:sz w:val="18"/>
                <w:szCs w:val="18"/>
                <w:highlight w:val="green"/>
              </w:rPr>
              <w:t>*</w:t>
            </w:r>
          </w:p>
        </w:tc>
        <w:tc>
          <w:tcPr>
            <w:tcW w:w="444" w:type="pct"/>
            <w:shd w:val="clear" w:color="auto" w:fill="A7D9A3"/>
            <w:vAlign w:val="center"/>
          </w:tcPr>
          <w:p w14:paraId="02432CC8"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0-10 ha</w:t>
            </w:r>
          </w:p>
          <w:p w14:paraId="6619B34B"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sz w:val="18"/>
                <w:szCs w:val="18"/>
                <w:highlight w:val="green"/>
              </w:rPr>
              <w:t>fino a 10</w:t>
            </w:r>
          </w:p>
        </w:tc>
        <w:tc>
          <w:tcPr>
            <w:tcW w:w="445" w:type="pct"/>
            <w:shd w:val="clear" w:color="auto" w:fill="A7D9A3"/>
            <w:vAlign w:val="center"/>
          </w:tcPr>
          <w:p w14:paraId="03003EC3"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10-20 ha</w:t>
            </w:r>
          </w:p>
          <w:p w14:paraId="3B746248"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sz w:val="18"/>
                <w:szCs w:val="18"/>
                <w:highlight w:val="green"/>
              </w:rPr>
              <w:t>oltre 10 fino a 20</w:t>
            </w:r>
          </w:p>
        </w:tc>
        <w:tc>
          <w:tcPr>
            <w:tcW w:w="444" w:type="pct"/>
            <w:shd w:val="clear" w:color="auto" w:fill="A7D9A3"/>
            <w:vAlign w:val="center"/>
          </w:tcPr>
          <w:p w14:paraId="7AEB3AC6"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A82810">
              <w:rPr>
                <w:rFonts w:ascii="Calibri,Bold" w:hAnsi="Calibri,Bold" w:cs="Calibri,Bold"/>
                <w:b/>
                <w:bCs/>
                <w:sz w:val="18"/>
                <w:szCs w:val="18"/>
              </w:rPr>
              <w:t>&gt;20 ha</w:t>
            </w:r>
            <w:r w:rsidRPr="00A82810">
              <w:rPr>
                <w:rFonts w:ascii="Calibri,Bold" w:hAnsi="Calibri,Bold" w:cs="Calibri,Bold"/>
                <w:b/>
                <w:bCs/>
                <w:sz w:val="18"/>
                <w:szCs w:val="18"/>
                <w:highlight w:val="green"/>
              </w:rPr>
              <w:t>*</w:t>
            </w:r>
          </w:p>
        </w:tc>
        <w:tc>
          <w:tcPr>
            <w:tcW w:w="444" w:type="pct"/>
            <w:shd w:val="clear" w:color="auto" w:fill="A7D9A3"/>
            <w:vAlign w:val="center"/>
          </w:tcPr>
          <w:p w14:paraId="2D3AADE0" w14:textId="77777777" w:rsidR="00565FE3" w:rsidRPr="000604B6"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0604B6">
              <w:rPr>
                <w:rFonts w:ascii="Calibri,Bold" w:hAnsi="Calibri,Bold" w:cs="Calibri,Bold"/>
                <w:b/>
                <w:bCs/>
                <w:strike/>
                <w:color w:val="FF0000"/>
                <w:sz w:val="18"/>
                <w:szCs w:val="18"/>
              </w:rPr>
              <w:t>0-10 ha</w:t>
            </w:r>
          </w:p>
          <w:p w14:paraId="3F2D2C3D"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sz w:val="18"/>
                <w:szCs w:val="18"/>
                <w:highlight w:val="green"/>
              </w:rPr>
              <w:t>fino a 10</w:t>
            </w:r>
          </w:p>
        </w:tc>
        <w:tc>
          <w:tcPr>
            <w:tcW w:w="444" w:type="pct"/>
            <w:shd w:val="clear" w:color="auto" w:fill="A7D9A3"/>
            <w:vAlign w:val="center"/>
          </w:tcPr>
          <w:p w14:paraId="4306ED09"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10-20 ha</w:t>
            </w:r>
          </w:p>
          <w:p w14:paraId="7BC05A0B"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D5001C">
              <w:rPr>
                <w:rFonts w:ascii="Calibri,Bold" w:hAnsi="Calibri,Bold" w:cs="Calibri,Bold"/>
                <w:b/>
                <w:bCs/>
                <w:sz w:val="18"/>
                <w:szCs w:val="18"/>
                <w:highlight w:val="green"/>
              </w:rPr>
              <w:t>oltre 10 fino a 20</w:t>
            </w:r>
          </w:p>
        </w:tc>
        <w:tc>
          <w:tcPr>
            <w:tcW w:w="446" w:type="pct"/>
            <w:shd w:val="clear" w:color="auto" w:fill="A7D9A3"/>
            <w:vAlign w:val="center"/>
          </w:tcPr>
          <w:p w14:paraId="1D4B47CB" w14:textId="77777777" w:rsidR="00565FE3" w:rsidRPr="00D5001C" w:rsidRDefault="00565FE3" w:rsidP="00C73FF8">
            <w:pPr>
              <w:autoSpaceDE w:val="0"/>
              <w:autoSpaceDN w:val="0"/>
              <w:adjustRightInd w:val="0"/>
              <w:spacing w:after="0"/>
              <w:jc w:val="center"/>
              <w:rPr>
                <w:rFonts w:ascii="Calibri,Bold" w:hAnsi="Calibri,Bold" w:cs="Calibri,Bold"/>
                <w:b/>
                <w:bCs/>
                <w:strike/>
                <w:color w:val="FF0000"/>
                <w:sz w:val="18"/>
                <w:szCs w:val="18"/>
                <w:highlight w:val="green"/>
              </w:rPr>
            </w:pPr>
            <w:r w:rsidRPr="00A82810">
              <w:rPr>
                <w:rFonts w:ascii="Calibri,Bold" w:hAnsi="Calibri,Bold" w:cs="Calibri,Bold"/>
                <w:b/>
                <w:bCs/>
                <w:sz w:val="18"/>
                <w:szCs w:val="18"/>
              </w:rPr>
              <w:t>&gt;20 ha</w:t>
            </w:r>
            <w:r w:rsidRPr="00A82810">
              <w:rPr>
                <w:rFonts w:ascii="Calibri,Bold" w:hAnsi="Calibri,Bold" w:cs="Calibri,Bold"/>
                <w:b/>
                <w:bCs/>
                <w:sz w:val="18"/>
                <w:szCs w:val="18"/>
                <w:highlight w:val="green"/>
              </w:rPr>
              <w:t>*</w:t>
            </w:r>
          </w:p>
        </w:tc>
      </w:tr>
      <w:tr w:rsidR="00565FE3" w:rsidRPr="009909F5" w14:paraId="2C691C9C" w14:textId="77777777" w:rsidTr="00C73FF8">
        <w:tc>
          <w:tcPr>
            <w:tcW w:w="1000" w:type="pct"/>
            <w:vAlign w:val="center"/>
          </w:tcPr>
          <w:p w14:paraId="6CEADDDC"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&lt;10%</w:t>
            </w:r>
          </w:p>
        </w:tc>
        <w:tc>
          <w:tcPr>
            <w:tcW w:w="444" w:type="pct"/>
            <w:vAlign w:val="center"/>
          </w:tcPr>
          <w:p w14:paraId="094E3058"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58</w:t>
            </w:r>
          </w:p>
        </w:tc>
        <w:tc>
          <w:tcPr>
            <w:tcW w:w="444" w:type="pct"/>
            <w:vAlign w:val="center"/>
          </w:tcPr>
          <w:p w14:paraId="17A15758"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44</w:t>
            </w:r>
          </w:p>
        </w:tc>
        <w:tc>
          <w:tcPr>
            <w:tcW w:w="445" w:type="pct"/>
            <w:vAlign w:val="center"/>
          </w:tcPr>
          <w:p w14:paraId="23A0875D"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36</w:t>
            </w:r>
          </w:p>
        </w:tc>
        <w:tc>
          <w:tcPr>
            <w:tcW w:w="444" w:type="pct"/>
            <w:vAlign w:val="center"/>
          </w:tcPr>
          <w:p w14:paraId="6075BDB2"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73</w:t>
            </w:r>
          </w:p>
        </w:tc>
        <w:tc>
          <w:tcPr>
            <w:tcW w:w="445" w:type="pct"/>
            <w:vAlign w:val="center"/>
          </w:tcPr>
          <w:p w14:paraId="1FFB375F"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58</w:t>
            </w:r>
          </w:p>
        </w:tc>
        <w:tc>
          <w:tcPr>
            <w:tcW w:w="444" w:type="pct"/>
            <w:vAlign w:val="center"/>
          </w:tcPr>
          <w:p w14:paraId="03880BF6"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44</w:t>
            </w:r>
          </w:p>
        </w:tc>
        <w:tc>
          <w:tcPr>
            <w:tcW w:w="444" w:type="pct"/>
            <w:vAlign w:val="center"/>
          </w:tcPr>
          <w:p w14:paraId="153F84AE"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102</w:t>
            </w:r>
          </w:p>
        </w:tc>
        <w:tc>
          <w:tcPr>
            <w:tcW w:w="444" w:type="pct"/>
            <w:vAlign w:val="center"/>
          </w:tcPr>
          <w:p w14:paraId="40D1D669"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73</w:t>
            </w:r>
          </w:p>
        </w:tc>
        <w:tc>
          <w:tcPr>
            <w:tcW w:w="446" w:type="pct"/>
            <w:vAlign w:val="center"/>
          </w:tcPr>
          <w:p w14:paraId="4D1B53C2"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65</w:t>
            </w:r>
          </w:p>
        </w:tc>
      </w:tr>
      <w:tr w:rsidR="00565FE3" w:rsidRPr="009909F5" w14:paraId="5588F479" w14:textId="77777777" w:rsidTr="00C73FF8">
        <w:tc>
          <w:tcPr>
            <w:tcW w:w="1000" w:type="pct"/>
            <w:vAlign w:val="center"/>
          </w:tcPr>
          <w:p w14:paraId="577B4C0F"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10-20%</w:t>
            </w:r>
          </w:p>
        </w:tc>
        <w:tc>
          <w:tcPr>
            <w:tcW w:w="444" w:type="pct"/>
            <w:vAlign w:val="center"/>
          </w:tcPr>
          <w:p w14:paraId="3021CEEA"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102</w:t>
            </w:r>
          </w:p>
        </w:tc>
        <w:tc>
          <w:tcPr>
            <w:tcW w:w="444" w:type="pct"/>
            <w:vAlign w:val="center"/>
          </w:tcPr>
          <w:p w14:paraId="1C0BBD54"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73</w:t>
            </w:r>
          </w:p>
        </w:tc>
        <w:tc>
          <w:tcPr>
            <w:tcW w:w="445" w:type="pct"/>
            <w:vAlign w:val="center"/>
          </w:tcPr>
          <w:p w14:paraId="096AFC96"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65</w:t>
            </w:r>
          </w:p>
        </w:tc>
        <w:tc>
          <w:tcPr>
            <w:tcW w:w="444" w:type="pct"/>
            <w:vAlign w:val="center"/>
          </w:tcPr>
          <w:p w14:paraId="6868BB64"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145</w:t>
            </w:r>
          </w:p>
        </w:tc>
        <w:tc>
          <w:tcPr>
            <w:tcW w:w="445" w:type="pct"/>
            <w:vAlign w:val="center"/>
          </w:tcPr>
          <w:p w14:paraId="14E9CE50"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109</w:t>
            </w:r>
          </w:p>
        </w:tc>
        <w:tc>
          <w:tcPr>
            <w:tcW w:w="444" w:type="pct"/>
            <w:vAlign w:val="center"/>
          </w:tcPr>
          <w:p w14:paraId="689C8483"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94</w:t>
            </w:r>
          </w:p>
        </w:tc>
        <w:tc>
          <w:tcPr>
            <w:tcW w:w="444" w:type="pct"/>
            <w:vAlign w:val="center"/>
          </w:tcPr>
          <w:p w14:paraId="5794914C"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174</w:t>
            </w:r>
          </w:p>
        </w:tc>
        <w:tc>
          <w:tcPr>
            <w:tcW w:w="444" w:type="pct"/>
            <w:vAlign w:val="center"/>
          </w:tcPr>
          <w:p w14:paraId="7996E62D"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131</w:t>
            </w:r>
          </w:p>
        </w:tc>
        <w:tc>
          <w:tcPr>
            <w:tcW w:w="446" w:type="pct"/>
            <w:vAlign w:val="center"/>
          </w:tcPr>
          <w:p w14:paraId="2D0936D2"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109</w:t>
            </w:r>
          </w:p>
        </w:tc>
      </w:tr>
      <w:tr w:rsidR="00565FE3" w:rsidRPr="009909F5" w14:paraId="1399F103" w14:textId="77777777" w:rsidTr="00C73FF8">
        <w:tc>
          <w:tcPr>
            <w:tcW w:w="1000" w:type="pct"/>
            <w:vAlign w:val="center"/>
          </w:tcPr>
          <w:p w14:paraId="0217AC2A" w14:textId="77777777" w:rsidR="00565FE3" w:rsidRPr="009909F5" w:rsidRDefault="00565FE3" w:rsidP="00C73FF8">
            <w:pPr>
              <w:autoSpaceDE w:val="0"/>
              <w:autoSpaceDN w:val="0"/>
              <w:adjustRightInd w:val="0"/>
              <w:spacing w:after="0"/>
              <w:jc w:val="center"/>
              <w:rPr>
                <w:rFonts w:ascii="Calibri,Bold" w:hAnsi="Calibri,Bold" w:cs="Calibri,Bold"/>
                <w:b/>
                <w:bCs/>
                <w:sz w:val="18"/>
                <w:szCs w:val="18"/>
              </w:rPr>
            </w:pPr>
            <w:r w:rsidRPr="009909F5">
              <w:rPr>
                <w:rFonts w:ascii="Calibri,Bold" w:hAnsi="Calibri,Bold" w:cs="Calibri,Bold"/>
                <w:b/>
                <w:bCs/>
                <w:sz w:val="18"/>
                <w:szCs w:val="18"/>
              </w:rPr>
              <w:t>&gt;20%</w:t>
            </w:r>
          </w:p>
        </w:tc>
        <w:tc>
          <w:tcPr>
            <w:tcW w:w="444" w:type="pct"/>
            <w:vAlign w:val="center"/>
          </w:tcPr>
          <w:p w14:paraId="61347171"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174</w:t>
            </w:r>
          </w:p>
        </w:tc>
        <w:tc>
          <w:tcPr>
            <w:tcW w:w="444" w:type="pct"/>
            <w:vAlign w:val="center"/>
          </w:tcPr>
          <w:p w14:paraId="33F0E002"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131</w:t>
            </w:r>
          </w:p>
        </w:tc>
        <w:tc>
          <w:tcPr>
            <w:tcW w:w="445" w:type="pct"/>
            <w:vAlign w:val="center"/>
          </w:tcPr>
          <w:p w14:paraId="3ACE830B"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116</w:t>
            </w:r>
          </w:p>
        </w:tc>
        <w:tc>
          <w:tcPr>
            <w:tcW w:w="444" w:type="pct"/>
            <w:vAlign w:val="center"/>
          </w:tcPr>
          <w:p w14:paraId="1F86206E"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290</w:t>
            </w:r>
          </w:p>
        </w:tc>
        <w:tc>
          <w:tcPr>
            <w:tcW w:w="445" w:type="pct"/>
            <w:vAlign w:val="center"/>
          </w:tcPr>
          <w:p w14:paraId="7796D0DB"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218</w:t>
            </w:r>
          </w:p>
        </w:tc>
        <w:tc>
          <w:tcPr>
            <w:tcW w:w="444" w:type="pct"/>
            <w:vAlign w:val="center"/>
          </w:tcPr>
          <w:p w14:paraId="6FD76AE6"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189</w:t>
            </w:r>
          </w:p>
        </w:tc>
        <w:tc>
          <w:tcPr>
            <w:tcW w:w="444" w:type="pct"/>
            <w:vAlign w:val="center"/>
          </w:tcPr>
          <w:p w14:paraId="362CF7CF"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436</w:t>
            </w:r>
          </w:p>
        </w:tc>
        <w:tc>
          <w:tcPr>
            <w:tcW w:w="444" w:type="pct"/>
            <w:vAlign w:val="center"/>
          </w:tcPr>
          <w:p w14:paraId="762B9C95"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327</w:t>
            </w:r>
          </w:p>
        </w:tc>
        <w:tc>
          <w:tcPr>
            <w:tcW w:w="446" w:type="pct"/>
            <w:vAlign w:val="center"/>
          </w:tcPr>
          <w:p w14:paraId="0222FEE9" w14:textId="77777777" w:rsidR="00565FE3" w:rsidRPr="009909F5" w:rsidRDefault="00565FE3" w:rsidP="00C73FF8">
            <w:pPr>
              <w:autoSpaceDE w:val="0"/>
              <w:autoSpaceDN w:val="0"/>
              <w:adjustRightInd w:val="0"/>
              <w:spacing w:after="0"/>
              <w:jc w:val="center"/>
              <w:rPr>
                <w:rFonts w:ascii="Calibri,Bold" w:hAnsi="Calibri,Bold" w:cs="Calibri,Bold"/>
                <w:sz w:val="18"/>
                <w:szCs w:val="18"/>
              </w:rPr>
            </w:pPr>
            <w:r w:rsidRPr="009909F5">
              <w:rPr>
                <w:rFonts w:ascii="Calibri,Bold" w:hAnsi="Calibri,Bold" w:cs="Calibri,Bold"/>
                <w:sz w:val="18"/>
                <w:szCs w:val="18"/>
              </w:rPr>
              <w:t>276</w:t>
            </w:r>
          </w:p>
        </w:tc>
      </w:tr>
    </w:tbl>
    <w:p w14:paraId="13BFB4B2" w14:textId="77777777" w:rsidR="00565FE3" w:rsidRPr="00A82810" w:rsidRDefault="00565FE3" w:rsidP="00565FE3">
      <w:pPr>
        <w:autoSpaceDE w:val="0"/>
        <w:autoSpaceDN w:val="0"/>
        <w:adjustRightInd w:val="0"/>
        <w:spacing w:after="0"/>
        <w:rPr>
          <w:rFonts w:ascii="Calibri,Bold" w:hAnsi="Calibri,Bold" w:cs="Calibri,Bold"/>
          <w:sz w:val="18"/>
          <w:szCs w:val="18"/>
        </w:rPr>
      </w:pPr>
      <w:r w:rsidRPr="00A82810">
        <w:rPr>
          <w:rFonts w:ascii="Calibri,Bold" w:hAnsi="Calibri,Bold" w:cs="Calibri,Bold"/>
          <w:b/>
          <w:bCs/>
          <w:sz w:val="18"/>
          <w:szCs w:val="18"/>
          <w:highlight w:val="green"/>
        </w:rPr>
        <w:t>*</w:t>
      </w:r>
      <w:r>
        <w:rPr>
          <w:rFonts w:ascii="Calibri,Bold" w:hAnsi="Calibri,Bold" w:cs="Calibri,Bold"/>
          <w:sz w:val="18"/>
          <w:szCs w:val="18"/>
          <w:highlight w:val="green"/>
        </w:rPr>
        <w:t xml:space="preserve"> </w:t>
      </w:r>
      <w:r w:rsidRPr="00A82810">
        <w:rPr>
          <w:rFonts w:ascii="Calibri,Bold" w:hAnsi="Calibri,Bold" w:cs="Calibri,Bold"/>
          <w:sz w:val="18"/>
          <w:szCs w:val="18"/>
          <w:highlight w:val="green"/>
        </w:rPr>
        <w:t>Eventuali massimali di superficie richiedibile a premio sono definiti a livello di bando.</w:t>
      </w:r>
    </w:p>
    <w:p w14:paraId="3C83C869" w14:textId="77777777" w:rsidR="00565FE3" w:rsidRDefault="00565FE3" w:rsidP="00565FE3">
      <w:pPr>
        <w:autoSpaceDE w:val="0"/>
        <w:autoSpaceDN w:val="0"/>
        <w:adjustRightInd w:val="0"/>
        <w:spacing w:after="0"/>
        <w:rPr>
          <w:rFonts w:ascii="Calibri,Bold" w:hAnsi="Calibri,Bold" w:cs="Calibri,Bold"/>
          <w:b/>
          <w:bCs/>
          <w:color w:val="FFFFFF"/>
        </w:rPr>
      </w:pPr>
    </w:p>
    <w:p w14:paraId="26AC4361" w14:textId="77777777" w:rsidR="00565FE3" w:rsidRPr="00F509EC" w:rsidRDefault="00565FE3" w:rsidP="00565FE3">
      <w:pPr>
        <w:pStyle w:val="Titolo4"/>
      </w:pPr>
      <w:r w:rsidRPr="00F509EC">
        <w:rPr>
          <w:rFonts w:asciiTheme="minorHAnsi" w:eastAsiaTheme="minorEastAsia" w:hAnsiTheme="minorHAnsi" w:cstheme="minorHAnsi"/>
          <w:b/>
          <w:bCs/>
          <w:i w:val="0"/>
          <w:iCs w:val="0"/>
          <w:color w:val="auto"/>
          <w:sz w:val="20"/>
          <w:szCs w:val="20"/>
        </w:rPr>
        <w:t xml:space="preserve">Sistema agricolo seminativi. </w:t>
      </w:r>
    </w:p>
    <w:tbl>
      <w:tblPr>
        <w:tblStyle w:val="Grigliatabella"/>
        <w:tblW w:w="5000" w:type="pct"/>
        <w:tblLook w:val="04A0" w:firstRow="1" w:lastRow="0" w:firstColumn="1" w:lastColumn="0" w:noHBand="0" w:noVBand="1"/>
      </w:tblPr>
      <w:tblGrid>
        <w:gridCol w:w="2828"/>
        <w:gridCol w:w="2436"/>
        <w:gridCol w:w="2436"/>
        <w:gridCol w:w="2440"/>
      </w:tblGrid>
      <w:tr w:rsidR="00565FE3" w:rsidRPr="00F509EC" w14:paraId="7C21E01E" w14:textId="77777777" w:rsidTr="00C73FF8">
        <w:tc>
          <w:tcPr>
            <w:tcW w:w="1395" w:type="pct"/>
            <w:shd w:val="clear" w:color="auto" w:fill="008E40"/>
            <w:vAlign w:val="center"/>
          </w:tcPr>
          <w:p w14:paraId="39A1B4E8"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Tipologia colturale: Prato avvicendato</w:t>
            </w:r>
          </w:p>
        </w:tc>
        <w:tc>
          <w:tcPr>
            <w:tcW w:w="3605" w:type="pct"/>
            <w:gridSpan w:val="3"/>
            <w:shd w:val="clear" w:color="auto" w:fill="008E40"/>
            <w:vAlign w:val="center"/>
          </w:tcPr>
          <w:p w14:paraId="0BA60BDD"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Totale Indennità (Euro/ha)</w:t>
            </w:r>
          </w:p>
        </w:tc>
      </w:tr>
      <w:tr w:rsidR="00565FE3" w:rsidRPr="00F509EC" w14:paraId="7896368B" w14:textId="77777777" w:rsidTr="00C73FF8">
        <w:tc>
          <w:tcPr>
            <w:tcW w:w="1395" w:type="pct"/>
            <w:shd w:val="clear" w:color="auto" w:fill="A7D9A3"/>
          </w:tcPr>
          <w:p w14:paraId="3A9FE000"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F509EC">
              <w:rPr>
                <w:rFonts w:ascii="Calibri,Bold" w:hAnsi="Calibri,Bold" w:cs="Calibri,Bold"/>
                <w:b/>
                <w:bCs/>
                <w:color w:val="000000"/>
                <w:sz w:val="18"/>
                <w:szCs w:val="18"/>
              </w:rPr>
              <w:t>Classe di Superficie</w:t>
            </w:r>
          </w:p>
        </w:tc>
        <w:tc>
          <w:tcPr>
            <w:tcW w:w="1201" w:type="pct"/>
            <w:shd w:val="clear" w:color="auto" w:fill="A7D9A3"/>
            <w:vAlign w:val="center"/>
          </w:tcPr>
          <w:p w14:paraId="226138A4"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0-10 ha</w:t>
            </w:r>
          </w:p>
          <w:p w14:paraId="06C6C0DA"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D5001C">
              <w:rPr>
                <w:rFonts w:ascii="Calibri,Bold" w:hAnsi="Calibri,Bold" w:cs="Calibri,Bold"/>
                <w:b/>
                <w:bCs/>
                <w:sz w:val="18"/>
                <w:szCs w:val="18"/>
                <w:highlight w:val="green"/>
              </w:rPr>
              <w:t>fino a 10</w:t>
            </w:r>
          </w:p>
        </w:tc>
        <w:tc>
          <w:tcPr>
            <w:tcW w:w="1201" w:type="pct"/>
            <w:shd w:val="clear" w:color="auto" w:fill="A7D9A3"/>
            <w:vAlign w:val="center"/>
          </w:tcPr>
          <w:p w14:paraId="11E1136F"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10-20 ha</w:t>
            </w:r>
          </w:p>
          <w:p w14:paraId="02B3518F"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D5001C">
              <w:rPr>
                <w:rFonts w:ascii="Calibri,Bold" w:hAnsi="Calibri,Bold" w:cs="Calibri,Bold"/>
                <w:b/>
                <w:bCs/>
                <w:sz w:val="18"/>
                <w:szCs w:val="18"/>
                <w:highlight w:val="green"/>
              </w:rPr>
              <w:t>oltre 10 fino a 20</w:t>
            </w:r>
          </w:p>
        </w:tc>
        <w:tc>
          <w:tcPr>
            <w:tcW w:w="1202" w:type="pct"/>
            <w:shd w:val="clear" w:color="auto" w:fill="A7D9A3"/>
            <w:vAlign w:val="center"/>
          </w:tcPr>
          <w:p w14:paraId="344C9253"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A82810">
              <w:rPr>
                <w:rFonts w:ascii="Calibri,Bold" w:hAnsi="Calibri,Bold" w:cs="Calibri,Bold"/>
                <w:b/>
                <w:bCs/>
                <w:sz w:val="18"/>
                <w:szCs w:val="18"/>
              </w:rPr>
              <w:t>&gt;20 ha</w:t>
            </w:r>
            <w:r w:rsidRPr="00A82810">
              <w:rPr>
                <w:rFonts w:ascii="Calibri,Bold" w:hAnsi="Calibri,Bold" w:cs="Calibri,Bold"/>
                <w:b/>
                <w:bCs/>
                <w:sz w:val="18"/>
                <w:szCs w:val="18"/>
                <w:highlight w:val="green"/>
              </w:rPr>
              <w:t>*</w:t>
            </w:r>
          </w:p>
        </w:tc>
      </w:tr>
      <w:tr w:rsidR="00565FE3" w:rsidRPr="00F509EC" w14:paraId="48BFCF47" w14:textId="77777777" w:rsidTr="00C73FF8">
        <w:tc>
          <w:tcPr>
            <w:tcW w:w="1395" w:type="pct"/>
            <w:vAlign w:val="center"/>
          </w:tcPr>
          <w:p w14:paraId="35B772C6" w14:textId="77777777" w:rsidR="00565FE3" w:rsidRPr="00F509EC" w:rsidRDefault="00565FE3" w:rsidP="00C73FF8">
            <w:pPr>
              <w:autoSpaceDE w:val="0"/>
              <w:autoSpaceDN w:val="0"/>
              <w:adjustRightInd w:val="0"/>
              <w:spacing w:after="0"/>
              <w:jc w:val="center"/>
              <w:rPr>
                <w:rFonts w:ascii="Calibri,Bold" w:hAnsi="Calibri,Bold" w:cs="Calibri,Bold"/>
                <w:b/>
                <w:bCs/>
                <w:sz w:val="18"/>
                <w:szCs w:val="18"/>
              </w:rPr>
            </w:pPr>
            <w:r w:rsidRPr="00F509EC">
              <w:rPr>
                <w:rFonts w:ascii="Calibri,Bold" w:hAnsi="Calibri,Bold" w:cs="Calibri,Bold"/>
                <w:b/>
                <w:bCs/>
                <w:sz w:val="18"/>
                <w:szCs w:val="18"/>
              </w:rPr>
              <w:t>&lt;10%</w:t>
            </w:r>
          </w:p>
        </w:tc>
        <w:tc>
          <w:tcPr>
            <w:tcW w:w="1201" w:type="pct"/>
            <w:vAlign w:val="center"/>
          </w:tcPr>
          <w:p w14:paraId="59BAEE92"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58</w:t>
            </w:r>
          </w:p>
        </w:tc>
        <w:tc>
          <w:tcPr>
            <w:tcW w:w="1201" w:type="pct"/>
            <w:vAlign w:val="center"/>
          </w:tcPr>
          <w:p w14:paraId="735F2C4E"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44</w:t>
            </w:r>
          </w:p>
        </w:tc>
        <w:tc>
          <w:tcPr>
            <w:tcW w:w="1202" w:type="pct"/>
            <w:vAlign w:val="center"/>
          </w:tcPr>
          <w:p w14:paraId="2533A14D"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36</w:t>
            </w:r>
          </w:p>
        </w:tc>
      </w:tr>
      <w:tr w:rsidR="00565FE3" w:rsidRPr="00F509EC" w14:paraId="11B7E99D" w14:textId="77777777" w:rsidTr="00C73FF8">
        <w:tc>
          <w:tcPr>
            <w:tcW w:w="1395" w:type="pct"/>
            <w:vAlign w:val="center"/>
          </w:tcPr>
          <w:p w14:paraId="017FBB80" w14:textId="77777777" w:rsidR="00565FE3" w:rsidRPr="00F509EC" w:rsidRDefault="00565FE3" w:rsidP="00C73FF8">
            <w:pPr>
              <w:autoSpaceDE w:val="0"/>
              <w:autoSpaceDN w:val="0"/>
              <w:adjustRightInd w:val="0"/>
              <w:spacing w:after="0"/>
              <w:jc w:val="center"/>
              <w:rPr>
                <w:rFonts w:ascii="Calibri,Bold" w:hAnsi="Calibri,Bold" w:cs="Calibri,Bold"/>
                <w:b/>
                <w:bCs/>
                <w:sz w:val="18"/>
                <w:szCs w:val="18"/>
              </w:rPr>
            </w:pPr>
            <w:r w:rsidRPr="00F509EC">
              <w:rPr>
                <w:rFonts w:ascii="Calibri,Bold" w:hAnsi="Calibri,Bold" w:cs="Calibri,Bold"/>
                <w:b/>
                <w:bCs/>
                <w:sz w:val="18"/>
                <w:szCs w:val="18"/>
              </w:rPr>
              <w:t>10-20%</w:t>
            </w:r>
          </w:p>
        </w:tc>
        <w:tc>
          <w:tcPr>
            <w:tcW w:w="1201" w:type="pct"/>
            <w:vAlign w:val="center"/>
          </w:tcPr>
          <w:p w14:paraId="1C48D5C6"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102</w:t>
            </w:r>
          </w:p>
        </w:tc>
        <w:tc>
          <w:tcPr>
            <w:tcW w:w="1201" w:type="pct"/>
            <w:vAlign w:val="center"/>
          </w:tcPr>
          <w:p w14:paraId="313DD038"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73</w:t>
            </w:r>
          </w:p>
        </w:tc>
        <w:tc>
          <w:tcPr>
            <w:tcW w:w="1202" w:type="pct"/>
            <w:vAlign w:val="center"/>
          </w:tcPr>
          <w:p w14:paraId="2B69B7AB"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65</w:t>
            </w:r>
          </w:p>
        </w:tc>
      </w:tr>
      <w:tr w:rsidR="00565FE3" w:rsidRPr="00F509EC" w14:paraId="421A977A" w14:textId="77777777" w:rsidTr="00C73FF8">
        <w:tc>
          <w:tcPr>
            <w:tcW w:w="1395" w:type="pct"/>
            <w:vAlign w:val="center"/>
          </w:tcPr>
          <w:p w14:paraId="5789D6A1" w14:textId="77777777" w:rsidR="00565FE3" w:rsidRPr="00F509EC" w:rsidRDefault="00565FE3" w:rsidP="00C73FF8">
            <w:pPr>
              <w:autoSpaceDE w:val="0"/>
              <w:autoSpaceDN w:val="0"/>
              <w:adjustRightInd w:val="0"/>
              <w:spacing w:after="0"/>
              <w:jc w:val="center"/>
              <w:rPr>
                <w:rFonts w:ascii="Calibri,Bold" w:hAnsi="Calibri,Bold" w:cs="Calibri,Bold"/>
                <w:b/>
                <w:bCs/>
                <w:sz w:val="18"/>
                <w:szCs w:val="18"/>
              </w:rPr>
            </w:pPr>
            <w:r w:rsidRPr="00F509EC">
              <w:rPr>
                <w:rFonts w:ascii="Calibri,Bold" w:hAnsi="Calibri,Bold" w:cs="Calibri,Bold"/>
                <w:b/>
                <w:bCs/>
                <w:sz w:val="18"/>
                <w:szCs w:val="18"/>
              </w:rPr>
              <w:t>&gt;20%</w:t>
            </w:r>
          </w:p>
        </w:tc>
        <w:tc>
          <w:tcPr>
            <w:tcW w:w="1201" w:type="pct"/>
            <w:vAlign w:val="center"/>
          </w:tcPr>
          <w:p w14:paraId="5DFBD596"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174</w:t>
            </w:r>
          </w:p>
        </w:tc>
        <w:tc>
          <w:tcPr>
            <w:tcW w:w="1201" w:type="pct"/>
            <w:vAlign w:val="center"/>
          </w:tcPr>
          <w:p w14:paraId="213DBDA7"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123</w:t>
            </w:r>
          </w:p>
        </w:tc>
        <w:tc>
          <w:tcPr>
            <w:tcW w:w="1202" w:type="pct"/>
            <w:vAlign w:val="center"/>
          </w:tcPr>
          <w:p w14:paraId="58A16132"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116</w:t>
            </w:r>
          </w:p>
        </w:tc>
      </w:tr>
    </w:tbl>
    <w:p w14:paraId="1131F4C5" w14:textId="77777777" w:rsidR="00565FE3" w:rsidRPr="00A82810" w:rsidRDefault="00565FE3" w:rsidP="00565FE3">
      <w:pPr>
        <w:autoSpaceDE w:val="0"/>
        <w:autoSpaceDN w:val="0"/>
        <w:adjustRightInd w:val="0"/>
        <w:spacing w:after="0"/>
        <w:rPr>
          <w:rFonts w:ascii="Calibri,Bold" w:hAnsi="Calibri,Bold" w:cs="Calibri,Bold"/>
          <w:sz w:val="18"/>
          <w:szCs w:val="18"/>
        </w:rPr>
      </w:pPr>
      <w:r w:rsidRPr="00A82810">
        <w:rPr>
          <w:rFonts w:ascii="Calibri,Bold" w:hAnsi="Calibri,Bold" w:cs="Calibri,Bold"/>
          <w:b/>
          <w:bCs/>
          <w:sz w:val="18"/>
          <w:szCs w:val="18"/>
          <w:highlight w:val="green"/>
        </w:rPr>
        <w:t>*</w:t>
      </w:r>
      <w:r>
        <w:rPr>
          <w:rFonts w:ascii="Calibri,Bold" w:hAnsi="Calibri,Bold" w:cs="Calibri,Bold"/>
          <w:sz w:val="18"/>
          <w:szCs w:val="18"/>
          <w:highlight w:val="green"/>
        </w:rPr>
        <w:t xml:space="preserve"> </w:t>
      </w:r>
      <w:r w:rsidRPr="00A82810">
        <w:rPr>
          <w:rFonts w:ascii="Calibri,Bold" w:hAnsi="Calibri,Bold" w:cs="Calibri,Bold"/>
          <w:sz w:val="18"/>
          <w:szCs w:val="18"/>
          <w:highlight w:val="green"/>
        </w:rPr>
        <w:t>Eventuali massimali di superficie richiedibile a premio sono definiti a livello di bando.</w:t>
      </w:r>
    </w:p>
    <w:p w14:paraId="4487EE0D" w14:textId="77777777" w:rsidR="00565FE3" w:rsidRPr="00F509EC" w:rsidRDefault="00565FE3" w:rsidP="00565FE3">
      <w:pPr>
        <w:pStyle w:val="Titolo4"/>
        <w:rPr>
          <w:rFonts w:asciiTheme="minorHAnsi" w:eastAsiaTheme="minorEastAsia" w:hAnsiTheme="minorHAnsi" w:cstheme="minorHAnsi"/>
          <w:b/>
          <w:bCs/>
          <w:i w:val="0"/>
          <w:iCs w:val="0"/>
          <w:color w:val="auto"/>
          <w:sz w:val="20"/>
          <w:szCs w:val="20"/>
        </w:rPr>
      </w:pPr>
      <w:r w:rsidRPr="00F509EC">
        <w:rPr>
          <w:rFonts w:asciiTheme="minorHAnsi" w:eastAsiaTheme="minorEastAsia" w:hAnsiTheme="minorHAnsi" w:cstheme="minorHAnsi"/>
          <w:b/>
          <w:bCs/>
          <w:i w:val="0"/>
          <w:iCs w:val="0"/>
          <w:color w:val="auto"/>
          <w:sz w:val="20"/>
          <w:szCs w:val="20"/>
        </w:rPr>
        <w:t>Sistema agricolo Viticoltura specializzata</w:t>
      </w:r>
    </w:p>
    <w:tbl>
      <w:tblPr>
        <w:tblStyle w:val="Grigliatabella"/>
        <w:tblW w:w="5000" w:type="pct"/>
        <w:tblLook w:val="04A0" w:firstRow="1" w:lastRow="0" w:firstColumn="1" w:lastColumn="0" w:noHBand="0" w:noVBand="1"/>
      </w:tblPr>
      <w:tblGrid>
        <w:gridCol w:w="3847"/>
        <w:gridCol w:w="2097"/>
        <w:gridCol w:w="2097"/>
        <w:gridCol w:w="2099"/>
      </w:tblGrid>
      <w:tr w:rsidR="00565FE3" w:rsidRPr="00F509EC" w14:paraId="724142D7" w14:textId="77777777" w:rsidTr="00C73FF8">
        <w:tc>
          <w:tcPr>
            <w:tcW w:w="1897" w:type="pct"/>
            <w:shd w:val="clear" w:color="auto" w:fill="008E40"/>
          </w:tcPr>
          <w:p w14:paraId="2DC44350"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Tipologia colturale</w:t>
            </w:r>
          </w:p>
        </w:tc>
        <w:tc>
          <w:tcPr>
            <w:tcW w:w="3103" w:type="pct"/>
            <w:gridSpan w:val="3"/>
            <w:shd w:val="clear" w:color="auto" w:fill="008E40"/>
          </w:tcPr>
          <w:p w14:paraId="5D571EB1"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Totale Indennità (Euro/ha)</w:t>
            </w:r>
          </w:p>
        </w:tc>
      </w:tr>
      <w:tr w:rsidR="00565FE3" w:rsidRPr="00F509EC" w14:paraId="4C514172" w14:textId="77777777" w:rsidTr="00C73FF8">
        <w:tc>
          <w:tcPr>
            <w:tcW w:w="1897" w:type="pct"/>
            <w:shd w:val="clear" w:color="auto" w:fill="A7D9A3"/>
            <w:vAlign w:val="center"/>
          </w:tcPr>
          <w:p w14:paraId="4CAE2A71"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F509EC">
              <w:rPr>
                <w:rFonts w:ascii="Calibri,Bold" w:hAnsi="Calibri,Bold" w:cs="Calibri,Bold"/>
                <w:b/>
                <w:bCs/>
                <w:color w:val="000000"/>
                <w:sz w:val="18"/>
                <w:szCs w:val="18"/>
              </w:rPr>
              <w:t>Classe di Superficie</w:t>
            </w:r>
          </w:p>
        </w:tc>
        <w:tc>
          <w:tcPr>
            <w:tcW w:w="1034" w:type="pct"/>
            <w:shd w:val="clear" w:color="auto" w:fill="A7D9A3"/>
            <w:vAlign w:val="center"/>
          </w:tcPr>
          <w:p w14:paraId="509F0019"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0-5 ha</w:t>
            </w:r>
          </w:p>
          <w:p w14:paraId="7ED3B11F"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6A124B">
              <w:rPr>
                <w:rFonts w:ascii="Calibri,Bold" w:hAnsi="Calibri,Bold" w:cs="Calibri,Bold"/>
                <w:b/>
                <w:bCs/>
                <w:sz w:val="18"/>
                <w:szCs w:val="18"/>
                <w:highlight w:val="green"/>
              </w:rPr>
              <w:t>fino a 5</w:t>
            </w:r>
          </w:p>
        </w:tc>
        <w:tc>
          <w:tcPr>
            <w:tcW w:w="1034" w:type="pct"/>
            <w:shd w:val="clear" w:color="auto" w:fill="A7D9A3"/>
          </w:tcPr>
          <w:p w14:paraId="1A3EDDA3"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5-10 ha</w:t>
            </w:r>
          </w:p>
          <w:p w14:paraId="78C974ED"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D5001C">
              <w:rPr>
                <w:rFonts w:ascii="Calibri,Bold" w:hAnsi="Calibri,Bold" w:cs="Calibri,Bold"/>
                <w:b/>
                <w:bCs/>
                <w:sz w:val="18"/>
                <w:szCs w:val="18"/>
                <w:highlight w:val="green"/>
              </w:rPr>
              <w:t xml:space="preserve">oltre </w:t>
            </w:r>
            <w:r>
              <w:rPr>
                <w:rFonts w:ascii="Calibri,Bold" w:hAnsi="Calibri,Bold" w:cs="Calibri,Bold"/>
                <w:b/>
                <w:bCs/>
                <w:sz w:val="18"/>
                <w:szCs w:val="18"/>
                <w:highlight w:val="green"/>
              </w:rPr>
              <w:t>5</w:t>
            </w:r>
            <w:r w:rsidRPr="00D5001C">
              <w:rPr>
                <w:rFonts w:ascii="Calibri,Bold" w:hAnsi="Calibri,Bold" w:cs="Calibri,Bold"/>
                <w:b/>
                <w:bCs/>
                <w:sz w:val="18"/>
                <w:szCs w:val="18"/>
                <w:highlight w:val="green"/>
              </w:rPr>
              <w:t xml:space="preserve"> fino a </w:t>
            </w:r>
            <w:r>
              <w:rPr>
                <w:rFonts w:ascii="Calibri,Bold" w:hAnsi="Calibri,Bold" w:cs="Calibri,Bold"/>
                <w:b/>
                <w:bCs/>
                <w:sz w:val="18"/>
                <w:szCs w:val="18"/>
                <w:highlight w:val="green"/>
              </w:rPr>
              <w:t>1</w:t>
            </w:r>
            <w:r w:rsidRPr="00D5001C">
              <w:rPr>
                <w:rFonts w:ascii="Calibri,Bold" w:hAnsi="Calibri,Bold" w:cs="Calibri,Bold"/>
                <w:b/>
                <w:bCs/>
                <w:sz w:val="18"/>
                <w:szCs w:val="18"/>
                <w:highlight w:val="green"/>
              </w:rPr>
              <w:t>0</w:t>
            </w:r>
          </w:p>
        </w:tc>
        <w:tc>
          <w:tcPr>
            <w:tcW w:w="1034" w:type="pct"/>
            <w:shd w:val="clear" w:color="auto" w:fill="A7D9A3"/>
            <w:vAlign w:val="center"/>
          </w:tcPr>
          <w:p w14:paraId="6397A992"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A82810">
              <w:rPr>
                <w:rFonts w:ascii="Calibri,Bold" w:hAnsi="Calibri,Bold" w:cs="Calibri,Bold"/>
                <w:b/>
                <w:bCs/>
                <w:sz w:val="18"/>
                <w:szCs w:val="18"/>
              </w:rPr>
              <w:t>&gt;</w:t>
            </w:r>
            <w:r>
              <w:rPr>
                <w:rFonts w:ascii="Calibri,Bold" w:hAnsi="Calibri,Bold" w:cs="Calibri,Bold"/>
                <w:b/>
                <w:bCs/>
                <w:sz w:val="18"/>
                <w:szCs w:val="18"/>
              </w:rPr>
              <w:t>1</w:t>
            </w:r>
            <w:r w:rsidRPr="00A82810">
              <w:rPr>
                <w:rFonts w:ascii="Calibri,Bold" w:hAnsi="Calibri,Bold" w:cs="Calibri,Bold"/>
                <w:b/>
                <w:bCs/>
                <w:sz w:val="18"/>
                <w:szCs w:val="18"/>
              </w:rPr>
              <w:t>0 ha</w:t>
            </w:r>
            <w:r w:rsidRPr="00A82810">
              <w:rPr>
                <w:rFonts w:ascii="Calibri,Bold" w:hAnsi="Calibri,Bold" w:cs="Calibri,Bold"/>
                <w:b/>
                <w:bCs/>
                <w:sz w:val="18"/>
                <w:szCs w:val="18"/>
                <w:highlight w:val="green"/>
              </w:rPr>
              <w:t>*</w:t>
            </w:r>
          </w:p>
        </w:tc>
      </w:tr>
      <w:tr w:rsidR="00565FE3" w:rsidRPr="00F509EC" w14:paraId="16C2CA65" w14:textId="77777777" w:rsidTr="00C73FF8">
        <w:tc>
          <w:tcPr>
            <w:tcW w:w="1897" w:type="pct"/>
          </w:tcPr>
          <w:p w14:paraId="64489278"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F509EC">
              <w:rPr>
                <w:rFonts w:ascii="Calibri,Bold" w:hAnsi="Calibri,Bold" w:cs="Calibri,Bold"/>
                <w:b/>
                <w:bCs/>
                <w:color w:val="000000"/>
                <w:sz w:val="18"/>
                <w:szCs w:val="18"/>
              </w:rPr>
              <w:t>Vigneto non terrazzato</w:t>
            </w:r>
          </w:p>
        </w:tc>
        <w:tc>
          <w:tcPr>
            <w:tcW w:w="1034" w:type="pct"/>
            <w:vAlign w:val="center"/>
          </w:tcPr>
          <w:p w14:paraId="4F28008D"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261</w:t>
            </w:r>
          </w:p>
        </w:tc>
        <w:tc>
          <w:tcPr>
            <w:tcW w:w="1034" w:type="pct"/>
            <w:vAlign w:val="center"/>
          </w:tcPr>
          <w:p w14:paraId="4CA9FDD5"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232</w:t>
            </w:r>
          </w:p>
        </w:tc>
        <w:tc>
          <w:tcPr>
            <w:tcW w:w="1034" w:type="pct"/>
            <w:vAlign w:val="center"/>
          </w:tcPr>
          <w:p w14:paraId="307BC1B3"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131</w:t>
            </w:r>
          </w:p>
        </w:tc>
      </w:tr>
      <w:tr w:rsidR="00565FE3" w:rsidRPr="00F509EC" w14:paraId="09A293BF" w14:textId="77777777" w:rsidTr="00C73FF8">
        <w:tc>
          <w:tcPr>
            <w:tcW w:w="1897" w:type="pct"/>
          </w:tcPr>
          <w:p w14:paraId="49DB3A6A" w14:textId="77777777" w:rsidR="00565FE3" w:rsidRPr="00F509EC" w:rsidRDefault="00565FE3" w:rsidP="00C73FF8">
            <w:pPr>
              <w:autoSpaceDE w:val="0"/>
              <w:autoSpaceDN w:val="0"/>
              <w:adjustRightInd w:val="0"/>
              <w:spacing w:after="0"/>
              <w:jc w:val="center"/>
              <w:rPr>
                <w:rFonts w:ascii="Calibri,Bold" w:hAnsi="Calibri,Bold" w:cs="Calibri,Bold"/>
                <w:b/>
                <w:bCs/>
                <w:color w:val="000000"/>
                <w:sz w:val="18"/>
                <w:szCs w:val="18"/>
              </w:rPr>
            </w:pPr>
            <w:r w:rsidRPr="00F509EC">
              <w:rPr>
                <w:rFonts w:ascii="Calibri,Bold" w:hAnsi="Calibri,Bold" w:cs="Calibri,Bold"/>
                <w:b/>
                <w:bCs/>
                <w:color w:val="000000"/>
                <w:sz w:val="18"/>
                <w:szCs w:val="18"/>
              </w:rPr>
              <w:t>Vigneto terrazzato</w:t>
            </w:r>
          </w:p>
        </w:tc>
        <w:tc>
          <w:tcPr>
            <w:tcW w:w="1034" w:type="pct"/>
            <w:vAlign w:val="center"/>
          </w:tcPr>
          <w:p w14:paraId="7A5CD769"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653</w:t>
            </w:r>
          </w:p>
        </w:tc>
        <w:tc>
          <w:tcPr>
            <w:tcW w:w="1034" w:type="pct"/>
            <w:vAlign w:val="center"/>
          </w:tcPr>
          <w:p w14:paraId="56C0CE5B"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581</w:t>
            </w:r>
          </w:p>
        </w:tc>
        <w:tc>
          <w:tcPr>
            <w:tcW w:w="1034" w:type="pct"/>
            <w:vAlign w:val="center"/>
          </w:tcPr>
          <w:p w14:paraId="3DB95299" w14:textId="77777777" w:rsidR="00565FE3" w:rsidRPr="00F509EC" w:rsidRDefault="00565FE3" w:rsidP="00C73FF8">
            <w:pPr>
              <w:autoSpaceDE w:val="0"/>
              <w:autoSpaceDN w:val="0"/>
              <w:adjustRightInd w:val="0"/>
              <w:spacing w:after="0"/>
              <w:jc w:val="center"/>
              <w:rPr>
                <w:rFonts w:ascii="Calibri,Bold" w:hAnsi="Calibri,Bold" w:cs="Calibri,Bold"/>
                <w:color w:val="000000"/>
                <w:sz w:val="18"/>
                <w:szCs w:val="18"/>
              </w:rPr>
            </w:pPr>
            <w:r w:rsidRPr="00F509EC">
              <w:rPr>
                <w:rFonts w:ascii="Calibri,Bold" w:hAnsi="Calibri,Bold" w:cs="Calibri,Bold"/>
                <w:color w:val="000000"/>
                <w:sz w:val="18"/>
                <w:szCs w:val="18"/>
              </w:rPr>
              <w:t>327</w:t>
            </w:r>
          </w:p>
        </w:tc>
      </w:tr>
    </w:tbl>
    <w:p w14:paraId="3D0AC9E6" w14:textId="77777777" w:rsidR="00565FE3" w:rsidRPr="00A82810" w:rsidRDefault="00565FE3" w:rsidP="00565FE3">
      <w:pPr>
        <w:autoSpaceDE w:val="0"/>
        <w:autoSpaceDN w:val="0"/>
        <w:adjustRightInd w:val="0"/>
        <w:spacing w:after="0"/>
        <w:rPr>
          <w:rFonts w:ascii="Calibri,Bold" w:hAnsi="Calibri,Bold" w:cs="Calibri,Bold"/>
          <w:sz w:val="18"/>
          <w:szCs w:val="18"/>
        </w:rPr>
      </w:pPr>
      <w:r w:rsidRPr="00A82810">
        <w:rPr>
          <w:rFonts w:ascii="Calibri,Bold" w:hAnsi="Calibri,Bold" w:cs="Calibri,Bold"/>
          <w:b/>
          <w:bCs/>
          <w:sz w:val="18"/>
          <w:szCs w:val="18"/>
          <w:highlight w:val="green"/>
        </w:rPr>
        <w:t>*</w:t>
      </w:r>
      <w:r>
        <w:rPr>
          <w:rFonts w:ascii="Calibri,Bold" w:hAnsi="Calibri,Bold" w:cs="Calibri,Bold"/>
          <w:sz w:val="18"/>
          <w:szCs w:val="18"/>
          <w:highlight w:val="green"/>
        </w:rPr>
        <w:t xml:space="preserve"> </w:t>
      </w:r>
      <w:r w:rsidRPr="00A82810">
        <w:rPr>
          <w:rFonts w:ascii="Calibri,Bold" w:hAnsi="Calibri,Bold" w:cs="Calibri,Bold"/>
          <w:sz w:val="18"/>
          <w:szCs w:val="18"/>
          <w:highlight w:val="green"/>
        </w:rPr>
        <w:t>Eventuali massimali di superficie richiedibile a premio sono definiti a livello di bando.</w:t>
      </w:r>
    </w:p>
    <w:p w14:paraId="61F04948" w14:textId="77777777" w:rsidR="00565FE3" w:rsidRDefault="00565FE3" w:rsidP="00565FE3">
      <w:pPr>
        <w:autoSpaceDE w:val="0"/>
        <w:autoSpaceDN w:val="0"/>
        <w:adjustRightInd w:val="0"/>
        <w:spacing w:after="0"/>
        <w:jc w:val="both"/>
        <w:rPr>
          <w:rFonts w:ascii="Calibri,Bold" w:hAnsi="Calibri,Bold" w:cs="Calibri,Bold"/>
          <w:sz w:val="18"/>
          <w:szCs w:val="18"/>
        </w:rPr>
      </w:pPr>
    </w:p>
    <w:p w14:paraId="5A3828FE" w14:textId="77777777" w:rsidR="00565FE3" w:rsidRPr="006A124B" w:rsidRDefault="00565FE3" w:rsidP="00565FE3">
      <w:pPr>
        <w:autoSpaceDE w:val="0"/>
        <w:autoSpaceDN w:val="0"/>
        <w:adjustRightInd w:val="0"/>
        <w:spacing w:after="0"/>
        <w:jc w:val="both"/>
        <w:rPr>
          <w:rFonts w:ascii="Calibri,Bold" w:hAnsi="Calibri,Bold" w:cs="Calibri,Bold"/>
          <w:b/>
          <w:bCs/>
          <w:color w:val="00B050"/>
        </w:rPr>
      </w:pPr>
    </w:p>
    <w:p w14:paraId="3789904F" w14:textId="77777777" w:rsidR="00565FE3" w:rsidRPr="00F509EC" w:rsidRDefault="00565FE3" w:rsidP="00565FE3">
      <w:pPr>
        <w:pStyle w:val="Titolo4"/>
        <w:rPr>
          <w:rFonts w:asciiTheme="minorHAnsi" w:eastAsiaTheme="minorEastAsia" w:hAnsiTheme="minorHAnsi" w:cstheme="minorHAnsi"/>
          <w:b/>
          <w:bCs/>
          <w:i w:val="0"/>
          <w:iCs w:val="0"/>
          <w:color w:val="auto"/>
          <w:sz w:val="20"/>
          <w:szCs w:val="20"/>
        </w:rPr>
      </w:pPr>
      <w:r w:rsidRPr="00F509EC">
        <w:rPr>
          <w:rFonts w:asciiTheme="minorHAnsi" w:eastAsiaTheme="minorEastAsia" w:hAnsiTheme="minorHAnsi" w:cstheme="minorHAnsi"/>
          <w:b/>
          <w:bCs/>
          <w:i w:val="0"/>
          <w:iCs w:val="0"/>
          <w:color w:val="auto"/>
          <w:sz w:val="20"/>
          <w:szCs w:val="20"/>
        </w:rPr>
        <w:t>Sistema agricolo Frutticoltura specializzata</w:t>
      </w:r>
    </w:p>
    <w:tbl>
      <w:tblPr>
        <w:tblStyle w:val="Grigliatabella"/>
        <w:tblW w:w="5000" w:type="pct"/>
        <w:tblLook w:val="04A0" w:firstRow="1" w:lastRow="0" w:firstColumn="1" w:lastColumn="0" w:noHBand="0" w:noVBand="1"/>
      </w:tblPr>
      <w:tblGrid>
        <w:gridCol w:w="3847"/>
        <w:gridCol w:w="2097"/>
        <w:gridCol w:w="2097"/>
        <w:gridCol w:w="2099"/>
      </w:tblGrid>
      <w:tr w:rsidR="00565FE3" w:rsidRPr="009909F5" w14:paraId="680C5FE1" w14:textId="77777777" w:rsidTr="00C73FF8">
        <w:tc>
          <w:tcPr>
            <w:tcW w:w="1897" w:type="pct"/>
            <w:shd w:val="clear" w:color="auto" w:fill="008E40"/>
          </w:tcPr>
          <w:p w14:paraId="33720017" w14:textId="77777777" w:rsidR="00565FE3" w:rsidRPr="00F509EC"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Tipologia colturale</w:t>
            </w:r>
          </w:p>
        </w:tc>
        <w:tc>
          <w:tcPr>
            <w:tcW w:w="3103" w:type="pct"/>
            <w:gridSpan w:val="3"/>
            <w:shd w:val="clear" w:color="auto" w:fill="008E40"/>
          </w:tcPr>
          <w:p w14:paraId="377A4095" w14:textId="77777777" w:rsidR="00565FE3" w:rsidRPr="009909F5" w:rsidRDefault="00565FE3" w:rsidP="00C73FF8">
            <w:pPr>
              <w:autoSpaceDE w:val="0"/>
              <w:autoSpaceDN w:val="0"/>
              <w:adjustRightInd w:val="0"/>
              <w:spacing w:after="0"/>
              <w:jc w:val="center"/>
              <w:rPr>
                <w:rFonts w:ascii="Calibri,Bold" w:hAnsi="Calibri,Bold" w:cs="Calibri,Bold"/>
                <w:b/>
                <w:bCs/>
                <w:color w:val="FFFFFF" w:themeColor="background1"/>
                <w:sz w:val="18"/>
                <w:szCs w:val="18"/>
              </w:rPr>
            </w:pPr>
            <w:r w:rsidRPr="00F509EC">
              <w:rPr>
                <w:rFonts w:ascii="Calibri,Bold" w:hAnsi="Calibri,Bold" w:cs="Calibri,Bold"/>
                <w:b/>
                <w:bCs/>
                <w:color w:val="FFFFFF" w:themeColor="background1"/>
                <w:sz w:val="18"/>
                <w:szCs w:val="18"/>
              </w:rPr>
              <w:t>Totale Indennità (Euro/ha)</w:t>
            </w:r>
          </w:p>
        </w:tc>
      </w:tr>
      <w:tr w:rsidR="00565FE3" w:rsidRPr="009909F5" w14:paraId="3BA82719" w14:textId="77777777" w:rsidTr="00C73FF8">
        <w:tc>
          <w:tcPr>
            <w:tcW w:w="1897" w:type="pct"/>
            <w:shd w:val="clear" w:color="auto" w:fill="A7D9A3"/>
            <w:vAlign w:val="center"/>
          </w:tcPr>
          <w:p w14:paraId="3DC72D14" w14:textId="77777777" w:rsidR="00565FE3" w:rsidRPr="009909F5" w:rsidRDefault="00565FE3" w:rsidP="00C73FF8">
            <w:pPr>
              <w:autoSpaceDE w:val="0"/>
              <w:autoSpaceDN w:val="0"/>
              <w:adjustRightInd w:val="0"/>
              <w:spacing w:after="0"/>
              <w:jc w:val="center"/>
              <w:rPr>
                <w:rFonts w:ascii="Calibri,Bold" w:hAnsi="Calibri,Bold" w:cs="Calibri,Bold"/>
                <w:b/>
                <w:bCs/>
                <w:color w:val="000000"/>
                <w:sz w:val="18"/>
                <w:szCs w:val="18"/>
              </w:rPr>
            </w:pPr>
            <w:r w:rsidRPr="009909F5">
              <w:rPr>
                <w:rFonts w:ascii="Calibri,Bold" w:hAnsi="Calibri,Bold" w:cs="Calibri,Bold"/>
                <w:b/>
                <w:bCs/>
                <w:color w:val="000000"/>
                <w:sz w:val="18"/>
                <w:szCs w:val="18"/>
              </w:rPr>
              <w:t>Classe di Superficie</w:t>
            </w:r>
          </w:p>
        </w:tc>
        <w:tc>
          <w:tcPr>
            <w:tcW w:w="1034" w:type="pct"/>
            <w:shd w:val="clear" w:color="auto" w:fill="A7D9A3"/>
            <w:vAlign w:val="center"/>
          </w:tcPr>
          <w:p w14:paraId="1D193926"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0-5 ha</w:t>
            </w:r>
          </w:p>
          <w:p w14:paraId="6BB23B52" w14:textId="77777777" w:rsidR="00565FE3" w:rsidRPr="009909F5" w:rsidRDefault="00565FE3" w:rsidP="00C73FF8">
            <w:pPr>
              <w:autoSpaceDE w:val="0"/>
              <w:autoSpaceDN w:val="0"/>
              <w:adjustRightInd w:val="0"/>
              <w:spacing w:after="0"/>
              <w:jc w:val="center"/>
              <w:rPr>
                <w:rFonts w:ascii="Calibri,Bold" w:hAnsi="Calibri,Bold" w:cs="Calibri,Bold"/>
                <w:b/>
                <w:bCs/>
                <w:color w:val="000000"/>
                <w:sz w:val="18"/>
                <w:szCs w:val="18"/>
              </w:rPr>
            </w:pPr>
            <w:r w:rsidRPr="006A124B">
              <w:rPr>
                <w:rFonts w:ascii="Calibri,Bold" w:hAnsi="Calibri,Bold" w:cs="Calibri,Bold"/>
                <w:b/>
                <w:bCs/>
                <w:sz w:val="18"/>
                <w:szCs w:val="18"/>
                <w:highlight w:val="green"/>
              </w:rPr>
              <w:t>fino a 5</w:t>
            </w:r>
          </w:p>
        </w:tc>
        <w:tc>
          <w:tcPr>
            <w:tcW w:w="1034" w:type="pct"/>
            <w:shd w:val="clear" w:color="auto" w:fill="A7D9A3"/>
          </w:tcPr>
          <w:p w14:paraId="2F9AB4CC" w14:textId="77777777" w:rsidR="00565FE3" w:rsidRPr="002B6609" w:rsidRDefault="00565FE3" w:rsidP="00C73FF8">
            <w:pPr>
              <w:autoSpaceDE w:val="0"/>
              <w:autoSpaceDN w:val="0"/>
              <w:adjustRightInd w:val="0"/>
              <w:spacing w:after="0"/>
              <w:jc w:val="center"/>
              <w:rPr>
                <w:rFonts w:ascii="Calibri,Bold" w:hAnsi="Calibri,Bold" w:cs="Calibri,Bold"/>
                <w:b/>
                <w:bCs/>
                <w:strike/>
                <w:color w:val="FF0000"/>
                <w:sz w:val="18"/>
                <w:szCs w:val="18"/>
              </w:rPr>
            </w:pPr>
            <w:r w:rsidRPr="002B6609">
              <w:rPr>
                <w:rFonts w:ascii="Calibri,Bold" w:hAnsi="Calibri,Bold" w:cs="Calibri,Bold"/>
                <w:b/>
                <w:bCs/>
                <w:strike/>
                <w:color w:val="FF0000"/>
                <w:sz w:val="18"/>
                <w:szCs w:val="18"/>
              </w:rPr>
              <w:t>5-10 ha</w:t>
            </w:r>
          </w:p>
          <w:p w14:paraId="5D16C143" w14:textId="77777777" w:rsidR="00565FE3" w:rsidRPr="009909F5" w:rsidRDefault="00565FE3" w:rsidP="00C73FF8">
            <w:pPr>
              <w:autoSpaceDE w:val="0"/>
              <w:autoSpaceDN w:val="0"/>
              <w:adjustRightInd w:val="0"/>
              <w:spacing w:after="0"/>
              <w:jc w:val="center"/>
              <w:rPr>
                <w:rFonts w:ascii="Calibri,Bold" w:hAnsi="Calibri,Bold" w:cs="Calibri,Bold"/>
                <w:b/>
                <w:bCs/>
                <w:color w:val="000000"/>
                <w:sz w:val="18"/>
                <w:szCs w:val="18"/>
              </w:rPr>
            </w:pPr>
            <w:r w:rsidRPr="00D5001C">
              <w:rPr>
                <w:rFonts w:ascii="Calibri,Bold" w:hAnsi="Calibri,Bold" w:cs="Calibri,Bold"/>
                <w:b/>
                <w:bCs/>
                <w:sz w:val="18"/>
                <w:szCs w:val="18"/>
                <w:highlight w:val="green"/>
              </w:rPr>
              <w:t xml:space="preserve">oltre </w:t>
            </w:r>
            <w:r>
              <w:rPr>
                <w:rFonts w:ascii="Calibri,Bold" w:hAnsi="Calibri,Bold" w:cs="Calibri,Bold"/>
                <w:b/>
                <w:bCs/>
                <w:sz w:val="18"/>
                <w:szCs w:val="18"/>
                <w:highlight w:val="green"/>
              </w:rPr>
              <w:t>5</w:t>
            </w:r>
            <w:r w:rsidRPr="00D5001C">
              <w:rPr>
                <w:rFonts w:ascii="Calibri,Bold" w:hAnsi="Calibri,Bold" w:cs="Calibri,Bold"/>
                <w:b/>
                <w:bCs/>
                <w:sz w:val="18"/>
                <w:szCs w:val="18"/>
                <w:highlight w:val="green"/>
              </w:rPr>
              <w:t xml:space="preserve"> fino a </w:t>
            </w:r>
            <w:r>
              <w:rPr>
                <w:rFonts w:ascii="Calibri,Bold" w:hAnsi="Calibri,Bold" w:cs="Calibri,Bold"/>
                <w:b/>
                <w:bCs/>
                <w:sz w:val="18"/>
                <w:szCs w:val="18"/>
                <w:highlight w:val="green"/>
              </w:rPr>
              <w:t>1</w:t>
            </w:r>
            <w:r w:rsidRPr="00D5001C">
              <w:rPr>
                <w:rFonts w:ascii="Calibri,Bold" w:hAnsi="Calibri,Bold" w:cs="Calibri,Bold"/>
                <w:b/>
                <w:bCs/>
                <w:sz w:val="18"/>
                <w:szCs w:val="18"/>
                <w:highlight w:val="green"/>
              </w:rPr>
              <w:t>0</w:t>
            </w:r>
          </w:p>
        </w:tc>
        <w:tc>
          <w:tcPr>
            <w:tcW w:w="1035" w:type="pct"/>
            <w:shd w:val="clear" w:color="auto" w:fill="A7D9A3"/>
            <w:vAlign w:val="center"/>
          </w:tcPr>
          <w:p w14:paraId="4D01084C" w14:textId="77777777" w:rsidR="00565FE3" w:rsidRPr="009909F5" w:rsidRDefault="00565FE3" w:rsidP="00C73FF8">
            <w:pPr>
              <w:autoSpaceDE w:val="0"/>
              <w:autoSpaceDN w:val="0"/>
              <w:adjustRightInd w:val="0"/>
              <w:spacing w:after="0"/>
              <w:jc w:val="center"/>
              <w:rPr>
                <w:rFonts w:ascii="Calibri,Bold" w:hAnsi="Calibri,Bold" w:cs="Calibri,Bold"/>
                <w:b/>
                <w:bCs/>
                <w:color w:val="000000"/>
                <w:sz w:val="18"/>
                <w:szCs w:val="18"/>
              </w:rPr>
            </w:pPr>
            <w:r w:rsidRPr="00A82810">
              <w:rPr>
                <w:rFonts w:ascii="Calibri,Bold" w:hAnsi="Calibri,Bold" w:cs="Calibri,Bold"/>
                <w:b/>
                <w:bCs/>
                <w:sz w:val="18"/>
                <w:szCs w:val="18"/>
              </w:rPr>
              <w:t>&gt;</w:t>
            </w:r>
            <w:r>
              <w:rPr>
                <w:rFonts w:ascii="Calibri,Bold" w:hAnsi="Calibri,Bold" w:cs="Calibri,Bold"/>
                <w:b/>
                <w:bCs/>
                <w:sz w:val="18"/>
                <w:szCs w:val="18"/>
              </w:rPr>
              <w:t>1</w:t>
            </w:r>
            <w:r w:rsidRPr="00A82810">
              <w:rPr>
                <w:rFonts w:ascii="Calibri,Bold" w:hAnsi="Calibri,Bold" w:cs="Calibri,Bold"/>
                <w:b/>
                <w:bCs/>
                <w:sz w:val="18"/>
                <w:szCs w:val="18"/>
              </w:rPr>
              <w:t>0 ha</w:t>
            </w:r>
            <w:r w:rsidRPr="00A82810">
              <w:rPr>
                <w:rFonts w:ascii="Calibri,Bold" w:hAnsi="Calibri,Bold" w:cs="Calibri,Bold"/>
                <w:b/>
                <w:bCs/>
                <w:sz w:val="18"/>
                <w:szCs w:val="18"/>
                <w:highlight w:val="green"/>
              </w:rPr>
              <w:t>*</w:t>
            </w:r>
          </w:p>
        </w:tc>
      </w:tr>
      <w:tr w:rsidR="00565FE3" w:rsidRPr="009909F5" w14:paraId="73809426" w14:textId="77777777" w:rsidTr="00C73FF8">
        <w:tc>
          <w:tcPr>
            <w:tcW w:w="1897" w:type="pct"/>
          </w:tcPr>
          <w:p w14:paraId="3CF0BB9B" w14:textId="77777777" w:rsidR="00565FE3" w:rsidRDefault="00565FE3" w:rsidP="00C73FF8">
            <w:pPr>
              <w:autoSpaceDE w:val="0"/>
              <w:autoSpaceDN w:val="0"/>
              <w:adjustRightInd w:val="0"/>
              <w:spacing w:after="0"/>
              <w:jc w:val="center"/>
              <w:rPr>
                <w:rFonts w:ascii="Calibri,Bold" w:hAnsi="Calibri,Bold" w:cs="Calibri,Bold"/>
                <w:b/>
                <w:bCs/>
                <w:color w:val="000000"/>
                <w:sz w:val="18"/>
                <w:szCs w:val="18"/>
              </w:rPr>
            </w:pPr>
            <w:r>
              <w:rPr>
                <w:rFonts w:ascii="Calibri,Bold" w:hAnsi="Calibri,Bold" w:cs="Calibri,Bold"/>
                <w:b/>
                <w:bCs/>
                <w:color w:val="000000"/>
                <w:sz w:val="18"/>
                <w:szCs w:val="18"/>
              </w:rPr>
              <w:t>Frutteto</w:t>
            </w:r>
            <w:r w:rsidRPr="009909F5">
              <w:rPr>
                <w:rFonts w:ascii="Calibri,Bold" w:hAnsi="Calibri,Bold" w:cs="Calibri,Bold"/>
                <w:b/>
                <w:bCs/>
                <w:color w:val="000000"/>
                <w:sz w:val="18"/>
                <w:szCs w:val="18"/>
              </w:rPr>
              <w:t xml:space="preserve"> </w:t>
            </w:r>
            <w:r>
              <w:rPr>
                <w:rFonts w:ascii="Calibri,Bold" w:hAnsi="Calibri,Bold" w:cs="Calibri,Bold"/>
                <w:b/>
                <w:bCs/>
                <w:color w:val="000000"/>
                <w:sz w:val="18"/>
                <w:szCs w:val="18"/>
              </w:rPr>
              <w:t>s</w:t>
            </w:r>
            <w:r w:rsidRPr="009909F5">
              <w:rPr>
                <w:rFonts w:ascii="Calibri,Bold" w:hAnsi="Calibri,Bold" w:cs="Calibri,Bold"/>
                <w:b/>
                <w:bCs/>
                <w:color w:val="000000"/>
                <w:sz w:val="18"/>
                <w:szCs w:val="18"/>
              </w:rPr>
              <w:t>pecializzat</w:t>
            </w:r>
            <w:r>
              <w:rPr>
                <w:rFonts w:ascii="Calibri,Bold" w:hAnsi="Calibri,Bold" w:cs="Calibri,Bold"/>
                <w:b/>
                <w:bCs/>
                <w:color w:val="000000"/>
                <w:sz w:val="18"/>
                <w:szCs w:val="18"/>
              </w:rPr>
              <w:t>o</w:t>
            </w:r>
          </w:p>
        </w:tc>
        <w:tc>
          <w:tcPr>
            <w:tcW w:w="1034" w:type="pct"/>
            <w:vAlign w:val="center"/>
          </w:tcPr>
          <w:p w14:paraId="7A59F4C2"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261</w:t>
            </w:r>
          </w:p>
        </w:tc>
        <w:tc>
          <w:tcPr>
            <w:tcW w:w="1034" w:type="pct"/>
            <w:vAlign w:val="center"/>
          </w:tcPr>
          <w:p w14:paraId="680FB34E"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232</w:t>
            </w:r>
          </w:p>
        </w:tc>
        <w:tc>
          <w:tcPr>
            <w:tcW w:w="1035" w:type="pct"/>
            <w:vAlign w:val="center"/>
          </w:tcPr>
          <w:p w14:paraId="3D5EA8DA"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131</w:t>
            </w:r>
          </w:p>
        </w:tc>
      </w:tr>
      <w:tr w:rsidR="00565FE3" w:rsidRPr="009909F5" w14:paraId="394E46A7" w14:textId="77777777" w:rsidTr="00C73FF8">
        <w:tc>
          <w:tcPr>
            <w:tcW w:w="1897" w:type="pct"/>
          </w:tcPr>
          <w:p w14:paraId="26C077A8" w14:textId="77777777" w:rsidR="00565FE3" w:rsidRDefault="00565FE3" w:rsidP="00C73FF8">
            <w:pPr>
              <w:autoSpaceDE w:val="0"/>
              <w:autoSpaceDN w:val="0"/>
              <w:adjustRightInd w:val="0"/>
              <w:spacing w:after="0"/>
              <w:jc w:val="center"/>
              <w:rPr>
                <w:rFonts w:ascii="Calibri,Bold" w:hAnsi="Calibri,Bold" w:cs="Calibri,Bold"/>
                <w:b/>
                <w:bCs/>
                <w:color w:val="000000"/>
                <w:sz w:val="18"/>
                <w:szCs w:val="18"/>
              </w:rPr>
            </w:pPr>
            <w:r>
              <w:rPr>
                <w:rFonts w:ascii="Calibri,Bold" w:hAnsi="Calibri,Bold" w:cs="Calibri,Bold"/>
                <w:b/>
                <w:bCs/>
                <w:color w:val="000000"/>
                <w:sz w:val="18"/>
                <w:szCs w:val="18"/>
              </w:rPr>
              <w:t>Oliveto</w:t>
            </w:r>
          </w:p>
        </w:tc>
        <w:tc>
          <w:tcPr>
            <w:tcW w:w="1034" w:type="pct"/>
            <w:vAlign w:val="center"/>
          </w:tcPr>
          <w:p w14:paraId="40BB39A1"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261</w:t>
            </w:r>
          </w:p>
        </w:tc>
        <w:tc>
          <w:tcPr>
            <w:tcW w:w="1034" w:type="pct"/>
            <w:vAlign w:val="center"/>
          </w:tcPr>
          <w:p w14:paraId="699EA7E8"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232</w:t>
            </w:r>
          </w:p>
        </w:tc>
        <w:tc>
          <w:tcPr>
            <w:tcW w:w="1035" w:type="pct"/>
            <w:vAlign w:val="center"/>
          </w:tcPr>
          <w:p w14:paraId="069C67FF"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131</w:t>
            </w:r>
          </w:p>
        </w:tc>
      </w:tr>
      <w:tr w:rsidR="00565FE3" w:rsidRPr="009909F5" w14:paraId="12FF9BEA" w14:textId="77777777" w:rsidTr="00C73FF8">
        <w:tc>
          <w:tcPr>
            <w:tcW w:w="1897" w:type="pct"/>
          </w:tcPr>
          <w:p w14:paraId="0AF9442C" w14:textId="77777777" w:rsidR="00565FE3" w:rsidRDefault="00565FE3" w:rsidP="00C73FF8">
            <w:pPr>
              <w:autoSpaceDE w:val="0"/>
              <w:autoSpaceDN w:val="0"/>
              <w:adjustRightInd w:val="0"/>
              <w:spacing w:after="0"/>
              <w:jc w:val="center"/>
              <w:rPr>
                <w:rFonts w:ascii="Calibri,Bold" w:hAnsi="Calibri,Bold" w:cs="Calibri,Bold"/>
                <w:b/>
                <w:bCs/>
                <w:color w:val="000000"/>
                <w:sz w:val="18"/>
                <w:szCs w:val="18"/>
              </w:rPr>
            </w:pPr>
            <w:r>
              <w:rPr>
                <w:rFonts w:ascii="Calibri,Bold" w:hAnsi="Calibri,Bold" w:cs="Calibri,Bold"/>
                <w:b/>
                <w:bCs/>
                <w:color w:val="000000"/>
                <w:sz w:val="18"/>
                <w:szCs w:val="18"/>
              </w:rPr>
              <w:t>Castagneto</w:t>
            </w:r>
          </w:p>
        </w:tc>
        <w:tc>
          <w:tcPr>
            <w:tcW w:w="1034" w:type="pct"/>
            <w:vAlign w:val="center"/>
          </w:tcPr>
          <w:p w14:paraId="17B8F4C0"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261</w:t>
            </w:r>
          </w:p>
        </w:tc>
        <w:tc>
          <w:tcPr>
            <w:tcW w:w="1034" w:type="pct"/>
            <w:vAlign w:val="center"/>
          </w:tcPr>
          <w:p w14:paraId="2D921609"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232</w:t>
            </w:r>
          </w:p>
        </w:tc>
        <w:tc>
          <w:tcPr>
            <w:tcW w:w="1035" w:type="pct"/>
            <w:vAlign w:val="center"/>
          </w:tcPr>
          <w:p w14:paraId="58641828" w14:textId="77777777" w:rsidR="00565FE3" w:rsidRPr="009909F5" w:rsidRDefault="00565FE3" w:rsidP="00C73FF8">
            <w:pPr>
              <w:autoSpaceDE w:val="0"/>
              <w:autoSpaceDN w:val="0"/>
              <w:adjustRightInd w:val="0"/>
              <w:spacing w:after="0"/>
              <w:jc w:val="center"/>
              <w:rPr>
                <w:rFonts w:ascii="Calibri,Bold" w:hAnsi="Calibri,Bold" w:cs="Calibri,Bold"/>
                <w:color w:val="000000"/>
                <w:sz w:val="18"/>
                <w:szCs w:val="18"/>
              </w:rPr>
            </w:pPr>
            <w:r w:rsidRPr="009909F5">
              <w:rPr>
                <w:rFonts w:ascii="Calibri,Bold" w:hAnsi="Calibri,Bold" w:cs="Calibri,Bold"/>
                <w:color w:val="000000"/>
                <w:sz w:val="18"/>
                <w:szCs w:val="18"/>
              </w:rPr>
              <w:t>131</w:t>
            </w:r>
          </w:p>
        </w:tc>
      </w:tr>
    </w:tbl>
    <w:p w14:paraId="730D0A44" w14:textId="77777777" w:rsidR="00565FE3" w:rsidRPr="00A82810" w:rsidRDefault="00565FE3" w:rsidP="00565FE3">
      <w:pPr>
        <w:autoSpaceDE w:val="0"/>
        <w:autoSpaceDN w:val="0"/>
        <w:adjustRightInd w:val="0"/>
        <w:spacing w:after="0"/>
        <w:rPr>
          <w:rFonts w:ascii="Calibri,Bold" w:hAnsi="Calibri,Bold" w:cs="Calibri,Bold"/>
          <w:sz w:val="18"/>
          <w:szCs w:val="18"/>
        </w:rPr>
      </w:pPr>
      <w:r w:rsidRPr="00A82810">
        <w:rPr>
          <w:rFonts w:ascii="Calibri,Bold" w:hAnsi="Calibri,Bold" w:cs="Calibri,Bold"/>
          <w:b/>
          <w:bCs/>
          <w:sz w:val="18"/>
          <w:szCs w:val="18"/>
          <w:highlight w:val="green"/>
        </w:rPr>
        <w:t>*</w:t>
      </w:r>
      <w:r>
        <w:rPr>
          <w:rFonts w:ascii="Calibri,Bold" w:hAnsi="Calibri,Bold" w:cs="Calibri,Bold"/>
          <w:sz w:val="18"/>
          <w:szCs w:val="18"/>
          <w:highlight w:val="green"/>
        </w:rPr>
        <w:t xml:space="preserve"> </w:t>
      </w:r>
      <w:r w:rsidRPr="00A82810">
        <w:rPr>
          <w:rFonts w:ascii="Calibri,Bold" w:hAnsi="Calibri,Bold" w:cs="Calibri,Bold"/>
          <w:sz w:val="18"/>
          <w:szCs w:val="18"/>
          <w:highlight w:val="green"/>
        </w:rPr>
        <w:t>Eventuali massimali di superficie richiedibile a premio sono definiti a livello di bando.</w:t>
      </w:r>
    </w:p>
    <w:p w14:paraId="564FBDA0" w14:textId="77777777" w:rsidR="00565FE3" w:rsidRDefault="00565FE3" w:rsidP="00565FE3">
      <w:pPr>
        <w:spacing w:after="0"/>
      </w:pPr>
    </w:p>
    <w:bookmarkEnd w:id="72"/>
    <w:p w14:paraId="4C2A84C2" w14:textId="77777777" w:rsidR="00565FE3" w:rsidRPr="00170820" w:rsidRDefault="00565FE3" w:rsidP="00565FE3">
      <w:pPr>
        <w:pStyle w:val="Titolo3"/>
        <w:rPr>
          <w:i/>
          <w:iCs/>
          <w:color w:val="365F91" w:themeColor="accent1" w:themeShade="BF"/>
          <w:sz w:val="22"/>
          <w:szCs w:val="22"/>
        </w:rPr>
      </w:pPr>
      <w:r w:rsidRPr="00170820">
        <w:rPr>
          <w:i/>
          <w:iCs/>
          <w:color w:val="365F91" w:themeColor="accent1" w:themeShade="BF"/>
          <w:sz w:val="22"/>
          <w:szCs w:val="22"/>
        </w:rPr>
        <w:t xml:space="preserve">Degressività </w:t>
      </w:r>
    </w:p>
    <w:tbl>
      <w:tblPr>
        <w:tblStyle w:val="Grigliatabella"/>
        <w:tblW w:w="6658" w:type="dxa"/>
        <w:tblLayout w:type="fixed"/>
        <w:tblLook w:val="04A0" w:firstRow="1" w:lastRow="0" w:firstColumn="1" w:lastColumn="0" w:noHBand="0" w:noVBand="1"/>
      </w:tblPr>
      <w:tblGrid>
        <w:gridCol w:w="4673"/>
        <w:gridCol w:w="1134"/>
        <w:gridCol w:w="851"/>
      </w:tblGrid>
      <w:tr w:rsidR="00565FE3" w:rsidRPr="00700099" w14:paraId="5B0333B9" w14:textId="77777777" w:rsidTr="00C73FF8">
        <w:trPr>
          <w:trHeight w:val="293"/>
        </w:trPr>
        <w:tc>
          <w:tcPr>
            <w:tcW w:w="4673" w:type="dxa"/>
            <w:vMerge w:val="restart"/>
            <w:shd w:val="clear" w:color="auto" w:fill="008E40"/>
            <w:vAlign w:val="center"/>
          </w:tcPr>
          <w:p w14:paraId="1633D3F5"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Degressività </w:t>
            </w:r>
          </w:p>
        </w:tc>
        <w:tc>
          <w:tcPr>
            <w:tcW w:w="1134" w:type="dxa"/>
            <w:shd w:val="clear" w:color="auto" w:fill="92D050"/>
            <w:vAlign w:val="center"/>
          </w:tcPr>
          <w:p w14:paraId="5D570A6F"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Sì   </w:t>
            </w:r>
          </w:p>
        </w:tc>
        <w:tc>
          <w:tcPr>
            <w:tcW w:w="851" w:type="dxa"/>
            <w:shd w:val="clear" w:color="auto" w:fill="auto"/>
            <w:vAlign w:val="center"/>
          </w:tcPr>
          <w:p w14:paraId="6F383982" w14:textId="77777777" w:rsidR="00565FE3" w:rsidRPr="00580518" w:rsidRDefault="00565FE3" w:rsidP="00C73FF8">
            <w:pPr>
              <w:spacing w:after="0"/>
              <w:jc w:val="center"/>
              <w:rPr>
                <w:rFonts w:cstheme="minorHAnsi"/>
              </w:rPr>
            </w:pPr>
            <w:r w:rsidRPr="00580518">
              <w:rPr>
                <w:rFonts w:ascii="Segoe UI Symbol" w:eastAsia="MS Gothic" w:hAnsi="Segoe UI Symbol" w:cs="Segoe UI Symbol"/>
              </w:rPr>
              <w:t>☒</w:t>
            </w:r>
          </w:p>
        </w:tc>
      </w:tr>
      <w:tr w:rsidR="00565FE3" w:rsidRPr="00700099" w14:paraId="721C6EF0" w14:textId="77777777" w:rsidTr="00C73FF8">
        <w:trPr>
          <w:trHeight w:val="293"/>
        </w:trPr>
        <w:tc>
          <w:tcPr>
            <w:tcW w:w="4673" w:type="dxa"/>
            <w:vMerge/>
            <w:shd w:val="clear" w:color="auto" w:fill="008E40"/>
            <w:vAlign w:val="center"/>
          </w:tcPr>
          <w:p w14:paraId="24E43805" w14:textId="77777777" w:rsidR="00565FE3" w:rsidRPr="00700099" w:rsidRDefault="00565FE3" w:rsidP="00C73FF8">
            <w:pPr>
              <w:spacing w:after="0"/>
              <w:jc w:val="center"/>
              <w:rPr>
                <w:rFonts w:cstheme="minorHAnsi"/>
                <w:b/>
                <w:bCs/>
                <w:color w:val="FFFFFF" w:themeColor="background1"/>
                <w:sz w:val="18"/>
                <w:szCs w:val="18"/>
              </w:rPr>
            </w:pPr>
          </w:p>
        </w:tc>
        <w:tc>
          <w:tcPr>
            <w:tcW w:w="1134" w:type="dxa"/>
            <w:shd w:val="clear" w:color="auto" w:fill="FF0000"/>
            <w:vAlign w:val="center"/>
          </w:tcPr>
          <w:p w14:paraId="6245DC4D" w14:textId="77777777" w:rsidR="00565FE3" w:rsidRPr="00700099" w:rsidRDefault="00565FE3"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 xml:space="preserve">No   </w:t>
            </w:r>
          </w:p>
        </w:tc>
        <w:tc>
          <w:tcPr>
            <w:tcW w:w="851" w:type="dxa"/>
            <w:shd w:val="clear" w:color="auto" w:fill="auto"/>
            <w:vAlign w:val="center"/>
          </w:tcPr>
          <w:p w14:paraId="2D215090" w14:textId="77777777" w:rsidR="00565FE3" w:rsidRPr="00580518" w:rsidRDefault="00565FE3" w:rsidP="00C73FF8">
            <w:pPr>
              <w:spacing w:after="0"/>
              <w:jc w:val="center"/>
              <w:rPr>
                <w:rFonts w:cstheme="minorHAnsi"/>
                <w:color w:val="FFFFFF" w:themeColor="background1"/>
                <w:sz w:val="18"/>
                <w:szCs w:val="18"/>
              </w:rPr>
            </w:pPr>
            <w:r w:rsidRPr="00165D22">
              <w:rPr>
                <w:rFonts w:ascii="Segoe UI Symbol" w:eastAsia="MS Gothic" w:hAnsi="Segoe UI Symbol" w:cs="Segoe UI Symbol"/>
                <w:b/>
                <w:bCs/>
                <w:sz w:val="18"/>
                <w:szCs w:val="18"/>
              </w:rPr>
              <w:t>☐</w:t>
            </w:r>
          </w:p>
        </w:tc>
      </w:tr>
    </w:tbl>
    <w:p w14:paraId="47D8EA18" w14:textId="77777777" w:rsidR="00565FE3" w:rsidRDefault="00565FE3" w:rsidP="00565FE3">
      <w:pPr>
        <w:spacing w:after="200" w:line="276" w:lineRule="auto"/>
        <w:rPr>
          <w:rFonts w:eastAsia="Calibri Light" w:cstheme="minorHAnsi"/>
          <w:b/>
          <w:bCs/>
          <w:color w:val="008000"/>
          <w:w w:val="99"/>
          <w:sz w:val="26"/>
          <w:szCs w:val="26"/>
          <w:highlight w:val="lightGray"/>
          <w:lang w:eastAsia="en-US"/>
        </w:rPr>
      </w:pPr>
    </w:p>
    <w:p w14:paraId="67996CC3" w14:textId="77777777" w:rsidR="00565FE3" w:rsidRDefault="00565FE3" w:rsidP="00565FE3">
      <w:pPr>
        <w:spacing w:after="200" w:line="276" w:lineRule="auto"/>
        <w:rPr>
          <w:rFonts w:eastAsia="Calibri Light" w:cstheme="minorHAnsi"/>
          <w:b/>
          <w:bCs/>
          <w:color w:val="008000"/>
          <w:w w:val="99"/>
          <w:sz w:val="26"/>
          <w:szCs w:val="26"/>
          <w:lang w:eastAsia="en-US"/>
        </w:rPr>
      </w:pPr>
    </w:p>
    <w:p w14:paraId="234DF76A" w14:textId="77777777" w:rsidR="00486408" w:rsidRDefault="00486408" w:rsidP="00486408">
      <w:pPr>
        <w:spacing w:after="0"/>
        <w:jc w:val="both"/>
        <w:rPr>
          <w:rFonts w:cstheme="minorHAnsi"/>
          <w:sz w:val="20"/>
          <w:szCs w:val="20"/>
          <w:highlight w:val="green"/>
        </w:rPr>
      </w:pPr>
    </w:p>
    <w:bookmarkEnd w:id="7"/>
    <w:p w14:paraId="6F1E5EE4" w14:textId="77777777" w:rsidR="00486408" w:rsidRDefault="00486408">
      <w:pPr>
        <w:spacing w:after="200" w:line="276" w:lineRule="auto"/>
        <w:rPr>
          <w:rFonts w:eastAsiaTheme="majorEastAsia" w:cstheme="minorHAnsi"/>
          <w:b/>
          <w:bCs/>
          <w:color w:val="008000"/>
          <w:sz w:val="26"/>
          <w:szCs w:val="26"/>
        </w:rPr>
      </w:pPr>
      <w:r>
        <w:rPr>
          <w:rFonts w:cstheme="minorHAnsi"/>
          <w:b/>
          <w:bCs/>
        </w:rPr>
        <w:br w:type="page"/>
      </w:r>
    </w:p>
    <w:p w14:paraId="3D44FA7F" w14:textId="5BEE6AA7" w:rsidR="006C4306" w:rsidRPr="00F243E3" w:rsidRDefault="006C4306" w:rsidP="00512F70">
      <w:pPr>
        <w:pStyle w:val="Titolo2"/>
        <w:numPr>
          <w:ilvl w:val="0"/>
          <w:numId w:val="61"/>
        </w:numPr>
        <w:rPr>
          <w:rFonts w:ascii="Calibri" w:eastAsia="Calibri" w:hAnsi="Calibri" w:cs="Calibri"/>
          <w:b/>
          <w:bCs/>
          <w:lang w:eastAsia="en-US"/>
        </w:rPr>
      </w:pPr>
      <w:bookmarkStart w:id="73" w:name="_Toc133425218"/>
      <w:bookmarkStart w:id="74" w:name="_Hlk129948001"/>
      <w:bookmarkEnd w:id="0"/>
      <w:r w:rsidRPr="00512F70">
        <w:rPr>
          <w:rFonts w:asciiTheme="minorHAnsi" w:hAnsiTheme="minorHAnsi" w:cstheme="minorHAnsi"/>
          <w:b/>
          <w:bCs/>
        </w:rPr>
        <w:t>SCHEDE STRUTTURALI</w:t>
      </w:r>
      <w:bookmarkEnd w:id="73"/>
    </w:p>
    <w:p w14:paraId="1A4AB16E" w14:textId="77777777" w:rsidR="006C4306" w:rsidRPr="00F243E3" w:rsidRDefault="006C4306" w:rsidP="006C4306">
      <w:pPr>
        <w:widowControl w:val="0"/>
        <w:autoSpaceDE w:val="0"/>
        <w:autoSpaceDN w:val="0"/>
        <w:spacing w:after="0" w:line="20" w:lineRule="exact"/>
        <w:ind w:left="464"/>
        <w:rPr>
          <w:rFonts w:ascii="Calibri" w:eastAsia="Calibri" w:hAnsi="Calibri" w:cs="Calibri"/>
          <w:sz w:val="2"/>
          <w:szCs w:val="20"/>
          <w:lang w:eastAsia="en-US"/>
        </w:rPr>
      </w:pPr>
      <w:r w:rsidRPr="00F243E3">
        <w:rPr>
          <w:rFonts w:ascii="Calibri" w:eastAsia="Calibri" w:hAnsi="Calibri" w:cs="Calibri"/>
          <w:noProof/>
          <w:sz w:val="2"/>
          <w:szCs w:val="20"/>
          <w:lang w:eastAsia="en-US"/>
        </w:rPr>
        <mc:AlternateContent>
          <mc:Choice Requires="wpg">
            <w:drawing>
              <wp:inline distT="0" distB="0" distL="0" distR="0" wp14:anchorId="587545A7" wp14:editId="25FE001F">
                <wp:extent cx="5929630" cy="6350"/>
                <wp:effectExtent l="0" t="0" r="0" b="5080"/>
                <wp:docPr id="7" name="Grup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9630" cy="6350"/>
                          <a:chOff x="0" y="0"/>
                          <a:chExt cx="9338" cy="10"/>
                        </a:xfrm>
                      </wpg:grpSpPr>
                      <wps:wsp>
                        <wps:cNvPr id="8" name="Rectangle 10"/>
                        <wps:cNvSpPr>
                          <a:spLocks noChangeArrowheads="1"/>
                        </wps:cNvSpPr>
                        <wps:spPr bwMode="auto">
                          <a:xfrm>
                            <a:off x="0" y="0"/>
                            <a:ext cx="93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oel="http://schemas.microsoft.com/office/2019/extlst" xmlns:w16du="http://schemas.microsoft.com/office/word/2023/wordml/word16du" xmlns:w16sdtdh="http://schemas.microsoft.com/office/word/2020/wordml/sdtdatahash">
            <w:pict>
              <v:group w14:anchorId="707739CC" id="Gruppo 7" o:spid="_x0000_s1026" style="width:466.9pt;height:.5pt;mso-position-horizontal-relative:char;mso-position-vertical-relative:line" coordsize="93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">
                <v:rect id="Rectangle 10" o:spid="_x0000_s1027" style="position:absolute;width:93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3E8593E4" w14:textId="5396B88F" w:rsidR="006C4306" w:rsidRPr="00830889" w:rsidRDefault="006C4306" w:rsidP="006C4306">
      <w:pPr>
        <w:pStyle w:val="Titolo2"/>
        <w:rPr>
          <w:rFonts w:asciiTheme="minorHAnsi" w:hAnsiTheme="minorHAnsi" w:cstheme="minorHAnsi"/>
          <w:b/>
          <w:bCs/>
        </w:rPr>
      </w:pPr>
      <w:bookmarkStart w:id="75" w:name="_Toc133425219"/>
      <w:r w:rsidRPr="00830889">
        <w:rPr>
          <w:rFonts w:asciiTheme="minorHAnsi" w:hAnsiTheme="minorHAnsi" w:cstheme="minorHAnsi"/>
          <w:b/>
          <w:bCs/>
        </w:rPr>
        <w:t>ELEMENTI COMUNI A PI</w:t>
      </w:r>
      <w:r w:rsidR="005220FC">
        <w:rPr>
          <w:rFonts w:asciiTheme="minorHAnsi" w:hAnsiTheme="minorHAnsi" w:cstheme="minorHAnsi"/>
          <w:b/>
          <w:bCs/>
        </w:rPr>
        <w:t>Ù</w:t>
      </w:r>
      <w:r w:rsidRPr="00830889">
        <w:rPr>
          <w:rFonts w:asciiTheme="minorHAnsi" w:hAnsiTheme="minorHAnsi" w:cstheme="minorHAnsi"/>
          <w:b/>
          <w:bCs/>
        </w:rPr>
        <w:t xml:space="preserve"> INTERVENTI</w:t>
      </w:r>
      <w:bookmarkEnd w:id="75"/>
    </w:p>
    <w:p w14:paraId="25875DE2" w14:textId="77777777" w:rsidR="006C4306" w:rsidRPr="00830889" w:rsidRDefault="006C4306" w:rsidP="006C4306">
      <w:pPr>
        <w:pStyle w:val="Titolo3"/>
        <w:rPr>
          <w:i/>
          <w:iCs/>
          <w:color w:val="365F91" w:themeColor="accent1" w:themeShade="BF"/>
          <w:sz w:val="22"/>
          <w:szCs w:val="22"/>
        </w:rPr>
      </w:pPr>
      <w:r w:rsidRPr="00830889">
        <w:rPr>
          <w:i/>
          <w:iCs/>
          <w:color w:val="365F91" w:themeColor="accent1" w:themeShade="BF"/>
          <w:sz w:val="22"/>
          <w:szCs w:val="22"/>
        </w:rPr>
        <w:t xml:space="preserve">Premessa </w:t>
      </w:r>
    </w:p>
    <w:p w14:paraId="55296897" w14:textId="77777777" w:rsidR="006C4306" w:rsidRPr="00830889" w:rsidRDefault="006C4306" w:rsidP="006C4306">
      <w:pPr>
        <w:widowControl w:val="0"/>
        <w:autoSpaceDE w:val="0"/>
        <w:autoSpaceDN w:val="0"/>
        <w:spacing w:before="41"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Gli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interventi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strutturali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dello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sviluppo</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rurale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nell’ambito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PSP</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sottostanno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seguenti</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elementi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comuni.</w:t>
      </w:r>
    </w:p>
    <w:p w14:paraId="309E3941" w14:textId="77777777" w:rsidR="006C4306" w:rsidRPr="00830889" w:rsidRDefault="006C4306" w:rsidP="006C4306">
      <w:pPr>
        <w:widowControl w:val="0"/>
        <w:autoSpaceDE w:val="0"/>
        <w:autoSpaceDN w:val="0"/>
        <w:spacing w:after="0"/>
        <w:jc w:val="both"/>
        <w:rPr>
          <w:rFonts w:ascii="Calibri" w:eastAsia="Calibri" w:hAnsi="Calibri" w:cs="Calibri"/>
          <w:sz w:val="20"/>
          <w:szCs w:val="20"/>
          <w:lang w:eastAsia="en-US"/>
        </w:rPr>
      </w:pPr>
    </w:p>
    <w:p w14:paraId="410748A2"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Definizione di area rurale e applicabilit</w:t>
      </w:r>
      <w:r>
        <w:rPr>
          <w:i/>
          <w:iCs/>
          <w:color w:val="365F91" w:themeColor="accent1" w:themeShade="BF"/>
          <w:sz w:val="22"/>
          <w:szCs w:val="22"/>
        </w:rPr>
        <w:t>à</w:t>
      </w:r>
    </w:p>
    <w:p w14:paraId="4F7A3668" w14:textId="77777777" w:rsidR="006C4306" w:rsidRPr="00830889" w:rsidRDefault="006C4306" w:rsidP="006C4306">
      <w:pPr>
        <w:widowControl w:val="0"/>
        <w:autoSpaceDE w:val="0"/>
        <w:autoSpaceDN w:val="0"/>
        <w:spacing w:before="40"/>
        <w:ind w:right="941"/>
        <w:jc w:val="both"/>
        <w:rPr>
          <w:rFonts w:ascii="Calibri" w:eastAsia="Calibri" w:hAnsi="Calibri" w:cs="Calibri"/>
          <w:sz w:val="20"/>
          <w:szCs w:val="20"/>
          <w:lang w:eastAsia="en-US"/>
        </w:rPr>
      </w:pPr>
      <w:r w:rsidRPr="00830889">
        <w:rPr>
          <w:rFonts w:ascii="Calibri" w:eastAsia="Calibri" w:hAnsi="Calibri" w:cs="Calibri"/>
          <w:sz w:val="20"/>
          <w:szCs w:val="20"/>
          <w:lang w:eastAsia="en-US"/>
        </w:rPr>
        <w:t xml:space="preserve">A livello nazionale è adottata la definizione delle aree rurali, già in essere nella programmazione della politica </w:t>
      </w:r>
      <w:r>
        <w:rPr>
          <w:rFonts w:ascii="Calibri" w:eastAsia="Calibri" w:hAnsi="Calibri" w:cs="Calibri"/>
          <w:sz w:val="20"/>
          <w:szCs w:val="20"/>
          <w:lang w:eastAsia="en-US"/>
        </w:rPr>
        <w:t>di s</w:t>
      </w:r>
      <w:r w:rsidRPr="00830889">
        <w:rPr>
          <w:rFonts w:ascii="Calibri" w:eastAsia="Calibri" w:hAnsi="Calibri" w:cs="Calibri"/>
          <w:sz w:val="20"/>
          <w:szCs w:val="20"/>
          <w:lang w:eastAsia="en-US"/>
        </w:rPr>
        <w:t>viluppo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rurale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2014-2022 (Allegato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2), che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classifica 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comuni italiani in 4</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aree:</w:t>
      </w:r>
    </w:p>
    <w:p w14:paraId="1E861F88" w14:textId="77777777" w:rsidR="006C4306" w:rsidRPr="00830889" w:rsidRDefault="006C4306" w:rsidP="006C4306">
      <w:pPr>
        <w:widowControl w:val="0"/>
        <w:numPr>
          <w:ilvl w:val="1"/>
          <w:numId w:val="69"/>
        </w:numPr>
        <w:tabs>
          <w:tab w:val="left" w:pos="1202"/>
        </w:tabs>
        <w:autoSpaceDE w:val="0"/>
        <w:autoSpaceDN w:val="0"/>
        <w:spacing w:after="0"/>
        <w:ind w:right="465"/>
        <w:jc w:val="both"/>
        <w:rPr>
          <w:rFonts w:ascii="Calibri" w:eastAsia="Calibri" w:hAnsi="Calibri" w:cs="Calibri"/>
          <w:sz w:val="20"/>
          <w:lang w:eastAsia="en-US"/>
        </w:rPr>
      </w:pPr>
      <w:r w:rsidRPr="00830889">
        <w:rPr>
          <w:rFonts w:ascii="Calibri" w:eastAsia="Calibri" w:hAnsi="Calibri" w:cs="Calibri"/>
          <w:sz w:val="20"/>
          <w:lang w:eastAsia="en-US"/>
        </w:rPr>
        <w:t>Aree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urbane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periurbane: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includono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capoluoghi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provincia</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che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sono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urbani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in</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senso</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stretto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gruppi</w:t>
      </w:r>
      <w:r w:rsidRPr="00830889">
        <w:rPr>
          <w:rFonts w:ascii="Calibri" w:eastAsia="Calibri" w:hAnsi="Calibri" w:cs="Calibri"/>
          <w:spacing w:val="-4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comuni con</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una popolazione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rurale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inferiore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al</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15%</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della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popolazione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totale;</w:t>
      </w:r>
    </w:p>
    <w:p w14:paraId="1A745F87" w14:textId="77777777" w:rsidR="006C4306" w:rsidRPr="00830889" w:rsidRDefault="006C4306" w:rsidP="006C4306">
      <w:pPr>
        <w:widowControl w:val="0"/>
        <w:numPr>
          <w:ilvl w:val="1"/>
          <w:numId w:val="69"/>
        </w:numPr>
        <w:tabs>
          <w:tab w:val="left" w:pos="1202"/>
        </w:tabs>
        <w:autoSpaceDE w:val="0"/>
        <w:autoSpaceDN w:val="0"/>
        <w:spacing w:before="2" w:after="0"/>
        <w:ind w:right="443"/>
        <w:jc w:val="both"/>
        <w:rPr>
          <w:rFonts w:ascii="Calibri" w:eastAsia="Calibri" w:hAnsi="Calibri" w:cs="Calibri"/>
          <w:sz w:val="20"/>
          <w:lang w:eastAsia="en-US"/>
        </w:rPr>
      </w:pPr>
      <w:r w:rsidRPr="00830889">
        <w:rPr>
          <w:rFonts w:ascii="Calibri" w:eastAsia="Calibri" w:hAnsi="Calibri" w:cs="Calibri"/>
          <w:sz w:val="20"/>
          <w:lang w:eastAsia="en-US"/>
        </w:rPr>
        <w:t>Aree rurali ad agricoltura intensiva: includono i comuni rurali collocati in prevalenza nelle aree di pianura</w:t>
      </w:r>
      <w:r w:rsidRPr="00830889">
        <w:rPr>
          <w:rFonts w:ascii="Calibri" w:eastAsia="Calibri" w:hAnsi="Calibri" w:cs="Calibri"/>
          <w:spacing w:val="-44"/>
          <w:sz w:val="20"/>
          <w:lang w:eastAsia="en-US"/>
        </w:rPr>
        <w:t xml:space="preserve"> </w:t>
      </w:r>
      <w:r w:rsidRPr="00830889">
        <w:rPr>
          <w:rFonts w:ascii="Calibri" w:eastAsia="Calibri" w:hAnsi="Calibri" w:cs="Calibri"/>
          <w:sz w:val="20"/>
          <w:lang w:eastAsia="en-US"/>
        </w:rPr>
        <w:t>del paese, dove, sebbene in alcuni casi la densità media sia elevata, la superficie agricola e forestale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appare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sempre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avere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un peso rilevante;</w:t>
      </w:r>
    </w:p>
    <w:p w14:paraId="7D817D94" w14:textId="77777777" w:rsidR="006C4306" w:rsidRPr="00830889" w:rsidRDefault="006C4306" w:rsidP="006C4306">
      <w:pPr>
        <w:widowControl w:val="0"/>
        <w:numPr>
          <w:ilvl w:val="1"/>
          <w:numId w:val="69"/>
        </w:numPr>
        <w:tabs>
          <w:tab w:val="left" w:pos="1201"/>
          <w:tab w:val="left" w:pos="1202"/>
        </w:tabs>
        <w:autoSpaceDE w:val="0"/>
        <w:autoSpaceDN w:val="0"/>
        <w:spacing w:after="0"/>
        <w:ind w:hanging="361"/>
        <w:jc w:val="both"/>
        <w:rPr>
          <w:rFonts w:ascii="Calibri" w:eastAsia="Calibri" w:hAnsi="Calibri" w:cs="Calibri"/>
          <w:sz w:val="20"/>
          <w:lang w:eastAsia="en-US"/>
        </w:rPr>
      </w:pPr>
      <w:r w:rsidRPr="00830889">
        <w:rPr>
          <w:rFonts w:ascii="Calibri" w:eastAsia="Calibri" w:hAnsi="Calibri" w:cs="Calibri"/>
          <w:sz w:val="20"/>
          <w:lang w:eastAsia="en-US"/>
        </w:rPr>
        <w:t>Aree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rurali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intermedie: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includono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comuni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rurali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collina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montagna</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più</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alta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densità</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popolazione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e</w:t>
      </w:r>
    </w:p>
    <w:p w14:paraId="6BBB982A" w14:textId="77777777" w:rsidR="006C4306" w:rsidRPr="00830889" w:rsidRDefault="006C4306" w:rsidP="006C4306">
      <w:pPr>
        <w:widowControl w:val="0"/>
        <w:autoSpaceDE w:val="0"/>
        <w:autoSpaceDN w:val="0"/>
        <w:spacing w:after="0" w:line="243" w:lineRule="exact"/>
        <w:ind w:left="493" w:firstLine="708"/>
        <w:jc w:val="both"/>
        <w:rPr>
          <w:rFonts w:ascii="Calibri" w:eastAsia="Calibri" w:hAnsi="Calibri" w:cs="Calibri"/>
          <w:sz w:val="20"/>
          <w:szCs w:val="20"/>
          <w:lang w:eastAsia="en-US"/>
        </w:rPr>
      </w:pPr>
      <w:r w:rsidRPr="00830889">
        <w:rPr>
          <w:rFonts w:ascii="Calibri" w:eastAsia="Calibri" w:hAnsi="Calibri" w:cs="Calibri"/>
          <w:sz w:val="20"/>
          <w:szCs w:val="20"/>
          <w:lang w:eastAsia="en-US"/>
        </w:rPr>
        <w:t>sede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uno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sviluppo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intermedio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con</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stabili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relazioni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con</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altri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settori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dell’economia;</w:t>
      </w:r>
    </w:p>
    <w:p w14:paraId="16C977C6" w14:textId="77777777" w:rsidR="006C4306" w:rsidRPr="00830889" w:rsidRDefault="006C4306" w:rsidP="006C4306">
      <w:pPr>
        <w:widowControl w:val="0"/>
        <w:numPr>
          <w:ilvl w:val="1"/>
          <w:numId w:val="69"/>
        </w:numPr>
        <w:tabs>
          <w:tab w:val="left" w:pos="1202"/>
        </w:tabs>
        <w:autoSpaceDE w:val="0"/>
        <w:autoSpaceDN w:val="0"/>
        <w:spacing w:after="0"/>
        <w:ind w:right="810"/>
        <w:jc w:val="both"/>
        <w:rPr>
          <w:rFonts w:ascii="Calibri" w:eastAsia="Calibri" w:hAnsi="Calibri" w:cs="Calibri"/>
          <w:sz w:val="20"/>
          <w:lang w:eastAsia="en-US"/>
        </w:rPr>
      </w:pPr>
      <w:r w:rsidRPr="00830889">
        <w:rPr>
          <w:rFonts w:ascii="Calibri" w:eastAsia="Calibri" w:hAnsi="Calibri" w:cs="Calibri"/>
          <w:sz w:val="20"/>
          <w:lang w:eastAsia="en-US"/>
        </w:rPr>
        <w:t>Aree rurali con problemi di sviluppo: includono i comuni rurali di collina meridionale e quelli rurali di</w:t>
      </w:r>
      <w:r w:rsidRPr="00830889">
        <w:rPr>
          <w:rFonts w:ascii="Calibri" w:eastAsia="Calibri" w:hAnsi="Calibri" w:cs="Calibri"/>
          <w:spacing w:val="-43"/>
          <w:sz w:val="20"/>
          <w:lang w:eastAsia="en-US"/>
        </w:rPr>
        <w:t xml:space="preserve"> </w:t>
      </w:r>
      <w:r w:rsidRPr="00830889">
        <w:rPr>
          <w:rFonts w:ascii="Calibri" w:eastAsia="Calibri" w:hAnsi="Calibri" w:cs="Calibri"/>
          <w:sz w:val="20"/>
          <w:lang w:eastAsia="en-US"/>
        </w:rPr>
        <w:t>montagna</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a più bassa</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densità</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 popolazione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in tutte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le regioni.</w:t>
      </w:r>
    </w:p>
    <w:p w14:paraId="4A04ABCA" w14:textId="77777777" w:rsidR="006C4306" w:rsidRPr="00830889" w:rsidRDefault="006C4306" w:rsidP="006C4306">
      <w:pPr>
        <w:widowControl w:val="0"/>
        <w:autoSpaceDE w:val="0"/>
        <w:autoSpaceDN w:val="0"/>
        <w:spacing w:before="42"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La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classificazione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è</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utilizzata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fini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dell’adozione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specifiche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priorità</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territoriali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nella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selezione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operazioni.</w:t>
      </w:r>
    </w:p>
    <w:p w14:paraId="303F3B73" w14:textId="77777777" w:rsidR="006C4306" w:rsidRPr="00830889" w:rsidRDefault="006C4306" w:rsidP="006C4306">
      <w:pPr>
        <w:widowControl w:val="0"/>
        <w:autoSpaceDE w:val="0"/>
        <w:autoSpaceDN w:val="0"/>
        <w:spacing w:after="240"/>
        <w:jc w:val="both"/>
        <w:rPr>
          <w:rFonts w:ascii="Calibri" w:eastAsia="Calibri" w:hAnsi="Calibri" w:cs="Calibri"/>
          <w:sz w:val="20"/>
          <w:szCs w:val="20"/>
          <w:lang w:eastAsia="en-US"/>
        </w:rPr>
      </w:pPr>
      <w:r w:rsidRPr="00830889">
        <w:rPr>
          <w:rFonts w:ascii="Calibri" w:eastAsia="Calibri" w:hAnsi="Calibri" w:cs="Calibri"/>
          <w:sz w:val="20"/>
          <w:szCs w:val="20"/>
          <w:lang w:eastAsia="en-US"/>
        </w:rPr>
        <w:t>Per</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la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classificazione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territori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in</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aree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svantaggiate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montagna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fa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riferimento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all’allegato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2</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“Zonizzazione”.</w:t>
      </w:r>
    </w:p>
    <w:p w14:paraId="04D8872B"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 xml:space="preserve">Ammissibilità delle spese </w:t>
      </w:r>
    </w:p>
    <w:p w14:paraId="01C62EAD" w14:textId="77777777" w:rsidR="006C4306" w:rsidRPr="00830889" w:rsidRDefault="006C4306" w:rsidP="006C4306">
      <w:pPr>
        <w:widowControl w:val="0"/>
        <w:autoSpaceDE w:val="0"/>
        <w:autoSpaceDN w:val="0"/>
        <w:spacing w:before="41" w:after="0"/>
        <w:ind w:right="369"/>
        <w:jc w:val="both"/>
        <w:rPr>
          <w:rFonts w:ascii="Calibri" w:eastAsia="Calibri" w:hAnsi="Calibri" w:cs="Calibri"/>
          <w:sz w:val="20"/>
          <w:szCs w:val="20"/>
          <w:lang w:eastAsia="en-US"/>
        </w:rPr>
      </w:pPr>
      <w:r w:rsidRPr="00830889">
        <w:rPr>
          <w:rFonts w:ascii="Calibri" w:eastAsia="Calibri" w:hAnsi="Calibri" w:cs="Calibri"/>
          <w:spacing w:val="-1"/>
          <w:sz w:val="20"/>
          <w:szCs w:val="20"/>
          <w:lang w:eastAsia="en-US"/>
        </w:rPr>
        <w:t>In</w:t>
      </w:r>
      <w:r w:rsidRPr="00830889">
        <w:rPr>
          <w:rFonts w:ascii="Calibri" w:eastAsia="Calibri" w:hAnsi="Calibri" w:cs="Calibri"/>
          <w:spacing w:val="-11"/>
          <w:sz w:val="20"/>
          <w:szCs w:val="20"/>
          <w:lang w:eastAsia="en-US"/>
        </w:rPr>
        <w:t xml:space="preserve"> </w:t>
      </w:r>
      <w:r w:rsidRPr="00830889">
        <w:rPr>
          <w:rFonts w:ascii="Calibri" w:eastAsia="Calibri" w:hAnsi="Calibri" w:cs="Calibri"/>
          <w:spacing w:val="-1"/>
          <w:sz w:val="20"/>
          <w:szCs w:val="20"/>
          <w:lang w:eastAsia="en-US"/>
        </w:rPr>
        <w:t>merito</w:t>
      </w:r>
      <w:r w:rsidRPr="00830889">
        <w:rPr>
          <w:rFonts w:ascii="Calibri" w:eastAsia="Calibri" w:hAnsi="Calibri" w:cs="Calibri"/>
          <w:spacing w:val="-10"/>
          <w:sz w:val="20"/>
          <w:szCs w:val="20"/>
          <w:lang w:eastAsia="en-US"/>
        </w:rPr>
        <w:t xml:space="preserve"> </w:t>
      </w:r>
      <w:r w:rsidRPr="00830889">
        <w:rPr>
          <w:rFonts w:ascii="Calibri" w:eastAsia="Calibri" w:hAnsi="Calibri" w:cs="Calibri"/>
          <w:sz w:val="20"/>
          <w:szCs w:val="20"/>
          <w:lang w:eastAsia="en-US"/>
        </w:rPr>
        <w:t>all’ammissibilità</w:t>
      </w:r>
      <w:r w:rsidRPr="00830889">
        <w:rPr>
          <w:rFonts w:ascii="Calibri" w:eastAsia="Calibri" w:hAnsi="Calibri" w:cs="Calibri"/>
          <w:spacing w:val="-10"/>
          <w:sz w:val="20"/>
          <w:szCs w:val="20"/>
          <w:lang w:eastAsia="en-US"/>
        </w:rPr>
        <w:t xml:space="preserve"> </w:t>
      </w:r>
      <w:r w:rsidRPr="00830889">
        <w:rPr>
          <w:rFonts w:ascii="Calibri" w:eastAsia="Calibri" w:hAnsi="Calibri" w:cs="Calibri"/>
          <w:sz w:val="20"/>
          <w:szCs w:val="20"/>
          <w:lang w:eastAsia="en-US"/>
        </w:rPr>
        <w:t>delle</w:t>
      </w:r>
      <w:r w:rsidRPr="00830889">
        <w:rPr>
          <w:rFonts w:ascii="Calibri" w:eastAsia="Calibri" w:hAnsi="Calibri" w:cs="Calibri"/>
          <w:spacing w:val="-9"/>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12"/>
          <w:sz w:val="20"/>
          <w:szCs w:val="20"/>
          <w:lang w:eastAsia="en-US"/>
        </w:rPr>
        <w:t xml:space="preserve"> </w:t>
      </w:r>
      <w:r w:rsidRPr="00830889">
        <w:rPr>
          <w:rFonts w:ascii="Calibri" w:eastAsia="Calibri" w:hAnsi="Calibri" w:cs="Calibri"/>
          <w:sz w:val="20"/>
          <w:szCs w:val="20"/>
          <w:lang w:eastAsia="en-US"/>
        </w:rPr>
        <w:t>per</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gli</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interventi</w:t>
      </w:r>
      <w:r w:rsidRPr="00830889">
        <w:rPr>
          <w:rFonts w:ascii="Calibri" w:eastAsia="Calibri" w:hAnsi="Calibri" w:cs="Calibri"/>
          <w:spacing w:val="-10"/>
          <w:sz w:val="20"/>
          <w:szCs w:val="20"/>
          <w:lang w:eastAsia="en-US"/>
        </w:rPr>
        <w:t xml:space="preserve"> </w:t>
      </w:r>
      <w:r w:rsidRPr="00830889">
        <w:rPr>
          <w:rFonts w:ascii="Calibri" w:eastAsia="Calibri" w:hAnsi="Calibri" w:cs="Calibri"/>
          <w:sz w:val="20"/>
          <w:szCs w:val="20"/>
          <w:lang w:eastAsia="en-US"/>
        </w:rPr>
        <w:t>strutturali</w:t>
      </w:r>
      <w:r w:rsidRPr="00830889">
        <w:rPr>
          <w:rFonts w:ascii="Calibri" w:eastAsia="Calibri" w:hAnsi="Calibri" w:cs="Calibri"/>
          <w:spacing w:val="-1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cui</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agli</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art.</w:t>
      </w:r>
      <w:r w:rsidRPr="00830889">
        <w:rPr>
          <w:rFonts w:ascii="Calibri" w:eastAsia="Calibri" w:hAnsi="Calibri" w:cs="Calibri"/>
          <w:spacing w:val="-10"/>
          <w:sz w:val="20"/>
          <w:szCs w:val="20"/>
          <w:lang w:eastAsia="en-US"/>
        </w:rPr>
        <w:t xml:space="preserve"> </w:t>
      </w:r>
      <w:r w:rsidRPr="00830889">
        <w:rPr>
          <w:rFonts w:ascii="Calibri" w:eastAsia="Calibri" w:hAnsi="Calibri" w:cs="Calibri"/>
          <w:sz w:val="20"/>
          <w:szCs w:val="20"/>
          <w:lang w:eastAsia="en-US"/>
        </w:rPr>
        <w:t>73 e</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74</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del</w:t>
      </w:r>
      <w:r w:rsidRPr="00830889">
        <w:rPr>
          <w:rFonts w:ascii="Calibri" w:eastAsia="Calibri" w:hAnsi="Calibri" w:cs="Calibri"/>
          <w:spacing w:val="-11"/>
          <w:sz w:val="20"/>
          <w:szCs w:val="20"/>
          <w:lang w:eastAsia="en-US"/>
        </w:rPr>
        <w:t xml:space="preserve"> </w:t>
      </w:r>
      <w:r>
        <w:rPr>
          <w:rFonts w:ascii="Calibri" w:eastAsia="Calibri" w:hAnsi="Calibri" w:cs="Calibri"/>
          <w:sz w:val="20"/>
          <w:szCs w:val="20"/>
          <w:lang w:eastAsia="en-US"/>
        </w:rPr>
        <w:t>Reg. (UE) 2021/2115</w:t>
      </w:r>
      <w:r w:rsidRPr="00830889">
        <w:rPr>
          <w:rFonts w:ascii="Calibri" w:eastAsia="Calibri" w:hAnsi="Calibri" w:cs="Calibri"/>
          <w:spacing w:val="-12"/>
          <w:sz w:val="20"/>
          <w:szCs w:val="20"/>
          <w:lang w:eastAsia="en-US"/>
        </w:rPr>
        <w:t xml:space="preserve"> </w:t>
      </w:r>
      <w:r w:rsidRPr="00830889">
        <w:rPr>
          <w:rFonts w:ascii="Calibri" w:eastAsia="Calibri" w:hAnsi="Calibri" w:cs="Calibri"/>
          <w:sz w:val="20"/>
          <w:szCs w:val="20"/>
          <w:lang w:eastAsia="en-US"/>
        </w:rPr>
        <w:t>si</w:t>
      </w:r>
      <w:r w:rsidRPr="00830889">
        <w:rPr>
          <w:rFonts w:ascii="Calibri" w:eastAsia="Calibri" w:hAnsi="Calibri" w:cs="Calibri"/>
          <w:spacing w:val="-11"/>
          <w:sz w:val="20"/>
          <w:szCs w:val="20"/>
          <w:lang w:eastAsia="en-US"/>
        </w:rPr>
        <w:t xml:space="preserve"> </w:t>
      </w:r>
      <w:r w:rsidRPr="00830889">
        <w:rPr>
          <w:rFonts w:ascii="Calibri" w:eastAsia="Calibri" w:hAnsi="Calibri" w:cs="Calibri"/>
          <w:sz w:val="20"/>
          <w:szCs w:val="20"/>
          <w:lang w:eastAsia="en-US"/>
        </w:rPr>
        <w:t xml:space="preserve">adottano </w:t>
      </w:r>
      <w:r w:rsidRPr="00830889">
        <w:rPr>
          <w:rFonts w:ascii="Calibri" w:eastAsia="Calibri" w:hAnsi="Calibri" w:cs="Calibri"/>
          <w:spacing w:val="-43"/>
          <w:sz w:val="20"/>
          <w:szCs w:val="20"/>
          <w:lang w:eastAsia="en-US"/>
        </w:rPr>
        <w:t>i</w:t>
      </w:r>
      <w:r w:rsidRPr="00830889">
        <w:rPr>
          <w:rFonts w:ascii="Calibri" w:eastAsia="Calibri" w:hAnsi="Calibri" w:cs="Calibri"/>
          <w:sz w:val="20"/>
          <w:szCs w:val="20"/>
          <w:lang w:eastAsia="en-US"/>
        </w:rPr>
        <w:t xml:space="preserve"> </w:t>
      </w:r>
      <w:r>
        <w:rPr>
          <w:rFonts w:ascii="Calibri" w:eastAsia="Calibri" w:hAnsi="Calibri" w:cs="Calibri"/>
          <w:sz w:val="20"/>
          <w:szCs w:val="20"/>
          <w:lang w:eastAsia="en-US"/>
        </w:rPr>
        <w:t>seguenti</w:t>
      </w:r>
      <w:r w:rsidRPr="00830889">
        <w:rPr>
          <w:rFonts w:ascii="Calibri" w:eastAsia="Calibri" w:hAnsi="Calibri" w:cs="Calibri"/>
          <w:sz w:val="20"/>
          <w:szCs w:val="20"/>
          <w:lang w:eastAsia="en-US"/>
        </w:rPr>
        <w:t xml:space="preserve"> criteri</w:t>
      </w:r>
      <w:r>
        <w:rPr>
          <w:rFonts w:ascii="Calibri" w:eastAsia="Calibri" w:hAnsi="Calibri" w:cs="Calibri"/>
          <w:sz w:val="20"/>
          <w:szCs w:val="20"/>
          <w:lang w:eastAsia="en-US"/>
        </w:rPr>
        <w:t xml:space="preserve"> </w:t>
      </w:r>
      <w:r w:rsidRPr="003C0BF5">
        <w:rPr>
          <w:rFonts w:ascii="Calibri" w:eastAsia="Calibri" w:hAnsi="Calibri" w:cs="Calibri"/>
          <w:strike/>
          <w:color w:val="FF0000"/>
          <w:sz w:val="20"/>
          <w:szCs w:val="20"/>
          <w:lang w:eastAsia="en-US"/>
        </w:rPr>
        <w:t>per l’ammissibilità delle spese</w:t>
      </w:r>
      <w:r w:rsidRPr="00830889">
        <w:rPr>
          <w:rFonts w:ascii="Calibri" w:eastAsia="Calibri" w:hAnsi="Calibri" w:cs="Calibri"/>
          <w:sz w:val="20"/>
          <w:szCs w:val="20"/>
          <w:lang w:eastAsia="en-US"/>
        </w:rPr>
        <w:t xml:space="preserve">. </w:t>
      </w:r>
    </w:p>
    <w:p w14:paraId="2AF96336" w14:textId="77777777" w:rsidR="006C4306" w:rsidRPr="00830889" w:rsidRDefault="006C4306" w:rsidP="006C4306">
      <w:pPr>
        <w:widowControl w:val="0"/>
        <w:autoSpaceDE w:val="0"/>
        <w:autoSpaceDN w:val="0"/>
        <w:spacing w:before="41" w:after="0"/>
        <w:ind w:right="369"/>
        <w:jc w:val="both"/>
        <w:rPr>
          <w:rFonts w:ascii="Calibri" w:eastAsia="Calibri" w:hAnsi="Calibri" w:cs="Calibri"/>
          <w:sz w:val="20"/>
          <w:szCs w:val="20"/>
          <w:lang w:eastAsia="en-US"/>
        </w:rPr>
      </w:pPr>
      <w:r w:rsidRPr="00830889">
        <w:rPr>
          <w:rFonts w:ascii="Calibri" w:eastAsia="Calibri" w:hAnsi="Calibri" w:cs="Calibri"/>
          <w:sz w:val="20"/>
          <w:szCs w:val="20"/>
          <w:lang w:eastAsia="en-US"/>
        </w:rPr>
        <w:t>Eventuali specificità relative ai singoli interventi sono descritte nelle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rispettive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schede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 intervento.</w:t>
      </w:r>
    </w:p>
    <w:p w14:paraId="3C5FE995" w14:textId="77777777" w:rsidR="006C4306" w:rsidRPr="00830889" w:rsidRDefault="006C4306" w:rsidP="006C4306">
      <w:pPr>
        <w:widowControl w:val="0"/>
        <w:autoSpaceDE w:val="0"/>
        <w:autoSpaceDN w:val="0"/>
        <w:spacing w:after="240"/>
        <w:ind w:right="423"/>
        <w:jc w:val="both"/>
        <w:rPr>
          <w:rFonts w:ascii="Calibri" w:eastAsia="Calibri" w:hAnsi="Calibri" w:cs="Calibri"/>
          <w:sz w:val="20"/>
          <w:szCs w:val="20"/>
          <w:lang w:eastAsia="en-US"/>
        </w:rPr>
      </w:pPr>
      <w:r w:rsidRPr="00830889">
        <w:rPr>
          <w:rFonts w:ascii="Calibri" w:eastAsia="Calibri" w:hAnsi="Calibri" w:cs="Calibri"/>
          <w:sz w:val="20"/>
          <w:szCs w:val="20"/>
          <w:lang w:eastAsia="en-US"/>
        </w:rPr>
        <w:t xml:space="preserve">Inoltre, le disposizioni del presente paragrafo si applicano anche </w:t>
      </w:r>
      <w:r w:rsidRPr="00830889">
        <w:rPr>
          <w:rFonts w:ascii="Calibri" w:eastAsia="Calibri" w:hAnsi="Calibri" w:cs="Calibri"/>
          <w:strike/>
          <w:color w:val="FF0000"/>
          <w:sz w:val="20"/>
          <w:szCs w:val="20"/>
          <w:lang w:eastAsia="en-US"/>
        </w:rPr>
        <w:t>alle operazioni</w:t>
      </w:r>
      <w:r w:rsidRPr="00830889">
        <w:rPr>
          <w:rFonts w:ascii="Calibri" w:eastAsia="Calibri" w:hAnsi="Calibri" w:cs="Calibri"/>
          <w:color w:val="FF0000"/>
          <w:sz w:val="20"/>
          <w:szCs w:val="20"/>
          <w:lang w:eastAsia="en-US"/>
        </w:rPr>
        <w:t xml:space="preserve"> </w:t>
      </w:r>
      <w:r w:rsidRPr="00830889">
        <w:rPr>
          <w:rFonts w:ascii="Calibri" w:eastAsia="Calibri" w:hAnsi="Calibri" w:cs="Calibri"/>
          <w:sz w:val="20"/>
          <w:szCs w:val="20"/>
          <w:highlight w:val="green"/>
          <w:lang w:eastAsia="en-US"/>
        </w:rPr>
        <w:t>agli interventi</w:t>
      </w:r>
      <w:r w:rsidRPr="00830889">
        <w:rPr>
          <w:rFonts w:ascii="Calibri" w:eastAsia="Calibri" w:hAnsi="Calibri" w:cs="Calibri"/>
          <w:sz w:val="20"/>
          <w:szCs w:val="20"/>
          <w:lang w:eastAsia="en-US"/>
        </w:rPr>
        <w:t xml:space="preserve"> che prevedono spese di investimento,</w:t>
      </w:r>
      <w:r w:rsidRPr="00830889">
        <w:rPr>
          <w:rFonts w:ascii="Calibri" w:eastAsia="Calibri" w:hAnsi="Calibri" w:cs="Calibri"/>
          <w:spacing w:val="-43"/>
          <w:sz w:val="20"/>
          <w:szCs w:val="20"/>
          <w:lang w:eastAsia="en-US"/>
        </w:rPr>
        <w:t xml:space="preserve"> </w:t>
      </w:r>
      <w:r w:rsidRPr="00830889">
        <w:rPr>
          <w:rFonts w:ascii="Calibri" w:eastAsia="Calibri" w:hAnsi="Calibri" w:cs="Calibri"/>
          <w:sz w:val="20"/>
          <w:szCs w:val="20"/>
          <w:lang w:eastAsia="en-US"/>
        </w:rPr>
        <w:t xml:space="preserve">incluse negli interventi di cooperazione di cui all’art. 77 del </w:t>
      </w:r>
      <w:r>
        <w:rPr>
          <w:rFonts w:ascii="Calibri" w:eastAsia="Calibri" w:hAnsi="Calibri" w:cs="Calibri"/>
          <w:sz w:val="20"/>
          <w:szCs w:val="20"/>
          <w:lang w:eastAsia="en-US"/>
        </w:rPr>
        <w:t>Reg. (UE) 2021/2115</w:t>
      </w:r>
      <w:r w:rsidRPr="00830889">
        <w:rPr>
          <w:rFonts w:ascii="Calibri" w:eastAsia="Calibri" w:hAnsi="Calibri" w:cs="Calibri"/>
          <w:sz w:val="20"/>
          <w:szCs w:val="20"/>
          <w:lang w:eastAsia="en-US"/>
        </w:rPr>
        <w:t>, nel caso in cui il sostegno sia erogato</w:t>
      </w:r>
      <w:r w:rsidRPr="00830889">
        <w:rPr>
          <w:rFonts w:ascii="Calibri" w:eastAsia="Calibri" w:hAnsi="Calibri" w:cs="Calibri"/>
          <w:spacing w:val="-43"/>
          <w:sz w:val="20"/>
          <w:szCs w:val="20"/>
          <w:lang w:eastAsia="en-US"/>
        </w:rPr>
        <w:t xml:space="preserve"> </w:t>
      </w:r>
      <w:r w:rsidRPr="00830889">
        <w:rPr>
          <w:rFonts w:ascii="Calibri" w:eastAsia="Calibri" w:hAnsi="Calibri" w:cs="Calibri"/>
          <w:sz w:val="20"/>
          <w:szCs w:val="20"/>
          <w:lang w:eastAsia="en-US"/>
        </w:rPr>
        <w:t>sotto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forma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 importo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globale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ai sensi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dell’art. 77 comma 4,</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secondo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capoverso, del</w:t>
      </w:r>
      <w:r w:rsidRPr="00830889">
        <w:rPr>
          <w:rFonts w:ascii="Calibri" w:eastAsia="Calibri" w:hAnsi="Calibri" w:cs="Calibri"/>
          <w:spacing w:val="-1"/>
          <w:sz w:val="20"/>
          <w:szCs w:val="20"/>
          <w:lang w:eastAsia="en-US"/>
        </w:rPr>
        <w:t xml:space="preserve"> </w:t>
      </w:r>
      <w:r>
        <w:rPr>
          <w:rFonts w:ascii="Calibri" w:eastAsia="Calibri" w:hAnsi="Calibri" w:cs="Calibri"/>
          <w:sz w:val="20"/>
          <w:szCs w:val="20"/>
          <w:lang w:eastAsia="en-US"/>
        </w:rPr>
        <w:t>Reg. (UE) 2021/2115</w:t>
      </w:r>
      <w:r w:rsidRPr="00830889">
        <w:rPr>
          <w:rFonts w:ascii="Calibri" w:eastAsia="Calibri" w:hAnsi="Calibri" w:cs="Calibri"/>
          <w:sz w:val="20"/>
          <w:szCs w:val="20"/>
          <w:lang w:eastAsia="en-US"/>
        </w:rPr>
        <w:t>.</w:t>
      </w:r>
    </w:p>
    <w:p w14:paraId="4690D73D"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 xml:space="preserve">Principi generali </w:t>
      </w:r>
    </w:p>
    <w:p w14:paraId="3D9E1E65" w14:textId="77777777" w:rsidR="006C4306" w:rsidRPr="00830889" w:rsidRDefault="006C4306" w:rsidP="006C4306">
      <w:pPr>
        <w:widowControl w:val="0"/>
        <w:autoSpaceDE w:val="0"/>
        <w:autoSpaceDN w:val="0"/>
        <w:spacing w:before="41"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Ai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fini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dell’ammissibilità,</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devono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essere:</w:t>
      </w:r>
    </w:p>
    <w:p w14:paraId="7600DD5B" w14:textId="77777777" w:rsidR="006C4306" w:rsidRPr="00830889" w:rsidRDefault="006C4306" w:rsidP="006C4306">
      <w:pPr>
        <w:widowControl w:val="0"/>
        <w:numPr>
          <w:ilvl w:val="0"/>
          <w:numId w:val="72"/>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imputabili ad un’operazione finanziata ovvero vi deve essere una diretta relazione tra le spese sostenute, le</w:t>
      </w:r>
    </w:p>
    <w:p w14:paraId="1A38F601" w14:textId="77777777" w:rsidR="006C4306" w:rsidRPr="00830889" w:rsidRDefault="006C4306" w:rsidP="006C4306">
      <w:pPr>
        <w:widowControl w:val="0"/>
        <w:numPr>
          <w:ilvl w:val="0"/>
          <w:numId w:val="72"/>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operazioni svolte e gli obiettivi al cui raggiungimento l’intervento concorre;</w:t>
      </w:r>
    </w:p>
    <w:p w14:paraId="16424747" w14:textId="77777777" w:rsidR="006C4306" w:rsidRPr="00830889" w:rsidRDefault="006C4306" w:rsidP="006C4306">
      <w:pPr>
        <w:widowControl w:val="0"/>
        <w:numPr>
          <w:ilvl w:val="0"/>
          <w:numId w:val="72"/>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pertinenti rispetto all’operazione ammissibile e risultare conseguenza diretta dell’operazione stessa;</w:t>
      </w:r>
    </w:p>
    <w:p w14:paraId="07B52A24" w14:textId="77777777" w:rsidR="006C4306" w:rsidRPr="00830889" w:rsidRDefault="006C4306" w:rsidP="006C4306">
      <w:pPr>
        <w:widowControl w:val="0"/>
        <w:numPr>
          <w:ilvl w:val="0"/>
          <w:numId w:val="72"/>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congrue rispetto all’operazione ammissibile e comportare costi commisurati alla dimensione dell’operazione</w:t>
      </w:r>
    </w:p>
    <w:p w14:paraId="4C1E5529" w14:textId="77777777" w:rsidR="006C4306" w:rsidRPr="00830889" w:rsidRDefault="006C4306" w:rsidP="006C4306">
      <w:pPr>
        <w:widowControl w:val="0"/>
        <w:numPr>
          <w:ilvl w:val="0"/>
          <w:numId w:val="72"/>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stessa;</w:t>
      </w:r>
    </w:p>
    <w:p w14:paraId="42B5D492" w14:textId="77777777" w:rsidR="006C4306" w:rsidRPr="00830889" w:rsidRDefault="006C4306" w:rsidP="006C4306">
      <w:pPr>
        <w:widowControl w:val="0"/>
        <w:numPr>
          <w:ilvl w:val="0"/>
          <w:numId w:val="72"/>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necessarie per attuare l’operazione oggetto della sovvenzione.</w:t>
      </w:r>
    </w:p>
    <w:p w14:paraId="54A8B43D" w14:textId="77777777" w:rsidR="006C4306" w:rsidRPr="00830889" w:rsidRDefault="006C4306" w:rsidP="006C4306">
      <w:pPr>
        <w:widowControl w:val="0"/>
        <w:autoSpaceDE w:val="0"/>
        <w:autoSpaceDN w:val="0"/>
        <w:spacing w:before="41" w:after="240"/>
        <w:ind w:right="370"/>
        <w:jc w:val="both"/>
        <w:rPr>
          <w:rFonts w:ascii="Calibri" w:eastAsia="Calibri" w:hAnsi="Calibri" w:cs="Calibri"/>
          <w:sz w:val="20"/>
          <w:szCs w:val="20"/>
          <w:lang w:eastAsia="en-US"/>
        </w:rPr>
      </w:pPr>
      <w:r w:rsidRPr="00830889">
        <w:rPr>
          <w:rFonts w:ascii="Calibri" w:eastAsia="Calibri" w:hAnsi="Calibri" w:cs="Calibri"/>
          <w:sz w:val="20"/>
          <w:szCs w:val="20"/>
          <w:lang w:eastAsia="en-US"/>
        </w:rPr>
        <w: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costi,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inoltre,</w:t>
      </w:r>
      <w:r w:rsidRPr="00830889">
        <w:rPr>
          <w:rFonts w:ascii="Calibri" w:eastAsia="Calibri" w:hAnsi="Calibri" w:cs="Calibri"/>
          <w:spacing w:val="-5"/>
          <w:sz w:val="20"/>
          <w:szCs w:val="20"/>
          <w:lang w:eastAsia="en-US"/>
        </w:rPr>
        <w:t xml:space="preserve"> </w:t>
      </w:r>
      <w:r w:rsidRPr="00830889">
        <w:rPr>
          <w:rFonts w:ascii="Calibri" w:eastAsia="Calibri" w:hAnsi="Calibri" w:cs="Calibri"/>
          <w:sz w:val="20"/>
          <w:szCs w:val="20"/>
          <w:lang w:eastAsia="en-US"/>
        </w:rPr>
        <w:t>devono</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essere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ragionevoli,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giustificati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conformi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principi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sana</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gestione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finanziaria,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particolare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w:t>
      </w:r>
      <w:r w:rsidRPr="00830889">
        <w:rPr>
          <w:rFonts w:ascii="Calibri" w:eastAsia="Calibri" w:hAnsi="Calibri" w:cs="Calibri"/>
          <w:spacing w:val="-43"/>
          <w:sz w:val="20"/>
          <w:szCs w:val="20"/>
          <w:lang w:eastAsia="en-US"/>
        </w:rPr>
        <w:t xml:space="preserve"> </w:t>
      </w:r>
      <w:r w:rsidRPr="00830889">
        <w:rPr>
          <w:rFonts w:ascii="Calibri" w:eastAsia="Calibri" w:hAnsi="Calibri" w:cs="Calibri"/>
          <w:sz w:val="20"/>
          <w:szCs w:val="20"/>
          <w:lang w:eastAsia="en-US"/>
        </w:rPr>
        <w:t>termini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 economicità 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 efficienza.</w:t>
      </w:r>
    </w:p>
    <w:p w14:paraId="671761C6"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 xml:space="preserve">Principi in merito alla vigenza temporale dell’ammissibilità delle spese </w:t>
      </w:r>
    </w:p>
    <w:p w14:paraId="070ECC10" w14:textId="77777777" w:rsidR="006C4306" w:rsidRPr="00830889" w:rsidRDefault="006C4306" w:rsidP="006C4306">
      <w:pPr>
        <w:widowControl w:val="0"/>
        <w:autoSpaceDE w:val="0"/>
        <w:autoSpaceDN w:val="0"/>
        <w:spacing w:before="41"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Sono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ammissibili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al</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sostegno:</w:t>
      </w:r>
    </w:p>
    <w:p w14:paraId="5DB74133" w14:textId="77777777" w:rsidR="006C4306" w:rsidRPr="00830889" w:rsidRDefault="006C4306" w:rsidP="006C4306">
      <w:pPr>
        <w:widowControl w:val="0"/>
        <w:numPr>
          <w:ilvl w:val="0"/>
          <w:numId w:val="68"/>
        </w:numPr>
        <w:tabs>
          <w:tab w:val="left" w:pos="853"/>
          <w:tab w:val="left" w:pos="854"/>
        </w:tabs>
        <w:autoSpaceDE w:val="0"/>
        <w:autoSpaceDN w:val="0"/>
        <w:spacing w:before="42" w:after="0" w:line="243" w:lineRule="exact"/>
        <w:ind w:hanging="361"/>
        <w:jc w:val="both"/>
        <w:rPr>
          <w:rFonts w:ascii="Calibri" w:eastAsia="Calibri" w:hAnsi="Calibri" w:cs="Calibri"/>
          <w:sz w:val="20"/>
          <w:lang w:eastAsia="en-US"/>
        </w:rPr>
      </w:pPr>
      <w:r w:rsidRPr="00830889">
        <w:rPr>
          <w:rFonts w:ascii="Calibri" w:eastAsia="Calibri" w:hAnsi="Calibri" w:cs="Calibri"/>
          <w:sz w:val="20"/>
          <w:lang w:eastAsia="en-US"/>
        </w:rPr>
        <w:t>le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spese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sostenute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dai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beneficiari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dopo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la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presentazione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una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domanda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sostegno;</w:t>
      </w:r>
    </w:p>
    <w:p w14:paraId="5A4D34FE" w14:textId="77777777" w:rsidR="006C4306" w:rsidRPr="00830889" w:rsidRDefault="006C4306" w:rsidP="006C4306">
      <w:pPr>
        <w:widowControl w:val="0"/>
        <w:numPr>
          <w:ilvl w:val="0"/>
          <w:numId w:val="68"/>
        </w:numPr>
        <w:tabs>
          <w:tab w:val="left" w:pos="854"/>
        </w:tabs>
        <w:autoSpaceDE w:val="0"/>
        <w:autoSpaceDN w:val="0"/>
        <w:spacing w:after="0" w:line="243" w:lineRule="exact"/>
        <w:ind w:hanging="361"/>
        <w:jc w:val="both"/>
        <w:rPr>
          <w:rFonts w:ascii="Calibri" w:eastAsia="Calibri" w:hAnsi="Calibri" w:cs="Calibri"/>
          <w:sz w:val="20"/>
          <w:lang w:eastAsia="en-US"/>
        </w:rPr>
      </w:pPr>
      <w:r w:rsidRPr="00830889">
        <w:rPr>
          <w:rFonts w:ascii="Calibri" w:eastAsia="Calibri" w:hAnsi="Calibri" w:cs="Calibri"/>
          <w:sz w:val="20"/>
          <w:lang w:eastAsia="en-US"/>
        </w:rPr>
        <w:t>le</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spese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sostenute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prima</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della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scadenza</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dei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termini</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per</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la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realizzazione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fisica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finanziaria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dell’operazione;</w:t>
      </w:r>
    </w:p>
    <w:p w14:paraId="5EF6CA97" w14:textId="77777777" w:rsidR="006C4306" w:rsidRPr="00830889" w:rsidRDefault="006C4306" w:rsidP="006C4306">
      <w:pPr>
        <w:widowControl w:val="0"/>
        <w:numPr>
          <w:ilvl w:val="0"/>
          <w:numId w:val="68"/>
        </w:numPr>
        <w:tabs>
          <w:tab w:val="left" w:pos="853"/>
          <w:tab w:val="left" w:pos="854"/>
        </w:tabs>
        <w:autoSpaceDE w:val="0"/>
        <w:autoSpaceDN w:val="0"/>
        <w:spacing w:after="0"/>
        <w:ind w:right="384"/>
        <w:jc w:val="both"/>
        <w:rPr>
          <w:rFonts w:ascii="Calibri" w:eastAsia="Calibri" w:hAnsi="Calibri" w:cs="Calibri"/>
          <w:sz w:val="20"/>
          <w:lang w:eastAsia="en-US"/>
        </w:rPr>
      </w:pPr>
      <w:r w:rsidRPr="00830889">
        <w:rPr>
          <w:rFonts w:ascii="Calibri" w:eastAsia="Calibri" w:hAnsi="Calibri" w:cs="Calibri"/>
          <w:sz w:val="20"/>
          <w:lang w:eastAsia="en-US"/>
        </w:rPr>
        <w:t>in</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ogni</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caso</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non</w:t>
      </w:r>
      <w:r w:rsidRPr="00830889">
        <w:rPr>
          <w:rFonts w:ascii="Calibri" w:eastAsia="Calibri" w:hAnsi="Calibri" w:cs="Calibri"/>
          <w:spacing w:val="6"/>
          <w:sz w:val="20"/>
          <w:lang w:eastAsia="en-US"/>
        </w:rPr>
        <w:t xml:space="preserve"> </w:t>
      </w:r>
      <w:r w:rsidRPr="00830889">
        <w:rPr>
          <w:rFonts w:ascii="Calibri" w:eastAsia="Calibri" w:hAnsi="Calibri" w:cs="Calibri"/>
          <w:sz w:val="20"/>
          <w:lang w:eastAsia="en-US"/>
        </w:rPr>
        <w:t>sono</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ammissibili</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spese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sostenute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dai</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beneficiari</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antecedentemente</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alla</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data</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del</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1°</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gennaio</w:t>
      </w:r>
      <w:r w:rsidRPr="00830889">
        <w:rPr>
          <w:rFonts w:ascii="Calibri" w:eastAsia="Calibri" w:hAnsi="Calibri" w:cs="Calibri"/>
          <w:spacing w:val="-42"/>
          <w:sz w:val="20"/>
          <w:lang w:eastAsia="en-US"/>
        </w:rPr>
        <w:t xml:space="preserve"> </w:t>
      </w:r>
      <w:r w:rsidRPr="00830889">
        <w:rPr>
          <w:rFonts w:ascii="Calibri" w:eastAsia="Calibri" w:hAnsi="Calibri" w:cs="Calibri"/>
          <w:sz w:val="20"/>
          <w:lang w:eastAsia="en-US"/>
        </w:rPr>
        <w:t>2023</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sostenute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dai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beneficiari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pagate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da</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un</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organismo</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pagatore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oltre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la data</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del</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31</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dicembre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2029.</w:t>
      </w:r>
    </w:p>
    <w:p w14:paraId="3CC6E649" w14:textId="77777777" w:rsidR="006C4306" w:rsidRPr="00830889" w:rsidRDefault="006C4306" w:rsidP="006C4306">
      <w:pPr>
        <w:widowControl w:val="0"/>
        <w:autoSpaceDE w:val="0"/>
        <w:autoSpaceDN w:val="0"/>
        <w:spacing w:before="5" w:after="0"/>
        <w:jc w:val="both"/>
        <w:rPr>
          <w:rFonts w:ascii="Calibri" w:eastAsia="Calibri" w:hAnsi="Calibri" w:cs="Calibri"/>
          <w:sz w:val="28"/>
          <w:szCs w:val="20"/>
          <w:lang w:eastAsia="en-US"/>
        </w:rPr>
      </w:pPr>
    </w:p>
    <w:p w14:paraId="357D59C8" w14:textId="77777777" w:rsidR="006C4306" w:rsidRPr="00830889" w:rsidRDefault="006C4306" w:rsidP="006C4306">
      <w:pPr>
        <w:widowControl w:val="0"/>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Il</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punto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non</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applica:</w:t>
      </w:r>
    </w:p>
    <w:p w14:paraId="24EA30A3" w14:textId="77777777" w:rsidR="006C4306" w:rsidRPr="00830889" w:rsidRDefault="006C4306" w:rsidP="006C4306">
      <w:pPr>
        <w:widowControl w:val="0"/>
        <w:numPr>
          <w:ilvl w:val="0"/>
          <w:numId w:val="71"/>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alle spese connesse a misure di emergenza dovute a calamità naturali, eventi catastrofici, avversità</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atmosferiche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cambiamenti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bruschi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significativi delle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condizioni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socioeconomiche,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che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sono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ammissibili dalla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data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cui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è</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verificato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l’evento,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anche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quando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l’ammissibilità</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delle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derivi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una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modifica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 xml:space="preserve">del </w:t>
      </w:r>
      <w:r w:rsidRPr="00830889">
        <w:rPr>
          <w:rFonts w:ascii="Calibri" w:eastAsia="Calibri" w:hAnsi="Calibri" w:cs="Calibri"/>
          <w:sz w:val="20"/>
          <w:szCs w:val="20"/>
          <w:highlight w:val="green"/>
          <w:lang w:eastAsia="en-US"/>
        </w:rPr>
        <w:t>PSP</w:t>
      </w:r>
      <w:r w:rsidRPr="00830889">
        <w:rPr>
          <w:rFonts w:ascii="Calibri" w:eastAsia="Calibri" w:hAnsi="Calibri" w:cs="Calibri"/>
          <w:sz w:val="20"/>
          <w:szCs w:val="20"/>
          <w:lang w:eastAsia="en-US"/>
        </w:rPr>
        <w:t xml:space="preserve"> </w:t>
      </w:r>
      <w:r w:rsidRPr="00830889">
        <w:rPr>
          <w:rFonts w:ascii="Calibri" w:eastAsia="Calibri" w:hAnsi="Calibri" w:cs="Calibri"/>
          <w:strike/>
          <w:color w:val="FF0000"/>
          <w:sz w:val="20"/>
          <w:szCs w:val="20"/>
          <w:lang w:eastAsia="en-US"/>
        </w:rPr>
        <w:t>PSN</w:t>
      </w:r>
      <w:r w:rsidRPr="00830889">
        <w:rPr>
          <w:rFonts w:ascii="Calibri" w:eastAsia="Calibri" w:hAnsi="Calibri" w:cs="Calibri"/>
          <w:sz w:val="20"/>
          <w:szCs w:val="20"/>
          <w:lang w:eastAsia="en-US"/>
        </w:rPr>
        <w:t>;</w:t>
      </w:r>
    </w:p>
    <w:p w14:paraId="4758B508" w14:textId="77777777" w:rsidR="006C4306" w:rsidRPr="00830889" w:rsidRDefault="006C4306" w:rsidP="006C4306">
      <w:pPr>
        <w:widowControl w:val="0"/>
        <w:numPr>
          <w:ilvl w:val="0"/>
          <w:numId w:val="71"/>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alle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generali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relative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interventi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investimento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(art.</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73</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74</w:t>
      </w:r>
      <w:r w:rsidRPr="00830889">
        <w:rPr>
          <w:rFonts w:ascii="Calibri" w:eastAsia="Calibri" w:hAnsi="Calibri" w:cs="Calibri"/>
          <w:spacing w:val="-2"/>
          <w:sz w:val="20"/>
          <w:szCs w:val="20"/>
          <w:lang w:eastAsia="en-US"/>
        </w:rPr>
        <w:t xml:space="preserve"> </w:t>
      </w:r>
      <w:r>
        <w:rPr>
          <w:rFonts w:ascii="Calibri" w:eastAsia="Calibri" w:hAnsi="Calibri" w:cs="Calibri"/>
          <w:sz w:val="20"/>
          <w:szCs w:val="20"/>
          <w:lang w:eastAsia="en-US"/>
        </w:rPr>
        <w:t>Reg. (UE) 2021/2115</w:t>
      </w:r>
      <w:r w:rsidRPr="00830889">
        <w:rPr>
          <w:rFonts w:ascii="Calibri" w:eastAsia="Calibri" w:hAnsi="Calibri" w:cs="Calibri"/>
          <w:sz w:val="20"/>
          <w:szCs w:val="20"/>
          <w:lang w:eastAsia="en-US"/>
        </w:rPr>
        <w:t>)</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che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possono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essere sostenute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dalla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data</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pubblicazione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dell’invito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presentare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domanda,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salvo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quanto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diversamente specificato</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nelle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schede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intervento,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devono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essere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connesse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alla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progettazione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dell’intervento</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proposto, inclusi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gli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studi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 fattibilità;</w:t>
      </w:r>
    </w:p>
    <w:p w14:paraId="3125C940" w14:textId="77777777" w:rsidR="006C4306" w:rsidRPr="00830889" w:rsidRDefault="006C4306" w:rsidP="006C4306">
      <w:pPr>
        <w:widowControl w:val="0"/>
        <w:numPr>
          <w:ilvl w:val="0"/>
          <w:numId w:val="71"/>
        </w:numPr>
        <w:autoSpaceDE w:val="0"/>
        <w:autoSpaceDN w:val="0"/>
        <w:spacing w:after="240"/>
        <w:jc w:val="both"/>
        <w:rPr>
          <w:rFonts w:ascii="Calibri" w:eastAsia="Calibri" w:hAnsi="Calibri" w:cs="Calibri"/>
          <w:lang w:eastAsia="en-US"/>
        </w:rPr>
      </w:pPr>
      <w:r w:rsidRPr="00830889">
        <w:rPr>
          <w:rFonts w:ascii="Calibri" w:eastAsia="Calibri" w:hAnsi="Calibri" w:cs="Calibri"/>
          <w:sz w:val="20"/>
          <w:szCs w:val="20"/>
          <w:lang w:eastAsia="en-US"/>
        </w:rPr>
        <w:t>alle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supporto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preparatorio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Leader:</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sostegno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strategie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sviluppo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locale,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 xml:space="preserve">preparazione </w:t>
      </w:r>
      <w:r w:rsidRPr="00830889">
        <w:rPr>
          <w:rFonts w:ascii="Calibri" w:eastAsia="Calibri" w:hAnsi="Calibri" w:cs="Calibri"/>
          <w:spacing w:val="-42"/>
          <w:sz w:val="20"/>
          <w:szCs w:val="20"/>
          <w:lang w:eastAsia="en-US"/>
        </w:rPr>
        <w:t xml:space="preserve"> </w:t>
      </w:r>
      <w:r w:rsidRPr="00830889">
        <w:rPr>
          <w:rFonts w:ascii="Calibri" w:eastAsia="Calibri" w:hAnsi="Calibri" w:cs="Calibri"/>
          <w:sz w:val="20"/>
          <w:szCs w:val="20"/>
          <w:lang w:eastAsia="en-US"/>
        </w:rPr>
        <w:t>delle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attività di cooperazione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Leader.</w:t>
      </w:r>
    </w:p>
    <w:p w14:paraId="11A671D2"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 xml:space="preserve">Principi in merito all’ammissibilità delle spese per operazioni di investimento (artt. 73 e 74 del </w:t>
      </w:r>
      <w:r>
        <w:rPr>
          <w:i/>
          <w:iCs/>
          <w:color w:val="365F91" w:themeColor="accent1" w:themeShade="BF"/>
          <w:sz w:val="22"/>
          <w:szCs w:val="22"/>
        </w:rPr>
        <w:t>Reg. (UE) 2021/2115</w:t>
      </w:r>
      <w:r w:rsidRPr="00830889">
        <w:rPr>
          <w:i/>
          <w:iCs/>
          <w:color w:val="365F91" w:themeColor="accent1" w:themeShade="BF"/>
          <w:sz w:val="22"/>
          <w:szCs w:val="22"/>
        </w:rPr>
        <w:t>)</w:t>
      </w:r>
    </w:p>
    <w:p w14:paraId="39694966" w14:textId="77777777" w:rsidR="006C4306" w:rsidRPr="00830889" w:rsidRDefault="006C4306" w:rsidP="006C4306">
      <w:pPr>
        <w:widowControl w:val="0"/>
        <w:autoSpaceDE w:val="0"/>
        <w:autoSpaceDN w:val="0"/>
        <w:spacing w:after="0"/>
        <w:jc w:val="both"/>
        <w:rPr>
          <w:rFonts w:ascii="Calibri" w:eastAsia="Calibri" w:hAnsi="Calibri" w:cs="Calibri"/>
          <w:sz w:val="20"/>
          <w:szCs w:val="20"/>
          <w:lang w:eastAsia="en-US"/>
        </w:rPr>
      </w:pPr>
      <w:r w:rsidRPr="003C0BF5">
        <w:rPr>
          <w:rFonts w:ascii="Calibri" w:eastAsia="Calibri" w:hAnsi="Calibri" w:cs="Calibri"/>
          <w:strike/>
          <w:color w:val="FF0000"/>
          <w:sz w:val="20"/>
          <w:szCs w:val="20"/>
          <w:lang w:eastAsia="en-US"/>
        </w:rPr>
        <w:t>Le</w:t>
      </w:r>
      <w:r w:rsidRPr="003C0BF5">
        <w:rPr>
          <w:rFonts w:ascii="Calibri" w:eastAsia="Calibri" w:hAnsi="Calibri" w:cs="Calibri"/>
          <w:sz w:val="20"/>
          <w:szCs w:val="20"/>
          <w:lang w:eastAsia="en-US"/>
        </w:rPr>
        <w:t xml:space="preserve"> </w:t>
      </w:r>
      <w:r w:rsidRPr="00830889">
        <w:rPr>
          <w:rFonts w:ascii="Calibri" w:eastAsia="Calibri" w:hAnsi="Calibri" w:cs="Calibri"/>
          <w:sz w:val="20"/>
          <w:szCs w:val="20"/>
          <w:highlight w:val="green"/>
          <w:lang w:eastAsia="en-US"/>
        </w:rPr>
        <w:t xml:space="preserve">Fatto salvo quanto previsto nella successiva sezione “Spese non ammissibili nell’ambito degli interventi di investimento (artt. 73 e 74 del </w:t>
      </w:r>
      <w:r>
        <w:rPr>
          <w:rFonts w:ascii="Calibri" w:eastAsia="Calibri" w:hAnsi="Calibri" w:cs="Calibri"/>
          <w:sz w:val="20"/>
          <w:szCs w:val="20"/>
          <w:highlight w:val="green"/>
          <w:lang w:eastAsia="en-US"/>
        </w:rPr>
        <w:t>Reg. (UE) 2021/2115</w:t>
      </w:r>
      <w:r w:rsidRPr="00830889">
        <w:rPr>
          <w:rFonts w:ascii="Calibri" w:eastAsia="Calibri" w:hAnsi="Calibri" w:cs="Calibri"/>
          <w:sz w:val="20"/>
          <w:szCs w:val="20"/>
          <w:highlight w:val="green"/>
          <w:lang w:eastAsia="en-US"/>
        </w:rPr>
        <w:t>),</w:t>
      </w:r>
      <w:r w:rsidRPr="00830889">
        <w:rPr>
          <w:rFonts w:ascii="Calibri" w:eastAsia="Calibri" w:hAnsi="Calibri" w:cs="Calibri"/>
          <w:sz w:val="20"/>
          <w:szCs w:val="20"/>
          <w:lang w:eastAsia="en-US"/>
        </w:rPr>
        <w:t xml:space="preserve"> le spese ammissibili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per</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operazioni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investimento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sono</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limitate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seguenti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categorie:</w:t>
      </w:r>
    </w:p>
    <w:p w14:paraId="1731AC2B" w14:textId="77777777" w:rsidR="006C4306" w:rsidRPr="00830889" w:rsidRDefault="006C4306" w:rsidP="006C4306">
      <w:pPr>
        <w:widowControl w:val="0"/>
        <w:numPr>
          <w:ilvl w:val="0"/>
          <w:numId w:val="71"/>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costruzione, acquisizione, miglioramento, ristrutturazione, recupero e ampliamento di beni immobili e relative pertinenze, incluse le opere di miglioramento fondiario;</w:t>
      </w:r>
    </w:p>
    <w:p w14:paraId="67A6A67D" w14:textId="77777777" w:rsidR="006C4306" w:rsidRPr="00830889" w:rsidRDefault="006C4306" w:rsidP="006C4306">
      <w:pPr>
        <w:widowControl w:val="0"/>
        <w:numPr>
          <w:ilvl w:val="0"/>
          <w:numId w:val="71"/>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acquisto di nuovi macchinari, impianti, attrezzature ed allestimenti, inclusa la messa in opera;</w:t>
      </w:r>
    </w:p>
    <w:p w14:paraId="7F4E0470" w14:textId="77777777" w:rsidR="006C4306" w:rsidRPr="00830889" w:rsidRDefault="006C4306" w:rsidP="006C4306">
      <w:pPr>
        <w:widowControl w:val="0"/>
        <w:numPr>
          <w:ilvl w:val="0"/>
          <w:numId w:val="71"/>
        </w:numPr>
        <w:autoSpaceDE w:val="0"/>
        <w:autoSpaceDN w:val="0"/>
        <w:spacing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spese generali collegate alle spese di cui ai precedenti punti;</w:t>
      </w:r>
    </w:p>
    <w:p w14:paraId="6F0D46A1" w14:textId="77777777" w:rsidR="006C4306" w:rsidRPr="00830889" w:rsidRDefault="006C4306" w:rsidP="006C4306">
      <w:pPr>
        <w:widowControl w:val="0"/>
        <w:numPr>
          <w:ilvl w:val="0"/>
          <w:numId w:val="71"/>
        </w:numPr>
        <w:autoSpaceDE w:val="0"/>
        <w:autoSpaceDN w:val="0"/>
        <w:spacing w:after="240"/>
        <w:jc w:val="both"/>
        <w:rPr>
          <w:rFonts w:ascii="Calibri" w:eastAsia="Calibri" w:hAnsi="Calibri" w:cs="Calibri"/>
          <w:sz w:val="20"/>
          <w:szCs w:val="20"/>
          <w:lang w:eastAsia="en-US"/>
        </w:rPr>
      </w:pPr>
      <w:r w:rsidRPr="00830889">
        <w:rPr>
          <w:rFonts w:ascii="Calibri" w:eastAsia="Calibri" w:hAnsi="Calibri" w:cs="Calibri"/>
          <w:sz w:val="20"/>
          <w:szCs w:val="20"/>
          <w:lang w:eastAsia="en-US"/>
        </w:rPr>
        <w:t>i seguenti investimenti immateriali: acquisizione o sviluppo di programmi informatici e acquisizione di licenze.</w:t>
      </w:r>
    </w:p>
    <w:p w14:paraId="6B5B77C3"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Principi in merito all’ammissibilità delle spese di gestione</w:t>
      </w:r>
    </w:p>
    <w:p w14:paraId="2F0E559F" w14:textId="77777777" w:rsidR="006C4306" w:rsidRPr="00830889" w:rsidRDefault="006C4306" w:rsidP="006C4306">
      <w:pPr>
        <w:widowControl w:val="0"/>
        <w:autoSpaceDE w:val="0"/>
        <w:autoSpaceDN w:val="0"/>
        <w:spacing w:before="41" w:after="0"/>
        <w:ind w:right="277"/>
        <w:jc w:val="both"/>
        <w:rPr>
          <w:rFonts w:ascii="Calibri" w:eastAsia="Calibri" w:hAnsi="Calibri" w:cs="Calibri"/>
          <w:sz w:val="20"/>
          <w:szCs w:val="20"/>
          <w:lang w:eastAsia="en-US"/>
        </w:rPr>
      </w:pPr>
      <w:r w:rsidRPr="00830889">
        <w:rPr>
          <w:rFonts w:ascii="Calibri" w:eastAsia="Calibri" w:hAnsi="Calibri" w:cs="Calibri"/>
          <w:sz w:val="20"/>
          <w:szCs w:val="20"/>
          <w:lang w:eastAsia="en-US"/>
        </w:rPr>
        <w:t>Per</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gli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interventi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che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prevedono</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il</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sostegno</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spese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gestione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(artt.</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77</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78</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parzialmente,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art.</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70</w:t>
      </w:r>
      <w:r w:rsidRPr="00830889">
        <w:rPr>
          <w:rFonts w:ascii="Calibri" w:eastAsia="Calibri" w:hAnsi="Calibri" w:cs="Calibri"/>
          <w:spacing w:val="13"/>
          <w:sz w:val="20"/>
          <w:szCs w:val="20"/>
          <w:lang w:eastAsia="en-US"/>
        </w:rPr>
        <w:t xml:space="preserve"> </w:t>
      </w:r>
      <w:r w:rsidRPr="00830889">
        <w:rPr>
          <w:rFonts w:ascii="Calibri" w:eastAsia="Calibri" w:hAnsi="Calibri" w:cs="Calibri"/>
          <w:sz w:val="20"/>
          <w:szCs w:val="20"/>
          <w:lang w:eastAsia="en-US"/>
        </w:rPr>
        <w:t>-</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SRA16</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w:t>
      </w:r>
      <w:r w:rsidRPr="00830889">
        <w:rPr>
          <w:rFonts w:ascii="Calibri" w:eastAsia="Calibri" w:hAnsi="Calibri" w:cs="Calibri"/>
          <w:spacing w:val="2"/>
          <w:sz w:val="20"/>
          <w:szCs w:val="20"/>
          <w:lang w:eastAsia="en-US"/>
        </w:rPr>
        <w:t xml:space="preserve"> </w:t>
      </w:r>
      <w:r>
        <w:rPr>
          <w:rFonts w:ascii="Calibri" w:eastAsia="Calibri" w:hAnsi="Calibri" w:cs="Calibri"/>
          <w:sz w:val="20"/>
          <w:szCs w:val="20"/>
          <w:lang w:eastAsia="en-US"/>
        </w:rPr>
        <w:t>Reg. (UE) 2021/2115</w:t>
      </w:r>
      <w:r w:rsidRPr="00830889">
        <w:rPr>
          <w:rFonts w:ascii="Calibri" w:eastAsia="Calibri" w:hAnsi="Calibri" w:cs="Calibri"/>
          <w:sz w:val="20"/>
          <w:szCs w:val="20"/>
          <w:lang w:eastAsia="en-US"/>
        </w:rPr>
        <w:t>), le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stesse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sono</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ammissibili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limitatamente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alle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seguenti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categorie:</w:t>
      </w:r>
    </w:p>
    <w:p w14:paraId="53F79040" w14:textId="77777777" w:rsidR="006C4306" w:rsidRPr="00830889" w:rsidRDefault="006C4306" w:rsidP="006C4306">
      <w:pPr>
        <w:widowControl w:val="0"/>
        <w:numPr>
          <w:ilvl w:val="0"/>
          <w:numId w:val="70"/>
        </w:numPr>
        <w:tabs>
          <w:tab w:val="left" w:pos="853"/>
          <w:tab w:val="left" w:pos="854"/>
        </w:tabs>
        <w:autoSpaceDE w:val="0"/>
        <w:autoSpaceDN w:val="0"/>
        <w:spacing w:before="41" w:after="0" w:line="255" w:lineRule="exact"/>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funzionamento;</w:t>
      </w:r>
    </w:p>
    <w:p w14:paraId="5B65B8C5" w14:textId="77777777" w:rsidR="006C4306" w:rsidRPr="00830889" w:rsidRDefault="006C4306" w:rsidP="006C4306">
      <w:pPr>
        <w:widowControl w:val="0"/>
        <w:numPr>
          <w:ilvl w:val="0"/>
          <w:numId w:val="70"/>
        </w:numPr>
        <w:tabs>
          <w:tab w:val="left" w:pos="853"/>
          <w:tab w:val="left" w:pos="854"/>
        </w:tabs>
        <w:autoSpaceDE w:val="0"/>
        <w:autoSpaceDN w:val="0"/>
        <w:spacing w:after="0" w:line="254" w:lineRule="exact"/>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personale;</w:t>
      </w:r>
    </w:p>
    <w:p w14:paraId="686E4F61" w14:textId="77777777" w:rsidR="006C4306" w:rsidRPr="00830889" w:rsidRDefault="006C4306" w:rsidP="006C4306">
      <w:pPr>
        <w:widowControl w:val="0"/>
        <w:numPr>
          <w:ilvl w:val="0"/>
          <w:numId w:val="70"/>
        </w:numPr>
        <w:tabs>
          <w:tab w:val="left" w:pos="853"/>
          <w:tab w:val="left" w:pos="854"/>
        </w:tabs>
        <w:autoSpaceDE w:val="0"/>
        <w:autoSpaceDN w:val="0"/>
        <w:spacing w:after="0" w:line="254" w:lineRule="exact"/>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formazione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consulenza;</w:t>
      </w:r>
    </w:p>
    <w:p w14:paraId="6AE83911" w14:textId="77777777" w:rsidR="006C4306" w:rsidRPr="00830889" w:rsidRDefault="006C4306" w:rsidP="006C4306">
      <w:pPr>
        <w:widowControl w:val="0"/>
        <w:numPr>
          <w:ilvl w:val="0"/>
          <w:numId w:val="70"/>
        </w:numPr>
        <w:tabs>
          <w:tab w:val="left" w:pos="853"/>
          <w:tab w:val="left" w:pos="854"/>
        </w:tabs>
        <w:autoSpaceDE w:val="0"/>
        <w:autoSpaceDN w:val="0"/>
        <w:spacing w:after="0" w:line="254" w:lineRule="exact"/>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pubbliche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relazioni;</w:t>
      </w:r>
    </w:p>
    <w:p w14:paraId="69E2328A" w14:textId="77777777" w:rsidR="006C4306" w:rsidRPr="00830889" w:rsidRDefault="006C4306" w:rsidP="006C4306">
      <w:pPr>
        <w:widowControl w:val="0"/>
        <w:numPr>
          <w:ilvl w:val="0"/>
          <w:numId w:val="70"/>
        </w:numPr>
        <w:tabs>
          <w:tab w:val="left" w:pos="853"/>
          <w:tab w:val="left" w:pos="854"/>
        </w:tabs>
        <w:autoSpaceDE w:val="0"/>
        <w:autoSpaceDN w:val="0"/>
        <w:spacing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finanziarie;</w:t>
      </w:r>
    </w:p>
    <w:p w14:paraId="25B9D198" w14:textId="77777777" w:rsidR="006C4306" w:rsidRPr="00830889" w:rsidRDefault="006C4306" w:rsidP="006C4306">
      <w:pPr>
        <w:widowControl w:val="0"/>
        <w:numPr>
          <w:ilvl w:val="0"/>
          <w:numId w:val="70"/>
        </w:numPr>
        <w:tabs>
          <w:tab w:val="left" w:pos="853"/>
          <w:tab w:val="left" w:pos="854"/>
        </w:tabs>
        <w:autoSpaceDE w:val="0"/>
        <w:autoSpaceDN w:val="0"/>
        <w:spacing w:before="2" w:after="240"/>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rete.</w:t>
      </w:r>
    </w:p>
    <w:p w14:paraId="64AA788D"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Ammissibilità di Studi e Piani</w:t>
      </w:r>
    </w:p>
    <w:p w14:paraId="7ADFAC3C" w14:textId="77777777" w:rsidR="006C4306" w:rsidRPr="003C0BF5" w:rsidRDefault="006C4306" w:rsidP="006C4306">
      <w:pPr>
        <w:widowControl w:val="0"/>
        <w:autoSpaceDE w:val="0"/>
        <w:autoSpaceDN w:val="0"/>
        <w:spacing w:before="41" w:after="0"/>
        <w:ind w:right="379"/>
        <w:jc w:val="both"/>
        <w:rPr>
          <w:rFonts w:ascii="Calibri" w:eastAsia="Calibri" w:hAnsi="Calibri" w:cs="Calibri"/>
          <w:spacing w:val="-44"/>
          <w:sz w:val="20"/>
          <w:szCs w:val="20"/>
          <w:lang w:eastAsia="en-US"/>
        </w:rPr>
      </w:pPr>
      <w:r w:rsidRPr="00830889">
        <w:rPr>
          <w:rFonts w:ascii="Calibri" w:eastAsia="Calibri" w:hAnsi="Calibri" w:cs="Calibri"/>
          <w:sz w:val="20"/>
          <w:szCs w:val="20"/>
          <w:lang w:eastAsia="en-US"/>
        </w:rPr>
        <w:t>Gli studi e i piani di sviluppo e/o di gestione (es. piani di sviluppo di comuni e villaggi, piani di protezione e gestione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relativi a siti Natura 2000 e ad alto valore naturalistico) sono ammissibili solo se correlati a uno specifico intervento del</w:t>
      </w:r>
      <w:r w:rsidRPr="00830889">
        <w:rPr>
          <w:rFonts w:ascii="Calibri" w:eastAsia="Calibri" w:hAnsi="Calibri" w:cs="Calibri"/>
          <w:spacing w:val="-44"/>
          <w:sz w:val="20"/>
          <w:szCs w:val="20"/>
          <w:lang w:eastAsia="en-US"/>
        </w:rPr>
        <w:t xml:space="preserve"> </w:t>
      </w:r>
      <w:r>
        <w:rPr>
          <w:rFonts w:ascii="Calibri" w:eastAsia="Calibri" w:hAnsi="Calibri" w:cs="Calibri"/>
          <w:spacing w:val="-44"/>
          <w:sz w:val="20"/>
          <w:szCs w:val="20"/>
          <w:lang w:eastAsia="en-US"/>
        </w:rPr>
        <w:t xml:space="preserve">    </w:t>
      </w:r>
      <w:r w:rsidRPr="00830889">
        <w:rPr>
          <w:rFonts w:ascii="Calibri" w:eastAsia="Calibri" w:hAnsi="Calibri" w:cs="Calibri"/>
          <w:strike/>
          <w:color w:val="FF0000"/>
          <w:sz w:val="20"/>
          <w:szCs w:val="20"/>
          <w:lang w:eastAsia="en-US"/>
        </w:rPr>
        <w:t>Piano</w:t>
      </w:r>
      <w:r w:rsidRPr="00830889">
        <w:rPr>
          <w:rFonts w:ascii="Calibri" w:eastAsia="Calibri" w:hAnsi="Calibri" w:cs="Calibri"/>
          <w:strike/>
          <w:color w:val="FF0000"/>
          <w:spacing w:val="-1"/>
          <w:sz w:val="20"/>
          <w:szCs w:val="20"/>
          <w:lang w:eastAsia="en-US"/>
        </w:rPr>
        <w:t xml:space="preserve"> </w:t>
      </w:r>
      <w:r w:rsidRPr="00830889">
        <w:rPr>
          <w:rFonts w:ascii="Calibri" w:eastAsia="Calibri" w:hAnsi="Calibri" w:cs="Calibri"/>
          <w:strike/>
          <w:color w:val="FF0000"/>
          <w:sz w:val="20"/>
          <w:szCs w:val="20"/>
          <w:lang w:eastAsia="en-US"/>
        </w:rPr>
        <w:t>strategico</w:t>
      </w:r>
      <w:r w:rsidRPr="00830889">
        <w:rPr>
          <w:rFonts w:ascii="Calibri" w:eastAsia="Calibri" w:hAnsi="Calibri" w:cs="Calibri"/>
          <w:color w:val="FF0000"/>
          <w:sz w:val="20"/>
          <w:szCs w:val="20"/>
          <w:lang w:eastAsia="en-US"/>
        </w:rPr>
        <w:t xml:space="preserve"> </w:t>
      </w:r>
      <w:r w:rsidRPr="00830889">
        <w:rPr>
          <w:rFonts w:ascii="Calibri" w:eastAsia="Calibri" w:hAnsi="Calibri" w:cs="Calibri"/>
          <w:sz w:val="20"/>
          <w:szCs w:val="20"/>
          <w:highlight w:val="green"/>
          <w:lang w:eastAsia="en-US"/>
        </w:rPr>
        <w:t>PSP</w:t>
      </w:r>
      <w:r w:rsidRPr="00830889">
        <w:rPr>
          <w:rFonts w:ascii="Calibri" w:eastAsia="Calibri" w:hAnsi="Calibri" w:cs="Calibri"/>
          <w:sz w:val="20"/>
          <w:szCs w:val="20"/>
          <w:lang w:eastAsia="en-US"/>
        </w:rPr>
        <w:t xml:space="preserve"> o agli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obiettivi specifici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dello stesso.</w:t>
      </w:r>
    </w:p>
    <w:p w14:paraId="71DF7307" w14:textId="77777777" w:rsidR="006C4306" w:rsidRPr="00830889" w:rsidRDefault="006C4306" w:rsidP="006C4306">
      <w:pPr>
        <w:widowControl w:val="0"/>
        <w:autoSpaceDE w:val="0"/>
        <w:autoSpaceDN w:val="0"/>
        <w:spacing w:before="38"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Gli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stessi,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inoltre,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possono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ricevere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un</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sostegno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finanziario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una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delle</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seguenti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forme:</w:t>
      </w:r>
    </w:p>
    <w:p w14:paraId="244CCFDA" w14:textId="77777777" w:rsidR="006C4306" w:rsidRPr="00830889" w:rsidRDefault="006C4306" w:rsidP="006C4306">
      <w:pPr>
        <w:widowControl w:val="0"/>
        <w:numPr>
          <w:ilvl w:val="0"/>
          <w:numId w:val="70"/>
        </w:numPr>
        <w:tabs>
          <w:tab w:val="left" w:pos="853"/>
          <w:tab w:val="left" w:pos="854"/>
        </w:tabs>
        <w:autoSpaceDE w:val="0"/>
        <w:autoSpaceDN w:val="0"/>
        <w:spacing w:before="43"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nell’ambito</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un</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intervento</w:t>
      </w:r>
      <w:r w:rsidRPr="00830889">
        <w:rPr>
          <w:rFonts w:ascii="Calibri" w:eastAsia="Calibri" w:hAnsi="Calibri" w:cs="Calibri"/>
          <w:spacing w:val="-6"/>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investimento</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cui</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agli artt.</w:t>
      </w:r>
      <w:r w:rsidRPr="00830889">
        <w:rPr>
          <w:rFonts w:ascii="Calibri" w:eastAsia="Calibri" w:hAnsi="Calibri" w:cs="Calibri"/>
          <w:spacing w:val="-6"/>
          <w:sz w:val="20"/>
          <w:lang w:eastAsia="en-US"/>
        </w:rPr>
        <w:t xml:space="preserve"> </w:t>
      </w:r>
      <w:r w:rsidRPr="00830889">
        <w:rPr>
          <w:rFonts w:ascii="Calibri" w:eastAsia="Calibri" w:hAnsi="Calibri" w:cs="Calibri"/>
          <w:sz w:val="20"/>
          <w:lang w:eastAsia="en-US"/>
        </w:rPr>
        <w:t>73</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74</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del</w:t>
      </w:r>
      <w:r w:rsidRPr="00830889">
        <w:rPr>
          <w:rFonts w:ascii="Calibri" w:eastAsia="Calibri" w:hAnsi="Calibri" w:cs="Calibri"/>
          <w:spacing w:val="-4"/>
          <w:sz w:val="20"/>
          <w:lang w:eastAsia="en-US"/>
        </w:rPr>
        <w:t xml:space="preserve"> </w:t>
      </w:r>
      <w:r>
        <w:rPr>
          <w:rFonts w:ascii="Calibri" w:eastAsia="Calibri" w:hAnsi="Calibri" w:cs="Calibri"/>
          <w:sz w:val="20"/>
          <w:lang w:eastAsia="en-US"/>
        </w:rPr>
        <w:t>Reg. (UE) 2021/2115</w:t>
      </w:r>
      <w:r w:rsidRPr="00830889">
        <w:rPr>
          <w:rFonts w:ascii="Calibri" w:eastAsia="Calibri" w:hAnsi="Calibri" w:cs="Calibri"/>
          <w:sz w:val="20"/>
          <w:lang w:eastAsia="en-US"/>
        </w:rPr>
        <w:t>,</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sia</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come</w:t>
      </w:r>
      <w:r w:rsidRPr="00830889">
        <w:rPr>
          <w:rFonts w:ascii="Calibri" w:eastAsia="Calibri" w:hAnsi="Calibri" w:cs="Calibri"/>
          <w:spacing w:val="-6"/>
          <w:sz w:val="20"/>
          <w:lang w:eastAsia="en-US"/>
        </w:rPr>
        <w:t xml:space="preserve"> </w:t>
      </w:r>
      <w:r w:rsidRPr="00830889">
        <w:rPr>
          <w:rFonts w:ascii="Calibri" w:eastAsia="Calibri" w:hAnsi="Calibri" w:cs="Calibri"/>
          <w:sz w:val="20"/>
          <w:lang w:eastAsia="en-US"/>
        </w:rPr>
        <w:t>parte</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di</w:t>
      </w:r>
    </w:p>
    <w:p w14:paraId="31CE9EDC" w14:textId="77777777" w:rsidR="006C4306" w:rsidRPr="00830889" w:rsidRDefault="006C4306" w:rsidP="006C4306">
      <w:pPr>
        <w:widowControl w:val="0"/>
        <w:autoSpaceDE w:val="0"/>
        <w:autoSpaceDN w:val="0"/>
        <w:spacing w:after="0" w:line="244" w:lineRule="exact"/>
        <w:ind w:left="851"/>
        <w:jc w:val="both"/>
        <w:rPr>
          <w:rFonts w:ascii="Calibri" w:eastAsia="Calibri" w:hAnsi="Calibri" w:cs="Calibri"/>
          <w:sz w:val="20"/>
          <w:szCs w:val="20"/>
          <w:lang w:eastAsia="en-US"/>
        </w:rPr>
      </w:pPr>
      <w:r w:rsidRPr="00830889">
        <w:rPr>
          <w:rFonts w:ascii="Calibri" w:eastAsia="Calibri" w:hAnsi="Calibri" w:cs="Calibri"/>
          <w:sz w:val="20"/>
          <w:szCs w:val="20"/>
          <w:lang w:eastAsia="en-US"/>
        </w:rPr>
        <w:t>una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operazione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che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preveda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investimenti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sia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come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operazione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sé</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stante;</w:t>
      </w:r>
    </w:p>
    <w:p w14:paraId="5EB12E65" w14:textId="77777777" w:rsidR="006C4306" w:rsidRPr="00830889" w:rsidRDefault="006C4306" w:rsidP="006C4306">
      <w:pPr>
        <w:widowControl w:val="0"/>
        <w:numPr>
          <w:ilvl w:val="0"/>
          <w:numId w:val="70"/>
        </w:numPr>
        <w:tabs>
          <w:tab w:val="left" w:pos="853"/>
          <w:tab w:val="left" w:pos="854"/>
        </w:tabs>
        <w:autoSpaceDE w:val="0"/>
        <w:autoSpaceDN w:val="0"/>
        <w:spacing w:after="0" w:line="254" w:lineRule="exact"/>
        <w:ind w:left="853" w:hanging="361"/>
        <w:jc w:val="both"/>
        <w:rPr>
          <w:rFonts w:ascii="Symbol" w:eastAsia="Calibri" w:hAnsi="Symbol" w:cs="Calibri"/>
          <w:sz w:val="20"/>
          <w:lang w:eastAsia="en-US"/>
        </w:rPr>
      </w:pPr>
      <w:r w:rsidRPr="00830889">
        <w:rPr>
          <w:rFonts w:ascii="Calibri" w:eastAsia="Calibri" w:hAnsi="Calibri" w:cs="Calibri"/>
          <w:sz w:val="20"/>
          <w:lang w:eastAsia="en-US"/>
        </w:rPr>
        <w:t>nell’ambito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interventi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per</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lo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“Scambio</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conoscenze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la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diffusione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 informazioni”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cui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all’articolo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78</w:t>
      </w:r>
    </w:p>
    <w:p w14:paraId="4E4DB5AD" w14:textId="77777777" w:rsidR="006C4306" w:rsidRPr="00830889" w:rsidRDefault="006C4306" w:rsidP="006C4306">
      <w:pPr>
        <w:widowControl w:val="0"/>
        <w:autoSpaceDE w:val="0"/>
        <w:autoSpaceDN w:val="0"/>
        <w:spacing w:after="240" w:line="243" w:lineRule="exact"/>
        <w:ind w:left="851"/>
        <w:jc w:val="both"/>
        <w:rPr>
          <w:rFonts w:ascii="Calibri" w:eastAsia="Calibri" w:hAnsi="Calibri" w:cs="Calibri"/>
          <w:sz w:val="20"/>
          <w:szCs w:val="20"/>
          <w:lang w:eastAsia="en-US"/>
        </w:rPr>
      </w:pPr>
      <w:r w:rsidRPr="00830889">
        <w:rPr>
          <w:rFonts w:ascii="Calibri" w:eastAsia="Calibri" w:hAnsi="Calibri" w:cs="Calibri"/>
          <w:sz w:val="20"/>
          <w:szCs w:val="20"/>
          <w:lang w:eastAsia="en-US"/>
        </w:rPr>
        <w:t>del</w:t>
      </w:r>
      <w:r w:rsidRPr="00830889">
        <w:rPr>
          <w:rFonts w:ascii="Calibri" w:eastAsia="Calibri" w:hAnsi="Calibri" w:cs="Calibri"/>
          <w:spacing w:val="-2"/>
          <w:sz w:val="20"/>
          <w:szCs w:val="20"/>
          <w:lang w:eastAsia="en-US"/>
        </w:rPr>
        <w:t xml:space="preserve"> </w:t>
      </w:r>
      <w:r>
        <w:rPr>
          <w:rFonts w:ascii="Calibri" w:eastAsia="Calibri" w:hAnsi="Calibri" w:cs="Calibri"/>
          <w:sz w:val="20"/>
          <w:szCs w:val="20"/>
          <w:lang w:eastAsia="en-US"/>
        </w:rPr>
        <w:t>Reg. (UE) 2021/2115</w:t>
      </w:r>
      <w:r w:rsidRPr="00830889">
        <w:rPr>
          <w:rFonts w:ascii="Calibri" w:eastAsia="Calibri" w:hAnsi="Calibri" w:cs="Calibri"/>
          <w:sz w:val="20"/>
          <w:szCs w:val="20"/>
          <w:lang w:eastAsia="en-US"/>
        </w:rPr>
        <w:t>,</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laddove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pertinenti.</w:t>
      </w:r>
    </w:p>
    <w:p w14:paraId="163F97A6" w14:textId="77777777" w:rsidR="006C4306" w:rsidRPr="00830889" w:rsidRDefault="006C4306" w:rsidP="006C4306">
      <w:pPr>
        <w:pStyle w:val="Titolo3"/>
        <w:jc w:val="both"/>
        <w:rPr>
          <w:i/>
          <w:iCs/>
          <w:color w:val="365F91" w:themeColor="accent1" w:themeShade="BF"/>
          <w:sz w:val="22"/>
          <w:szCs w:val="22"/>
        </w:rPr>
      </w:pPr>
      <w:bookmarkStart w:id="76" w:name="_Hlk129942074"/>
      <w:r w:rsidRPr="00830889">
        <w:rPr>
          <w:i/>
          <w:iCs/>
          <w:color w:val="365F91" w:themeColor="accent1" w:themeShade="BF"/>
          <w:sz w:val="22"/>
          <w:szCs w:val="22"/>
        </w:rPr>
        <w:t xml:space="preserve">Spese non ammissibili nell’ambito degli interventi di investimento (artt. 73 e 74 del </w:t>
      </w:r>
      <w:r>
        <w:rPr>
          <w:i/>
          <w:iCs/>
          <w:color w:val="365F91" w:themeColor="accent1" w:themeShade="BF"/>
          <w:sz w:val="22"/>
          <w:szCs w:val="22"/>
        </w:rPr>
        <w:t>Reg. (UE) 2021/2115</w:t>
      </w:r>
      <w:r w:rsidRPr="00830889">
        <w:rPr>
          <w:i/>
          <w:iCs/>
          <w:color w:val="365F91" w:themeColor="accent1" w:themeShade="BF"/>
          <w:sz w:val="22"/>
          <w:szCs w:val="22"/>
        </w:rPr>
        <w:t xml:space="preserve">) </w:t>
      </w:r>
    </w:p>
    <w:bookmarkEnd w:id="76"/>
    <w:p w14:paraId="20A98111" w14:textId="77777777" w:rsidR="006C4306" w:rsidRPr="00830889" w:rsidRDefault="006C4306" w:rsidP="006C4306">
      <w:pPr>
        <w:widowControl w:val="0"/>
        <w:autoSpaceDE w:val="0"/>
        <w:autoSpaceDN w:val="0"/>
        <w:spacing w:before="41" w:after="0"/>
        <w:jc w:val="both"/>
        <w:rPr>
          <w:rFonts w:ascii="Calibri" w:eastAsia="Calibri" w:hAnsi="Calibri" w:cs="Calibri"/>
          <w:sz w:val="20"/>
          <w:szCs w:val="20"/>
          <w:lang w:eastAsia="en-US"/>
        </w:rPr>
      </w:pPr>
      <w:r w:rsidRPr="00830889">
        <w:rPr>
          <w:rFonts w:ascii="Calibri" w:eastAsia="Calibri" w:hAnsi="Calibri" w:cs="Calibri"/>
          <w:sz w:val="20"/>
          <w:szCs w:val="20"/>
          <w:lang w:eastAsia="en-US"/>
        </w:rPr>
        <w:t>Non</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sono</w:t>
      </w:r>
      <w:r w:rsidRPr="00830889">
        <w:rPr>
          <w:rFonts w:ascii="Calibri" w:eastAsia="Calibri" w:hAnsi="Calibri" w:cs="Calibri"/>
          <w:spacing w:val="-4"/>
          <w:sz w:val="20"/>
          <w:szCs w:val="20"/>
          <w:lang w:eastAsia="en-US"/>
        </w:rPr>
        <w:t xml:space="preserve"> </w:t>
      </w:r>
      <w:r w:rsidRPr="00830889">
        <w:rPr>
          <w:rFonts w:ascii="Calibri" w:eastAsia="Calibri" w:hAnsi="Calibri" w:cs="Calibri"/>
          <w:sz w:val="20"/>
          <w:szCs w:val="20"/>
          <w:lang w:eastAsia="en-US"/>
        </w:rPr>
        <w:t>ammissibili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al</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sostegno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le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seguenti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categorie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spesa:</w:t>
      </w:r>
    </w:p>
    <w:p w14:paraId="21C920C6" w14:textId="77777777" w:rsidR="006C4306" w:rsidRPr="00830889" w:rsidRDefault="006C4306" w:rsidP="006C4306">
      <w:pPr>
        <w:widowControl w:val="0"/>
        <w:numPr>
          <w:ilvl w:val="0"/>
          <w:numId w:val="70"/>
        </w:numPr>
        <w:tabs>
          <w:tab w:val="left" w:pos="853"/>
          <w:tab w:val="left" w:pos="854"/>
        </w:tabs>
        <w:autoSpaceDE w:val="0"/>
        <w:autoSpaceDN w:val="0"/>
        <w:spacing w:before="43" w:after="0"/>
        <w:ind w:left="853" w:hanging="361"/>
        <w:jc w:val="both"/>
        <w:rPr>
          <w:rFonts w:ascii="Calibri" w:eastAsia="Calibri" w:hAnsi="Calibri" w:cs="Calibri"/>
          <w:sz w:val="20"/>
          <w:lang w:eastAsia="en-US"/>
        </w:rPr>
      </w:pPr>
      <w:r w:rsidRPr="00830889">
        <w:rPr>
          <w:rFonts w:ascii="Calibri" w:eastAsia="Calibri" w:hAnsi="Calibri" w:cs="Calibri"/>
          <w:sz w:val="20"/>
          <w:lang w:eastAsia="en-US"/>
        </w:rPr>
        <w:t>acquisto di diritti di produzione agricola;</w:t>
      </w:r>
    </w:p>
    <w:p w14:paraId="3BFB1D3A" w14:textId="77777777" w:rsidR="006C4306" w:rsidRPr="00830889" w:rsidRDefault="006C4306" w:rsidP="006C4306">
      <w:pPr>
        <w:widowControl w:val="0"/>
        <w:numPr>
          <w:ilvl w:val="0"/>
          <w:numId w:val="70"/>
        </w:numPr>
        <w:tabs>
          <w:tab w:val="left" w:pos="853"/>
          <w:tab w:val="left" w:pos="854"/>
        </w:tabs>
        <w:autoSpaceDE w:val="0"/>
        <w:autoSpaceDN w:val="0"/>
        <w:spacing w:before="43" w:after="0"/>
        <w:ind w:left="853" w:hanging="361"/>
        <w:jc w:val="both"/>
        <w:rPr>
          <w:rFonts w:ascii="Calibri" w:eastAsia="Calibri" w:hAnsi="Calibri" w:cs="Calibri"/>
          <w:sz w:val="20"/>
          <w:lang w:eastAsia="en-US"/>
        </w:rPr>
      </w:pPr>
      <w:r w:rsidRPr="00830889">
        <w:rPr>
          <w:rFonts w:ascii="Calibri" w:eastAsia="Calibri" w:hAnsi="Calibri" w:cs="Calibri"/>
          <w:sz w:val="20"/>
          <w:lang w:eastAsia="en-US"/>
        </w:rPr>
        <w:t>acquisto di diritti all’aiuto;</w:t>
      </w:r>
    </w:p>
    <w:p w14:paraId="2B9D16FC" w14:textId="77777777" w:rsidR="006C4306" w:rsidRPr="00830889" w:rsidRDefault="006C4306" w:rsidP="006C4306">
      <w:pPr>
        <w:widowControl w:val="0"/>
        <w:numPr>
          <w:ilvl w:val="0"/>
          <w:numId w:val="70"/>
        </w:numPr>
        <w:tabs>
          <w:tab w:val="left" w:pos="853"/>
          <w:tab w:val="left" w:pos="854"/>
        </w:tabs>
        <w:autoSpaceDE w:val="0"/>
        <w:autoSpaceDN w:val="0"/>
        <w:spacing w:before="43" w:after="0"/>
        <w:ind w:left="853" w:hanging="361"/>
        <w:jc w:val="both"/>
        <w:rPr>
          <w:rFonts w:ascii="Calibri" w:eastAsia="Calibri" w:hAnsi="Calibri" w:cs="Calibri"/>
          <w:sz w:val="20"/>
          <w:lang w:eastAsia="en-US"/>
        </w:rPr>
      </w:pPr>
      <w:r w:rsidRPr="00830889">
        <w:rPr>
          <w:rFonts w:ascii="Calibri" w:eastAsia="Calibri" w:hAnsi="Calibri" w:cs="Calibri"/>
          <w:sz w:val="20"/>
          <w:lang w:eastAsia="en-US"/>
        </w:rPr>
        <w:t>acquisto di terreni;</w:t>
      </w:r>
    </w:p>
    <w:p w14:paraId="44877E04" w14:textId="77777777" w:rsidR="006C4306" w:rsidRPr="00830889" w:rsidRDefault="006C4306" w:rsidP="006C4306">
      <w:pPr>
        <w:widowControl w:val="0"/>
        <w:numPr>
          <w:ilvl w:val="0"/>
          <w:numId w:val="70"/>
        </w:numPr>
        <w:tabs>
          <w:tab w:val="left" w:pos="853"/>
          <w:tab w:val="left" w:pos="854"/>
        </w:tabs>
        <w:autoSpaceDE w:val="0"/>
        <w:autoSpaceDN w:val="0"/>
        <w:spacing w:before="43"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acquisto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animali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acquisto</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piante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annuali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con</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le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relative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spese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impianto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per</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uno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scopo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diverso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da:</w:t>
      </w:r>
    </w:p>
    <w:p w14:paraId="1CFA2956" w14:textId="77777777" w:rsidR="006C4306" w:rsidRPr="00830889" w:rsidRDefault="006C4306" w:rsidP="006C4306">
      <w:pPr>
        <w:widowControl w:val="0"/>
        <w:numPr>
          <w:ilvl w:val="1"/>
          <w:numId w:val="70"/>
        </w:numPr>
        <w:tabs>
          <w:tab w:val="left" w:pos="1574"/>
        </w:tabs>
        <w:autoSpaceDE w:val="0"/>
        <w:autoSpaceDN w:val="0"/>
        <w:spacing w:before="4" w:after="0" w:line="235" w:lineRule="auto"/>
        <w:ind w:right="557"/>
        <w:jc w:val="both"/>
        <w:rPr>
          <w:rFonts w:ascii="Calibri" w:eastAsia="Calibri" w:hAnsi="Calibri" w:cs="Calibri"/>
          <w:sz w:val="20"/>
          <w:lang w:eastAsia="en-US"/>
        </w:rPr>
      </w:pPr>
      <w:r w:rsidRPr="00830889">
        <w:rPr>
          <w:rFonts w:ascii="Calibri" w:eastAsia="Calibri" w:hAnsi="Calibri" w:cs="Calibri"/>
          <w:sz w:val="20"/>
          <w:lang w:eastAsia="en-US"/>
        </w:rPr>
        <w:t>ripristinare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il</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potenziale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agricolo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forestale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seguito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calamità</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naturali,</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avversità</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atmosferiche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o</w:t>
      </w:r>
      <w:r w:rsidRPr="00830889">
        <w:rPr>
          <w:rFonts w:ascii="Calibri" w:eastAsia="Calibri" w:hAnsi="Calibri" w:cs="Calibri"/>
          <w:spacing w:val="-42"/>
          <w:sz w:val="20"/>
          <w:lang w:eastAsia="en-US"/>
        </w:rPr>
        <w:t xml:space="preserve"> </w:t>
      </w:r>
      <w:r w:rsidRPr="00830889">
        <w:rPr>
          <w:rFonts w:ascii="Calibri" w:eastAsia="Calibri" w:hAnsi="Calibri" w:cs="Calibri"/>
          <w:sz w:val="20"/>
          <w:lang w:eastAsia="en-US"/>
        </w:rPr>
        <w:t>eventi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catastrofici;</w:t>
      </w:r>
    </w:p>
    <w:p w14:paraId="44107F77" w14:textId="77777777" w:rsidR="006C4306" w:rsidRPr="00830889" w:rsidRDefault="006C4306" w:rsidP="006C4306">
      <w:pPr>
        <w:widowControl w:val="0"/>
        <w:numPr>
          <w:ilvl w:val="1"/>
          <w:numId w:val="70"/>
        </w:numPr>
        <w:tabs>
          <w:tab w:val="left" w:pos="1574"/>
        </w:tabs>
        <w:autoSpaceDE w:val="0"/>
        <w:autoSpaceDN w:val="0"/>
        <w:spacing w:before="7" w:after="0" w:line="232" w:lineRule="auto"/>
        <w:ind w:right="863"/>
        <w:jc w:val="both"/>
        <w:rPr>
          <w:rFonts w:ascii="Calibri" w:eastAsia="Calibri" w:hAnsi="Calibri" w:cs="Calibri"/>
          <w:sz w:val="20"/>
          <w:lang w:eastAsia="en-US"/>
        </w:rPr>
      </w:pPr>
      <w:r w:rsidRPr="00830889">
        <w:rPr>
          <w:rFonts w:ascii="Calibri" w:eastAsia="Calibri" w:hAnsi="Calibri" w:cs="Calibri"/>
          <w:sz w:val="20"/>
          <w:lang w:eastAsia="en-US"/>
        </w:rPr>
        <w:t>proteggere il bestiame dai grandi predatori o utilizzare il bestiame nella silvicoltura al posto dei</w:t>
      </w:r>
      <w:r w:rsidRPr="00830889">
        <w:rPr>
          <w:rFonts w:ascii="Calibri" w:eastAsia="Calibri" w:hAnsi="Calibri" w:cs="Calibri"/>
          <w:spacing w:val="-44"/>
          <w:sz w:val="20"/>
          <w:lang w:eastAsia="en-US"/>
        </w:rPr>
        <w:t xml:space="preserve"> </w:t>
      </w:r>
      <w:r w:rsidRPr="00830889">
        <w:rPr>
          <w:rFonts w:ascii="Calibri" w:eastAsia="Calibri" w:hAnsi="Calibri" w:cs="Calibri"/>
          <w:sz w:val="20"/>
          <w:lang w:eastAsia="en-US"/>
        </w:rPr>
        <w:t>macchinari;</w:t>
      </w:r>
    </w:p>
    <w:p w14:paraId="47F6CD0D" w14:textId="77777777" w:rsidR="006C4306" w:rsidRPr="00830889" w:rsidRDefault="006C4306" w:rsidP="006C4306">
      <w:pPr>
        <w:widowControl w:val="0"/>
        <w:numPr>
          <w:ilvl w:val="1"/>
          <w:numId w:val="70"/>
        </w:numPr>
        <w:tabs>
          <w:tab w:val="left" w:pos="1574"/>
        </w:tabs>
        <w:autoSpaceDE w:val="0"/>
        <w:autoSpaceDN w:val="0"/>
        <w:spacing w:before="1" w:after="0" w:line="243" w:lineRule="exact"/>
        <w:ind w:hanging="361"/>
        <w:jc w:val="both"/>
        <w:rPr>
          <w:rFonts w:ascii="Calibri" w:eastAsia="Calibri" w:hAnsi="Calibri" w:cs="Calibri"/>
          <w:sz w:val="20"/>
          <w:szCs w:val="20"/>
          <w:lang w:eastAsia="en-US"/>
        </w:rPr>
      </w:pPr>
      <w:r w:rsidRPr="00830889">
        <w:rPr>
          <w:rFonts w:ascii="Calibri" w:eastAsia="Calibri" w:hAnsi="Calibri" w:cs="Calibri"/>
          <w:sz w:val="20"/>
          <w:lang w:eastAsia="en-US"/>
        </w:rPr>
        <w:t>allevare</w:t>
      </w:r>
      <w:r w:rsidRPr="00830889">
        <w:rPr>
          <w:rFonts w:ascii="Calibri" w:eastAsia="Calibri" w:hAnsi="Calibri" w:cs="Calibri"/>
          <w:spacing w:val="-3"/>
          <w:sz w:val="20"/>
          <w:lang w:eastAsia="en-US"/>
        </w:rPr>
        <w:t xml:space="preserve"> </w:t>
      </w:r>
      <w:r w:rsidRPr="00830889">
        <w:rPr>
          <w:rFonts w:ascii="Calibri" w:eastAsia="Calibri" w:hAnsi="Calibri" w:cs="Calibri"/>
          <w:sz w:val="20"/>
          <w:szCs w:val="20"/>
          <w:lang w:eastAsia="en-US"/>
        </w:rPr>
        <w:t>razze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a</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rischio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estinzione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definite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all’articolo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2,</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punto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24,</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del</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Reg.</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(UE) n. 2016/1012</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del</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Parlamento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europeo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del</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Consiglio</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nell’ambito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degli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impegni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cui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all’articolo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70 del</w:t>
      </w:r>
      <w:r w:rsidRPr="00830889">
        <w:rPr>
          <w:rFonts w:ascii="Calibri" w:eastAsia="Calibri" w:hAnsi="Calibri" w:cs="Calibri"/>
          <w:spacing w:val="-3"/>
          <w:sz w:val="20"/>
          <w:szCs w:val="20"/>
          <w:lang w:eastAsia="en-US"/>
        </w:rPr>
        <w:t xml:space="preserve"> </w:t>
      </w:r>
      <w:r>
        <w:rPr>
          <w:rFonts w:ascii="Calibri" w:eastAsia="Calibri" w:hAnsi="Calibri" w:cs="Calibri"/>
          <w:sz w:val="20"/>
          <w:szCs w:val="20"/>
          <w:lang w:eastAsia="en-US"/>
        </w:rPr>
        <w:t>Reg. (UE) 2021/2115</w:t>
      </w:r>
      <w:r w:rsidRPr="00830889">
        <w:rPr>
          <w:rFonts w:ascii="Calibri" w:eastAsia="Calibri" w:hAnsi="Calibri" w:cs="Calibri"/>
          <w:sz w:val="20"/>
          <w:szCs w:val="20"/>
          <w:lang w:eastAsia="en-US"/>
        </w:rPr>
        <w:t>;</w:t>
      </w:r>
    </w:p>
    <w:p w14:paraId="622536E0" w14:textId="77777777" w:rsidR="006C4306" w:rsidRPr="00830889" w:rsidRDefault="006C4306" w:rsidP="006C4306">
      <w:pPr>
        <w:widowControl w:val="0"/>
        <w:numPr>
          <w:ilvl w:val="1"/>
          <w:numId w:val="70"/>
        </w:numPr>
        <w:tabs>
          <w:tab w:val="left" w:pos="1574"/>
        </w:tabs>
        <w:autoSpaceDE w:val="0"/>
        <w:autoSpaceDN w:val="0"/>
        <w:spacing w:before="5" w:after="0" w:line="235" w:lineRule="auto"/>
        <w:ind w:right="1015"/>
        <w:jc w:val="both"/>
        <w:rPr>
          <w:rFonts w:ascii="Calibri" w:eastAsia="Calibri" w:hAnsi="Calibri" w:cs="Calibri"/>
          <w:sz w:val="20"/>
          <w:lang w:eastAsia="en-US"/>
        </w:rPr>
      </w:pPr>
      <w:r w:rsidRPr="00830889">
        <w:rPr>
          <w:rFonts w:ascii="Calibri" w:eastAsia="Calibri" w:hAnsi="Calibri" w:cs="Calibri"/>
          <w:sz w:val="20"/>
          <w:lang w:eastAsia="en-US"/>
        </w:rPr>
        <w:t>preservare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le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varietà</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vegetali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minacciate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erosione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genetica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nell’ambito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degli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impegni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cui</w:t>
      </w:r>
      <w:r w:rsidRPr="00830889">
        <w:rPr>
          <w:rFonts w:ascii="Calibri" w:eastAsia="Calibri" w:hAnsi="Calibri" w:cs="Calibri"/>
          <w:spacing w:val="-42"/>
          <w:sz w:val="20"/>
          <w:lang w:eastAsia="en-US"/>
        </w:rPr>
        <w:t xml:space="preserve"> </w:t>
      </w:r>
      <w:r w:rsidRPr="00830889">
        <w:rPr>
          <w:rFonts w:ascii="Calibri" w:eastAsia="Calibri" w:hAnsi="Calibri" w:cs="Calibri"/>
          <w:sz w:val="20"/>
          <w:lang w:eastAsia="en-US"/>
        </w:rPr>
        <w:t>all’articolo</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70</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 xml:space="preserve">del </w:t>
      </w:r>
      <w:r>
        <w:rPr>
          <w:rFonts w:ascii="Calibri" w:eastAsia="Calibri" w:hAnsi="Calibri" w:cs="Calibri"/>
          <w:sz w:val="20"/>
          <w:lang w:eastAsia="en-US"/>
        </w:rPr>
        <w:t>Reg. (UE) 2021/2115</w:t>
      </w:r>
      <w:r w:rsidRPr="00830889">
        <w:rPr>
          <w:rFonts w:ascii="Calibri" w:eastAsia="Calibri" w:hAnsi="Calibri" w:cs="Calibri"/>
          <w:sz w:val="20"/>
          <w:lang w:eastAsia="en-US"/>
        </w:rPr>
        <w:t>;</w:t>
      </w:r>
    </w:p>
    <w:p w14:paraId="48B71055" w14:textId="77777777" w:rsidR="006C4306" w:rsidRDefault="006C4306" w:rsidP="006C4306">
      <w:pPr>
        <w:widowControl w:val="0"/>
        <w:autoSpaceDE w:val="0"/>
        <w:autoSpaceDN w:val="0"/>
        <w:spacing w:after="0" w:line="235" w:lineRule="auto"/>
        <w:rPr>
          <w:rFonts w:ascii="Calibri" w:eastAsia="Calibri" w:hAnsi="Calibri" w:cs="Calibri"/>
          <w:sz w:val="20"/>
          <w:lang w:eastAsia="en-US"/>
        </w:rPr>
      </w:pPr>
    </w:p>
    <w:p w14:paraId="31FA685E" w14:textId="77777777" w:rsidR="006C4306" w:rsidRPr="006517C7" w:rsidRDefault="006C4306" w:rsidP="006C4306">
      <w:pPr>
        <w:rPr>
          <w:rFonts w:ascii="Calibri" w:eastAsia="Calibri" w:hAnsi="Calibri" w:cs="Calibri"/>
          <w:sz w:val="20"/>
          <w:lang w:eastAsia="en-US"/>
        </w:rPr>
      </w:pPr>
    </w:p>
    <w:p w14:paraId="6E82AFAB" w14:textId="77777777" w:rsidR="006C4306" w:rsidRPr="006517C7" w:rsidRDefault="006C4306" w:rsidP="006C4306">
      <w:pPr>
        <w:jc w:val="right"/>
        <w:rPr>
          <w:rFonts w:ascii="Calibri" w:eastAsia="Calibri" w:hAnsi="Calibri" w:cs="Calibri"/>
          <w:sz w:val="20"/>
          <w:lang w:eastAsia="en-US"/>
        </w:rPr>
      </w:pPr>
    </w:p>
    <w:p w14:paraId="269A24F0" w14:textId="77777777" w:rsidR="006C4306" w:rsidRDefault="006C4306" w:rsidP="006C4306">
      <w:pPr>
        <w:rPr>
          <w:rFonts w:ascii="Calibri" w:eastAsia="Calibri" w:hAnsi="Calibri" w:cs="Calibri"/>
          <w:sz w:val="20"/>
          <w:lang w:eastAsia="en-US"/>
        </w:rPr>
      </w:pPr>
    </w:p>
    <w:p w14:paraId="0287E1BC" w14:textId="77777777" w:rsidR="006C4306" w:rsidRPr="006517C7" w:rsidRDefault="006C4306" w:rsidP="006C4306">
      <w:pPr>
        <w:rPr>
          <w:rFonts w:ascii="Calibri" w:eastAsia="Calibri" w:hAnsi="Calibri" w:cs="Calibri"/>
          <w:sz w:val="20"/>
          <w:lang w:eastAsia="en-US"/>
        </w:rPr>
        <w:sectPr w:rsidR="006C4306" w:rsidRPr="006517C7">
          <w:footerReference w:type="default" r:id="rId14"/>
          <w:pgSz w:w="11910" w:h="16840"/>
          <w:pgMar w:top="1360" w:right="760" w:bottom="1200" w:left="1000" w:header="0" w:footer="920" w:gutter="0"/>
          <w:cols w:space="720"/>
        </w:sectPr>
      </w:pPr>
    </w:p>
    <w:p w14:paraId="31EB94E8" w14:textId="77777777" w:rsidR="006C4306" w:rsidRPr="00830889" w:rsidRDefault="006C4306" w:rsidP="006C4306">
      <w:pPr>
        <w:widowControl w:val="0"/>
        <w:numPr>
          <w:ilvl w:val="0"/>
          <w:numId w:val="70"/>
        </w:numPr>
        <w:tabs>
          <w:tab w:val="left" w:pos="853"/>
          <w:tab w:val="left" w:pos="854"/>
        </w:tabs>
        <w:autoSpaceDE w:val="0"/>
        <w:autoSpaceDN w:val="0"/>
        <w:spacing w:before="78"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interessi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passivi,</w:t>
      </w:r>
      <w:r w:rsidRPr="00830889">
        <w:rPr>
          <w:rFonts w:ascii="Calibri" w:eastAsia="Calibri" w:hAnsi="Calibri" w:cs="Calibri"/>
          <w:spacing w:val="-5"/>
          <w:sz w:val="20"/>
          <w:lang w:eastAsia="en-US"/>
        </w:rPr>
        <w:t xml:space="preserve"> </w:t>
      </w:r>
      <w:r w:rsidRPr="00830889">
        <w:rPr>
          <w:rFonts w:ascii="Calibri" w:eastAsia="Calibri" w:hAnsi="Calibri" w:cs="Calibri"/>
          <w:sz w:val="20"/>
          <w:lang w:eastAsia="en-US"/>
        </w:rPr>
        <w: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eccezione</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di quelli</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relativi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sovvenzioni</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concesse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sotto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forma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abbuono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d’interessi;</w:t>
      </w:r>
    </w:p>
    <w:p w14:paraId="35BC572F" w14:textId="77777777" w:rsidR="006C4306" w:rsidRPr="0036486D" w:rsidRDefault="006C4306" w:rsidP="006C4306">
      <w:pPr>
        <w:widowControl w:val="0"/>
        <w:numPr>
          <w:ilvl w:val="0"/>
          <w:numId w:val="70"/>
        </w:numPr>
        <w:tabs>
          <w:tab w:val="left" w:pos="853"/>
          <w:tab w:val="left" w:pos="854"/>
        </w:tabs>
        <w:autoSpaceDE w:val="0"/>
        <w:autoSpaceDN w:val="0"/>
        <w:spacing w:before="2" w:after="0"/>
        <w:ind w:left="853" w:right="861"/>
        <w:jc w:val="both"/>
        <w:rPr>
          <w:rFonts w:ascii="Calibri" w:eastAsia="Calibri" w:hAnsi="Calibri" w:cs="Calibri"/>
          <w:sz w:val="20"/>
          <w:szCs w:val="20"/>
          <w:lang w:eastAsia="en-US"/>
        </w:rPr>
      </w:pPr>
      <w:r w:rsidRPr="0036486D">
        <w:rPr>
          <w:rFonts w:ascii="Calibri" w:eastAsia="Calibri" w:hAnsi="Calibri" w:cs="Calibri"/>
          <w:sz w:val="20"/>
          <w:lang w:eastAsia="en-US"/>
        </w:rPr>
        <w:t>investimenti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di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imboschimento</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non</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coerenti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con</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obiettivi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in</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materia</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di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ambiente e</w:t>
      </w:r>
      <w:r w:rsidRPr="0036486D">
        <w:rPr>
          <w:rFonts w:ascii="Calibri" w:eastAsia="Calibri" w:hAnsi="Calibri" w:cs="Calibri"/>
          <w:spacing w:val="-3"/>
          <w:sz w:val="20"/>
          <w:lang w:eastAsia="en-US"/>
        </w:rPr>
        <w:t xml:space="preserve"> </w:t>
      </w:r>
      <w:r w:rsidRPr="0036486D">
        <w:rPr>
          <w:rFonts w:ascii="Calibri" w:eastAsia="Calibri" w:hAnsi="Calibri" w:cs="Calibri"/>
          <w:sz w:val="20"/>
          <w:lang w:eastAsia="en-US"/>
        </w:rPr>
        <w:t>di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clima</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in</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linea</w:t>
      </w:r>
      <w:r>
        <w:rPr>
          <w:rFonts w:ascii="Calibri" w:eastAsia="Calibri" w:hAnsi="Calibri" w:cs="Calibri"/>
          <w:sz w:val="20"/>
          <w:lang w:eastAsia="en-US"/>
        </w:rPr>
        <w:t xml:space="preserve"> </w:t>
      </w:r>
      <w:r w:rsidRPr="0036486D">
        <w:rPr>
          <w:rFonts w:ascii="Calibri" w:eastAsia="Calibri" w:hAnsi="Calibri" w:cs="Calibri"/>
          <w:sz w:val="20"/>
          <w:lang w:eastAsia="en-US"/>
        </w:rPr>
        <w:t>con</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i</w:t>
      </w:r>
      <w:r>
        <w:rPr>
          <w:rFonts w:ascii="Calibri" w:eastAsia="Calibri" w:hAnsi="Calibri" w:cs="Calibri"/>
          <w:sz w:val="20"/>
          <w:lang w:eastAsia="en-US"/>
        </w:rPr>
        <w:t xml:space="preserve"> </w:t>
      </w:r>
      <w:r w:rsidRPr="0036486D">
        <w:rPr>
          <w:rFonts w:ascii="Calibri" w:eastAsia="Calibri" w:hAnsi="Calibri" w:cs="Calibri"/>
          <w:spacing w:val="-42"/>
          <w:sz w:val="20"/>
          <w:lang w:eastAsia="en-US"/>
        </w:rPr>
        <w:t xml:space="preserve"> </w:t>
      </w:r>
      <w:r w:rsidRPr="0036486D">
        <w:rPr>
          <w:rFonts w:ascii="Calibri" w:eastAsia="Calibri" w:hAnsi="Calibri" w:cs="Calibri"/>
          <w:sz w:val="20"/>
          <w:lang w:eastAsia="en-US"/>
        </w:rPr>
        <w:t>principi</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della</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gestione</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sostenibile</w:t>
      </w:r>
      <w:r w:rsidRPr="0036486D">
        <w:rPr>
          <w:rFonts w:ascii="Calibri" w:eastAsia="Calibri" w:hAnsi="Calibri" w:cs="Calibri"/>
          <w:spacing w:val="-3"/>
          <w:sz w:val="20"/>
          <w:lang w:eastAsia="en-US"/>
        </w:rPr>
        <w:t xml:space="preserve"> </w:t>
      </w:r>
      <w:r w:rsidRPr="0036486D">
        <w:rPr>
          <w:rFonts w:ascii="Calibri" w:eastAsia="Calibri" w:hAnsi="Calibri" w:cs="Calibri"/>
          <w:sz w:val="20"/>
          <w:lang w:eastAsia="en-US"/>
        </w:rPr>
        <w:t>delle foreste</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quali</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elaborati</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negli</w:t>
      </w:r>
      <w:r w:rsidRPr="0036486D">
        <w:rPr>
          <w:rFonts w:ascii="Calibri" w:eastAsia="Calibri" w:hAnsi="Calibri" w:cs="Calibri"/>
          <w:spacing w:val="-2"/>
          <w:sz w:val="20"/>
          <w:lang w:eastAsia="en-US"/>
        </w:rPr>
        <w:t xml:space="preserve"> </w:t>
      </w:r>
      <w:r w:rsidRPr="0036486D">
        <w:rPr>
          <w:rFonts w:ascii="Calibri" w:eastAsia="Calibri" w:hAnsi="Calibri" w:cs="Calibri"/>
          <w:sz w:val="20"/>
          <w:lang w:eastAsia="en-US"/>
        </w:rPr>
        <w:t>orientamenti</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paneuropei</w:t>
      </w:r>
      <w:r w:rsidRPr="0036486D">
        <w:rPr>
          <w:rFonts w:ascii="Calibri" w:eastAsia="Calibri" w:hAnsi="Calibri" w:cs="Calibri"/>
          <w:spacing w:val="-1"/>
          <w:sz w:val="20"/>
          <w:lang w:eastAsia="en-US"/>
        </w:rPr>
        <w:t xml:space="preserve"> </w:t>
      </w:r>
      <w:r w:rsidRPr="0036486D">
        <w:rPr>
          <w:rFonts w:ascii="Calibri" w:eastAsia="Calibri" w:hAnsi="Calibri" w:cs="Calibri"/>
          <w:sz w:val="20"/>
          <w:lang w:eastAsia="en-US"/>
        </w:rPr>
        <w:t>per</w:t>
      </w:r>
      <w:r>
        <w:rPr>
          <w:rFonts w:ascii="Calibri" w:eastAsia="Calibri" w:hAnsi="Calibri" w:cs="Calibri"/>
          <w:sz w:val="20"/>
          <w:lang w:eastAsia="en-US"/>
        </w:rPr>
        <w:t xml:space="preserve"> </w:t>
      </w:r>
      <w:r w:rsidRPr="0036486D">
        <w:rPr>
          <w:rFonts w:ascii="Calibri" w:eastAsia="Calibri" w:hAnsi="Calibri" w:cs="Calibri"/>
          <w:sz w:val="20"/>
          <w:szCs w:val="20"/>
          <w:lang w:eastAsia="en-US"/>
        </w:rPr>
        <w:t>l’imboschimento</w:t>
      </w:r>
      <w:r w:rsidRPr="0036486D">
        <w:rPr>
          <w:rFonts w:ascii="Calibri" w:eastAsia="Calibri" w:hAnsi="Calibri" w:cs="Calibri"/>
          <w:spacing w:val="-3"/>
          <w:sz w:val="20"/>
          <w:szCs w:val="20"/>
          <w:lang w:eastAsia="en-US"/>
        </w:rPr>
        <w:t xml:space="preserve"> </w:t>
      </w:r>
      <w:r w:rsidRPr="0036486D">
        <w:rPr>
          <w:rFonts w:ascii="Calibri" w:eastAsia="Calibri" w:hAnsi="Calibri" w:cs="Calibri"/>
          <w:sz w:val="20"/>
          <w:szCs w:val="20"/>
          <w:lang w:eastAsia="en-US"/>
        </w:rPr>
        <w:t>e</w:t>
      </w:r>
      <w:r w:rsidRPr="0036486D">
        <w:rPr>
          <w:rFonts w:ascii="Calibri" w:eastAsia="Calibri" w:hAnsi="Calibri" w:cs="Calibri"/>
          <w:spacing w:val="-4"/>
          <w:sz w:val="20"/>
          <w:szCs w:val="20"/>
          <w:lang w:eastAsia="en-US"/>
        </w:rPr>
        <w:t xml:space="preserve"> </w:t>
      </w:r>
      <w:r w:rsidRPr="0036486D">
        <w:rPr>
          <w:rFonts w:ascii="Calibri" w:eastAsia="Calibri" w:hAnsi="Calibri" w:cs="Calibri"/>
          <w:sz w:val="20"/>
          <w:szCs w:val="20"/>
          <w:lang w:eastAsia="en-US"/>
        </w:rPr>
        <w:t>il</w:t>
      </w:r>
      <w:r w:rsidRPr="0036486D">
        <w:rPr>
          <w:rFonts w:ascii="Calibri" w:eastAsia="Calibri" w:hAnsi="Calibri" w:cs="Calibri"/>
          <w:spacing w:val="-3"/>
          <w:sz w:val="20"/>
          <w:szCs w:val="20"/>
          <w:lang w:eastAsia="en-US"/>
        </w:rPr>
        <w:t xml:space="preserve"> </w:t>
      </w:r>
      <w:r w:rsidRPr="0036486D">
        <w:rPr>
          <w:rFonts w:ascii="Calibri" w:eastAsia="Calibri" w:hAnsi="Calibri" w:cs="Calibri"/>
          <w:sz w:val="20"/>
          <w:szCs w:val="20"/>
          <w:lang w:eastAsia="en-US"/>
        </w:rPr>
        <w:t>rimboschimento;</w:t>
      </w:r>
    </w:p>
    <w:p w14:paraId="15697AD2" w14:textId="77777777" w:rsidR="006C4306" w:rsidRPr="00830889" w:rsidRDefault="006C4306" w:rsidP="006C4306">
      <w:pPr>
        <w:widowControl w:val="0"/>
        <w:numPr>
          <w:ilvl w:val="0"/>
          <w:numId w:val="70"/>
        </w:numPr>
        <w:tabs>
          <w:tab w:val="left" w:pos="853"/>
          <w:tab w:val="left" w:pos="854"/>
        </w:tabs>
        <w:autoSpaceDE w:val="0"/>
        <w:autoSpaceDN w:val="0"/>
        <w:spacing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4"/>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manutenzione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ordinaria,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esercizio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funzionamento;</w:t>
      </w:r>
    </w:p>
    <w:p w14:paraId="0A998E7A" w14:textId="77777777" w:rsidR="006C4306" w:rsidRPr="009A620B" w:rsidRDefault="006C4306" w:rsidP="006C4306">
      <w:pPr>
        <w:widowControl w:val="0"/>
        <w:numPr>
          <w:ilvl w:val="0"/>
          <w:numId w:val="70"/>
        </w:numPr>
        <w:tabs>
          <w:tab w:val="left" w:pos="853"/>
          <w:tab w:val="left" w:pos="854"/>
        </w:tabs>
        <w:autoSpaceDE w:val="0"/>
        <w:autoSpaceDN w:val="0"/>
        <w:spacing w:after="0"/>
        <w:ind w:left="853" w:hanging="361"/>
        <w:jc w:val="both"/>
        <w:rPr>
          <w:rFonts w:ascii="Calibri" w:eastAsia="Calibri" w:hAnsi="Calibri" w:cs="Calibri"/>
          <w:sz w:val="20"/>
          <w:szCs w:val="20"/>
          <w:lang w:eastAsia="en-US"/>
        </w:rPr>
      </w:pPr>
      <w:r w:rsidRPr="009A620B">
        <w:rPr>
          <w:rFonts w:ascii="Calibri" w:eastAsia="Calibri" w:hAnsi="Calibri" w:cs="Calibri"/>
          <w:sz w:val="20"/>
          <w:lang w:eastAsia="en-US"/>
        </w:rPr>
        <w:t>spese</w:t>
      </w:r>
      <w:r w:rsidRPr="009A620B">
        <w:rPr>
          <w:rFonts w:ascii="Calibri" w:eastAsia="Calibri" w:hAnsi="Calibri" w:cs="Calibri"/>
          <w:spacing w:val="-4"/>
          <w:sz w:val="20"/>
          <w:lang w:eastAsia="en-US"/>
        </w:rPr>
        <w:t xml:space="preserve"> </w:t>
      </w:r>
      <w:r w:rsidRPr="009A620B">
        <w:rPr>
          <w:rFonts w:ascii="Calibri" w:eastAsia="Calibri" w:hAnsi="Calibri" w:cs="Calibri"/>
          <w:sz w:val="20"/>
          <w:lang w:eastAsia="en-US"/>
        </w:rPr>
        <w:t>per</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investimenti</w:t>
      </w:r>
      <w:r w:rsidRPr="009A620B">
        <w:rPr>
          <w:rFonts w:ascii="Calibri" w:eastAsia="Calibri" w:hAnsi="Calibri" w:cs="Calibri"/>
          <w:spacing w:val="-3"/>
          <w:sz w:val="20"/>
          <w:lang w:eastAsia="en-US"/>
        </w:rPr>
        <w:t xml:space="preserve"> </w:t>
      </w:r>
      <w:r w:rsidRPr="009A620B">
        <w:rPr>
          <w:rFonts w:ascii="Calibri" w:eastAsia="Calibri" w:hAnsi="Calibri" w:cs="Calibri"/>
          <w:sz w:val="20"/>
          <w:lang w:eastAsia="en-US"/>
        </w:rPr>
        <w:t>finalizzati</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al</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mero</w:t>
      </w:r>
      <w:r w:rsidRPr="009A620B">
        <w:rPr>
          <w:rFonts w:ascii="Calibri" w:eastAsia="Calibri" w:hAnsi="Calibri" w:cs="Calibri"/>
          <w:spacing w:val="-3"/>
          <w:sz w:val="20"/>
          <w:lang w:eastAsia="en-US"/>
        </w:rPr>
        <w:t xml:space="preserve"> </w:t>
      </w:r>
      <w:r w:rsidRPr="009A620B">
        <w:rPr>
          <w:rFonts w:ascii="Calibri" w:eastAsia="Calibri" w:hAnsi="Calibri" w:cs="Calibri"/>
          <w:sz w:val="20"/>
          <w:lang w:eastAsia="en-US"/>
        </w:rPr>
        <w:t>adeguamento</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alla</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normativa</w:t>
      </w:r>
      <w:r w:rsidRPr="009A620B">
        <w:rPr>
          <w:rFonts w:ascii="Calibri" w:eastAsia="Calibri" w:hAnsi="Calibri" w:cs="Calibri"/>
          <w:spacing w:val="-3"/>
          <w:sz w:val="20"/>
          <w:lang w:eastAsia="en-US"/>
        </w:rPr>
        <w:t xml:space="preserve"> </w:t>
      </w:r>
      <w:r w:rsidRPr="009A620B">
        <w:rPr>
          <w:rFonts w:ascii="Calibri" w:eastAsia="Calibri" w:hAnsi="Calibri" w:cs="Calibri"/>
          <w:sz w:val="20"/>
          <w:lang w:eastAsia="en-US"/>
        </w:rPr>
        <w:t>vigente,</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fatte</w:t>
      </w:r>
      <w:r w:rsidRPr="009A620B">
        <w:rPr>
          <w:rFonts w:ascii="Calibri" w:eastAsia="Calibri" w:hAnsi="Calibri" w:cs="Calibri"/>
          <w:spacing w:val="-3"/>
          <w:sz w:val="20"/>
          <w:lang w:eastAsia="en-US"/>
        </w:rPr>
        <w:t xml:space="preserve"> </w:t>
      </w:r>
      <w:r w:rsidRPr="009A620B">
        <w:rPr>
          <w:rFonts w:ascii="Calibri" w:eastAsia="Calibri" w:hAnsi="Calibri" w:cs="Calibri"/>
          <w:sz w:val="20"/>
          <w:lang w:eastAsia="en-US"/>
        </w:rPr>
        <w:t>salve</w:t>
      </w:r>
      <w:r w:rsidRPr="009A620B">
        <w:rPr>
          <w:rFonts w:ascii="Calibri" w:eastAsia="Calibri" w:hAnsi="Calibri" w:cs="Calibri"/>
          <w:spacing w:val="-4"/>
          <w:sz w:val="20"/>
          <w:lang w:eastAsia="en-US"/>
        </w:rPr>
        <w:t xml:space="preserve"> </w:t>
      </w:r>
      <w:r w:rsidRPr="009A620B">
        <w:rPr>
          <w:rFonts w:ascii="Calibri" w:eastAsia="Calibri" w:hAnsi="Calibri" w:cs="Calibri"/>
          <w:sz w:val="20"/>
          <w:lang w:eastAsia="en-US"/>
        </w:rPr>
        <w:t>le</w:t>
      </w:r>
      <w:r w:rsidRPr="009A620B">
        <w:rPr>
          <w:rFonts w:ascii="Calibri" w:eastAsia="Calibri" w:hAnsi="Calibri" w:cs="Calibri"/>
          <w:spacing w:val="-2"/>
          <w:sz w:val="20"/>
          <w:lang w:eastAsia="en-US"/>
        </w:rPr>
        <w:t xml:space="preserve"> </w:t>
      </w:r>
      <w:r w:rsidRPr="009A620B">
        <w:rPr>
          <w:rFonts w:ascii="Calibri" w:eastAsia="Calibri" w:hAnsi="Calibri" w:cs="Calibri"/>
          <w:sz w:val="20"/>
          <w:lang w:eastAsia="en-US"/>
        </w:rPr>
        <w:t>specificità</w:t>
      </w:r>
      <w:r>
        <w:rPr>
          <w:rFonts w:ascii="Calibri" w:eastAsia="Calibri" w:hAnsi="Calibri" w:cs="Calibri"/>
          <w:sz w:val="20"/>
          <w:lang w:eastAsia="en-US"/>
        </w:rPr>
        <w:t xml:space="preserve"> </w:t>
      </w:r>
      <w:r w:rsidRPr="009A620B">
        <w:rPr>
          <w:rFonts w:ascii="Calibri" w:eastAsia="Calibri" w:hAnsi="Calibri" w:cs="Calibri"/>
          <w:sz w:val="20"/>
          <w:szCs w:val="20"/>
          <w:lang w:eastAsia="en-US"/>
        </w:rPr>
        <w:t>previste</w:t>
      </w:r>
      <w:r w:rsidRPr="009A620B">
        <w:rPr>
          <w:rFonts w:ascii="Calibri" w:eastAsia="Calibri" w:hAnsi="Calibri" w:cs="Calibri"/>
          <w:spacing w:val="-3"/>
          <w:sz w:val="20"/>
          <w:szCs w:val="20"/>
          <w:lang w:eastAsia="en-US"/>
        </w:rPr>
        <w:t xml:space="preserve"> </w:t>
      </w:r>
      <w:r w:rsidRPr="009A620B">
        <w:rPr>
          <w:rFonts w:ascii="Calibri" w:eastAsia="Calibri" w:hAnsi="Calibri" w:cs="Calibri"/>
          <w:sz w:val="20"/>
          <w:szCs w:val="20"/>
          <w:lang w:eastAsia="en-US"/>
        </w:rPr>
        <w:t>nell’ambito</w:t>
      </w:r>
      <w:r w:rsidRPr="009A620B">
        <w:rPr>
          <w:rFonts w:ascii="Calibri" w:eastAsia="Calibri" w:hAnsi="Calibri" w:cs="Calibri"/>
          <w:spacing w:val="-2"/>
          <w:sz w:val="20"/>
          <w:szCs w:val="20"/>
          <w:lang w:eastAsia="en-US"/>
        </w:rPr>
        <w:t xml:space="preserve"> </w:t>
      </w:r>
      <w:r w:rsidRPr="009A620B">
        <w:rPr>
          <w:rFonts w:ascii="Calibri" w:eastAsia="Calibri" w:hAnsi="Calibri" w:cs="Calibri"/>
          <w:sz w:val="20"/>
          <w:szCs w:val="20"/>
          <w:lang w:eastAsia="en-US"/>
        </w:rPr>
        <w:t>delle</w:t>
      </w:r>
      <w:r w:rsidRPr="009A620B">
        <w:rPr>
          <w:rFonts w:ascii="Calibri" w:eastAsia="Calibri" w:hAnsi="Calibri" w:cs="Calibri"/>
          <w:spacing w:val="-3"/>
          <w:sz w:val="20"/>
          <w:szCs w:val="20"/>
          <w:lang w:eastAsia="en-US"/>
        </w:rPr>
        <w:t xml:space="preserve"> </w:t>
      </w:r>
      <w:r w:rsidRPr="009A620B">
        <w:rPr>
          <w:rFonts w:ascii="Calibri" w:eastAsia="Calibri" w:hAnsi="Calibri" w:cs="Calibri"/>
          <w:sz w:val="20"/>
          <w:szCs w:val="20"/>
          <w:lang w:eastAsia="en-US"/>
        </w:rPr>
        <w:t>singole</w:t>
      </w:r>
      <w:r w:rsidRPr="009A620B">
        <w:rPr>
          <w:rFonts w:ascii="Calibri" w:eastAsia="Calibri" w:hAnsi="Calibri" w:cs="Calibri"/>
          <w:spacing w:val="-3"/>
          <w:sz w:val="20"/>
          <w:szCs w:val="20"/>
          <w:lang w:eastAsia="en-US"/>
        </w:rPr>
        <w:t xml:space="preserve"> </w:t>
      </w:r>
      <w:r w:rsidRPr="009A620B">
        <w:rPr>
          <w:rFonts w:ascii="Calibri" w:eastAsia="Calibri" w:hAnsi="Calibri" w:cs="Calibri"/>
          <w:sz w:val="20"/>
          <w:szCs w:val="20"/>
          <w:lang w:eastAsia="en-US"/>
        </w:rPr>
        <w:t>schede</w:t>
      </w:r>
      <w:r w:rsidRPr="009A620B">
        <w:rPr>
          <w:rFonts w:ascii="Calibri" w:eastAsia="Calibri" w:hAnsi="Calibri" w:cs="Calibri"/>
          <w:spacing w:val="-3"/>
          <w:sz w:val="20"/>
          <w:szCs w:val="20"/>
          <w:lang w:eastAsia="en-US"/>
        </w:rPr>
        <w:t xml:space="preserve"> </w:t>
      </w:r>
      <w:r w:rsidRPr="009A620B">
        <w:rPr>
          <w:rFonts w:ascii="Calibri" w:eastAsia="Calibri" w:hAnsi="Calibri" w:cs="Calibri"/>
          <w:sz w:val="20"/>
          <w:szCs w:val="20"/>
          <w:lang w:eastAsia="en-US"/>
        </w:rPr>
        <w:t>di</w:t>
      </w:r>
      <w:r w:rsidRPr="009A620B">
        <w:rPr>
          <w:rFonts w:ascii="Calibri" w:eastAsia="Calibri" w:hAnsi="Calibri" w:cs="Calibri"/>
          <w:spacing w:val="-2"/>
          <w:sz w:val="20"/>
          <w:szCs w:val="20"/>
          <w:lang w:eastAsia="en-US"/>
        </w:rPr>
        <w:t xml:space="preserve"> </w:t>
      </w:r>
      <w:r w:rsidRPr="009A620B">
        <w:rPr>
          <w:rFonts w:ascii="Calibri" w:eastAsia="Calibri" w:hAnsi="Calibri" w:cs="Calibri"/>
          <w:sz w:val="20"/>
          <w:szCs w:val="20"/>
          <w:lang w:eastAsia="en-US"/>
        </w:rPr>
        <w:t>intervento;</w:t>
      </w:r>
    </w:p>
    <w:p w14:paraId="3FFB9D09" w14:textId="77777777" w:rsidR="006C4306" w:rsidRPr="00830889" w:rsidRDefault="006C4306" w:rsidP="006C4306">
      <w:pPr>
        <w:widowControl w:val="0"/>
        <w:numPr>
          <w:ilvl w:val="0"/>
          <w:numId w:val="70"/>
        </w:numPr>
        <w:tabs>
          <w:tab w:val="left" w:pos="853"/>
          <w:tab w:val="left" w:pos="854"/>
        </w:tabs>
        <w:autoSpaceDE w:val="0"/>
        <w:autoSpaceDN w:val="0"/>
        <w:spacing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spese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connesse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all’assistenza</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post-vendita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dei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beni</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di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investimento;</w:t>
      </w:r>
    </w:p>
    <w:p w14:paraId="32C43D62" w14:textId="77777777" w:rsidR="006C4306" w:rsidRPr="00830889" w:rsidRDefault="006C4306" w:rsidP="006C4306">
      <w:pPr>
        <w:widowControl w:val="0"/>
        <w:numPr>
          <w:ilvl w:val="0"/>
          <w:numId w:val="70"/>
        </w:numPr>
        <w:tabs>
          <w:tab w:val="left" w:pos="853"/>
          <w:tab w:val="left" w:pos="854"/>
        </w:tabs>
        <w:autoSpaceDE w:val="0"/>
        <w:autoSpaceDN w:val="0"/>
        <w:spacing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contributi</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in</w:t>
      </w:r>
      <w:r w:rsidRPr="00830889">
        <w:rPr>
          <w:rFonts w:ascii="Calibri" w:eastAsia="Calibri" w:hAnsi="Calibri" w:cs="Calibri"/>
          <w:spacing w:val="-1"/>
          <w:sz w:val="20"/>
          <w:lang w:eastAsia="en-US"/>
        </w:rPr>
        <w:t xml:space="preserve"> </w:t>
      </w:r>
      <w:r w:rsidRPr="00830889">
        <w:rPr>
          <w:rFonts w:ascii="Calibri" w:eastAsia="Calibri" w:hAnsi="Calibri" w:cs="Calibri"/>
          <w:sz w:val="20"/>
          <w:lang w:eastAsia="en-US"/>
        </w:rPr>
        <w:t>natura;</w:t>
      </w:r>
    </w:p>
    <w:p w14:paraId="2D73ADA6" w14:textId="77777777" w:rsidR="006C4306" w:rsidRPr="00830889" w:rsidRDefault="006C4306" w:rsidP="006C4306">
      <w:pPr>
        <w:widowControl w:val="0"/>
        <w:numPr>
          <w:ilvl w:val="0"/>
          <w:numId w:val="70"/>
        </w:numPr>
        <w:tabs>
          <w:tab w:val="left" w:pos="853"/>
          <w:tab w:val="left" w:pos="854"/>
        </w:tabs>
        <w:autoSpaceDE w:val="0"/>
        <w:autoSpaceDN w:val="0"/>
        <w:spacing w:before="2" w:after="0"/>
        <w:ind w:left="853" w:hanging="361"/>
        <w:jc w:val="both"/>
        <w:rPr>
          <w:rFonts w:ascii="Symbol" w:eastAsia="Calibri" w:hAnsi="Symbol" w:cs="Calibri"/>
          <w:sz w:val="20"/>
          <w:lang w:eastAsia="en-US"/>
        </w:rPr>
      </w:pPr>
      <w:r w:rsidRPr="00830889">
        <w:rPr>
          <w:rFonts w:ascii="Calibri" w:eastAsia="Calibri" w:hAnsi="Calibri" w:cs="Calibri"/>
          <w:sz w:val="20"/>
          <w:lang w:eastAsia="en-US"/>
        </w:rPr>
        <w:t>imposta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sul</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valore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aggiunto</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(IVA)</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ed</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altre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imposte</w:t>
      </w:r>
      <w:r w:rsidRPr="00830889">
        <w:rPr>
          <w:rFonts w:ascii="Calibri" w:eastAsia="Calibri" w:hAnsi="Calibri" w:cs="Calibri"/>
          <w:spacing w:val="-3"/>
          <w:sz w:val="20"/>
          <w:lang w:eastAsia="en-US"/>
        </w:rPr>
        <w:t xml:space="preserve"> </w:t>
      </w:r>
      <w:r w:rsidRPr="00830889">
        <w:rPr>
          <w:rFonts w:ascii="Calibri" w:eastAsia="Calibri" w:hAnsi="Calibri" w:cs="Calibri"/>
          <w:sz w:val="20"/>
          <w:lang w:eastAsia="en-US"/>
        </w:rPr>
        <w:t>e</w:t>
      </w:r>
      <w:r w:rsidRPr="00830889">
        <w:rPr>
          <w:rFonts w:ascii="Calibri" w:eastAsia="Calibri" w:hAnsi="Calibri" w:cs="Calibri"/>
          <w:spacing w:val="-2"/>
          <w:sz w:val="20"/>
          <w:lang w:eastAsia="en-US"/>
        </w:rPr>
        <w:t xml:space="preserve"> </w:t>
      </w:r>
      <w:r w:rsidRPr="00830889">
        <w:rPr>
          <w:rFonts w:ascii="Calibri" w:eastAsia="Calibri" w:hAnsi="Calibri" w:cs="Calibri"/>
          <w:sz w:val="20"/>
          <w:lang w:eastAsia="en-US"/>
        </w:rPr>
        <w:t>tasse;</w:t>
      </w:r>
    </w:p>
    <w:p w14:paraId="49D97300" w14:textId="77777777" w:rsidR="006C4306" w:rsidRPr="00830889" w:rsidRDefault="006C4306" w:rsidP="006C4306">
      <w:pPr>
        <w:widowControl w:val="0"/>
        <w:numPr>
          <w:ilvl w:val="0"/>
          <w:numId w:val="70"/>
        </w:numPr>
        <w:tabs>
          <w:tab w:val="left" w:pos="853"/>
          <w:tab w:val="left" w:pos="854"/>
        </w:tabs>
        <w:autoSpaceDE w:val="0"/>
        <w:autoSpaceDN w:val="0"/>
        <w:spacing w:before="2" w:after="0"/>
        <w:ind w:left="853" w:hanging="361"/>
        <w:jc w:val="both"/>
        <w:rPr>
          <w:rFonts w:ascii="Symbol" w:eastAsia="Calibri" w:hAnsi="Symbol" w:cs="Calibri"/>
          <w:sz w:val="20"/>
          <w:highlight w:val="green"/>
          <w:lang w:eastAsia="en-US"/>
        </w:rPr>
      </w:pPr>
      <w:r w:rsidRPr="00830889">
        <w:rPr>
          <w:rFonts w:ascii="Calibri" w:eastAsia="Calibri" w:hAnsi="Calibri" w:cs="Calibri"/>
          <w:sz w:val="20"/>
          <w:highlight w:val="green"/>
          <w:lang w:eastAsia="en-US"/>
        </w:rPr>
        <w:t>realizzazione e/o acquisto di beni tramite locazione finanziaria, ossia acquisizione in leasing.</w:t>
      </w:r>
    </w:p>
    <w:p w14:paraId="361D9B98" w14:textId="77777777" w:rsidR="006C4306" w:rsidRPr="001C0225" w:rsidRDefault="006C4306" w:rsidP="006C4306">
      <w:pPr>
        <w:widowControl w:val="0"/>
        <w:autoSpaceDE w:val="0"/>
        <w:autoSpaceDN w:val="0"/>
        <w:spacing w:before="37"/>
        <w:jc w:val="both"/>
        <w:rPr>
          <w:rFonts w:ascii="Calibri" w:eastAsia="Calibri" w:hAnsi="Calibri" w:cs="Calibri"/>
          <w:sz w:val="20"/>
          <w:szCs w:val="20"/>
          <w:lang w:eastAsia="en-US"/>
        </w:rPr>
      </w:pPr>
      <w:r w:rsidRPr="00830889">
        <w:rPr>
          <w:rFonts w:ascii="Calibri" w:eastAsia="Calibri" w:hAnsi="Calibri" w:cs="Calibri"/>
          <w:sz w:val="20"/>
          <w:szCs w:val="20"/>
          <w:lang w:eastAsia="en-US"/>
        </w:rPr>
        <w:t>Ulteriori</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limitazioni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connesse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agli</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investimenti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sono</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indicate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nelle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singole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schede</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intervento.</w:t>
      </w:r>
    </w:p>
    <w:p w14:paraId="28E6F2D5"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rPr>
        <w:t xml:space="preserve">Anticipi per gli interventi di investimento e cooperazione (artt. 73, 74 e 77 del </w:t>
      </w:r>
      <w:r>
        <w:rPr>
          <w:i/>
          <w:iCs/>
          <w:color w:val="365F91" w:themeColor="accent1" w:themeShade="BF"/>
          <w:sz w:val="22"/>
          <w:szCs w:val="22"/>
        </w:rPr>
        <w:t>Reg. (UE) 2021/2115</w:t>
      </w:r>
      <w:r w:rsidRPr="00830889">
        <w:rPr>
          <w:i/>
          <w:iCs/>
          <w:color w:val="365F91" w:themeColor="accent1" w:themeShade="BF"/>
          <w:sz w:val="22"/>
          <w:szCs w:val="22"/>
        </w:rPr>
        <w:t xml:space="preserve">) </w:t>
      </w:r>
    </w:p>
    <w:p w14:paraId="3EFE9C56" w14:textId="77777777" w:rsidR="006C4306" w:rsidRPr="00830889" w:rsidRDefault="006C4306" w:rsidP="006C4306">
      <w:pPr>
        <w:widowControl w:val="0"/>
        <w:autoSpaceDE w:val="0"/>
        <w:autoSpaceDN w:val="0"/>
        <w:spacing w:before="41" w:after="0"/>
        <w:ind w:right="381"/>
        <w:jc w:val="both"/>
        <w:rPr>
          <w:rFonts w:ascii="Calibri" w:eastAsia="Calibri" w:hAnsi="Calibri" w:cs="Calibri"/>
          <w:sz w:val="20"/>
          <w:szCs w:val="20"/>
          <w:lang w:eastAsia="en-US"/>
        </w:rPr>
      </w:pPr>
      <w:r w:rsidRPr="00830889">
        <w:rPr>
          <w:rFonts w:ascii="Calibri" w:eastAsia="Calibri" w:hAnsi="Calibri" w:cs="Calibri"/>
          <w:sz w:val="20"/>
          <w:szCs w:val="20"/>
          <w:lang w:eastAsia="en-US"/>
        </w:rPr>
        <w:t>La possibilità di concedere anticipi ai beneficiari e le percentuali massime concedibili sono indicate nelle singole schede di</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intervento.</w:t>
      </w:r>
    </w:p>
    <w:p w14:paraId="48C0699B" w14:textId="77777777" w:rsidR="006C4306" w:rsidRPr="00830889" w:rsidRDefault="006C4306" w:rsidP="006C4306">
      <w:pPr>
        <w:widowControl w:val="0"/>
        <w:autoSpaceDE w:val="0"/>
        <w:autoSpaceDN w:val="0"/>
        <w:spacing w:before="42" w:after="0"/>
        <w:ind w:right="382"/>
        <w:jc w:val="both"/>
        <w:rPr>
          <w:rFonts w:ascii="Calibri" w:eastAsia="Calibri" w:hAnsi="Calibri" w:cs="Calibri"/>
          <w:sz w:val="20"/>
          <w:szCs w:val="20"/>
          <w:lang w:eastAsia="en-US"/>
        </w:rPr>
      </w:pPr>
      <w:r w:rsidRPr="00830889">
        <w:rPr>
          <w:rFonts w:ascii="Calibri" w:eastAsia="Calibri" w:hAnsi="Calibri" w:cs="Calibri"/>
          <w:sz w:val="20"/>
          <w:szCs w:val="20"/>
          <w:lang w:eastAsia="en-US"/>
        </w:rPr>
        <w:t>L’erogazione di un anticipo a beneficiari privati è subordinata alla presentazione da parte degli stessi di una idonea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garanzia a copertura del 100% del valore dell’anticipo stesso, prestata da soggetti autorizzati, che consenta l’escussione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diretta</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di tale</w:t>
      </w:r>
      <w:r w:rsidRPr="00830889">
        <w:rPr>
          <w:rFonts w:ascii="Calibri" w:eastAsia="Calibri" w:hAnsi="Calibri" w:cs="Calibri"/>
          <w:spacing w:val="-1"/>
          <w:sz w:val="20"/>
          <w:szCs w:val="20"/>
          <w:lang w:eastAsia="en-US"/>
        </w:rPr>
        <w:t xml:space="preserve"> </w:t>
      </w:r>
      <w:r w:rsidRPr="00830889">
        <w:rPr>
          <w:rFonts w:ascii="Calibri" w:eastAsia="Calibri" w:hAnsi="Calibri" w:cs="Calibri"/>
          <w:sz w:val="20"/>
          <w:szCs w:val="20"/>
          <w:lang w:eastAsia="en-US"/>
        </w:rPr>
        <w:t>importo laddove</w:t>
      </w:r>
      <w:r w:rsidRPr="00830889">
        <w:rPr>
          <w:rFonts w:ascii="Calibri" w:eastAsia="Calibri" w:hAnsi="Calibri" w:cs="Calibri"/>
          <w:spacing w:val="-2"/>
          <w:sz w:val="20"/>
          <w:szCs w:val="20"/>
          <w:lang w:eastAsia="en-US"/>
        </w:rPr>
        <w:t xml:space="preserve"> </w:t>
      </w:r>
      <w:r w:rsidRPr="00830889">
        <w:rPr>
          <w:rFonts w:ascii="Calibri" w:eastAsia="Calibri" w:hAnsi="Calibri" w:cs="Calibri"/>
          <w:sz w:val="20"/>
          <w:szCs w:val="20"/>
          <w:lang w:eastAsia="en-US"/>
        </w:rPr>
        <w:t>il diritto all'anticipo non sia</w:t>
      </w:r>
      <w:r w:rsidRPr="00830889">
        <w:rPr>
          <w:rFonts w:ascii="Calibri" w:eastAsia="Calibri" w:hAnsi="Calibri" w:cs="Calibri"/>
          <w:spacing w:val="-3"/>
          <w:sz w:val="20"/>
          <w:szCs w:val="20"/>
          <w:lang w:eastAsia="en-US"/>
        </w:rPr>
        <w:t xml:space="preserve"> </w:t>
      </w:r>
      <w:r w:rsidRPr="00830889">
        <w:rPr>
          <w:rFonts w:ascii="Calibri" w:eastAsia="Calibri" w:hAnsi="Calibri" w:cs="Calibri"/>
          <w:sz w:val="20"/>
          <w:szCs w:val="20"/>
          <w:lang w:eastAsia="en-US"/>
        </w:rPr>
        <w:t>riconosciuto.</w:t>
      </w:r>
    </w:p>
    <w:p w14:paraId="18A03B66" w14:textId="77777777" w:rsidR="006C4306" w:rsidRPr="00830889" w:rsidRDefault="006C4306" w:rsidP="006C4306">
      <w:pPr>
        <w:widowControl w:val="0"/>
        <w:autoSpaceDE w:val="0"/>
        <w:autoSpaceDN w:val="0"/>
        <w:spacing w:before="41" w:after="240"/>
        <w:ind w:right="371"/>
        <w:jc w:val="both"/>
        <w:rPr>
          <w:rFonts w:ascii="Calibri" w:eastAsia="Calibri" w:hAnsi="Calibri" w:cs="Calibri"/>
          <w:sz w:val="20"/>
          <w:szCs w:val="20"/>
          <w:lang w:eastAsia="en-US"/>
        </w:rPr>
      </w:pPr>
      <w:r w:rsidRPr="004D0838">
        <w:rPr>
          <w:rFonts w:ascii="Calibri" w:eastAsia="Calibri" w:hAnsi="Calibri" w:cs="Calibri"/>
          <w:strike/>
          <w:color w:val="FF0000"/>
          <w:sz w:val="20"/>
          <w:szCs w:val="20"/>
          <w:highlight w:val="yellow"/>
          <w:lang w:eastAsia="en-US"/>
        </w:rPr>
        <w:t>In alternativa,</w:t>
      </w:r>
      <w:r w:rsidRPr="004D0838">
        <w:rPr>
          <w:rFonts w:ascii="Calibri" w:eastAsia="Calibri" w:hAnsi="Calibri" w:cs="Calibri"/>
          <w:color w:val="FF0000"/>
          <w:sz w:val="20"/>
          <w:szCs w:val="20"/>
          <w:highlight w:val="yellow"/>
          <w:lang w:eastAsia="en-US"/>
        </w:rPr>
        <w:t xml:space="preserve"> </w:t>
      </w:r>
      <w:r w:rsidRPr="004D0838">
        <w:rPr>
          <w:rFonts w:ascii="Calibri" w:eastAsia="Calibri" w:hAnsi="Calibri" w:cs="Calibri"/>
          <w:sz w:val="20"/>
          <w:szCs w:val="20"/>
          <w:highlight w:val="yellow"/>
          <w:lang w:eastAsia="en-US"/>
        </w:rPr>
        <w:t>Nel caso di beneficiari pubblici, in alternativa alla presentazione della garanzia fideiussoria, per l’erogazione dell’anticipo, è possibile presentare una dichiarazione</w:t>
      </w:r>
      <w:r w:rsidRPr="004D0838">
        <w:rPr>
          <w:rFonts w:ascii="Calibri" w:eastAsia="Calibri" w:hAnsi="Calibri" w:cs="Calibri"/>
          <w:spacing w:val="1"/>
          <w:sz w:val="20"/>
          <w:szCs w:val="20"/>
          <w:highlight w:val="yellow"/>
          <w:lang w:eastAsia="en-US"/>
        </w:rPr>
        <w:t xml:space="preserve"> </w:t>
      </w:r>
      <w:r w:rsidRPr="004D0838">
        <w:rPr>
          <w:rFonts w:ascii="Calibri" w:eastAsia="Calibri" w:hAnsi="Calibri" w:cs="Calibri"/>
          <w:spacing w:val="-1"/>
          <w:sz w:val="20"/>
          <w:szCs w:val="20"/>
          <w:highlight w:val="yellow"/>
          <w:lang w:eastAsia="en-US"/>
        </w:rPr>
        <w:t>di</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pacing w:val="-1"/>
          <w:sz w:val="20"/>
          <w:szCs w:val="20"/>
          <w:highlight w:val="yellow"/>
          <w:lang w:eastAsia="en-US"/>
        </w:rPr>
        <w:t>tesoreria</w:t>
      </w:r>
      <w:r w:rsidRPr="004D0838">
        <w:rPr>
          <w:rFonts w:ascii="Calibri" w:eastAsia="Calibri" w:hAnsi="Calibri" w:cs="Calibri"/>
          <w:spacing w:val="-8"/>
          <w:sz w:val="20"/>
          <w:szCs w:val="20"/>
          <w:highlight w:val="yellow"/>
          <w:lang w:eastAsia="en-US"/>
        </w:rPr>
        <w:t xml:space="preserve"> </w:t>
      </w:r>
      <w:r w:rsidRPr="004D0838">
        <w:rPr>
          <w:rFonts w:ascii="Calibri" w:eastAsia="Calibri" w:hAnsi="Calibri" w:cs="Calibri"/>
          <w:spacing w:val="-1"/>
          <w:sz w:val="20"/>
          <w:szCs w:val="20"/>
          <w:highlight w:val="yellow"/>
          <w:lang w:eastAsia="en-US"/>
        </w:rPr>
        <w:t>a</w:t>
      </w:r>
      <w:r w:rsidRPr="004D0838">
        <w:rPr>
          <w:rFonts w:ascii="Calibri" w:eastAsia="Calibri" w:hAnsi="Calibri" w:cs="Calibri"/>
          <w:spacing w:val="-9"/>
          <w:sz w:val="20"/>
          <w:szCs w:val="20"/>
          <w:highlight w:val="yellow"/>
          <w:lang w:eastAsia="en-US"/>
        </w:rPr>
        <w:t xml:space="preserve"> </w:t>
      </w:r>
      <w:r w:rsidRPr="004D0838">
        <w:rPr>
          <w:rFonts w:ascii="Calibri" w:eastAsia="Calibri" w:hAnsi="Calibri" w:cs="Calibri"/>
          <w:spacing w:val="-1"/>
          <w:sz w:val="20"/>
          <w:szCs w:val="20"/>
          <w:highlight w:val="yellow"/>
          <w:lang w:eastAsia="en-US"/>
        </w:rPr>
        <w:t>garanzia</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pacing w:val="-1"/>
          <w:sz w:val="20"/>
          <w:szCs w:val="20"/>
          <w:highlight w:val="yellow"/>
          <w:lang w:eastAsia="en-US"/>
        </w:rPr>
        <w:t>del</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pacing w:val="-1"/>
          <w:sz w:val="20"/>
          <w:szCs w:val="20"/>
          <w:highlight w:val="yellow"/>
          <w:lang w:eastAsia="en-US"/>
        </w:rPr>
        <w:t>100%</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pacing w:val="-1"/>
          <w:sz w:val="20"/>
          <w:szCs w:val="20"/>
          <w:highlight w:val="yellow"/>
          <w:lang w:eastAsia="en-US"/>
        </w:rPr>
        <w:t>del</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pacing w:val="-1"/>
          <w:sz w:val="20"/>
          <w:szCs w:val="20"/>
          <w:highlight w:val="yellow"/>
          <w:lang w:eastAsia="en-US"/>
        </w:rPr>
        <w:t>valore</w:t>
      </w:r>
      <w:r w:rsidRPr="004D0838">
        <w:rPr>
          <w:rFonts w:ascii="Calibri" w:eastAsia="Calibri" w:hAnsi="Calibri" w:cs="Calibri"/>
          <w:spacing w:val="-9"/>
          <w:sz w:val="20"/>
          <w:szCs w:val="20"/>
          <w:highlight w:val="yellow"/>
          <w:lang w:eastAsia="en-US"/>
        </w:rPr>
        <w:t xml:space="preserve"> </w:t>
      </w:r>
      <w:r w:rsidRPr="004D0838">
        <w:rPr>
          <w:rFonts w:ascii="Calibri" w:eastAsia="Calibri" w:hAnsi="Calibri" w:cs="Calibri"/>
          <w:spacing w:val="-1"/>
          <w:sz w:val="20"/>
          <w:szCs w:val="20"/>
          <w:highlight w:val="yellow"/>
          <w:lang w:eastAsia="en-US"/>
        </w:rPr>
        <w:t>dell’anticipo,</w:t>
      </w:r>
      <w:r w:rsidRPr="004D0838">
        <w:rPr>
          <w:rFonts w:ascii="Calibri" w:eastAsia="Calibri" w:hAnsi="Calibri" w:cs="Calibri"/>
          <w:spacing w:val="-5"/>
          <w:sz w:val="20"/>
          <w:szCs w:val="20"/>
          <w:highlight w:val="yellow"/>
          <w:lang w:eastAsia="en-US"/>
        </w:rPr>
        <w:t xml:space="preserve"> </w:t>
      </w:r>
      <w:r w:rsidRPr="004D0838">
        <w:rPr>
          <w:rFonts w:ascii="Calibri" w:eastAsia="Calibri" w:hAnsi="Calibri" w:cs="Calibri"/>
          <w:sz w:val="20"/>
          <w:szCs w:val="20"/>
          <w:highlight w:val="yellow"/>
          <w:lang w:eastAsia="en-US"/>
        </w:rPr>
        <w:t>con</w:t>
      </w:r>
      <w:r w:rsidRPr="004D0838">
        <w:rPr>
          <w:rFonts w:ascii="Calibri" w:eastAsia="Calibri" w:hAnsi="Calibri" w:cs="Calibri"/>
          <w:spacing w:val="-11"/>
          <w:sz w:val="20"/>
          <w:szCs w:val="20"/>
          <w:highlight w:val="yellow"/>
          <w:lang w:eastAsia="en-US"/>
        </w:rPr>
        <w:t xml:space="preserve"> </w:t>
      </w:r>
      <w:r w:rsidRPr="004D0838">
        <w:rPr>
          <w:rFonts w:ascii="Calibri" w:eastAsia="Calibri" w:hAnsi="Calibri" w:cs="Calibri"/>
          <w:sz w:val="20"/>
          <w:szCs w:val="20"/>
          <w:highlight w:val="yellow"/>
          <w:lang w:eastAsia="en-US"/>
        </w:rPr>
        <w:t>la</w:t>
      </w:r>
      <w:r w:rsidRPr="004D0838">
        <w:rPr>
          <w:rFonts w:ascii="Calibri" w:eastAsia="Calibri" w:hAnsi="Calibri" w:cs="Calibri"/>
          <w:spacing w:val="-8"/>
          <w:sz w:val="20"/>
          <w:szCs w:val="20"/>
          <w:highlight w:val="yellow"/>
          <w:lang w:eastAsia="en-US"/>
        </w:rPr>
        <w:t xml:space="preserve"> </w:t>
      </w:r>
      <w:r w:rsidRPr="004D0838">
        <w:rPr>
          <w:rFonts w:ascii="Calibri" w:eastAsia="Calibri" w:hAnsi="Calibri" w:cs="Calibri"/>
          <w:sz w:val="20"/>
          <w:szCs w:val="20"/>
          <w:highlight w:val="yellow"/>
          <w:lang w:eastAsia="en-US"/>
        </w:rPr>
        <w:t>quale</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z w:val="20"/>
          <w:szCs w:val="20"/>
          <w:highlight w:val="yellow"/>
          <w:lang w:eastAsia="en-US"/>
        </w:rPr>
        <w:t>le</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z w:val="20"/>
          <w:szCs w:val="20"/>
          <w:highlight w:val="yellow"/>
          <w:lang w:eastAsia="en-US"/>
        </w:rPr>
        <w:t>autorità</w:t>
      </w:r>
      <w:r w:rsidRPr="004D0838">
        <w:rPr>
          <w:rFonts w:ascii="Calibri" w:eastAsia="Calibri" w:hAnsi="Calibri" w:cs="Calibri"/>
          <w:spacing w:val="-11"/>
          <w:sz w:val="20"/>
          <w:szCs w:val="20"/>
          <w:highlight w:val="yellow"/>
          <w:lang w:eastAsia="en-US"/>
        </w:rPr>
        <w:t xml:space="preserve"> </w:t>
      </w:r>
      <w:r w:rsidRPr="004D0838">
        <w:rPr>
          <w:rFonts w:ascii="Calibri" w:eastAsia="Calibri" w:hAnsi="Calibri" w:cs="Calibri"/>
          <w:sz w:val="20"/>
          <w:szCs w:val="20"/>
          <w:highlight w:val="yellow"/>
          <w:lang w:eastAsia="en-US"/>
        </w:rPr>
        <w:t>si</w:t>
      </w:r>
      <w:r w:rsidRPr="004D0838">
        <w:rPr>
          <w:rFonts w:ascii="Calibri" w:eastAsia="Calibri" w:hAnsi="Calibri" w:cs="Calibri"/>
          <w:spacing w:val="-9"/>
          <w:sz w:val="20"/>
          <w:szCs w:val="20"/>
          <w:highlight w:val="yellow"/>
          <w:lang w:eastAsia="en-US"/>
        </w:rPr>
        <w:t xml:space="preserve"> </w:t>
      </w:r>
      <w:r w:rsidRPr="004D0838">
        <w:rPr>
          <w:rFonts w:ascii="Calibri" w:eastAsia="Calibri" w:hAnsi="Calibri" w:cs="Calibri"/>
          <w:sz w:val="20"/>
          <w:szCs w:val="20"/>
          <w:highlight w:val="yellow"/>
          <w:lang w:eastAsia="en-US"/>
        </w:rPr>
        <w:t>impegnano</w:t>
      </w:r>
      <w:r w:rsidRPr="004D0838">
        <w:rPr>
          <w:rFonts w:ascii="Calibri" w:eastAsia="Calibri" w:hAnsi="Calibri" w:cs="Calibri"/>
          <w:spacing w:val="-9"/>
          <w:sz w:val="20"/>
          <w:szCs w:val="20"/>
          <w:highlight w:val="yellow"/>
          <w:lang w:eastAsia="en-US"/>
        </w:rPr>
        <w:t xml:space="preserve"> </w:t>
      </w:r>
      <w:r w:rsidRPr="004D0838">
        <w:rPr>
          <w:rFonts w:ascii="Calibri" w:eastAsia="Calibri" w:hAnsi="Calibri" w:cs="Calibri"/>
          <w:sz w:val="20"/>
          <w:szCs w:val="20"/>
          <w:highlight w:val="yellow"/>
          <w:lang w:eastAsia="en-US"/>
        </w:rPr>
        <w:t>a</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z w:val="20"/>
          <w:szCs w:val="20"/>
          <w:highlight w:val="yellow"/>
          <w:lang w:eastAsia="en-US"/>
        </w:rPr>
        <w:t>versare</w:t>
      </w:r>
      <w:r w:rsidRPr="004D0838">
        <w:rPr>
          <w:rFonts w:ascii="Calibri" w:eastAsia="Calibri" w:hAnsi="Calibri" w:cs="Calibri"/>
          <w:spacing w:val="-10"/>
          <w:sz w:val="20"/>
          <w:szCs w:val="20"/>
          <w:highlight w:val="yellow"/>
          <w:lang w:eastAsia="en-US"/>
        </w:rPr>
        <w:t xml:space="preserve"> </w:t>
      </w:r>
      <w:r w:rsidRPr="004D0838">
        <w:rPr>
          <w:rFonts w:ascii="Calibri" w:eastAsia="Calibri" w:hAnsi="Calibri" w:cs="Calibri"/>
          <w:sz w:val="20"/>
          <w:szCs w:val="20"/>
          <w:highlight w:val="yellow"/>
          <w:lang w:eastAsia="en-US"/>
        </w:rPr>
        <w:t>l'importo</w:t>
      </w:r>
      <w:r w:rsidRPr="004D0838">
        <w:rPr>
          <w:rFonts w:ascii="Calibri" w:eastAsia="Calibri" w:hAnsi="Calibri" w:cs="Calibri"/>
          <w:spacing w:val="-8"/>
          <w:sz w:val="20"/>
          <w:szCs w:val="20"/>
          <w:highlight w:val="yellow"/>
          <w:lang w:eastAsia="en-US"/>
        </w:rPr>
        <w:t xml:space="preserve"> </w:t>
      </w:r>
      <w:r w:rsidRPr="004D0838">
        <w:rPr>
          <w:rFonts w:ascii="Calibri" w:eastAsia="Calibri" w:hAnsi="Calibri" w:cs="Calibri"/>
          <w:sz w:val="20"/>
          <w:szCs w:val="20"/>
          <w:highlight w:val="yellow"/>
          <w:lang w:eastAsia="en-US"/>
        </w:rPr>
        <w:t>coperto</w:t>
      </w:r>
      <w:r w:rsidRPr="004D0838">
        <w:rPr>
          <w:rFonts w:ascii="Calibri" w:eastAsia="Calibri" w:hAnsi="Calibri" w:cs="Calibri"/>
          <w:spacing w:val="-43"/>
          <w:sz w:val="20"/>
          <w:szCs w:val="20"/>
          <w:highlight w:val="yellow"/>
          <w:lang w:eastAsia="en-US"/>
        </w:rPr>
        <w:t xml:space="preserve"> </w:t>
      </w:r>
      <w:r w:rsidRPr="004D0838">
        <w:rPr>
          <w:rFonts w:ascii="Calibri" w:eastAsia="Calibri" w:hAnsi="Calibri" w:cs="Calibri"/>
          <w:sz w:val="20"/>
          <w:szCs w:val="20"/>
          <w:highlight w:val="yellow"/>
          <w:lang w:eastAsia="en-US"/>
        </w:rPr>
        <w:t>dalla</w:t>
      </w:r>
      <w:r w:rsidRPr="004D0838">
        <w:rPr>
          <w:rFonts w:ascii="Calibri" w:eastAsia="Calibri" w:hAnsi="Calibri" w:cs="Calibri"/>
          <w:spacing w:val="-1"/>
          <w:sz w:val="20"/>
          <w:szCs w:val="20"/>
          <w:highlight w:val="yellow"/>
          <w:lang w:eastAsia="en-US"/>
        </w:rPr>
        <w:t xml:space="preserve"> </w:t>
      </w:r>
      <w:r w:rsidRPr="004D0838">
        <w:rPr>
          <w:rFonts w:ascii="Calibri" w:eastAsia="Calibri" w:hAnsi="Calibri" w:cs="Calibri"/>
          <w:sz w:val="20"/>
          <w:szCs w:val="20"/>
          <w:highlight w:val="yellow"/>
          <w:lang w:eastAsia="en-US"/>
        </w:rPr>
        <w:t>garanzia laddove</w:t>
      </w:r>
      <w:r w:rsidRPr="004D0838">
        <w:rPr>
          <w:rFonts w:ascii="Calibri" w:eastAsia="Calibri" w:hAnsi="Calibri" w:cs="Calibri"/>
          <w:spacing w:val="-1"/>
          <w:sz w:val="20"/>
          <w:szCs w:val="20"/>
          <w:highlight w:val="yellow"/>
          <w:lang w:eastAsia="en-US"/>
        </w:rPr>
        <w:t xml:space="preserve"> </w:t>
      </w:r>
      <w:r w:rsidRPr="004D0838">
        <w:rPr>
          <w:rFonts w:ascii="Calibri" w:eastAsia="Calibri" w:hAnsi="Calibri" w:cs="Calibri"/>
          <w:sz w:val="20"/>
          <w:szCs w:val="20"/>
          <w:highlight w:val="yellow"/>
          <w:lang w:eastAsia="en-US"/>
        </w:rPr>
        <w:t>il diritto all'anticipo</w:t>
      </w:r>
      <w:r w:rsidRPr="004D0838">
        <w:rPr>
          <w:rFonts w:ascii="Calibri" w:eastAsia="Calibri" w:hAnsi="Calibri" w:cs="Calibri"/>
          <w:spacing w:val="-1"/>
          <w:sz w:val="20"/>
          <w:szCs w:val="20"/>
          <w:highlight w:val="yellow"/>
          <w:lang w:eastAsia="en-US"/>
        </w:rPr>
        <w:t xml:space="preserve"> </w:t>
      </w:r>
      <w:r w:rsidRPr="004D0838">
        <w:rPr>
          <w:rFonts w:ascii="Calibri" w:eastAsia="Calibri" w:hAnsi="Calibri" w:cs="Calibri"/>
          <w:sz w:val="20"/>
          <w:szCs w:val="20"/>
          <w:highlight w:val="yellow"/>
          <w:lang w:eastAsia="en-US"/>
        </w:rPr>
        <w:t>non sia riconosciuto.</w:t>
      </w:r>
    </w:p>
    <w:p w14:paraId="56137499" w14:textId="77777777" w:rsidR="006C4306" w:rsidRPr="00902989" w:rsidRDefault="006C4306" w:rsidP="006C4306">
      <w:pPr>
        <w:pStyle w:val="Titolo3"/>
        <w:jc w:val="both"/>
        <w:rPr>
          <w:i/>
          <w:iCs/>
          <w:color w:val="365F91" w:themeColor="accent1" w:themeShade="BF"/>
          <w:sz w:val="22"/>
          <w:szCs w:val="22"/>
        </w:rPr>
      </w:pPr>
      <w:r w:rsidRPr="00902989">
        <w:rPr>
          <w:i/>
          <w:iCs/>
          <w:color w:val="365F91" w:themeColor="accent1" w:themeShade="BF"/>
          <w:sz w:val="22"/>
          <w:szCs w:val="22"/>
        </w:rPr>
        <w:t>Mantenimento dei requisiti di ammissibilità</w:t>
      </w:r>
    </w:p>
    <w:p w14:paraId="436CE26E" w14:textId="77777777" w:rsidR="006C4306" w:rsidRPr="00237ACB" w:rsidRDefault="006C4306" w:rsidP="006C4306">
      <w:pPr>
        <w:widowControl w:val="0"/>
        <w:autoSpaceDE w:val="0"/>
        <w:autoSpaceDN w:val="0"/>
        <w:spacing w:before="41" w:after="0"/>
        <w:ind w:right="377"/>
        <w:jc w:val="both"/>
        <w:rPr>
          <w:rFonts w:ascii="Calibri" w:eastAsia="Calibri" w:hAnsi="Calibri" w:cs="Calibri"/>
          <w:sz w:val="20"/>
          <w:szCs w:val="20"/>
          <w:lang w:eastAsia="en-US"/>
        </w:rPr>
      </w:pPr>
      <w:r w:rsidRPr="00902989">
        <w:rPr>
          <w:rFonts w:ascii="Calibri" w:eastAsia="Calibri" w:hAnsi="Calibri" w:cs="Calibri"/>
          <w:sz w:val="20"/>
          <w:szCs w:val="20"/>
          <w:lang w:eastAsia="en-US"/>
        </w:rPr>
        <w:t xml:space="preserve">I beneficiari degli interventi, </w:t>
      </w:r>
      <w:r w:rsidRPr="00902989">
        <w:rPr>
          <w:rFonts w:ascii="Calibri" w:eastAsia="Calibri" w:hAnsi="Calibri" w:cs="Calibri"/>
          <w:sz w:val="20"/>
          <w:szCs w:val="20"/>
          <w:highlight w:val="green"/>
          <w:lang w:eastAsia="en-US"/>
        </w:rPr>
        <w:t>oltre agli impegni previsti dalle singole schede</w:t>
      </w:r>
      <w:r w:rsidRPr="00902989">
        <w:rPr>
          <w:rFonts w:ascii="Calibri" w:eastAsia="Calibri" w:hAnsi="Calibri" w:cs="Calibri"/>
          <w:sz w:val="20"/>
          <w:szCs w:val="20"/>
          <w:lang w:eastAsia="en-US"/>
        </w:rPr>
        <w:t xml:space="preserve">, si impegnano a mantenere le condizioni di ammissibilità previste dalle disposizioni attuative </w:t>
      </w:r>
      <w:r w:rsidRPr="00100E54">
        <w:rPr>
          <w:rFonts w:ascii="Calibri" w:eastAsia="Calibri" w:hAnsi="Calibri" w:cs="Calibri"/>
          <w:sz w:val="20"/>
          <w:szCs w:val="20"/>
          <w:lang w:eastAsia="en-US"/>
        </w:rPr>
        <w:t xml:space="preserve">dei </w:t>
      </w:r>
      <w:r w:rsidRPr="00902989">
        <w:rPr>
          <w:rFonts w:ascii="Calibri" w:eastAsia="Calibri" w:hAnsi="Calibri" w:cs="Calibri"/>
          <w:strike/>
          <w:color w:val="FF0000"/>
          <w:sz w:val="20"/>
          <w:szCs w:val="20"/>
          <w:lang w:eastAsia="en-US"/>
        </w:rPr>
        <w:t>singoli</w:t>
      </w:r>
      <w:r>
        <w:rPr>
          <w:rFonts w:ascii="Calibri" w:eastAsia="Calibri" w:hAnsi="Calibri" w:cs="Calibri"/>
          <w:sz w:val="20"/>
          <w:szCs w:val="20"/>
          <w:lang w:eastAsia="en-US"/>
        </w:rPr>
        <w:t xml:space="preserve"> </w:t>
      </w:r>
      <w:r w:rsidRPr="00902989">
        <w:rPr>
          <w:rFonts w:ascii="Calibri" w:eastAsia="Calibri" w:hAnsi="Calibri" w:cs="Calibri"/>
          <w:sz w:val="20"/>
          <w:szCs w:val="20"/>
          <w:highlight w:val="green"/>
          <w:lang w:eastAsia="en-US"/>
        </w:rPr>
        <w:t>relativi</w:t>
      </w:r>
      <w:r w:rsidRPr="00902989">
        <w:rPr>
          <w:rFonts w:ascii="Calibri" w:eastAsia="Calibri" w:hAnsi="Calibri" w:cs="Calibri"/>
          <w:sz w:val="20"/>
          <w:szCs w:val="20"/>
          <w:lang w:eastAsia="en-US"/>
        </w:rPr>
        <w:t xml:space="preserve"> interventi fino al termine del</w:t>
      </w:r>
      <w:r w:rsidRPr="00902989">
        <w:rPr>
          <w:rFonts w:ascii="Calibri" w:eastAsia="Calibri" w:hAnsi="Calibri" w:cs="Calibri"/>
          <w:spacing w:val="1"/>
          <w:sz w:val="20"/>
          <w:szCs w:val="20"/>
          <w:lang w:eastAsia="en-US"/>
        </w:rPr>
        <w:t xml:space="preserve"> </w:t>
      </w:r>
      <w:r w:rsidRPr="00902989">
        <w:rPr>
          <w:rFonts w:ascii="Calibri" w:eastAsia="Calibri" w:hAnsi="Calibri" w:cs="Calibri"/>
          <w:sz w:val="20"/>
          <w:szCs w:val="20"/>
          <w:lang w:eastAsia="en-US"/>
        </w:rPr>
        <w:t>periodo</w:t>
      </w:r>
      <w:r w:rsidRPr="00902989">
        <w:rPr>
          <w:rFonts w:ascii="Calibri" w:eastAsia="Calibri" w:hAnsi="Calibri" w:cs="Calibri"/>
          <w:spacing w:val="-1"/>
          <w:sz w:val="20"/>
          <w:szCs w:val="20"/>
          <w:lang w:eastAsia="en-US"/>
        </w:rPr>
        <w:t xml:space="preserve"> </w:t>
      </w:r>
      <w:r w:rsidRPr="00902989">
        <w:rPr>
          <w:rFonts w:ascii="Calibri" w:eastAsia="Calibri" w:hAnsi="Calibri" w:cs="Calibri"/>
          <w:sz w:val="20"/>
          <w:szCs w:val="20"/>
          <w:lang w:eastAsia="en-US"/>
        </w:rPr>
        <w:t>di impegno connesso agli</w:t>
      </w:r>
      <w:r w:rsidRPr="00902989">
        <w:rPr>
          <w:rFonts w:ascii="Calibri" w:eastAsia="Calibri" w:hAnsi="Calibri" w:cs="Calibri"/>
          <w:spacing w:val="-2"/>
          <w:sz w:val="20"/>
          <w:szCs w:val="20"/>
          <w:lang w:eastAsia="en-US"/>
        </w:rPr>
        <w:t xml:space="preserve"> </w:t>
      </w:r>
      <w:r w:rsidRPr="00902989">
        <w:rPr>
          <w:rFonts w:ascii="Calibri" w:eastAsia="Calibri" w:hAnsi="Calibri" w:cs="Calibri"/>
          <w:sz w:val="20"/>
          <w:szCs w:val="20"/>
          <w:lang w:eastAsia="en-US"/>
        </w:rPr>
        <w:t>investimenti ammessi a finanziamento.</w:t>
      </w:r>
    </w:p>
    <w:p w14:paraId="43376F6D" w14:textId="77777777" w:rsidR="006C4306" w:rsidRPr="00830889" w:rsidRDefault="006C4306" w:rsidP="006C4306">
      <w:pPr>
        <w:widowControl w:val="0"/>
        <w:autoSpaceDE w:val="0"/>
        <w:autoSpaceDN w:val="0"/>
        <w:spacing w:after="0"/>
        <w:jc w:val="both"/>
        <w:rPr>
          <w:rFonts w:ascii="Calibri" w:eastAsia="Calibri" w:hAnsi="Calibri" w:cs="Calibri"/>
          <w:lang w:eastAsia="en-US"/>
        </w:rPr>
      </w:pPr>
    </w:p>
    <w:p w14:paraId="40BA7DCB" w14:textId="77777777" w:rsidR="006C4306" w:rsidRPr="00830889" w:rsidRDefault="006C4306" w:rsidP="006C4306">
      <w:pPr>
        <w:pStyle w:val="Titolo3"/>
        <w:jc w:val="both"/>
        <w:rPr>
          <w:i/>
          <w:iCs/>
          <w:color w:val="365F91" w:themeColor="accent1" w:themeShade="BF"/>
          <w:sz w:val="22"/>
          <w:szCs w:val="22"/>
        </w:rPr>
      </w:pPr>
      <w:r w:rsidRPr="00830889">
        <w:rPr>
          <w:i/>
          <w:iCs/>
          <w:color w:val="365F91" w:themeColor="accent1" w:themeShade="BF"/>
          <w:sz w:val="22"/>
          <w:szCs w:val="22"/>
          <w:highlight w:val="green"/>
        </w:rPr>
        <w:t>Definizione di giovane agricoltore</w:t>
      </w:r>
    </w:p>
    <w:p w14:paraId="4D789C61" w14:textId="77777777" w:rsidR="006C4306" w:rsidRPr="009A1C78" w:rsidRDefault="006C4306" w:rsidP="006C4306">
      <w:pPr>
        <w:spacing w:after="0"/>
        <w:jc w:val="both"/>
        <w:rPr>
          <w:rFonts w:ascii="Calibri" w:eastAsia="Calibri" w:hAnsi="Calibri" w:cs="Calibri"/>
          <w:sz w:val="20"/>
          <w:szCs w:val="20"/>
          <w:highlight w:val="green"/>
          <w:lang w:eastAsia="en-US"/>
        </w:rPr>
      </w:pPr>
      <w:r w:rsidRPr="009A1C78">
        <w:rPr>
          <w:rFonts w:ascii="Calibri" w:eastAsia="Calibri" w:hAnsi="Calibri" w:cs="Calibri"/>
          <w:sz w:val="20"/>
          <w:szCs w:val="20"/>
          <w:highlight w:val="green"/>
          <w:lang w:eastAsia="en-US"/>
        </w:rPr>
        <w:t>Si definisce giovane agricoltore il giovane che ha un’età compresa tra 18 e 41 anni non compiuti e si insedia per la per la prima volta in un'azienda agricola in qualità di capo azienda. Il giovane agricoltore deve, inoltre, avere formazione o competenza professionale, comprovata da:</w:t>
      </w:r>
    </w:p>
    <w:p w14:paraId="27140198" w14:textId="77777777" w:rsidR="006C4306" w:rsidRPr="009A1C78" w:rsidRDefault="006C4306" w:rsidP="006C4306">
      <w:pPr>
        <w:spacing w:after="0"/>
        <w:ind w:left="426"/>
        <w:jc w:val="both"/>
        <w:rPr>
          <w:rFonts w:ascii="Calibri" w:eastAsia="Calibri" w:hAnsi="Calibri" w:cs="Calibri"/>
          <w:sz w:val="20"/>
          <w:szCs w:val="20"/>
          <w:highlight w:val="green"/>
          <w:lang w:eastAsia="en-US"/>
        </w:rPr>
      </w:pPr>
      <w:r w:rsidRPr="009A1C78">
        <w:rPr>
          <w:rFonts w:ascii="Calibri" w:eastAsia="Calibri" w:hAnsi="Calibri" w:cs="Calibri"/>
          <w:sz w:val="20"/>
          <w:szCs w:val="20"/>
          <w:highlight w:val="green"/>
          <w:lang w:eastAsia="en-US"/>
        </w:rPr>
        <w:t>•</w:t>
      </w:r>
      <w:r w:rsidRPr="009A1C78">
        <w:rPr>
          <w:rFonts w:ascii="Calibri" w:eastAsia="Calibri" w:hAnsi="Calibri" w:cs="Calibri"/>
          <w:sz w:val="20"/>
          <w:szCs w:val="20"/>
          <w:highlight w:val="green"/>
          <w:lang w:eastAsia="en-US"/>
        </w:rPr>
        <w:tab/>
        <w:t>Titolo universitario a indirizzo agricolo, forestale, veterinario o in scienze naturali,</w:t>
      </w:r>
    </w:p>
    <w:p w14:paraId="458DDB37" w14:textId="77777777" w:rsidR="006C4306" w:rsidRPr="009A1C78" w:rsidRDefault="006C4306" w:rsidP="006C4306">
      <w:pPr>
        <w:spacing w:after="0"/>
        <w:ind w:left="567"/>
        <w:jc w:val="both"/>
        <w:rPr>
          <w:rFonts w:ascii="Calibri" w:eastAsia="Calibri" w:hAnsi="Calibri" w:cs="Calibri"/>
          <w:sz w:val="20"/>
          <w:szCs w:val="20"/>
          <w:highlight w:val="green"/>
          <w:lang w:eastAsia="en-US"/>
        </w:rPr>
      </w:pPr>
      <w:r w:rsidRPr="009A1C78">
        <w:rPr>
          <w:rFonts w:ascii="Calibri" w:eastAsia="Calibri" w:hAnsi="Calibri" w:cs="Calibri"/>
          <w:sz w:val="20"/>
          <w:szCs w:val="20"/>
          <w:highlight w:val="green"/>
          <w:lang w:eastAsia="en-US"/>
        </w:rPr>
        <w:t>oppure</w:t>
      </w:r>
    </w:p>
    <w:p w14:paraId="6E1FB341" w14:textId="77777777" w:rsidR="006C4306" w:rsidRPr="009A1C78" w:rsidRDefault="006C4306" w:rsidP="006C4306">
      <w:pPr>
        <w:spacing w:after="0"/>
        <w:ind w:left="426"/>
        <w:jc w:val="both"/>
        <w:rPr>
          <w:rFonts w:ascii="Calibri" w:eastAsia="Calibri" w:hAnsi="Calibri" w:cs="Calibri"/>
          <w:sz w:val="20"/>
          <w:szCs w:val="20"/>
          <w:highlight w:val="green"/>
          <w:lang w:eastAsia="en-US"/>
        </w:rPr>
      </w:pPr>
      <w:r w:rsidRPr="009A1C78">
        <w:rPr>
          <w:rFonts w:ascii="Calibri" w:eastAsia="Calibri" w:hAnsi="Calibri" w:cs="Calibri"/>
          <w:sz w:val="20"/>
          <w:szCs w:val="20"/>
          <w:highlight w:val="green"/>
          <w:lang w:eastAsia="en-US"/>
        </w:rPr>
        <w:t>•</w:t>
      </w:r>
      <w:r w:rsidRPr="009A1C78">
        <w:rPr>
          <w:rFonts w:ascii="Calibri" w:eastAsia="Calibri" w:hAnsi="Calibri" w:cs="Calibri"/>
          <w:sz w:val="20"/>
          <w:szCs w:val="20"/>
          <w:highlight w:val="green"/>
          <w:lang w:eastAsia="en-US"/>
        </w:rPr>
        <w:tab/>
        <w:t>Titolo di scuola secondaria di secondo grado a indirizzo agricolo;</w:t>
      </w:r>
    </w:p>
    <w:p w14:paraId="512CC27E" w14:textId="77777777" w:rsidR="006C4306" w:rsidRPr="009A1C78" w:rsidRDefault="006C4306" w:rsidP="006C4306">
      <w:pPr>
        <w:spacing w:after="0"/>
        <w:ind w:left="426" w:firstLine="141"/>
        <w:jc w:val="both"/>
        <w:rPr>
          <w:rFonts w:ascii="Calibri" w:eastAsia="Calibri" w:hAnsi="Calibri" w:cs="Calibri"/>
          <w:sz w:val="20"/>
          <w:szCs w:val="20"/>
          <w:highlight w:val="green"/>
          <w:lang w:eastAsia="en-US"/>
        </w:rPr>
      </w:pPr>
      <w:r w:rsidRPr="009A1C78">
        <w:rPr>
          <w:rFonts w:ascii="Calibri" w:eastAsia="Calibri" w:hAnsi="Calibri" w:cs="Calibri"/>
          <w:sz w:val="20"/>
          <w:szCs w:val="20"/>
          <w:highlight w:val="green"/>
          <w:lang w:eastAsia="en-US"/>
        </w:rPr>
        <w:t>oppure</w:t>
      </w:r>
    </w:p>
    <w:p w14:paraId="3D2E3B9B" w14:textId="77777777" w:rsidR="006C4306" w:rsidRDefault="006C4306" w:rsidP="006C4306">
      <w:pPr>
        <w:spacing w:after="0"/>
        <w:ind w:left="426"/>
        <w:jc w:val="both"/>
        <w:rPr>
          <w:rFonts w:ascii="Calibri" w:eastAsia="Calibri" w:hAnsi="Calibri" w:cs="Calibri"/>
          <w:sz w:val="20"/>
          <w:szCs w:val="20"/>
          <w:lang w:eastAsia="en-US"/>
        </w:rPr>
      </w:pPr>
      <w:r w:rsidRPr="009A1C78">
        <w:rPr>
          <w:rFonts w:ascii="Calibri" w:eastAsia="Calibri" w:hAnsi="Calibri" w:cs="Calibri"/>
          <w:sz w:val="20"/>
          <w:szCs w:val="20"/>
          <w:highlight w:val="green"/>
          <w:lang w:eastAsia="en-US"/>
        </w:rPr>
        <w:t>•</w:t>
      </w:r>
      <w:r w:rsidRPr="009A1C78">
        <w:rPr>
          <w:rFonts w:ascii="Calibri" w:eastAsia="Calibri" w:hAnsi="Calibri" w:cs="Calibri"/>
          <w:sz w:val="20"/>
          <w:szCs w:val="20"/>
          <w:highlight w:val="green"/>
          <w:lang w:eastAsia="en-US"/>
        </w:rPr>
        <w:tab/>
        <w:t>Titolo di scuola secondaria di primo grado, accompagnato da esperienza lavorativa di almeno tre anni nel settore agricolo, documentata dall’iscrizione al relativo regime previdenziale.</w:t>
      </w:r>
    </w:p>
    <w:p w14:paraId="31B18F5D" w14:textId="77777777" w:rsidR="006C4306" w:rsidRDefault="006C4306" w:rsidP="006C4306">
      <w:pPr>
        <w:spacing w:after="0"/>
        <w:ind w:left="426"/>
        <w:jc w:val="both"/>
        <w:rPr>
          <w:rFonts w:ascii="Calibri" w:eastAsia="Calibri" w:hAnsi="Calibri" w:cs="Calibri"/>
          <w:sz w:val="20"/>
          <w:szCs w:val="20"/>
          <w:lang w:eastAsia="en-US"/>
        </w:rPr>
      </w:pPr>
    </w:p>
    <w:p w14:paraId="03D5A567" w14:textId="77777777" w:rsidR="006C4306" w:rsidRPr="00B322AC" w:rsidRDefault="006C4306" w:rsidP="006C4306">
      <w:pPr>
        <w:pStyle w:val="Titolo3"/>
        <w:jc w:val="both"/>
        <w:rPr>
          <w:i/>
          <w:iCs/>
          <w:color w:val="365F91" w:themeColor="accent1" w:themeShade="BF"/>
          <w:sz w:val="22"/>
          <w:szCs w:val="22"/>
          <w:highlight w:val="green"/>
        </w:rPr>
      </w:pPr>
      <w:r w:rsidRPr="002E7E5B">
        <w:rPr>
          <w:i/>
          <w:iCs/>
          <w:color w:val="365F91" w:themeColor="accent1" w:themeShade="BF"/>
          <w:sz w:val="22"/>
          <w:szCs w:val="22"/>
          <w:highlight w:val="green"/>
        </w:rPr>
        <w:t>Cumulabilità</w:t>
      </w:r>
      <w:r w:rsidRPr="00B322AC">
        <w:rPr>
          <w:i/>
          <w:iCs/>
          <w:color w:val="365F91" w:themeColor="accent1" w:themeShade="BF"/>
          <w:sz w:val="22"/>
          <w:szCs w:val="22"/>
          <w:highlight w:val="green"/>
        </w:rPr>
        <w:t xml:space="preserve"> degli aiuti e doppio finanziamento</w:t>
      </w:r>
    </w:p>
    <w:p w14:paraId="3636FFE4" w14:textId="77777777" w:rsidR="006C4306" w:rsidRPr="00B322AC" w:rsidRDefault="006C4306" w:rsidP="006C4306">
      <w:pPr>
        <w:jc w:val="both"/>
        <w:rPr>
          <w:rFonts w:ascii="Calibri" w:eastAsia="Calibri" w:hAnsi="Calibri" w:cs="Calibri"/>
          <w:sz w:val="20"/>
          <w:szCs w:val="20"/>
          <w:lang w:eastAsia="en-US"/>
        </w:rPr>
      </w:pPr>
      <w:r w:rsidRPr="00B322AC">
        <w:rPr>
          <w:rFonts w:ascii="Calibri" w:eastAsia="Calibri" w:hAnsi="Calibri" w:cs="Calibri"/>
          <w:sz w:val="20"/>
          <w:szCs w:val="20"/>
          <w:highlight w:val="green"/>
          <w:lang w:eastAsia="en-US"/>
        </w:rPr>
        <w:t>Le spese finanziate a titolo del FEASR non poss</w:t>
      </w:r>
      <w:r>
        <w:rPr>
          <w:rFonts w:ascii="Calibri" w:eastAsia="Calibri" w:hAnsi="Calibri" w:cs="Calibri"/>
          <w:sz w:val="20"/>
          <w:szCs w:val="20"/>
          <w:highlight w:val="green"/>
          <w:lang w:eastAsia="en-US"/>
        </w:rPr>
        <w:t>o</w:t>
      </w:r>
      <w:r w:rsidRPr="00B322AC">
        <w:rPr>
          <w:rFonts w:ascii="Calibri" w:eastAsia="Calibri" w:hAnsi="Calibri" w:cs="Calibri"/>
          <w:sz w:val="20"/>
          <w:szCs w:val="20"/>
          <w:highlight w:val="green"/>
          <w:lang w:eastAsia="en-US"/>
        </w:rPr>
        <w:t>no beneficiare di alcun altro finanziamento dal bilancio dell'Unione europea. 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 In ogni caso, non possono essere sostenute dal FEASR le medesime voci di spesa che hanno ricevuto un sostegno da un altro fondo di cui all'articolo 1, paragrafo 1, del regolamento (UE) 2021/1060 o da un altro strumento dell'Unione o dal medesimo piano strategico della PAC.</w:t>
      </w:r>
    </w:p>
    <w:p w14:paraId="77038C64" w14:textId="77777777" w:rsidR="006C4306" w:rsidRDefault="006C4306" w:rsidP="006C4306">
      <w:pPr>
        <w:spacing w:after="0"/>
        <w:jc w:val="both"/>
        <w:rPr>
          <w:rFonts w:ascii="Calibri" w:eastAsia="Calibri" w:hAnsi="Calibri" w:cs="Calibri"/>
          <w:sz w:val="20"/>
          <w:szCs w:val="20"/>
          <w:lang w:eastAsia="en-US"/>
        </w:rPr>
      </w:pPr>
      <w:r w:rsidRPr="00B322AC">
        <w:rPr>
          <w:rFonts w:ascii="Calibri" w:eastAsia="Calibri" w:hAnsi="Calibri" w:cs="Calibri"/>
          <w:sz w:val="20"/>
          <w:szCs w:val="20"/>
          <w:highlight w:val="green"/>
          <w:lang w:eastAsia="en-US"/>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5E2DCBDE" w14:textId="77777777" w:rsidR="006C4306" w:rsidRDefault="006C4306" w:rsidP="006C4306">
      <w:pPr>
        <w:spacing w:after="0"/>
        <w:jc w:val="both"/>
        <w:rPr>
          <w:rFonts w:ascii="Calibri" w:eastAsia="Calibri" w:hAnsi="Calibri" w:cs="Calibri"/>
          <w:sz w:val="20"/>
          <w:szCs w:val="20"/>
          <w:lang w:eastAsia="en-US"/>
        </w:rPr>
      </w:pPr>
    </w:p>
    <w:p w14:paraId="1DF2E116" w14:textId="77777777" w:rsidR="006C4306" w:rsidRPr="003C0BF5" w:rsidRDefault="006C4306" w:rsidP="006C4306">
      <w:pPr>
        <w:pStyle w:val="Titolo3"/>
        <w:jc w:val="both"/>
        <w:rPr>
          <w:i/>
          <w:iCs/>
          <w:color w:val="365F91" w:themeColor="accent1" w:themeShade="BF"/>
          <w:sz w:val="22"/>
          <w:szCs w:val="22"/>
          <w:highlight w:val="green"/>
        </w:rPr>
      </w:pPr>
      <w:bookmarkStart w:id="77" w:name="_Hlk132884761"/>
      <w:r w:rsidRPr="003C0BF5">
        <w:rPr>
          <w:i/>
          <w:iCs/>
          <w:color w:val="365F91" w:themeColor="accent1" w:themeShade="BF"/>
          <w:sz w:val="22"/>
          <w:szCs w:val="22"/>
          <w:highlight w:val="green"/>
        </w:rPr>
        <w:t>Disposizioni comuni in materia di Aiuti di Stato</w:t>
      </w:r>
    </w:p>
    <w:bookmarkEnd w:id="77"/>
    <w:p w14:paraId="09B1CFE1" w14:textId="77777777" w:rsidR="006C4306" w:rsidRDefault="006C4306" w:rsidP="006C4306">
      <w:pPr>
        <w:spacing w:after="0"/>
        <w:jc w:val="both"/>
        <w:rPr>
          <w:rFonts w:ascii="Calibri" w:eastAsia="Calibri" w:hAnsi="Calibri" w:cs="Calibri"/>
          <w:sz w:val="20"/>
          <w:szCs w:val="20"/>
          <w:lang w:eastAsia="en-US"/>
        </w:rPr>
      </w:pPr>
      <w:r w:rsidRPr="003C0BF5">
        <w:rPr>
          <w:rFonts w:ascii="Calibri" w:eastAsia="Calibri" w:hAnsi="Calibri" w:cs="Calibri"/>
          <w:sz w:val="20"/>
          <w:szCs w:val="20"/>
          <w:highlight w:val="green"/>
          <w:lang w:eastAsia="en-US"/>
        </w:rPr>
        <w:t>Nell'ambito delle operazioni cofinanziate dal FEASR che non rientrano nel campo di applicazione dell'articolo 42 TFUE, se previsto dall’inquadramento prescelto, non sono ammissibili al sostegno le imprese in difficoltà o le imprese che hanno ancora un ordine di recupero pendente a seguito di una decisione della Commissione che dichiara un aiuto illegale e incompatibile con il mercato interno.</w:t>
      </w:r>
    </w:p>
    <w:p w14:paraId="058097C6" w14:textId="77777777" w:rsidR="006C4306" w:rsidRPr="00152FC9" w:rsidRDefault="006C4306" w:rsidP="006C4306">
      <w:pPr>
        <w:spacing w:after="0"/>
        <w:jc w:val="both"/>
        <w:rPr>
          <w:rFonts w:ascii="Calibri" w:eastAsia="Calibri" w:hAnsi="Calibri" w:cs="Calibri"/>
          <w:sz w:val="20"/>
          <w:szCs w:val="20"/>
          <w:highlight w:val="green"/>
          <w:lang w:eastAsia="en-US"/>
        </w:rPr>
      </w:pPr>
    </w:p>
    <w:p w14:paraId="314B40C7" w14:textId="77777777" w:rsidR="006C4306" w:rsidRPr="00152FC9" w:rsidRDefault="006C4306" w:rsidP="006C4306">
      <w:pPr>
        <w:pStyle w:val="Titolo3"/>
        <w:jc w:val="both"/>
        <w:rPr>
          <w:i/>
          <w:iCs/>
          <w:color w:val="365F91" w:themeColor="accent1" w:themeShade="BF"/>
          <w:sz w:val="22"/>
          <w:szCs w:val="22"/>
          <w:highlight w:val="green"/>
        </w:rPr>
      </w:pPr>
      <w:r w:rsidRPr="00152FC9">
        <w:rPr>
          <w:i/>
          <w:iCs/>
          <w:color w:val="365F91" w:themeColor="accent1" w:themeShade="BF"/>
          <w:sz w:val="22"/>
          <w:szCs w:val="22"/>
          <w:highlight w:val="green"/>
        </w:rPr>
        <w:t>Altri obblighi connessi alle operazioni di investimento cofinanziate dal FEASR</w:t>
      </w:r>
    </w:p>
    <w:p w14:paraId="2F00CE76" w14:textId="54A1B3ED" w:rsidR="002834A8" w:rsidRDefault="006C4306" w:rsidP="006C4306">
      <w:pPr>
        <w:jc w:val="both"/>
        <w:rPr>
          <w:rFonts w:ascii="Calibri" w:eastAsia="Calibri" w:hAnsi="Calibri" w:cs="Calibri"/>
          <w:sz w:val="20"/>
          <w:szCs w:val="20"/>
          <w:highlight w:val="green"/>
          <w:lang w:eastAsia="en-US"/>
        </w:rPr>
      </w:pPr>
      <w:r w:rsidRPr="00152FC9">
        <w:rPr>
          <w:rFonts w:ascii="Calibri" w:eastAsia="Calibri" w:hAnsi="Calibri" w:cs="Calibri"/>
          <w:sz w:val="20"/>
          <w:szCs w:val="20"/>
          <w:highlight w:val="green"/>
          <w:lang w:eastAsia="en-US"/>
        </w:rPr>
        <w:t xml:space="preserve">Gli investimenti finanziati dal FEASR rispettano le disposizioni previste dalla normativa nazionale in materia </w:t>
      </w:r>
      <w:r>
        <w:rPr>
          <w:rFonts w:ascii="Calibri" w:eastAsia="Calibri" w:hAnsi="Calibri" w:cs="Calibri"/>
          <w:sz w:val="20"/>
          <w:szCs w:val="20"/>
          <w:highlight w:val="green"/>
          <w:lang w:eastAsia="en-US"/>
        </w:rPr>
        <w:t>di</w:t>
      </w:r>
      <w:r w:rsidRPr="00152FC9">
        <w:rPr>
          <w:rFonts w:ascii="Calibri" w:eastAsia="Calibri" w:hAnsi="Calibri" w:cs="Calibri"/>
          <w:sz w:val="20"/>
          <w:szCs w:val="20"/>
          <w:highlight w:val="green"/>
          <w:lang w:eastAsia="en-US"/>
        </w:rPr>
        <w:t xml:space="preserve"> valutazione di impatto ambientale degli stessi. Le Autorità di Gestione e gli Organismi pagatori istituiscono un sistema di controllo per verificare tale rispetto nell'ambito degli "altri obblighi" a cui sono sottoposte le operazioni realizzate attraverso il presente Piano.</w:t>
      </w:r>
    </w:p>
    <w:p w14:paraId="5A807E7C" w14:textId="77777777" w:rsidR="002834A8" w:rsidRDefault="002834A8">
      <w:pPr>
        <w:spacing w:after="200" w:line="276" w:lineRule="auto"/>
        <w:rPr>
          <w:rFonts w:ascii="Calibri" w:eastAsia="Calibri" w:hAnsi="Calibri" w:cs="Calibri"/>
          <w:sz w:val="20"/>
          <w:szCs w:val="20"/>
          <w:highlight w:val="green"/>
          <w:lang w:eastAsia="en-US"/>
        </w:rPr>
      </w:pPr>
      <w:r>
        <w:rPr>
          <w:rFonts w:ascii="Calibri" w:eastAsia="Calibri" w:hAnsi="Calibri" w:cs="Calibri"/>
          <w:sz w:val="20"/>
          <w:szCs w:val="20"/>
          <w:highlight w:val="green"/>
          <w:lang w:eastAsia="en-US"/>
        </w:rPr>
        <w:br w:type="page"/>
      </w:r>
    </w:p>
    <w:p w14:paraId="0EF241E0" w14:textId="77777777" w:rsidR="002834A8" w:rsidRPr="00F6220C" w:rsidRDefault="002834A8" w:rsidP="002834A8">
      <w:pPr>
        <w:pStyle w:val="Titolo2"/>
        <w:spacing w:before="0"/>
        <w:rPr>
          <w:rFonts w:asciiTheme="minorHAnsi" w:hAnsiTheme="minorHAnsi" w:cstheme="minorHAnsi"/>
          <w:b/>
          <w:bCs/>
        </w:rPr>
      </w:pPr>
      <w:bookmarkStart w:id="78" w:name="_Toc133425220"/>
      <w:r w:rsidRPr="00F6220C">
        <w:rPr>
          <w:rFonts w:asciiTheme="minorHAnsi" w:hAnsiTheme="minorHAnsi" w:cstheme="minorHAnsi"/>
          <w:b/>
          <w:bCs/>
        </w:rPr>
        <w:t>SRA16</w:t>
      </w:r>
      <w:r>
        <w:rPr>
          <w:rFonts w:asciiTheme="minorHAnsi" w:hAnsiTheme="minorHAnsi" w:cstheme="minorHAnsi"/>
          <w:b/>
          <w:bCs/>
        </w:rPr>
        <w:t xml:space="preserve"> - C</w:t>
      </w:r>
      <w:r w:rsidRPr="00AB1BE1">
        <w:rPr>
          <w:rFonts w:asciiTheme="minorHAnsi" w:hAnsiTheme="minorHAnsi" w:cstheme="minorHAnsi"/>
          <w:b/>
          <w:bCs/>
        </w:rPr>
        <w:t>onservazione agrobiodiversità - banche del germoplasma</w:t>
      </w:r>
      <w:bookmarkEnd w:id="78"/>
    </w:p>
    <w:p w14:paraId="7ED5F507" w14:textId="77777777" w:rsidR="002834A8" w:rsidRPr="0082716A" w:rsidRDefault="002834A8" w:rsidP="002834A8">
      <w:pPr>
        <w:pStyle w:val="Titolo3"/>
        <w:spacing w:before="0"/>
        <w:rPr>
          <w:i/>
          <w:iCs/>
          <w:color w:val="365F91" w:themeColor="accent1" w:themeShade="BF"/>
          <w:sz w:val="22"/>
          <w:szCs w:val="22"/>
        </w:rPr>
      </w:pPr>
      <w:r>
        <w:rPr>
          <w:i/>
          <w:iCs/>
          <w:color w:val="365F91" w:themeColor="accent1" w:themeShade="BF"/>
          <w:sz w:val="22"/>
          <w:szCs w:val="22"/>
        </w:rPr>
        <w:t xml:space="preserve">Descrizione </w:t>
      </w:r>
    </w:p>
    <w:p w14:paraId="712618C2" w14:textId="77777777" w:rsidR="002834A8" w:rsidRPr="00DB71FD" w:rsidRDefault="002834A8" w:rsidP="002834A8">
      <w:pPr>
        <w:jc w:val="both"/>
        <w:rPr>
          <w:sz w:val="20"/>
          <w:szCs w:val="20"/>
        </w:rPr>
      </w:pPr>
      <w:r w:rsidRPr="00C0111A">
        <w:rPr>
          <w:sz w:val="20"/>
          <w:szCs w:val="20"/>
        </w:rPr>
        <w:t>L</w:t>
      </w:r>
      <w:r>
        <w:rPr>
          <w:sz w:val="20"/>
          <w:szCs w:val="20"/>
        </w:rPr>
        <w:t xml:space="preserve">a finalità dell’intervento, </w:t>
      </w:r>
      <w:r w:rsidRPr="00FA3112">
        <w:rPr>
          <w:sz w:val="20"/>
          <w:szCs w:val="20"/>
          <w:highlight w:val="green"/>
        </w:rPr>
        <w:t>in conformità con il Reg</w:t>
      </w:r>
      <w:r>
        <w:rPr>
          <w:sz w:val="20"/>
          <w:szCs w:val="20"/>
          <w:highlight w:val="green"/>
        </w:rPr>
        <w:t>.</w:t>
      </w:r>
      <w:r w:rsidRPr="00FA3112">
        <w:rPr>
          <w:sz w:val="20"/>
          <w:szCs w:val="20"/>
          <w:highlight w:val="green"/>
        </w:rPr>
        <w:t xml:space="preserve"> (UE) 2022/126 articolo 45 paragrafo 1, lettera b)</w:t>
      </w:r>
      <w:r w:rsidRPr="00933C33">
        <w:rPr>
          <w:sz w:val="20"/>
          <w:szCs w:val="20"/>
        </w:rPr>
        <w:t>,</w:t>
      </w:r>
      <w:r>
        <w:rPr>
          <w:sz w:val="20"/>
          <w:szCs w:val="20"/>
        </w:rPr>
        <w:t xml:space="preserve"> è di </w:t>
      </w:r>
      <w:r w:rsidRPr="00C0111A">
        <w:rPr>
          <w:sz w:val="20"/>
          <w:szCs w:val="20"/>
        </w:rPr>
        <w:t>sostenere la conservazione, l'uso sostenibile e lo sviluppo delle risorse genetiche in agricoltura attraverso azioni mirate, concertate e di accompagnamento, finalizzate alla caratterizzazione, raccolta e utilizzo sostenibile delle risorse genetiche autoctone minacciate di erosione genetica e non, allo scopo di conoscerne e valorizzarne l’unicità genetica e le relative potenzialità produttive, in considerazione della loro importanza ai fini scientifici, economici, ecologici, storici e culturali</w:t>
      </w:r>
      <w:r>
        <w:rPr>
          <w:sz w:val="20"/>
          <w:szCs w:val="20"/>
        </w:rPr>
        <w:t>.</w:t>
      </w:r>
      <w:r w:rsidRPr="00AB6FC9">
        <w:rPr>
          <w:sz w:val="20"/>
          <w:szCs w:val="20"/>
          <w:highlight w:val="green"/>
        </w:rPr>
        <w:t xml:space="preserve"> </w:t>
      </w:r>
      <w:r w:rsidRPr="008D206F">
        <w:rPr>
          <w:sz w:val="20"/>
          <w:szCs w:val="20"/>
          <w:highlight w:val="green"/>
        </w:rPr>
        <w:t>Anche sulla base dell’esperienza maturata con la programmazione 2014-2022, l’intervento ha</w:t>
      </w:r>
      <w:r>
        <w:rPr>
          <w:sz w:val="20"/>
          <w:szCs w:val="20"/>
          <w:highlight w:val="green"/>
        </w:rPr>
        <w:t>,</w:t>
      </w:r>
      <w:r w:rsidRPr="008D206F">
        <w:rPr>
          <w:sz w:val="20"/>
          <w:szCs w:val="20"/>
          <w:highlight w:val="green"/>
        </w:rPr>
        <w:t xml:space="preserve"> </w:t>
      </w:r>
      <w:r>
        <w:rPr>
          <w:sz w:val="20"/>
          <w:szCs w:val="20"/>
          <w:highlight w:val="green"/>
        </w:rPr>
        <w:t>inoltre,</w:t>
      </w:r>
      <w:r w:rsidRPr="008D206F">
        <w:rPr>
          <w:sz w:val="20"/>
          <w:szCs w:val="20"/>
          <w:highlight w:val="green"/>
        </w:rPr>
        <w:t xml:space="preserve"> lo scopo di dare continuità all’opera già attuata e rispondere pertanto al fabbisogno che i territori lombardi esprimono al riguardo.</w:t>
      </w:r>
    </w:p>
    <w:p w14:paraId="5D90B732" w14:textId="407BCEFE" w:rsidR="002834A8" w:rsidRPr="002834A8" w:rsidRDefault="002834A8" w:rsidP="002834A8">
      <w:pPr>
        <w:jc w:val="both"/>
        <w:rPr>
          <w:strike/>
          <w:color w:val="FF0000"/>
          <w:sz w:val="20"/>
          <w:szCs w:val="20"/>
        </w:rPr>
      </w:pPr>
      <w:r w:rsidRPr="008D206F">
        <w:rPr>
          <w:sz w:val="20"/>
          <w:szCs w:val="20"/>
          <w:highlight w:val="green"/>
        </w:rPr>
        <w:t>Per risorse genetiche minacciate di erosione si intendono le risorse per le quali vengono fornite prove sufficienti di erosione genetica, sulla base di risultati scientifici e di indicatori che permettano di stimare la riduzione delle varietà autoctone o primitive locali, la diversità della loro popolazione e, se del caso, le modifiche nelle pratiche agricole prevalenti a livello locale, così come previsto dal Reg</w:t>
      </w:r>
      <w:r>
        <w:rPr>
          <w:sz w:val="20"/>
          <w:szCs w:val="20"/>
          <w:highlight w:val="green"/>
        </w:rPr>
        <w:t>.</w:t>
      </w:r>
      <w:r w:rsidRPr="008D206F">
        <w:rPr>
          <w:sz w:val="20"/>
          <w:szCs w:val="20"/>
          <w:highlight w:val="green"/>
        </w:rPr>
        <w:t xml:space="preserve"> (UE) 2022/126 articolo 45, paragraf</w:t>
      </w:r>
      <w:r>
        <w:rPr>
          <w:sz w:val="20"/>
          <w:szCs w:val="20"/>
          <w:highlight w:val="green"/>
        </w:rPr>
        <w:t>i</w:t>
      </w:r>
      <w:r w:rsidRPr="008D206F">
        <w:rPr>
          <w:sz w:val="20"/>
          <w:szCs w:val="20"/>
          <w:highlight w:val="green"/>
        </w:rPr>
        <w:t xml:space="preserve"> 4 e 5. In particolare, per la loro identificazione viene utilizzata la metodologia indicata dalle "Linee guida nazionali per la conservazione in situ, on farm ed ex situ, della biodiversità vegetale, animale e microbica di interesse agrario” di cui al Decreto Ministeriale del 6 luglio 2012.</w:t>
      </w:r>
      <w:r w:rsidRPr="002834A8">
        <w:rPr>
          <w:sz w:val="20"/>
          <w:szCs w:val="20"/>
          <w:highlight w:val="green"/>
        </w:rPr>
        <w:t xml:space="preserve"> In Italia, nella passata programmazione dello sviluppo rurale, le risorse genetiche locali a rischio di estinzione così individuate sono state iscritte sia nell'Anagrafe nazionale della biodiversità di interesse agricolo e alimentare di cui alla Legge italiana n.194/2015</w:t>
      </w:r>
      <w:r>
        <w:rPr>
          <w:sz w:val="20"/>
          <w:szCs w:val="20"/>
          <w:highlight w:val="green"/>
        </w:rPr>
        <w:t>.</w:t>
      </w:r>
    </w:p>
    <w:p w14:paraId="13D0E896" w14:textId="77777777" w:rsidR="002834A8" w:rsidRPr="008D206F" w:rsidRDefault="002834A8" w:rsidP="002834A8">
      <w:pPr>
        <w:jc w:val="both"/>
        <w:rPr>
          <w:sz w:val="20"/>
          <w:szCs w:val="20"/>
          <w:highlight w:val="green"/>
        </w:rPr>
      </w:pPr>
      <w:r w:rsidRPr="008D206F">
        <w:rPr>
          <w:sz w:val="20"/>
          <w:szCs w:val="20"/>
          <w:highlight w:val="green"/>
        </w:rPr>
        <w:t>La diversità di razze animali, varietà vegetali o materiale eterogeneo vegetale appropriato con un grado elevato di diversità genetica (Reg</w:t>
      </w:r>
      <w:r>
        <w:rPr>
          <w:sz w:val="20"/>
          <w:szCs w:val="20"/>
          <w:highlight w:val="green"/>
        </w:rPr>
        <w:t xml:space="preserve">. </w:t>
      </w:r>
      <w:r w:rsidRPr="008D206F">
        <w:rPr>
          <w:sz w:val="20"/>
          <w:szCs w:val="20"/>
          <w:highlight w:val="green"/>
        </w:rPr>
        <w:t>(UE) 2018/848)</w:t>
      </w:r>
      <w:r>
        <w:rPr>
          <w:sz w:val="20"/>
          <w:szCs w:val="20"/>
          <w:highlight w:val="green"/>
        </w:rPr>
        <w:t xml:space="preserve"> </w:t>
      </w:r>
      <w:r w:rsidRPr="008D206F">
        <w:rPr>
          <w:sz w:val="20"/>
          <w:szCs w:val="20"/>
          <w:highlight w:val="green"/>
        </w:rPr>
        <w:t>negli ecosistemi agricoli ne costituisce fondamento biologico della stabilità.</w:t>
      </w:r>
      <w:r>
        <w:rPr>
          <w:sz w:val="20"/>
          <w:szCs w:val="20"/>
          <w:highlight w:val="green"/>
        </w:rPr>
        <w:t xml:space="preserve"> </w:t>
      </w:r>
      <w:r w:rsidRPr="008D206F">
        <w:rPr>
          <w:sz w:val="20"/>
          <w:szCs w:val="20"/>
          <w:highlight w:val="green"/>
        </w:rPr>
        <w:t xml:space="preserve">Gli agroecosistemi complessi in cui sono presenti molte specie e varietà a bassa densità sono stabili. </w:t>
      </w:r>
      <w:r>
        <w:rPr>
          <w:sz w:val="20"/>
          <w:szCs w:val="20"/>
          <w:highlight w:val="green"/>
        </w:rPr>
        <w:t>Al</w:t>
      </w:r>
      <w:r w:rsidRPr="008D206F">
        <w:rPr>
          <w:sz w:val="20"/>
          <w:szCs w:val="20"/>
          <w:highlight w:val="green"/>
        </w:rPr>
        <w:t xml:space="preserve"> contrario</w:t>
      </w:r>
      <w:r>
        <w:rPr>
          <w:sz w:val="20"/>
          <w:szCs w:val="20"/>
          <w:highlight w:val="green"/>
        </w:rPr>
        <w:t>,</w:t>
      </w:r>
      <w:r w:rsidRPr="008D206F">
        <w:rPr>
          <w:sz w:val="20"/>
          <w:szCs w:val="20"/>
          <w:highlight w:val="green"/>
        </w:rPr>
        <w:t xml:space="preserve"> i sistemi agricoli industriali con pochissime specie e varietà ad alta densità sono molto instabili.</w:t>
      </w:r>
      <w:r>
        <w:rPr>
          <w:sz w:val="20"/>
          <w:szCs w:val="20"/>
          <w:highlight w:val="green"/>
        </w:rPr>
        <w:t xml:space="preserve"> </w:t>
      </w:r>
      <w:r w:rsidRPr="008D206F">
        <w:rPr>
          <w:sz w:val="20"/>
          <w:szCs w:val="20"/>
          <w:highlight w:val="green"/>
        </w:rPr>
        <w:t xml:space="preserve">La strada per rendere resilienti gli ecosistemi agricoli è quella di incrementare la diversità coltivata allargandone la loro base genetica e facendola evolvere in specifici contesti. </w:t>
      </w:r>
    </w:p>
    <w:p w14:paraId="507779CA" w14:textId="77777777" w:rsidR="002834A8" w:rsidRPr="008D206F" w:rsidRDefault="002834A8" w:rsidP="002834A8">
      <w:pPr>
        <w:spacing w:after="0"/>
        <w:jc w:val="both"/>
        <w:rPr>
          <w:sz w:val="20"/>
          <w:szCs w:val="20"/>
          <w:highlight w:val="green"/>
        </w:rPr>
      </w:pPr>
      <w:r w:rsidRPr="008D206F">
        <w:rPr>
          <w:sz w:val="20"/>
          <w:szCs w:val="20"/>
          <w:highlight w:val="green"/>
        </w:rPr>
        <w:t>Le attività di conservazione, uso e sviluppo sostenibili delle risorse genetiche di interesse agricolo e alimentare locali e</w:t>
      </w:r>
      <w:r>
        <w:rPr>
          <w:sz w:val="20"/>
          <w:szCs w:val="20"/>
          <w:highlight w:val="green"/>
        </w:rPr>
        <w:t>,</w:t>
      </w:r>
      <w:r w:rsidRPr="008D206F">
        <w:rPr>
          <w:sz w:val="20"/>
          <w:szCs w:val="20"/>
          <w:highlight w:val="green"/>
        </w:rPr>
        <w:t xml:space="preserve"> in particolare</w:t>
      </w:r>
      <w:r>
        <w:rPr>
          <w:sz w:val="20"/>
          <w:szCs w:val="20"/>
          <w:highlight w:val="green"/>
        </w:rPr>
        <w:t>,</w:t>
      </w:r>
      <w:r w:rsidRPr="008D206F">
        <w:rPr>
          <w:sz w:val="20"/>
          <w:szCs w:val="20"/>
          <w:highlight w:val="green"/>
        </w:rPr>
        <w:t xml:space="preserve"> di quelle a rischio di estinzione, nonché varietà o materiale eterogeneo appropriato con un grado elevato di diversità genetica, </w:t>
      </w:r>
      <w:r>
        <w:rPr>
          <w:sz w:val="20"/>
          <w:szCs w:val="20"/>
          <w:highlight w:val="green"/>
        </w:rPr>
        <w:t>sono</w:t>
      </w:r>
      <w:r w:rsidRPr="008D206F">
        <w:rPr>
          <w:sz w:val="20"/>
          <w:szCs w:val="20"/>
          <w:highlight w:val="green"/>
        </w:rPr>
        <w:t xml:space="preserve"> alla base della tutela della biodiversità intesa come la diversità genetica nell’ambito delle specie e tra le specie di rilevanza per l’agricoltura e l’alimentazione.</w:t>
      </w:r>
    </w:p>
    <w:p w14:paraId="1288162C" w14:textId="77777777" w:rsidR="002834A8" w:rsidRPr="008D206F" w:rsidRDefault="002834A8" w:rsidP="002834A8">
      <w:pPr>
        <w:jc w:val="both"/>
        <w:rPr>
          <w:sz w:val="20"/>
          <w:szCs w:val="20"/>
          <w:highlight w:val="green"/>
        </w:rPr>
      </w:pPr>
      <w:r w:rsidRPr="008D206F">
        <w:rPr>
          <w:sz w:val="20"/>
          <w:szCs w:val="20"/>
          <w:highlight w:val="green"/>
        </w:rPr>
        <w:t>Le attività di recupero, caratterizzazione, conservazione (“in situ/on farm” ed “ex situ”) e valorizzazione delle razze animali, delle varietà o materiale eterogeneo vegetale appropriato con un grado elevato di diversità genetica e delle comunità microbiche, locali ed in particolare di quelle a rischio di estinzione e di erosione genetica</w:t>
      </w:r>
      <w:r>
        <w:rPr>
          <w:sz w:val="20"/>
          <w:szCs w:val="20"/>
          <w:highlight w:val="green"/>
        </w:rPr>
        <w:t>,</w:t>
      </w:r>
      <w:r w:rsidRPr="008D206F">
        <w:rPr>
          <w:sz w:val="20"/>
          <w:szCs w:val="20"/>
          <w:highlight w:val="green"/>
        </w:rPr>
        <w:t xml:space="preserve"> sono azioni necessarie a sostenere le funzioni chiave degli agroecosistemi, la loro struttura e i processi necessari ad incrementarne la capacità di resilienza degli ecosistemi agricoli. </w:t>
      </w:r>
    </w:p>
    <w:p w14:paraId="09C75D05" w14:textId="77777777" w:rsidR="002834A8" w:rsidRPr="008D206F" w:rsidRDefault="002834A8" w:rsidP="002834A8">
      <w:pPr>
        <w:spacing w:after="0"/>
        <w:jc w:val="both"/>
        <w:rPr>
          <w:sz w:val="20"/>
          <w:szCs w:val="20"/>
          <w:highlight w:val="green"/>
        </w:rPr>
      </w:pPr>
      <w:r w:rsidRPr="008D206F">
        <w:rPr>
          <w:sz w:val="20"/>
          <w:szCs w:val="20"/>
          <w:highlight w:val="green"/>
        </w:rPr>
        <w:t>Le risorse genetiche locali, le varietà e il materiale eterogeneo appropriato con un grado elevato di diversità genetica di interesse agricolo e alimentare rappresentano un valore enorme sul piano della resilienza, dell’adattamento ai cambiamenti climatici, delle caratteristiche chimico-nutrizionali che possono conferire qualità funzionali agli alimenti che derivano dal loro germoplasma.</w:t>
      </w:r>
    </w:p>
    <w:p w14:paraId="404843C9" w14:textId="77777777" w:rsidR="002834A8" w:rsidRPr="008D206F" w:rsidRDefault="002834A8" w:rsidP="002834A8">
      <w:pPr>
        <w:jc w:val="both"/>
        <w:rPr>
          <w:sz w:val="20"/>
          <w:szCs w:val="20"/>
          <w:highlight w:val="green"/>
        </w:rPr>
      </w:pPr>
      <w:r w:rsidRPr="008D206F">
        <w:rPr>
          <w:sz w:val="20"/>
          <w:szCs w:val="20"/>
          <w:highlight w:val="green"/>
        </w:rPr>
        <w:t xml:space="preserve">La conservazione della biodiversità dipende fortemente dalla disponibilità di materiale di moltiplicazione idoneo. Il sostegno è quindi volto a sostenere la disponibilità e </w:t>
      </w:r>
      <w:r>
        <w:rPr>
          <w:sz w:val="20"/>
          <w:szCs w:val="20"/>
          <w:highlight w:val="green"/>
        </w:rPr>
        <w:t xml:space="preserve">la </w:t>
      </w:r>
      <w:r w:rsidRPr="008D206F">
        <w:rPr>
          <w:sz w:val="20"/>
          <w:szCs w:val="20"/>
          <w:highlight w:val="green"/>
        </w:rPr>
        <w:t>qualità genetica di materiale di moltiplicazione idoneo ai diversi ambienti e per differenti fini.</w:t>
      </w:r>
    </w:p>
    <w:p w14:paraId="2F5D4DFD" w14:textId="77777777" w:rsidR="002834A8" w:rsidRPr="008D206F" w:rsidRDefault="002834A8" w:rsidP="002834A8">
      <w:pPr>
        <w:jc w:val="both"/>
        <w:rPr>
          <w:sz w:val="20"/>
          <w:szCs w:val="20"/>
          <w:highlight w:val="green"/>
        </w:rPr>
      </w:pPr>
      <w:r w:rsidRPr="008D206F">
        <w:rPr>
          <w:sz w:val="20"/>
          <w:szCs w:val="20"/>
          <w:highlight w:val="green"/>
        </w:rPr>
        <w:t>Per contrastare sia l'abbandono di razze animali e varietà vegetali locali, con particolare attenzione a quelle a rischio di estinzione o di erosione genetica, sia la scomparsa della biodiversità delle comunità microbiche che caratterizza l’agroecosistema della filiera agroalimentare, devono essere sostenute azioni per il recupero di know-how in materia di selezione e riproduzione e altre pratiche agronomiche tradizionali e di trasformazione delle materie prime. È importante quindi indirizzare gli agricoltori, gli allevatori e i trasformatori verso nuove opportunità economiche e coinvolgerli in maniera diretta sia nel recupero delle conoscenze e delle pratiche tradizionali che nei relativi programmi di selezione e gestione delle risorse genetiche locali (selezione partecipativa).</w:t>
      </w:r>
      <w:r>
        <w:rPr>
          <w:sz w:val="20"/>
          <w:szCs w:val="20"/>
          <w:highlight w:val="green"/>
        </w:rPr>
        <w:t xml:space="preserve"> </w:t>
      </w:r>
      <w:r w:rsidRPr="008D206F">
        <w:rPr>
          <w:sz w:val="20"/>
          <w:szCs w:val="20"/>
          <w:highlight w:val="green"/>
        </w:rPr>
        <w:t>La conservazione e la valorizzazione delle risorse genetiche locali</w:t>
      </w:r>
      <w:r>
        <w:rPr>
          <w:sz w:val="20"/>
          <w:szCs w:val="20"/>
          <w:highlight w:val="green"/>
        </w:rPr>
        <w:t>,</w:t>
      </w:r>
      <w:r w:rsidRPr="008D206F">
        <w:rPr>
          <w:sz w:val="20"/>
          <w:szCs w:val="20"/>
          <w:highlight w:val="green"/>
        </w:rPr>
        <w:t xml:space="preserve"> ivi comprese le varietà o materiale eterogeneo appropriato con un grado elevato di diversità genetica, necessitano possibilmente di un'attività scientifica sistematica diretta alla genotipizzazione e alla fenotipizzazione delle risorse genetiche, anche allo scopo di individuare caratteristiche specifiche di adattamento alle diverse e mutate condizioni pedoclimatiche</w:t>
      </w:r>
      <w:r>
        <w:rPr>
          <w:sz w:val="20"/>
          <w:szCs w:val="20"/>
          <w:highlight w:val="green"/>
        </w:rPr>
        <w:t xml:space="preserve"> </w:t>
      </w:r>
      <w:r w:rsidRPr="008D206F">
        <w:rPr>
          <w:sz w:val="20"/>
          <w:szCs w:val="20"/>
          <w:highlight w:val="green"/>
        </w:rPr>
        <w:t>e/o per particolari impieghi.</w:t>
      </w:r>
    </w:p>
    <w:p w14:paraId="29859FD4" w14:textId="77777777" w:rsidR="002834A8" w:rsidRDefault="002834A8" w:rsidP="002834A8">
      <w:pPr>
        <w:autoSpaceDE w:val="0"/>
        <w:autoSpaceDN w:val="0"/>
        <w:adjustRightInd w:val="0"/>
        <w:spacing w:after="0"/>
        <w:jc w:val="both"/>
        <w:rPr>
          <w:sz w:val="20"/>
          <w:szCs w:val="20"/>
          <w:highlight w:val="green"/>
        </w:rPr>
      </w:pPr>
      <w:r w:rsidRPr="008D206F">
        <w:rPr>
          <w:sz w:val="20"/>
          <w:szCs w:val="20"/>
          <w:highlight w:val="green"/>
        </w:rPr>
        <w:t xml:space="preserve">Le attività oggetto del sostegno per la conservazione, l'uso sostenibile e lo sviluppo delle risorse genetiche in </w:t>
      </w:r>
      <w:r>
        <w:rPr>
          <w:sz w:val="20"/>
          <w:szCs w:val="20"/>
          <w:highlight w:val="green"/>
        </w:rPr>
        <w:t>a</w:t>
      </w:r>
      <w:r w:rsidRPr="008D206F">
        <w:rPr>
          <w:sz w:val="20"/>
          <w:szCs w:val="20"/>
          <w:highlight w:val="green"/>
        </w:rPr>
        <w:t>gricoltura sono dettagliate nelle seguenti azioni:</w:t>
      </w:r>
    </w:p>
    <w:p w14:paraId="06515558" w14:textId="77777777" w:rsidR="002834A8" w:rsidRDefault="002834A8" w:rsidP="002834A8">
      <w:pPr>
        <w:autoSpaceDE w:val="0"/>
        <w:autoSpaceDN w:val="0"/>
        <w:adjustRightInd w:val="0"/>
        <w:spacing w:after="0"/>
        <w:rPr>
          <w:b/>
          <w:bCs/>
          <w:sz w:val="20"/>
          <w:szCs w:val="20"/>
          <w:highlight w:val="green"/>
        </w:rPr>
      </w:pPr>
    </w:p>
    <w:p w14:paraId="7943D5D3" w14:textId="77777777" w:rsidR="002834A8" w:rsidRDefault="002834A8" w:rsidP="002834A8">
      <w:pPr>
        <w:pStyle w:val="Paragrafoelenco"/>
        <w:numPr>
          <w:ilvl w:val="0"/>
          <w:numId w:val="113"/>
        </w:numPr>
        <w:autoSpaceDE w:val="0"/>
        <w:autoSpaceDN w:val="0"/>
        <w:adjustRightInd w:val="0"/>
        <w:spacing w:after="0"/>
        <w:rPr>
          <w:b/>
          <w:bCs/>
          <w:sz w:val="20"/>
          <w:szCs w:val="20"/>
          <w:highlight w:val="green"/>
        </w:rPr>
      </w:pPr>
      <w:r>
        <w:rPr>
          <w:b/>
          <w:bCs/>
          <w:sz w:val="20"/>
          <w:szCs w:val="20"/>
          <w:highlight w:val="green"/>
        </w:rPr>
        <w:t>Azioni mirate:</w:t>
      </w:r>
    </w:p>
    <w:p w14:paraId="3A6EFD15"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62D13">
        <w:rPr>
          <w:sz w:val="20"/>
          <w:szCs w:val="20"/>
          <w:highlight w:val="green"/>
        </w:rPr>
        <w:t>individuazione, recupero, caratterizzazione, valutazione delle risorse genetiche locali, del materiale eterogeneo appropriato con un grado elevato di diversità genetica, ed iscrizione di quelle a rischio di estinzione nei registri regionali istituiti da norme regionali e/o nella banca dati dell’Anagrafe nazionale prevista dalla legge italiana 1° dicembre 2015, n. 194 (L. 194/2015) “Disposizioni per la tutela e la valorizzazione della biodiversità di interesse agricolo e alimentare” e dal Decreto Ministeriale di attuazione n. 1862 del 18 gennaio 2018;</w:t>
      </w:r>
    </w:p>
    <w:p w14:paraId="4EEFEB2A"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62D13">
        <w:rPr>
          <w:sz w:val="20"/>
          <w:szCs w:val="20"/>
          <w:highlight w:val="green"/>
        </w:rPr>
        <w:t>conservazione “in situ/on farm” ed “ex situ” delle risorse genetiche locali ivi compreso il materiale eterogeneo vegetale appropriato con un grado elevato di diversità genetica;</w:t>
      </w:r>
    </w:p>
    <w:p w14:paraId="651D909C"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62D13">
        <w:rPr>
          <w:sz w:val="20"/>
          <w:szCs w:val="20"/>
          <w:highlight w:val="green"/>
        </w:rPr>
        <w:t>tutela, mantenimento, gestione, caratterizzazione e valorizzazione delle risorse genetiche microbiche conservate nelle collezioni “ex situ”;</w:t>
      </w:r>
    </w:p>
    <w:p w14:paraId="3A418F28"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62D13">
        <w:rPr>
          <w:sz w:val="20"/>
          <w:szCs w:val="20"/>
          <w:highlight w:val="green"/>
        </w:rPr>
        <w:t>costituzione e sviluppo di materiale eterogeneo ai sensi del Reg. (UE) 2018/848 o comunque di varietà a larga base genetica;</w:t>
      </w:r>
    </w:p>
    <w:p w14:paraId="001DCD3F"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62D13">
        <w:rPr>
          <w:sz w:val="20"/>
          <w:szCs w:val="20"/>
          <w:highlight w:val="green"/>
        </w:rPr>
        <w:t>valorizzazione delle risorse genetiche locali e del materiale eterogeneo appropriato con un grado elevato di diversità genetica, tramite:</w:t>
      </w:r>
    </w:p>
    <w:p w14:paraId="1257A9F4" w14:textId="77777777" w:rsidR="002834A8" w:rsidRPr="00862D13" w:rsidRDefault="002834A8" w:rsidP="002834A8">
      <w:pPr>
        <w:pStyle w:val="Paragrafoelenco"/>
        <w:numPr>
          <w:ilvl w:val="0"/>
          <w:numId w:val="116"/>
        </w:numPr>
        <w:autoSpaceDE w:val="0"/>
        <w:autoSpaceDN w:val="0"/>
        <w:adjustRightInd w:val="0"/>
        <w:spacing w:after="0"/>
        <w:ind w:left="993" w:firstLine="0"/>
        <w:jc w:val="both"/>
        <w:rPr>
          <w:sz w:val="20"/>
          <w:szCs w:val="20"/>
          <w:highlight w:val="green"/>
        </w:rPr>
      </w:pPr>
      <w:r w:rsidRPr="00862D13">
        <w:rPr>
          <w:sz w:val="20"/>
          <w:szCs w:val="20"/>
          <w:highlight w:val="green"/>
        </w:rPr>
        <w:t>qualificazione dei processi e delle produzioni;</w:t>
      </w:r>
    </w:p>
    <w:p w14:paraId="481FB4BB" w14:textId="77777777" w:rsidR="002834A8" w:rsidRPr="00862D13" w:rsidRDefault="002834A8" w:rsidP="002834A8">
      <w:pPr>
        <w:pStyle w:val="Paragrafoelenco"/>
        <w:numPr>
          <w:ilvl w:val="0"/>
          <w:numId w:val="116"/>
        </w:numPr>
        <w:autoSpaceDE w:val="0"/>
        <w:autoSpaceDN w:val="0"/>
        <w:adjustRightInd w:val="0"/>
        <w:spacing w:after="0"/>
        <w:ind w:left="993" w:firstLine="0"/>
        <w:jc w:val="both"/>
        <w:rPr>
          <w:sz w:val="20"/>
          <w:szCs w:val="20"/>
          <w:highlight w:val="green"/>
        </w:rPr>
      </w:pPr>
      <w:r w:rsidRPr="00862D13">
        <w:rPr>
          <w:sz w:val="20"/>
          <w:szCs w:val="20"/>
          <w:highlight w:val="green"/>
        </w:rPr>
        <w:t>certificazione di filiera; percorsi di valorizzazione delle varie filiere di produzione;</w:t>
      </w:r>
    </w:p>
    <w:p w14:paraId="03654FE5" w14:textId="77777777" w:rsidR="002834A8" w:rsidRPr="00862D13" w:rsidRDefault="002834A8" w:rsidP="002834A8">
      <w:pPr>
        <w:pStyle w:val="Paragrafoelenco"/>
        <w:numPr>
          <w:ilvl w:val="0"/>
          <w:numId w:val="116"/>
        </w:numPr>
        <w:autoSpaceDE w:val="0"/>
        <w:autoSpaceDN w:val="0"/>
        <w:adjustRightInd w:val="0"/>
        <w:spacing w:after="0"/>
        <w:ind w:left="993" w:firstLine="0"/>
        <w:jc w:val="both"/>
        <w:rPr>
          <w:sz w:val="20"/>
          <w:szCs w:val="20"/>
          <w:highlight w:val="green"/>
        </w:rPr>
      </w:pPr>
      <w:r w:rsidRPr="00862D13">
        <w:rPr>
          <w:sz w:val="20"/>
          <w:szCs w:val="20"/>
          <w:highlight w:val="green"/>
        </w:rPr>
        <w:t>percorsi del cibo e dell’agrobiodiversità;</w:t>
      </w:r>
    </w:p>
    <w:p w14:paraId="60B6C7B3" w14:textId="77777777" w:rsidR="002834A8" w:rsidRPr="00862D13" w:rsidRDefault="002834A8" w:rsidP="002834A8">
      <w:pPr>
        <w:pStyle w:val="Paragrafoelenco"/>
        <w:numPr>
          <w:ilvl w:val="0"/>
          <w:numId w:val="116"/>
        </w:numPr>
        <w:autoSpaceDE w:val="0"/>
        <w:autoSpaceDN w:val="0"/>
        <w:adjustRightInd w:val="0"/>
        <w:spacing w:after="0"/>
        <w:ind w:left="993" w:firstLine="0"/>
        <w:jc w:val="both"/>
        <w:rPr>
          <w:sz w:val="20"/>
          <w:szCs w:val="20"/>
          <w:highlight w:val="green"/>
        </w:rPr>
      </w:pPr>
      <w:r w:rsidRPr="00862D13">
        <w:rPr>
          <w:sz w:val="20"/>
          <w:szCs w:val="20"/>
          <w:highlight w:val="green"/>
        </w:rPr>
        <w:t>ottimizzazione delle tecniche colturali per le specifiche varietà vegetali o materiale eterogeneo ai sensi del Reg. (UE) 2018/848) e dei sistemi di allevamento di particolari razze animali, nella direzione di una maggiore sostenibilità ambientale;</w:t>
      </w:r>
    </w:p>
    <w:p w14:paraId="5F18111E" w14:textId="77777777" w:rsidR="002834A8" w:rsidRPr="00862D13" w:rsidRDefault="002834A8" w:rsidP="002834A8">
      <w:pPr>
        <w:pStyle w:val="Paragrafoelenco"/>
        <w:numPr>
          <w:ilvl w:val="0"/>
          <w:numId w:val="116"/>
        </w:numPr>
        <w:tabs>
          <w:tab w:val="left" w:pos="2552"/>
        </w:tabs>
        <w:autoSpaceDE w:val="0"/>
        <w:autoSpaceDN w:val="0"/>
        <w:adjustRightInd w:val="0"/>
        <w:spacing w:after="0"/>
        <w:ind w:left="993" w:firstLine="0"/>
        <w:jc w:val="both"/>
        <w:rPr>
          <w:sz w:val="20"/>
          <w:szCs w:val="20"/>
          <w:highlight w:val="green"/>
        </w:rPr>
      </w:pPr>
      <w:r w:rsidRPr="00862D13">
        <w:rPr>
          <w:sz w:val="20"/>
          <w:szCs w:val="20"/>
          <w:highlight w:val="green"/>
        </w:rPr>
        <w:t>individuazione e valorizzazione delle caratteristiche organolettiche, chimico-nutrizionali, microbiologiche e sensoriali delle produzioni; reintroduzione in coltivazione/allevamento/produzione; produzione del materiale genetico per la moltiplicazione e riproduzione (qualità, aspetti sanitari e fitosanitari, reintroduzione in commercio);</w:t>
      </w:r>
    </w:p>
    <w:p w14:paraId="395585BD" w14:textId="77777777" w:rsidR="002834A8" w:rsidRPr="00F95D32" w:rsidRDefault="002834A8" w:rsidP="002834A8">
      <w:pPr>
        <w:pStyle w:val="Paragrafoelenco"/>
        <w:numPr>
          <w:ilvl w:val="0"/>
          <w:numId w:val="116"/>
        </w:numPr>
        <w:autoSpaceDE w:val="0"/>
        <w:autoSpaceDN w:val="0"/>
        <w:adjustRightInd w:val="0"/>
        <w:spacing w:after="0"/>
        <w:ind w:left="993" w:firstLine="0"/>
        <w:jc w:val="both"/>
        <w:rPr>
          <w:sz w:val="20"/>
          <w:szCs w:val="20"/>
          <w:highlight w:val="green"/>
        </w:rPr>
      </w:pPr>
      <w:r w:rsidRPr="00862D13">
        <w:rPr>
          <w:sz w:val="20"/>
          <w:szCs w:val="20"/>
          <w:highlight w:val="green"/>
        </w:rPr>
        <w:t>sviluppo e introduzione di metodi di gestione e selezione anche partecipativa, delle risorse genetiche volte a valorizzare la biodiversità vegetale, animale e microbica che meglio si evolve e si adatta all’agroecosistema locale incrementandone la capacità di resilienza;</w:t>
      </w:r>
    </w:p>
    <w:p w14:paraId="20F87556"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D206F">
        <w:rPr>
          <w:sz w:val="20"/>
          <w:szCs w:val="20"/>
          <w:highlight w:val="green"/>
        </w:rPr>
        <w:t>sviluppo, tenuta, implementazione e pubblicazione su Internet di repertori/registri/banche dati regionali delle risorse genetiche locali, possibilmente in modalità interoperabile con l’Anagrafe nazionale della L. 194/2015 e/o con altre banche dati già esistenti inerenti alle risorse genetiche</w:t>
      </w:r>
      <w:r>
        <w:rPr>
          <w:sz w:val="20"/>
          <w:szCs w:val="20"/>
          <w:highlight w:val="green"/>
        </w:rPr>
        <w:t>;</w:t>
      </w:r>
    </w:p>
    <w:p w14:paraId="76BA1744" w14:textId="77777777" w:rsidR="002834A8" w:rsidRPr="00862D13" w:rsidRDefault="002834A8" w:rsidP="002834A8">
      <w:pPr>
        <w:pStyle w:val="Paragrafoelenco"/>
        <w:numPr>
          <w:ilvl w:val="1"/>
          <w:numId w:val="115"/>
        </w:numPr>
        <w:autoSpaceDE w:val="0"/>
        <w:autoSpaceDN w:val="0"/>
        <w:adjustRightInd w:val="0"/>
        <w:spacing w:after="0"/>
        <w:rPr>
          <w:b/>
          <w:bCs/>
          <w:sz w:val="20"/>
          <w:szCs w:val="20"/>
          <w:highlight w:val="green"/>
        </w:rPr>
      </w:pPr>
      <w:r w:rsidRPr="00862D13">
        <w:rPr>
          <w:sz w:val="20"/>
          <w:szCs w:val="20"/>
          <w:highlight w:val="green"/>
        </w:rPr>
        <w:t>mantenimento dei registri regionali del patrimonio genetico e funzionamento delle reti di conservazione e sicurezza previsti dalle leggi regionali di settor</w:t>
      </w:r>
      <w:r>
        <w:rPr>
          <w:sz w:val="20"/>
          <w:szCs w:val="20"/>
          <w:highlight w:val="green"/>
        </w:rPr>
        <w:t>e.</w:t>
      </w:r>
    </w:p>
    <w:p w14:paraId="5C1B804A" w14:textId="77777777" w:rsidR="002834A8" w:rsidRPr="008D206F" w:rsidRDefault="002834A8" w:rsidP="002834A8">
      <w:pPr>
        <w:jc w:val="both"/>
        <w:rPr>
          <w:sz w:val="20"/>
          <w:szCs w:val="20"/>
          <w:highlight w:val="green"/>
        </w:rPr>
      </w:pPr>
    </w:p>
    <w:p w14:paraId="26158900" w14:textId="77777777" w:rsidR="002834A8" w:rsidRPr="002B7358" w:rsidRDefault="002834A8" w:rsidP="002834A8">
      <w:pPr>
        <w:pStyle w:val="Paragrafoelenco"/>
        <w:numPr>
          <w:ilvl w:val="0"/>
          <w:numId w:val="113"/>
        </w:numPr>
        <w:autoSpaceDE w:val="0"/>
        <w:autoSpaceDN w:val="0"/>
        <w:adjustRightInd w:val="0"/>
        <w:spacing w:after="0"/>
        <w:rPr>
          <w:b/>
          <w:bCs/>
          <w:sz w:val="20"/>
          <w:szCs w:val="20"/>
          <w:highlight w:val="green"/>
        </w:rPr>
      </w:pPr>
      <w:r w:rsidRPr="002B7358">
        <w:rPr>
          <w:b/>
          <w:bCs/>
          <w:sz w:val="20"/>
          <w:szCs w:val="20"/>
          <w:highlight w:val="green"/>
        </w:rPr>
        <w:t>Azioni concertate:</w:t>
      </w:r>
    </w:p>
    <w:p w14:paraId="233590FB" w14:textId="77777777" w:rsidR="002834A8" w:rsidRDefault="002834A8" w:rsidP="002834A8">
      <w:pPr>
        <w:pStyle w:val="Paragrafoelenco"/>
        <w:numPr>
          <w:ilvl w:val="1"/>
          <w:numId w:val="114"/>
        </w:numPr>
        <w:autoSpaceDE w:val="0"/>
        <w:autoSpaceDN w:val="0"/>
        <w:adjustRightInd w:val="0"/>
        <w:spacing w:after="0"/>
        <w:jc w:val="both"/>
        <w:rPr>
          <w:sz w:val="20"/>
          <w:szCs w:val="20"/>
          <w:highlight w:val="green"/>
        </w:rPr>
      </w:pPr>
      <w:r w:rsidRPr="00862D13">
        <w:rPr>
          <w:sz w:val="20"/>
          <w:szCs w:val="20"/>
          <w:highlight w:val="green"/>
        </w:rPr>
        <w:t xml:space="preserve">attivazione di progetti a carattere comprensoriale per coinvolgere un intero territorio nella tutela e valorizzazione della biodiversità di interesse agricolo e alimentare, intesa anche come valore culturale di un determinato territorio, </w:t>
      </w:r>
      <w:r>
        <w:rPr>
          <w:sz w:val="20"/>
          <w:szCs w:val="20"/>
          <w:highlight w:val="green"/>
        </w:rPr>
        <w:t>ad esempio</w:t>
      </w:r>
      <w:r w:rsidRPr="00862D13">
        <w:rPr>
          <w:sz w:val="20"/>
          <w:szCs w:val="20"/>
          <w:highlight w:val="green"/>
        </w:rPr>
        <w:t xml:space="preserve"> in zone Natura 2000 o ad alto valore naturalistico;</w:t>
      </w:r>
    </w:p>
    <w:p w14:paraId="5907A7B4" w14:textId="77777777" w:rsidR="002834A8" w:rsidRDefault="002834A8" w:rsidP="002834A8">
      <w:pPr>
        <w:pStyle w:val="Paragrafoelenco"/>
        <w:numPr>
          <w:ilvl w:val="1"/>
          <w:numId w:val="114"/>
        </w:numPr>
        <w:autoSpaceDE w:val="0"/>
        <w:autoSpaceDN w:val="0"/>
        <w:adjustRightInd w:val="0"/>
        <w:spacing w:after="0"/>
        <w:jc w:val="both"/>
        <w:rPr>
          <w:sz w:val="20"/>
          <w:szCs w:val="20"/>
          <w:highlight w:val="green"/>
        </w:rPr>
      </w:pPr>
      <w:r w:rsidRPr="00862D13">
        <w:rPr>
          <w:sz w:val="20"/>
          <w:szCs w:val="20"/>
          <w:highlight w:val="green"/>
        </w:rPr>
        <w:t>attivazione e/o sostegno alle comunità locali vocate alla tutela e valorizzazione dell’agrobiodiversità di un territorio, alla diffusione della cultura rurale ad essa legata e ai temi dell’agro-ecologia e dell’economia circolare;</w:t>
      </w:r>
    </w:p>
    <w:p w14:paraId="15B978EA" w14:textId="77777777" w:rsidR="002834A8" w:rsidRPr="00862D13" w:rsidRDefault="002834A8" w:rsidP="002834A8">
      <w:pPr>
        <w:pStyle w:val="Paragrafoelenco"/>
        <w:numPr>
          <w:ilvl w:val="1"/>
          <w:numId w:val="114"/>
        </w:numPr>
        <w:autoSpaceDE w:val="0"/>
        <w:autoSpaceDN w:val="0"/>
        <w:adjustRightInd w:val="0"/>
        <w:spacing w:after="0"/>
        <w:jc w:val="both"/>
        <w:rPr>
          <w:sz w:val="20"/>
          <w:szCs w:val="20"/>
          <w:highlight w:val="green"/>
        </w:rPr>
      </w:pPr>
      <w:r w:rsidRPr="00862D13">
        <w:rPr>
          <w:sz w:val="20"/>
          <w:szCs w:val="20"/>
          <w:highlight w:val="green"/>
        </w:rPr>
        <w:t>networking (creazioni di reti e animazione delle stesse) a livello regionale e/o nazionale e/o</w:t>
      </w:r>
      <w:r>
        <w:rPr>
          <w:sz w:val="20"/>
          <w:szCs w:val="20"/>
          <w:highlight w:val="green"/>
        </w:rPr>
        <w:t xml:space="preserve"> </w:t>
      </w:r>
      <w:r w:rsidRPr="00862D13">
        <w:rPr>
          <w:sz w:val="20"/>
          <w:szCs w:val="20"/>
          <w:highlight w:val="green"/>
        </w:rPr>
        <w:t>transnazionale, tra tutti i soggetti che a vario titolo sono interessati al recupero, conservazione e</w:t>
      </w:r>
      <w:r>
        <w:rPr>
          <w:sz w:val="20"/>
          <w:szCs w:val="20"/>
          <w:highlight w:val="green"/>
        </w:rPr>
        <w:t xml:space="preserve"> </w:t>
      </w:r>
      <w:r w:rsidRPr="00862D13">
        <w:rPr>
          <w:sz w:val="20"/>
          <w:szCs w:val="20"/>
          <w:highlight w:val="green"/>
        </w:rPr>
        <w:t>valorizzazione delle risorse genetiche</w:t>
      </w:r>
    </w:p>
    <w:p w14:paraId="0760584B" w14:textId="77777777" w:rsidR="002834A8" w:rsidRPr="008D206F" w:rsidRDefault="002834A8" w:rsidP="002834A8">
      <w:pPr>
        <w:autoSpaceDE w:val="0"/>
        <w:autoSpaceDN w:val="0"/>
        <w:adjustRightInd w:val="0"/>
        <w:spacing w:after="0"/>
        <w:rPr>
          <w:sz w:val="20"/>
          <w:szCs w:val="20"/>
          <w:highlight w:val="green"/>
        </w:rPr>
      </w:pPr>
    </w:p>
    <w:p w14:paraId="1627D9F7" w14:textId="77777777" w:rsidR="002834A8" w:rsidRDefault="002834A8" w:rsidP="002834A8">
      <w:pPr>
        <w:pStyle w:val="Paragrafoelenco"/>
        <w:numPr>
          <w:ilvl w:val="0"/>
          <w:numId w:val="113"/>
        </w:numPr>
        <w:autoSpaceDE w:val="0"/>
        <w:autoSpaceDN w:val="0"/>
        <w:adjustRightInd w:val="0"/>
        <w:spacing w:after="0"/>
        <w:rPr>
          <w:b/>
          <w:bCs/>
          <w:sz w:val="20"/>
          <w:szCs w:val="20"/>
          <w:highlight w:val="green"/>
        </w:rPr>
      </w:pPr>
      <w:r>
        <w:rPr>
          <w:b/>
          <w:bCs/>
          <w:sz w:val="20"/>
          <w:szCs w:val="20"/>
          <w:highlight w:val="green"/>
        </w:rPr>
        <w:t>A</w:t>
      </w:r>
      <w:r w:rsidRPr="00E40B60">
        <w:rPr>
          <w:b/>
          <w:bCs/>
          <w:sz w:val="20"/>
          <w:szCs w:val="20"/>
          <w:highlight w:val="green"/>
        </w:rPr>
        <w:t>zioni di accompagnamento:</w:t>
      </w:r>
    </w:p>
    <w:p w14:paraId="11E18C5C" w14:textId="77777777" w:rsidR="002834A8" w:rsidRPr="002B7358" w:rsidRDefault="002834A8" w:rsidP="002834A8">
      <w:pPr>
        <w:pStyle w:val="Paragrafoelenco"/>
        <w:numPr>
          <w:ilvl w:val="1"/>
          <w:numId w:val="117"/>
        </w:numPr>
        <w:autoSpaceDE w:val="0"/>
        <w:autoSpaceDN w:val="0"/>
        <w:adjustRightInd w:val="0"/>
        <w:spacing w:after="0"/>
        <w:jc w:val="both"/>
        <w:rPr>
          <w:sz w:val="20"/>
          <w:szCs w:val="20"/>
          <w:highlight w:val="green"/>
        </w:rPr>
      </w:pPr>
      <w:r w:rsidRPr="002B7358">
        <w:rPr>
          <w:sz w:val="20"/>
          <w:szCs w:val="20"/>
          <w:highlight w:val="green"/>
        </w:rPr>
        <w:t>comunicazione, informazione, scambi di conoscenze, aggiornamento professionale degli operatori e dei tecnici a supporto degli Agricoltori e Allevatori ed in particolare degli Agricoltori e Allevatori Custodi ai sensi della L. 194/2015, che</w:t>
      </w:r>
      <w:r>
        <w:rPr>
          <w:sz w:val="20"/>
          <w:szCs w:val="20"/>
          <w:highlight w:val="green"/>
        </w:rPr>
        <w:t xml:space="preserve">, </w:t>
      </w:r>
      <w:r w:rsidRPr="002B7358">
        <w:rPr>
          <w:sz w:val="20"/>
          <w:szCs w:val="20"/>
          <w:highlight w:val="green"/>
        </w:rPr>
        <w:t>attraverso l’incremento della biodiversità di razze, varietà o materiale eterogeneo vegetale e comunità microbiche, mirano ad incrementare la capacità di resilienza degli ecosistemi agricoli.</w:t>
      </w:r>
    </w:p>
    <w:p w14:paraId="14D25EAC" w14:textId="77777777" w:rsidR="002834A8" w:rsidRDefault="002834A8" w:rsidP="002834A8">
      <w:pPr>
        <w:autoSpaceDE w:val="0"/>
        <w:autoSpaceDN w:val="0"/>
        <w:adjustRightInd w:val="0"/>
        <w:spacing w:after="0"/>
        <w:rPr>
          <w:sz w:val="20"/>
          <w:szCs w:val="20"/>
          <w:highlight w:val="green"/>
        </w:rPr>
      </w:pPr>
    </w:p>
    <w:p w14:paraId="65869744" w14:textId="77777777" w:rsidR="002834A8" w:rsidRDefault="002834A8" w:rsidP="002834A8">
      <w:pPr>
        <w:autoSpaceDE w:val="0"/>
        <w:autoSpaceDN w:val="0"/>
        <w:adjustRightInd w:val="0"/>
        <w:spacing w:after="0"/>
        <w:jc w:val="both"/>
        <w:rPr>
          <w:sz w:val="20"/>
          <w:szCs w:val="20"/>
        </w:rPr>
      </w:pPr>
      <w:r w:rsidRPr="008D206F">
        <w:rPr>
          <w:sz w:val="20"/>
          <w:szCs w:val="20"/>
          <w:highlight w:val="green"/>
        </w:rPr>
        <w:t>Le azioni mirate, concertate e di accompagnamento saranno modulate, sulla base degli specifici fabbisogni di carattere territoriale, nelle disposizioni attuative.</w:t>
      </w:r>
      <w:r w:rsidRPr="00DB71FD">
        <w:rPr>
          <w:sz w:val="20"/>
          <w:szCs w:val="20"/>
        </w:rPr>
        <w:t xml:space="preserve"> </w:t>
      </w:r>
    </w:p>
    <w:p w14:paraId="7766010A" w14:textId="77777777" w:rsidR="002834A8" w:rsidRPr="00405674" w:rsidRDefault="002834A8" w:rsidP="002834A8">
      <w:pPr>
        <w:pStyle w:val="Titolo3"/>
        <w:rPr>
          <w:i/>
          <w:iCs/>
          <w:color w:val="365F91" w:themeColor="accent1" w:themeShade="BF"/>
          <w:sz w:val="22"/>
          <w:szCs w:val="22"/>
        </w:rPr>
      </w:pPr>
      <w:r w:rsidRPr="00405674">
        <w:rPr>
          <w:i/>
          <w:iCs/>
          <w:color w:val="365F91" w:themeColor="accent1" w:themeShade="BF"/>
          <w:sz w:val="22"/>
          <w:szCs w:val="22"/>
        </w:rPr>
        <w:t>Dotazione finanziaria</w:t>
      </w:r>
    </w:p>
    <w:tbl>
      <w:tblPr>
        <w:tblStyle w:val="Grigliatabella"/>
        <w:tblW w:w="0" w:type="auto"/>
        <w:tblLook w:val="04A0" w:firstRow="1" w:lastRow="0" w:firstColumn="1" w:lastColumn="0" w:noHBand="0" w:noVBand="1"/>
      </w:tblPr>
      <w:tblGrid>
        <w:gridCol w:w="1545"/>
        <w:gridCol w:w="694"/>
        <w:gridCol w:w="1181"/>
        <w:gridCol w:w="1063"/>
        <w:gridCol w:w="2466"/>
        <w:gridCol w:w="1273"/>
        <w:gridCol w:w="718"/>
        <w:gridCol w:w="724"/>
      </w:tblGrid>
      <w:tr w:rsidR="002834A8" w:rsidRPr="00165D22" w14:paraId="096298CE" w14:textId="77777777" w:rsidTr="00C73FF8">
        <w:trPr>
          <w:trHeight w:val="895"/>
        </w:trPr>
        <w:tc>
          <w:tcPr>
            <w:tcW w:w="0" w:type="auto"/>
            <w:vMerge w:val="restart"/>
            <w:shd w:val="clear" w:color="auto" w:fill="008E40"/>
            <w:vAlign w:val="center"/>
          </w:tcPr>
          <w:p w14:paraId="1F42C7B5" w14:textId="77777777" w:rsidR="002834A8" w:rsidRPr="00165D22" w:rsidRDefault="002834A8" w:rsidP="00C73FF8">
            <w:pPr>
              <w:spacing w:after="0"/>
              <w:jc w:val="center"/>
              <w:rPr>
                <w:rFonts w:cstheme="minorHAnsi"/>
                <w:b/>
                <w:bCs/>
                <w:color w:val="002060"/>
                <w:sz w:val="18"/>
                <w:szCs w:val="18"/>
              </w:rPr>
            </w:pPr>
            <w:r w:rsidRPr="00165D22">
              <w:rPr>
                <w:rFonts w:cstheme="minorHAnsi"/>
                <w:b/>
                <w:bCs/>
                <w:color w:val="FFFFFF" w:themeColor="background1"/>
                <w:sz w:val="18"/>
                <w:szCs w:val="18"/>
              </w:rPr>
              <w:t>Codice intervento</w:t>
            </w:r>
          </w:p>
        </w:tc>
        <w:tc>
          <w:tcPr>
            <w:tcW w:w="0" w:type="auto"/>
            <w:vMerge w:val="restart"/>
            <w:vAlign w:val="center"/>
          </w:tcPr>
          <w:p w14:paraId="5FF433F5" w14:textId="77777777" w:rsidR="002834A8" w:rsidRPr="00165D22" w:rsidRDefault="002834A8" w:rsidP="00C73FF8">
            <w:pPr>
              <w:spacing w:after="0"/>
              <w:jc w:val="center"/>
              <w:rPr>
                <w:rFonts w:cstheme="minorHAnsi"/>
                <w:b/>
                <w:bCs/>
                <w:sz w:val="18"/>
                <w:szCs w:val="18"/>
              </w:rPr>
            </w:pPr>
            <w:r w:rsidRPr="00165D22">
              <w:rPr>
                <w:rFonts w:cstheme="minorHAnsi"/>
                <w:b/>
                <w:bCs/>
                <w:sz w:val="18"/>
                <w:szCs w:val="18"/>
              </w:rPr>
              <w:t>SRA16</w:t>
            </w:r>
          </w:p>
        </w:tc>
        <w:tc>
          <w:tcPr>
            <w:tcW w:w="1181" w:type="dxa"/>
            <w:vMerge w:val="restart"/>
            <w:shd w:val="clear" w:color="auto" w:fill="008E40"/>
            <w:vAlign w:val="center"/>
          </w:tcPr>
          <w:p w14:paraId="367A299A" w14:textId="77777777" w:rsidR="002834A8" w:rsidRPr="00165D22" w:rsidRDefault="002834A8" w:rsidP="00C73FF8">
            <w:pPr>
              <w:spacing w:after="0"/>
              <w:jc w:val="center"/>
              <w:rPr>
                <w:rFonts w:cstheme="minorHAnsi"/>
                <w:b/>
                <w:bCs/>
                <w:color w:val="002060"/>
                <w:sz w:val="18"/>
                <w:szCs w:val="18"/>
              </w:rPr>
            </w:pPr>
            <w:r w:rsidRPr="00165D22">
              <w:rPr>
                <w:rFonts w:cstheme="minorHAnsi"/>
                <w:b/>
                <w:bCs/>
                <w:color w:val="FFFFFF" w:themeColor="background1"/>
                <w:sz w:val="18"/>
                <w:szCs w:val="18"/>
              </w:rPr>
              <w:t>Titolo intervento</w:t>
            </w:r>
          </w:p>
        </w:tc>
        <w:tc>
          <w:tcPr>
            <w:tcW w:w="3529" w:type="dxa"/>
            <w:gridSpan w:val="2"/>
            <w:vMerge w:val="restart"/>
            <w:vAlign w:val="center"/>
          </w:tcPr>
          <w:p w14:paraId="079ACC7E" w14:textId="77777777" w:rsidR="002834A8" w:rsidRPr="00165D22" w:rsidRDefault="002834A8" w:rsidP="00C73FF8">
            <w:pPr>
              <w:spacing w:after="0"/>
              <w:jc w:val="center"/>
              <w:rPr>
                <w:rFonts w:cstheme="minorHAnsi"/>
                <w:b/>
                <w:bCs/>
                <w:sz w:val="18"/>
                <w:szCs w:val="18"/>
              </w:rPr>
            </w:pPr>
            <w:r w:rsidRPr="00165D22">
              <w:rPr>
                <w:rFonts w:cstheme="minorHAnsi"/>
                <w:b/>
                <w:bCs/>
                <w:sz w:val="18"/>
                <w:szCs w:val="18"/>
              </w:rPr>
              <w:t>ACA16 - Sostegno ad attività riguardanti la conservazione, l’uso sostenibile e lo sviluppo delle risorse genetiche in agricoltura a tutela e valorizzazione dell’agro biodiversità e al fine di incrementare la capacità di resilienza degli ecosistemi agricoli</w:t>
            </w:r>
          </w:p>
        </w:tc>
        <w:tc>
          <w:tcPr>
            <w:tcW w:w="1273" w:type="dxa"/>
            <w:vMerge w:val="restart"/>
            <w:shd w:val="clear" w:color="auto" w:fill="008E40"/>
            <w:vAlign w:val="center"/>
          </w:tcPr>
          <w:p w14:paraId="58A3C58E" w14:textId="77777777" w:rsidR="002834A8" w:rsidRPr="00165D22" w:rsidRDefault="002834A8" w:rsidP="00C73FF8">
            <w:pPr>
              <w:spacing w:after="0"/>
              <w:jc w:val="center"/>
              <w:rPr>
                <w:rFonts w:cstheme="minorHAnsi"/>
                <w:b/>
                <w:bCs/>
                <w:color w:val="FFFFFF" w:themeColor="background1"/>
                <w:sz w:val="18"/>
                <w:szCs w:val="18"/>
              </w:rPr>
            </w:pPr>
            <w:r w:rsidRPr="00165D22">
              <w:rPr>
                <w:rFonts w:cstheme="minorHAnsi"/>
                <w:b/>
                <w:bCs/>
                <w:color w:val="FFFFFF" w:themeColor="background1"/>
                <w:sz w:val="18"/>
                <w:szCs w:val="18"/>
              </w:rPr>
              <w:t>Attivato da Regione Lombardia</w:t>
            </w:r>
          </w:p>
        </w:tc>
        <w:tc>
          <w:tcPr>
            <w:tcW w:w="0" w:type="auto"/>
            <w:shd w:val="clear" w:color="auto" w:fill="92D050"/>
            <w:vAlign w:val="center"/>
          </w:tcPr>
          <w:p w14:paraId="1DDEB2E0" w14:textId="77777777" w:rsidR="002834A8" w:rsidRPr="00165D22" w:rsidRDefault="002834A8" w:rsidP="00C73FF8">
            <w:pPr>
              <w:spacing w:after="0"/>
              <w:jc w:val="center"/>
              <w:rPr>
                <w:rFonts w:cstheme="minorHAnsi"/>
                <w:b/>
                <w:bCs/>
                <w:color w:val="FFFFFF" w:themeColor="background1"/>
                <w:sz w:val="18"/>
                <w:szCs w:val="18"/>
              </w:rPr>
            </w:pPr>
            <w:r w:rsidRPr="00165D22">
              <w:rPr>
                <w:rFonts w:cstheme="minorHAnsi"/>
                <w:b/>
                <w:bCs/>
                <w:color w:val="FFFFFF" w:themeColor="background1"/>
                <w:sz w:val="18"/>
                <w:szCs w:val="18"/>
              </w:rPr>
              <w:t>Sì</w:t>
            </w:r>
          </w:p>
        </w:tc>
        <w:sdt>
          <w:sdtPr>
            <w:rPr>
              <w:rFonts w:cstheme="minorHAnsi"/>
            </w:rPr>
            <w:id w:val="1482193219"/>
            <w14:checkbox>
              <w14:checked w14:val="1"/>
              <w14:checkedState w14:val="2612" w14:font="MS Gothic"/>
              <w14:uncheckedState w14:val="2610" w14:font="MS Gothic"/>
            </w14:checkbox>
          </w:sdtPr>
          <w:sdtEndPr/>
          <w:sdtContent>
            <w:tc>
              <w:tcPr>
                <w:tcW w:w="0" w:type="auto"/>
                <w:vAlign w:val="center"/>
              </w:tcPr>
              <w:p w14:paraId="0381107F" w14:textId="77777777" w:rsidR="002834A8" w:rsidRPr="00165D22" w:rsidRDefault="002834A8"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2834A8" w:rsidRPr="00165D22" w14:paraId="38AC3299" w14:textId="77777777" w:rsidTr="00C73FF8">
        <w:trPr>
          <w:trHeight w:val="405"/>
        </w:trPr>
        <w:tc>
          <w:tcPr>
            <w:tcW w:w="0" w:type="auto"/>
            <w:vMerge/>
            <w:shd w:val="clear" w:color="auto" w:fill="008E40"/>
            <w:vAlign w:val="center"/>
          </w:tcPr>
          <w:p w14:paraId="268CC0F3" w14:textId="77777777" w:rsidR="002834A8" w:rsidRPr="00165D22" w:rsidRDefault="002834A8" w:rsidP="00C73FF8">
            <w:pPr>
              <w:spacing w:after="0"/>
              <w:rPr>
                <w:rFonts w:cstheme="minorHAnsi"/>
                <w:sz w:val="18"/>
                <w:szCs w:val="18"/>
              </w:rPr>
            </w:pPr>
          </w:p>
        </w:tc>
        <w:tc>
          <w:tcPr>
            <w:tcW w:w="0" w:type="auto"/>
            <w:vMerge/>
            <w:vAlign w:val="center"/>
          </w:tcPr>
          <w:p w14:paraId="00D2E0E7" w14:textId="77777777" w:rsidR="002834A8" w:rsidRPr="00165D22" w:rsidRDefault="002834A8" w:rsidP="00C73FF8">
            <w:pPr>
              <w:spacing w:after="0"/>
              <w:rPr>
                <w:rFonts w:cstheme="minorHAnsi"/>
                <w:sz w:val="18"/>
                <w:szCs w:val="18"/>
              </w:rPr>
            </w:pPr>
          </w:p>
        </w:tc>
        <w:tc>
          <w:tcPr>
            <w:tcW w:w="1181" w:type="dxa"/>
            <w:vMerge/>
            <w:shd w:val="clear" w:color="auto" w:fill="008E40"/>
            <w:vAlign w:val="center"/>
          </w:tcPr>
          <w:p w14:paraId="350AC15B" w14:textId="77777777" w:rsidR="002834A8" w:rsidRPr="00165D22" w:rsidRDefault="002834A8" w:rsidP="00C73FF8">
            <w:pPr>
              <w:spacing w:after="0"/>
              <w:rPr>
                <w:rFonts w:cstheme="minorHAnsi"/>
                <w:sz w:val="18"/>
                <w:szCs w:val="18"/>
              </w:rPr>
            </w:pPr>
          </w:p>
        </w:tc>
        <w:tc>
          <w:tcPr>
            <w:tcW w:w="3529" w:type="dxa"/>
            <w:gridSpan w:val="2"/>
            <w:vMerge/>
            <w:vAlign w:val="center"/>
          </w:tcPr>
          <w:p w14:paraId="78A885D1" w14:textId="77777777" w:rsidR="002834A8" w:rsidRPr="00165D22" w:rsidRDefault="002834A8" w:rsidP="00C73FF8">
            <w:pPr>
              <w:spacing w:after="0"/>
              <w:rPr>
                <w:rFonts w:cstheme="minorHAnsi"/>
                <w:sz w:val="18"/>
                <w:szCs w:val="18"/>
              </w:rPr>
            </w:pPr>
          </w:p>
        </w:tc>
        <w:tc>
          <w:tcPr>
            <w:tcW w:w="1273" w:type="dxa"/>
            <w:vMerge/>
            <w:shd w:val="clear" w:color="auto" w:fill="008E40"/>
            <w:vAlign w:val="center"/>
          </w:tcPr>
          <w:p w14:paraId="74228C62" w14:textId="77777777" w:rsidR="002834A8" w:rsidRPr="00165D22" w:rsidRDefault="002834A8" w:rsidP="00C73FF8">
            <w:pPr>
              <w:spacing w:after="0"/>
              <w:jc w:val="center"/>
              <w:rPr>
                <w:rFonts w:cstheme="minorHAnsi"/>
                <w:b/>
                <w:bCs/>
                <w:color w:val="FFFFFF" w:themeColor="background1"/>
                <w:sz w:val="18"/>
                <w:szCs w:val="18"/>
              </w:rPr>
            </w:pPr>
          </w:p>
        </w:tc>
        <w:tc>
          <w:tcPr>
            <w:tcW w:w="0" w:type="auto"/>
            <w:shd w:val="clear" w:color="auto" w:fill="FF0000"/>
            <w:vAlign w:val="center"/>
          </w:tcPr>
          <w:p w14:paraId="6C7091F2" w14:textId="77777777" w:rsidR="002834A8" w:rsidRPr="00165D22" w:rsidRDefault="002834A8" w:rsidP="00C73FF8">
            <w:pPr>
              <w:spacing w:after="0"/>
              <w:jc w:val="center"/>
              <w:rPr>
                <w:rFonts w:cstheme="minorHAnsi"/>
                <w:b/>
                <w:bCs/>
                <w:color w:val="FFFFFF" w:themeColor="background1"/>
                <w:sz w:val="18"/>
                <w:szCs w:val="18"/>
              </w:rPr>
            </w:pPr>
            <w:r w:rsidRPr="00165D22">
              <w:rPr>
                <w:rFonts w:cstheme="minorHAnsi"/>
                <w:b/>
                <w:bCs/>
                <w:color w:val="FFFFFF" w:themeColor="background1"/>
                <w:sz w:val="18"/>
                <w:szCs w:val="18"/>
              </w:rPr>
              <w:t>No</w:t>
            </w:r>
          </w:p>
        </w:tc>
        <w:sdt>
          <w:sdtPr>
            <w:rPr>
              <w:rFonts w:cstheme="minorHAnsi"/>
            </w:rPr>
            <w:id w:val="1324243472"/>
            <w14:checkbox>
              <w14:checked w14:val="0"/>
              <w14:checkedState w14:val="2612" w14:font="MS Gothic"/>
              <w14:uncheckedState w14:val="2610" w14:font="MS Gothic"/>
            </w14:checkbox>
          </w:sdtPr>
          <w:sdtEndPr/>
          <w:sdtContent>
            <w:tc>
              <w:tcPr>
                <w:tcW w:w="0" w:type="auto"/>
                <w:vAlign w:val="center"/>
              </w:tcPr>
              <w:p w14:paraId="359BE4FB" w14:textId="77777777" w:rsidR="002834A8" w:rsidRPr="00165D22" w:rsidRDefault="002834A8" w:rsidP="00C73FF8">
                <w:pPr>
                  <w:spacing w:after="0"/>
                  <w:jc w:val="center"/>
                  <w:rPr>
                    <w:rFonts w:cstheme="minorHAnsi"/>
                    <w:b/>
                    <w:bCs/>
                    <w:sz w:val="18"/>
                    <w:szCs w:val="18"/>
                  </w:rPr>
                </w:pPr>
                <w:r>
                  <w:rPr>
                    <w:rFonts w:ascii="MS Gothic" w:eastAsia="MS Gothic" w:hAnsi="MS Gothic" w:cstheme="minorHAnsi" w:hint="eastAsia"/>
                  </w:rPr>
                  <w:t>☐</w:t>
                </w:r>
              </w:p>
            </w:tc>
          </w:sdtContent>
        </w:sdt>
      </w:tr>
      <w:tr w:rsidR="002834A8" w:rsidRPr="00165D22" w14:paraId="2DD09E23" w14:textId="77777777" w:rsidTr="00C73FF8">
        <w:trPr>
          <w:trHeight w:val="270"/>
        </w:trPr>
        <w:tc>
          <w:tcPr>
            <w:tcW w:w="0" w:type="auto"/>
            <w:gridSpan w:val="2"/>
            <w:shd w:val="clear" w:color="auto" w:fill="008E40"/>
            <w:vAlign w:val="center"/>
          </w:tcPr>
          <w:p w14:paraId="411DE103" w14:textId="77777777" w:rsidR="002834A8" w:rsidRPr="009B38A7" w:rsidRDefault="002834A8" w:rsidP="00C73FF8">
            <w:pPr>
              <w:spacing w:after="0"/>
              <w:jc w:val="center"/>
              <w:rPr>
                <w:rFonts w:cstheme="minorHAnsi"/>
                <w:b/>
                <w:bCs/>
                <w:sz w:val="18"/>
                <w:szCs w:val="18"/>
                <w:lang w:val="en-GB"/>
              </w:rPr>
            </w:pPr>
            <w:r w:rsidRPr="009B38A7">
              <w:rPr>
                <w:rFonts w:cstheme="minorHAnsi"/>
                <w:b/>
                <w:bCs/>
                <w:color w:val="FFFFFF" w:themeColor="background1"/>
                <w:sz w:val="18"/>
                <w:szCs w:val="18"/>
                <w:lang w:val="en-GB"/>
              </w:rPr>
              <w:t>Spesa Pubblica</w:t>
            </w:r>
          </w:p>
        </w:tc>
        <w:tc>
          <w:tcPr>
            <w:tcW w:w="2244" w:type="dxa"/>
            <w:gridSpan w:val="2"/>
            <w:vAlign w:val="center"/>
          </w:tcPr>
          <w:p w14:paraId="324E0A3B" w14:textId="77777777" w:rsidR="002834A8" w:rsidRPr="00165D22" w:rsidRDefault="002834A8" w:rsidP="00C73FF8">
            <w:pPr>
              <w:spacing w:after="0"/>
              <w:jc w:val="center"/>
              <w:rPr>
                <w:rFonts w:cstheme="minorHAnsi"/>
                <w:sz w:val="18"/>
                <w:szCs w:val="18"/>
                <w:lang w:val="it"/>
              </w:rPr>
            </w:pPr>
            <w:r w:rsidRPr="00165D22">
              <w:rPr>
                <w:rFonts w:cstheme="minorHAnsi"/>
                <w:sz w:val="18"/>
                <w:szCs w:val="18"/>
                <w:lang w:val="it"/>
              </w:rPr>
              <w:t>2.000.000,00</w:t>
            </w:r>
          </w:p>
        </w:tc>
        <w:tc>
          <w:tcPr>
            <w:tcW w:w="3739" w:type="dxa"/>
            <w:gridSpan w:val="2"/>
            <w:shd w:val="clear" w:color="auto" w:fill="008E40"/>
            <w:vAlign w:val="center"/>
          </w:tcPr>
          <w:p w14:paraId="76EB409D" w14:textId="77777777" w:rsidR="002834A8" w:rsidRPr="009B38A7" w:rsidRDefault="002834A8" w:rsidP="00C73FF8">
            <w:pPr>
              <w:spacing w:after="0"/>
              <w:jc w:val="center"/>
              <w:rPr>
                <w:rFonts w:cstheme="minorHAnsi"/>
                <w:b/>
                <w:bCs/>
                <w:color w:val="FFFFFF" w:themeColor="background1"/>
                <w:sz w:val="18"/>
                <w:szCs w:val="18"/>
                <w:lang w:val="it"/>
              </w:rPr>
            </w:pPr>
            <w:r w:rsidRPr="009B38A7">
              <w:rPr>
                <w:rFonts w:cstheme="minorHAnsi"/>
                <w:b/>
                <w:bCs/>
                <w:color w:val="FFFFFF" w:themeColor="background1"/>
                <w:sz w:val="18"/>
                <w:szCs w:val="18"/>
                <w:lang w:val="en-GB"/>
              </w:rPr>
              <w:t>Contributo del FEASR</w:t>
            </w:r>
          </w:p>
        </w:tc>
        <w:tc>
          <w:tcPr>
            <w:tcW w:w="1442" w:type="dxa"/>
            <w:gridSpan w:val="2"/>
            <w:vAlign w:val="center"/>
          </w:tcPr>
          <w:p w14:paraId="3A1AB64E" w14:textId="77777777" w:rsidR="002834A8" w:rsidRPr="00165D22" w:rsidRDefault="002834A8" w:rsidP="00C73FF8">
            <w:pPr>
              <w:spacing w:after="0"/>
              <w:jc w:val="center"/>
              <w:rPr>
                <w:rFonts w:cstheme="minorHAnsi"/>
                <w:sz w:val="18"/>
                <w:szCs w:val="18"/>
                <w:lang w:val="it"/>
              </w:rPr>
            </w:pPr>
            <w:r w:rsidRPr="00165D22">
              <w:rPr>
                <w:rFonts w:cstheme="minorHAnsi"/>
                <w:sz w:val="18"/>
                <w:szCs w:val="18"/>
                <w:lang w:val="it"/>
              </w:rPr>
              <w:t>814.000,00 €</w:t>
            </w:r>
          </w:p>
        </w:tc>
      </w:tr>
      <w:tr w:rsidR="002834A8" w:rsidRPr="00165D22" w14:paraId="591D6CF1" w14:textId="77777777" w:rsidTr="00C73FF8">
        <w:trPr>
          <w:trHeight w:val="270"/>
        </w:trPr>
        <w:tc>
          <w:tcPr>
            <w:tcW w:w="0" w:type="auto"/>
            <w:gridSpan w:val="2"/>
            <w:shd w:val="clear" w:color="auto" w:fill="008E40"/>
            <w:vAlign w:val="center"/>
          </w:tcPr>
          <w:p w14:paraId="374F695A" w14:textId="77777777" w:rsidR="002834A8" w:rsidRPr="007E5E06" w:rsidRDefault="002834A8" w:rsidP="00C73FF8">
            <w:pPr>
              <w:spacing w:after="0"/>
              <w:jc w:val="center"/>
              <w:rPr>
                <w:rFonts w:cstheme="minorHAnsi"/>
                <w:b/>
                <w:bCs/>
                <w:color w:val="FFFFFF" w:themeColor="background1"/>
                <w:sz w:val="18"/>
                <w:szCs w:val="18"/>
                <w:highlight w:val="green"/>
                <w:lang w:val="en-GB"/>
              </w:rPr>
            </w:pPr>
            <w:r w:rsidRPr="007E5E06">
              <w:rPr>
                <w:rFonts w:cstheme="minorHAnsi"/>
                <w:b/>
                <w:bCs/>
                <w:color w:val="FFFFFF" w:themeColor="background1"/>
                <w:sz w:val="18"/>
                <w:szCs w:val="18"/>
                <w:highlight w:val="green"/>
                <w:lang w:val="en-GB"/>
              </w:rPr>
              <w:t>Indicatori di Risultato - R</w:t>
            </w:r>
          </w:p>
        </w:tc>
        <w:tc>
          <w:tcPr>
            <w:tcW w:w="2244" w:type="dxa"/>
            <w:gridSpan w:val="2"/>
            <w:vAlign w:val="center"/>
          </w:tcPr>
          <w:p w14:paraId="7C8963DB" w14:textId="77777777" w:rsidR="002834A8" w:rsidRPr="007E5E06" w:rsidRDefault="002834A8" w:rsidP="00C73FF8">
            <w:pPr>
              <w:spacing w:after="0"/>
              <w:jc w:val="center"/>
              <w:rPr>
                <w:rFonts w:cstheme="minorHAnsi"/>
                <w:sz w:val="18"/>
                <w:szCs w:val="18"/>
                <w:highlight w:val="green"/>
                <w:lang w:val="it"/>
              </w:rPr>
            </w:pPr>
            <w:r w:rsidRPr="007E5E06">
              <w:rPr>
                <w:rFonts w:cstheme="minorHAnsi"/>
                <w:sz w:val="18"/>
                <w:szCs w:val="18"/>
                <w:highlight w:val="green"/>
                <w:lang w:val="it"/>
              </w:rPr>
              <w:t>R.27</w:t>
            </w:r>
          </w:p>
        </w:tc>
        <w:tc>
          <w:tcPr>
            <w:tcW w:w="3739" w:type="dxa"/>
            <w:gridSpan w:val="2"/>
            <w:shd w:val="clear" w:color="auto" w:fill="008E40"/>
            <w:vAlign w:val="center"/>
          </w:tcPr>
          <w:p w14:paraId="3DC8B14F" w14:textId="77777777" w:rsidR="002834A8" w:rsidRPr="007E5E06" w:rsidRDefault="002834A8" w:rsidP="00C73FF8">
            <w:pPr>
              <w:spacing w:after="0"/>
              <w:jc w:val="center"/>
              <w:rPr>
                <w:rFonts w:cstheme="minorHAnsi"/>
                <w:b/>
                <w:bCs/>
                <w:color w:val="FFFFFF" w:themeColor="background1"/>
                <w:sz w:val="18"/>
                <w:szCs w:val="18"/>
                <w:highlight w:val="green"/>
                <w:lang w:val="en-GB"/>
              </w:rPr>
            </w:pPr>
            <w:r w:rsidRPr="007E5E06">
              <w:rPr>
                <w:rFonts w:cstheme="minorHAnsi"/>
                <w:b/>
                <w:bCs/>
                <w:color w:val="FFFFFF" w:themeColor="background1"/>
                <w:sz w:val="18"/>
                <w:szCs w:val="18"/>
                <w:highlight w:val="green"/>
                <w:lang w:val="en-GB"/>
              </w:rPr>
              <w:t>Indicatori di Output - O</w:t>
            </w:r>
          </w:p>
        </w:tc>
        <w:tc>
          <w:tcPr>
            <w:tcW w:w="1442" w:type="dxa"/>
            <w:gridSpan w:val="2"/>
            <w:vAlign w:val="center"/>
          </w:tcPr>
          <w:p w14:paraId="5746FB24" w14:textId="77777777" w:rsidR="002834A8" w:rsidRPr="007E5E06" w:rsidRDefault="002834A8" w:rsidP="00C73FF8">
            <w:pPr>
              <w:spacing w:after="0"/>
              <w:jc w:val="center"/>
              <w:rPr>
                <w:rFonts w:cstheme="minorHAnsi"/>
                <w:sz w:val="18"/>
                <w:szCs w:val="18"/>
                <w:highlight w:val="green"/>
                <w:lang w:val="it"/>
              </w:rPr>
            </w:pPr>
            <w:r w:rsidRPr="007E5E06">
              <w:rPr>
                <w:rFonts w:cstheme="minorHAnsi"/>
                <w:sz w:val="18"/>
                <w:szCs w:val="18"/>
                <w:highlight w:val="green"/>
                <w:lang w:val="it"/>
              </w:rPr>
              <w:t>O.19</w:t>
            </w:r>
          </w:p>
        </w:tc>
      </w:tr>
    </w:tbl>
    <w:p w14:paraId="39458333" w14:textId="77777777" w:rsidR="00A76B6B" w:rsidRPr="00D73C2F" w:rsidRDefault="00A76B6B" w:rsidP="002834A8">
      <w:pPr>
        <w:spacing w:after="0"/>
        <w:rPr>
          <w:rFonts w:cstheme="minorHAnsi"/>
        </w:rPr>
      </w:pPr>
    </w:p>
    <w:p w14:paraId="07D7F8D0" w14:textId="77777777" w:rsidR="002834A8" w:rsidRPr="000302E8" w:rsidRDefault="002834A8" w:rsidP="002834A8">
      <w:pPr>
        <w:pStyle w:val="Titolo3"/>
        <w:rPr>
          <w:i/>
          <w:iCs/>
          <w:color w:val="365F91" w:themeColor="accent1" w:themeShade="BF"/>
          <w:sz w:val="22"/>
          <w:szCs w:val="22"/>
        </w:rPr>
      </w:pPr>
      <w:r w:rsidRPr="00C937C8">
        <w:rPr>
          <w:i/>
          <w:iCs/>
          <w:color w:val="365F91" w:themeColor="accent1" w:themeShade="BF"/>
          <w:sz w:val="22"/>
          <w:szCs w:val="22"/>
        </w:rPr>
        <w:t>Principi di selezione</w:t>
      </w:r>
    </w:p>
    <w:tbl>
      <w:tblPr>
        <w:tblStyle w:val="Grigliatabella"/>
        <w:tblW w:w="5000" w:type="pct"/>
        <w:tblLook w:val="04A0" w:firstRow="1" w:lastRow="0" w:firstColumn="1" w:lastColumn="0" w:noHBand="0" w:noVBand="1"/>
      </w:tblPr>
      <w:tblGrid>
        <w:gridCol w:w="1586"/>
        <w:gridCol w:w="8554"/>
      </w:tblGrid>
      <w:tr w:rsidR="002834A8" w:rsidRPr="00700099" w14:paraId="1D49A8C2" w14:textId="77777777" w:rsidTr="00C73FF8">
        <w:tc>
          <w:tcPr>
            <w:tcW w:w="5000" w:type="pct"/>
            <w:gridSpan w:val="2"/>
            <w:shd w:val="clear" w:color="auto" w:fill="008E40"/>
            <w:vAlign w:val="center"/>
          </w:tcPr>
          <w:p w14:paraId="0370E68F" w14:textId="77777777" w:rsidR="002834A8" w:rsidRPr="00700099" w:rsidRDefault="002834A8" w:rsidP="00C73FF8">
            <w:pPr>
              <w:spacing w:after="0"/>
              <w:jc w:val="center"/>
              <w:rPr>
                <w:rFonts w:cstheme="minorHAnsi"/>
                <w:sz w:val="18"/>
                <w:szCs w:val="18"/>
              </w:rPr>
            </w:pPr>
            <w:r>
              <w:rPr>
                <w:rFonts w:cstheme="minorHAnsi"/>
                <w:b/>
                <w:bCs/>
                <w:color w:val="FFFFFF" w:themeColor="background1"/>
                <w:sz w:val="18"/>
                <w:szCs w:val="18"/>
              </w:rPr>
              <w:t>Principi di selezione</w:t>
            </w:r>
          </w:p>
        </w:tc>
      </w:tr>
      <w:tr w:rsidR="002834A8" w:rsidRPr="00700099" w14:paraId="06F9EEB0" w14:textId="77777777" w:rsidTr="00C73FF8">
        <w:tc>
          <w:tcPr>
            <w:tcW w:w="782" w:type="pct"/>
            <w:shd w:val="clear" w:color="auto" w:fill="A7D9A3"/>
            <w:vAlign w:val="center"/>
          </w:tcPr>
          <w:p w14:paraId="2DDBE5C8" w14:textId="77777777" w:rsidR="002834A8" w:rsidRDefault="002834A8"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680AF22F" w14:textId="77777777" w:rsidR="002834A8" w:rsidRPr="00293C3E" w:rsidRDefault="002834A8" w:rsidP="00C73FF8">
            <w:pPr>
              <w:spacing w:after="0"/>
              <w:jc w:val="center"/>
              <w:rPr>
                <w:rFonts w:cstheme="minorHAnsi"/>
                <w:b/>
                <w:bCs/>
                <w:sz w:val="18"/>
                <w:szCs w:val="18"/>
              </w:rPr>
            </w:pPr>
            <w:r>
              <w:rPr>
                <w:rFonts w:cstheme="minorHAnsi"/>
                <w:b/>
                <w:bCs/>
                <w:sz w:val="18"/>
                <w:szCs w:val="18"/>
              </w:rPr>
              <w:t>Descrizione</w:t>
            </w:r>
          </w:p>
        </w:tc>
      </w:tr>
      <w:tr w:rsidR="002834A8" w:rsidRPr="00700099" w14:paraId="1BF7EC25" w14:textId="77777777" w:rsidTr="00C73FF8">
        <w:tc>
          <w:tcPr>
            <w:tcW w:w="782" w:type="pct"/>
            <w:vAlign w:val="center"/>
          </w:tcPr>
          <w:p w14:paraId="3D4681D9" w14:textId="77777777" w:rsidR="002834A8" w:rsidRPr="00194C55" w:rsidRDefault="002834A8" w:rsidP="00C73FF8">
            <w:pPr>
              <w:spacing w:after="0"/>
              <w:jc w:val="center"/>
              <w:rPr>
                <w:rFonts w:cstheme="minorHAnsi"/>
                <w:b/>
                <w:bCs/>
                <w:sz w:val="18"/>
                <w:szCs w:val="18"/>
              </w:rPr>
            </w:pPr>
            <w:r w:rsidRPr="00700099">
              <w:rPr>
                <w:rFonts w:cstheme="minorHAnsi"/>
                <w:b/>
                <w:bCs/>
                <w:sz w:val="18"/>
                <w:szCs w:val="18"/>
              </w:rPr>
              <w:t>PR01</w:t>
            </w:r>
          </w:p>
        </w:tc>
        <w:tc>
          <w:tcPr>
            <w:tcW w:w="4218" w:type="pct"/>
            <w:vAlign w:val="center"/>
          </w:tcPr>
          <w:p w14:paraId="54F0263E" w14:textId="77777777" w:rsidR="002834A8" w:rsidRPr="00167EA2" w:rsidRDefault="002834A8" w:rsidP="00C73FF8">
            <w:pPr>
              <w:spacing w:after="0"/>
              <w:jc w:val="both"/>
              <w:rPr>
                <w:rFonts w:cstheme="minorHAnsi"/>
                <w:sz w:val="18"/>
                <w:szCs w:val="18"/>
              </w:rPr>
            </w:pPr>
            <w:r>
              <w:rPr>
                <w:rFonts w:cstheme="minorHAnsi"/>
                <w:sz w:val="18"/>
                <w:szCs w:val="18"/>
              </w:rPr>
              <w:t>P</w:t>
            </w:r>
            <w:r w:rsidRPr="00CA0EDC">
              <w:rPr>
                <w:rFonts w:cstheme="minorHAnsi"/>
                <w:sz w:val="18"/>
                <w:szCs w:val="18"/>
              </w:rPr>
              <w:t>riorità relative alle finalità specifiche dell’intervento</w:t>
            </w:r>
          </w:p>
        </w:tc>
      </w:tr>
      <w:tr w:rsidR="002834A8" w:rsidRPr="00700099" w14:paraId="24469E97" w14:textId="77777777" w:rsidTr="00C73FF8">
        <w:tc>
          <w:tcPr>
            <w:tcW w:w="782" w:type="pct"/>
            <w:vAlign w:val="center"/>
          </w:tcPr>
          <w:p w14:paraId="112B1632" w14:textId="77777777" w:rsidR="002834A8" w:rsidRPr="00194C55" w:rsidRDefault="002834A8" w:rsidP="00C73FF8">
            <w:pPr>
              <w:spacing w:after="0"/>
              <w:jc w:val="center"/>
              <w:rPr>
                <w:rFonts w:cstheme="minorHAnsi"/>
                <w:b/>
                <w:bCs/>
                <w:sz w:val="18"/>
                <w:szCs w:val="18"/>
              </w:rPr>
            </w:pPr>
            <w:r w:rsidRPr="00700099">
              <w:rPr>
                <w:rFonts w:cstheme="minorHAnsi"/>
                <w:b/>
                <w:bCs/>
                <w:sz w:val="18"/>
                <w:szCs w:val="18"/>
              </w:rPr>
              <w:t>PR04</w:t>
            </w:r>
          </w:p>
        </w:tc>
        <w:tc>
          <w:tcPr>
            <w:tcW w:w="4218" w:type="pct"/>
            <w:vAlign w:val="center"/>
          </w:tcPr>
          <w:p w14:paraId="3CFF2BF8" w14:textId="77777777" w:rsidR="002834A8" w:rsidRPr="00167EA2" w:rsidRDefault="002834A8" w:rsidP="00C73FF8">
            <w:pPr>
              <w:spacing w:after="0"/>
              <w:jc w:val="both"/>
              <w:rPr>
                <w:rFonts w:cstheme="minorHAnsi"/>
                <w:sz w:val="18"/>
                <w:szCs w:val="18"/>
              </w:rPr>
            </w:pPr>
            <w:r w:rsidRPr="00700099">
              <w:rPr>
                <w:rFonts w:cstheme="minorHAnsi"/>
                <w:sz w:val="18"/>
                <w:szCs w:val="18"/>
              </w:rPr>
              <w:t>Priorità legate a determinate qualità del soggetto richiedente (soggetto scientifico, esperienza professionale necessaria, esperienza di gestione di reti di conservazione dell’agrobiodiversità, ecc.)</w:t>
            </w:r>
          </w:p>
        </w:tc>
      </w:tr>
      <w:tr w:rsidR="002834A8" w:rsidRPr="00700099" w14:paraId="7A8BF681" w14:textId="77777777" w:rsidTr="00C73FF8">
        <w:tc>
          <w:tcPr>
            <w:tcW w:w="782" w:type="pct"/>
            <w:vAlign w:val="center"/>
          </w:tcPr>
          <w:p w14:paraId="443EC3FF" w14:textId="77777777" w:rsidR="002834A8" w:rsidRPr="00194C55" w:rsidRDefault="002834A8" w:rsidP="00C73FF8">
            <w:pPr>
              <w:spacing w:after="0"/>
              <w:jc w:val="center"/>
              <w:rPr>
                <w:rFonts w:cstheme="minorHAnsi"/>
                <w:b/>
                <w:bCs/>
                <w:sz w:val="18"/>
                <w:szCs w:val="18"/>
              </w:rPr>
            </w:pPr>
            <w:r w:rsidRPr="00700099">
              <w:rPr>
                <w:rFonts w:cstheme="minorHAnsi"/>
                <w:b/>
                <w:bCs/>
                <w:sz w:val="18"/>
                <w:szCs w:val="18"/>
              </w:rPr>
              <w:t>PR10</w:t>
            </w:r>
          </w:p>
        </w:tc>
        <w:tc>
          <w:tcPr>
            <w:tcW w:w="4218" w:type="pct"/>
            <w:vAlign w:val="center"/>
          </w:tcPr>
          <w:p w14:paraId="36F1EFDE" w14:textId="77777777" w:rsidR="002834A8" w:rsidRPr="00167EA2" w:rsidRDefault="002834A8" w:rsidP="00C73FF8">
            <w:pPr>
              <w:spacing w:after="0"/>
              <w:jc w:val="both"/>
              <w:rPr>
                <w:rFonts w:cstheme="minorHAnsi"/>
                <w:sz w:val="18"/>
                <w:szCs w:val="18"/>
              </w:rPr>
            </w:pPr>
            <w:r w:rsidRPr="00700099">
              <w:rPr>
                <w:rFonts w:cstheme="minorHAnsi"/>
                <w:sz w:val="18"/>
                <w:szCs w:val="18"/>
              </w:rPr>
              <w:t>Priorità legata a progetti collettivi realizzati da 2 o più beneficiari riportati ai successivi criteri da C01 a C07</w:t>
            </w:r>
          </w:p>
        </w:tc>
      </w:tr>
      <w:tr w:rsidR="002834A8" w:rsidRPr="00700099" w14:paraId="58AF27C4" w14:textId="77777777" w:rsidTr="00C73FF8">
        <w:tc>
          <w:tcPr>
            <w:tcW w:w="5000" w:type="pct"/>
            <w:gridSpan w:val="2"/>
            <w:shd w:val="clear" w:color="auto" w:fill="008E40"/>
            <w:vAlign w:val="center"/>
          </w:tcPr>
          <w:p w14:paraId="667CB16A" w14:textId="77777777" w:rsidR="002834A8" w:rsidRPr="00700099" w:rsidRDefault="002834A8" w:rsidP="00C73FF8">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2834A8" w:rsidRPr="00293C3E" w14:paraId="6C4824A9" w14:textId="77777777" w:rsidTr="00C73FF8">
        <w:tc>
          <w:tcPr>
            <w:tcW w:w="782" w:type="pct"/>
            <w:shd w:val="clear" w:color="auto" w:fill="A7D9A3"/>
            <w:vAlign w:val="center"/>
          </w:tcPr>
          <w:p w14:paraId="5295787F" w14:textId="77777777" w:rsidR="002834A8" w:rsidRDefault="002834A8" w:rsidP="00C73FF8">
            <w:pPr>
              <w:spacing w:after="0"/>
              <w:jc w:val="center"/>
              <w:rPr>
                <w:rFonts w:cstheme="minorHAnsi"/>
                <w:b/>
                <w:bCs/>
                <w:sz w:val="18"/>
                <w:szCs w:val="18"/>
              </w:rPr>
            </w:pPr>
            <w:r>
              <w:rPr>
                <w:rFonts w:cstheme="minorHAnsi"/>
                <w:b/>
                <w:bCs/>
                <w:sz w:val="18"/>
                <w:szCs w:val="18"/>
              </w:rPr>
              <w:t>Codice</w:t>
            </w:r>
          </w:p>
        </w:tc>
        <w:tc>
          <w:tcPr>
            <w:tcW w:w="4218" w:type="pct"/>
            <w:shd w:val="clear" w:color="auto" w:fill="A7D9A3"/>
            <w:vAlign w:val="center"/>
          </w:tcPr>
          <w:p w14:paraId="4B3C885D" w14:textId="77777777" w:rsidR="002834A8" w:rsidRPr="00293C3E" w:rsidRDefault="002834A8" w:rsidP="00C73FF8">
            <w:pPr>
              <w:spacing w:after="0"/>
              <w:jc w:val="center"/>
              <w:rPr>
                <w:rFonts w:cstheme="minorHAnsi"/>
                <w:b/>
                <w:bCs/>
                <w:sz w:val="18"/>
                <w:szCs w:val="18"/>
              </w:rPr>
            </w:pPr>
            <w:r>
              <w:rPr>
                <w:rFonts w:cstheme="minorHAnsi"/>
                <w:b/>
                <w:bCs/>
                <w:sz w:val="18"/>
                <w:szCs w:val="18"/>
              </w:rPr>
              <w:t>Descrizione</w:t>
            </w:r>
          </w:p>
        </w:tc>
      </w:tr>
      <w:tr w:rsidR="002834A8" w:rsidRPr="00700099" w14:paraId="06ABE085" w14:textId="77777777" w:rsidTr="00C73FF8">
        <w:tc>
          <w:tcPr>
            <w:tcW w:w="782" w:type="pct"/>
            <w:vAlign w:val="center"/>
          </w:tcPr>
          <w:p w14:paraId="26B34F2C" w14:textId="77777777" w:rsidR="002834A8" w:rsidRDefault="002834A8" w:rsidP="00C73FF8">
            <w:pPr>
              <w:spacing w:after="0"/>
              <w:jc w:val="center"/>
              <w:rPr>
                <w:rFonts w:cstheme="minorHAnsi"/>
                <w:b/>
                <w:bCs/>
                <w:sz w:val="18"/>
                <w:szCs w:val="18"/>
              </w:rPr>
            </w:pPr>
            <w:r>
              <w:rPr>
                <w:rFonts w:cstheme="minorHAnsi"/>
                <w:b/>
                <w:bCs/>
                <w:sz w:val="18"/>
                <w:szCs w:val="18"/>
              </w:rPr>
              <w:t>SRA16_P_LOM_1</w:t>
            </w:r>
          </w:p>
        </w:tc>
        <w:tc>
          <w:tcPr>
            <w:tcW w:w="4218" w:type="pct"/>
            <w:vAlign w:val="center"/>
          </w:tcPr>
          <w:p w14:paraId="47F1147D" w14:textId="77777777" w:rsidR="002834A8" w:rsidRPr="00A36339" w:rsidRDefault="002834A8" w:rsidP="00C73FF8">
            <w:pPr>
              <w:spacing w:after="0"/>
              <w:jc w:val="both"/>
              <w:rPr>
                <w:rFonts w:cstheme="minorHAnsi"/>
                <w:sz w:val="18"/>
                <w:szCs w:val="18"/>
              </w:rPr>
            </w:pPr>
            <w:r w:rsidRPr="000510C6">
              <w:rPr>
                <w:rFonts w:cstheme="minorHAnsi"/>
                <w:sz w:val="18"/>
                <w:szCs w:val="18"/>
              </w:rPr>
              <w:t>Prior</w:t>
            </w:r>
            <w:r>
              <w:rPr>
                <w:rFonts w:cstheme="minorHAnsi"/>
                <w:sz w:val="18"/>
                <w:szCs w:val="18"/>
              </w:rPr>
              <w:t>i</w:t>
            </w:r>
            <w:r w:rsidRPr="000510C6">
              <w:rPr>
                <w:rFonts w:cstheme="minorHAnsi"/>
                <w:sz w:val="18"/>
                <w:szCs w:val="18"/>
              </w:rPr>
              <w:t>tà legate alla qualità dei progetti (es. fondatezza tecnico scientifica della proposta, rilevanza e ampiezza delle azioni, capacità di interazione e supporto al mondo produttivo, ricadute sul territorio)</w:t>
            </w:r>
          </w:p>
        </w:tc>
      </w:tr>
    </w:tbl>
    <w:p w14:paraId="0AD11161" w14:textId="77777777" w:rsidR="002834A8" w:rsidRDefault="002834A8" w:rsidP="002834A8">
      <w:pPr>
        <w:spacing w:after="0"/>
        <w:rPr>
          <w:rFonts w:cstheme="minorHAnsi"/>
        </w:rPr>
      </w:pPr>
    </w:p>
    <w:p w14:paraId="11947F85" w14:textId="77777777" w:rsidR="002834A8" w:rsidRPr="00C937C8" w:rsidRDefault="002834A8" w:rsidP="002834A8">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0" w:type="auto"/>
        <w:tblLook w:val="04A0" w:firstRow="1" w:lastRow="0" w:firstColumn="1" w:lastColumn="0" w:noHBand="0" w:noVBand="1"/>
      </w:tblPr>
      <w:tblGrid>
        <w:gridCol w:w="1526"/>
        <w:gridCol w:w="8328"/>
      </w:tblGrid>
      <w:tr w:rsidR="002834A8" w:rsidRPr="00167EA2" w14:paraId="01FB06BF" w14:textId="77777777" w:rsidTr="00C73FF8">
        <w:tc>
          <w:tcPr>
            <w:tcW w:w="9854" w:type="dxa"/>
            <w:gridSpan w:val="2"/>
            <w:shd w:val="clear" w:color="auto" w:fill="008E40"/>
          </w:tcPr>
          <w:p w14:paraId="08ECDD86" w14:textId="77777777" w:rsidR="002834A8" w:rsidRPr="00167EA2" w:rsidRDefault="002834A8" w:rsidP="00C73FF8">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2834A8" w:rsidRPr="00167EA2" w14:paraId="3F045C33" w14:textId="77777777" w:rsidTr="00C73FF8">
        <w:tc>
          <w:tcPr>
            <w:tcW w:w="1526" w:type="dxa"/>
            <w:shd w:val="clear" w:color="auto" w:fill="A7D9A3"/>
          </w:tcPr>
          <w:p w14:paraId="163E6F2F" w14:textId="77777777" w:rsidR="002834A8" w:rsidRPr="00167EA2" w:rsidRDefault="002834A8" w:rsidP="00C73FF8">
            <w:pPr>
              <w:spacing w:after="0"/>
              <w:jc w:val="center"/>
              <w:rPr>
                <w:rFonts w:cstheme="minorHAnsi"/>
                <w:b/>
                <w:bCs/>
                <w:sz w:val="18"/>
                <w:szCs w:val="18"/>
              </w:rPr>
            </w:pPr>
            <w:r w:rsidRPr="00167EA2">
              <w:rPr>
                <w:rFonts w:cstheme="minorHAnsi"/>
                <w:b/>
                <w:bCs/>
                <w:sz w:val="18"/>
                <w:szCs w:val="18"/>
              </w:rPr>
              <w:t>Codice</w:t>
            </w:r>
          </w:p>
        </w:tc>
        <w:tc>
          <w:tcPr>
            <w:tcW w:w="8328" w:type="dxa"/>
            <w:shd w:val="clear" w:color="auto" w:fill="A7D9A3"/>
          </w:tcPr>
          <w:p w14:paraId="743C0E7A" w14:textId="77777777" w:rsidR="002834A8" w:rsidRPr="00167EA2" w:rsidRDefault="002834A8" w:rsidP="00C73FF8">
            <w:pPr>
              <w:spacing w:after="0"/>
              <w:jc w:val="center"/>
              <w:rPr>
                <w:rFonts w:cstheme="minorHAnsi"/>
                <w:b/>
                <w:bCs/>
                <w:sz w:val="18"/>
                <w:szCs w:val="18"/>
              </w:rPr>
            </w:pPr>
            <w:r w:rsidRPr="00167EA2">
              <w:rPr>
                <w:rFonts w:cstheme="minorHAnsi"/>
                <w:b/>
                <w:bCs/>
                <w:sz w:val="18"/>
                <w:szCs w:val="18"/>
              </w:rPr>
              <w:t>Descrizione</w:t>
            </w:r>
          </w:p>
        </w:tc>
      </w:tr>
      <w:tr w:rsidR="002834A8" w:rsidRPr="00167EA2" w14:paraId="45500DEE" w14:textId="77777777" w:rsidTr="00C73FF8">
        <w:tc>
          <w:tcPr>
            <w:tcW w:w="1526" w:type="dxa"/>
            <w:vAlign w:val="center"/>
          </w:tcPr>
          <w:p w14:paraId="2551F05D" w14:textId="77777777" w:rsidR="002834A8" w:rsidRPr="00167EA2" w:rsidRDefault="002834A8" w:rsidP="00C73FF8">
            <w:pPr>
              <w:spacing w:after="0"/>
              <w:jc w:val="center"/>
              <w:rPr>
                <w:rFonts w:cstheme="minorHAnsi"/>
                <w:b/>
                <w:bCs/>
                <w:sz w:val="18"/>
                <w:szCs w:val="18"/>
              </w:rPr>
            </w:pPr>
            <w:r w:rsidRPr="00700099">
              <w:rPr>
                <w:rFonts w:cstheme="minorHAnsi"/>
                <w:b/>
                <w:bCs/>
                <w:sz w:val="18"/>
                <w:szCs w:val="18"/>
              </w:rPr>
              <w:t>CR03</w:t>
            </w:r>
          </w:p>
        </w:tc>
        <w:tc>
          <w:tcPr>
            <w:tcW w:w="8328" w:type="dxa"/>
            <w:vAlign w:val="center"/>
          </w:tcPr>
          <w:p w14:paraId="537EDF79" w14:textId="5CB3EDF2" w:rsidR="002834A8" w:rsidRPr="00167EA2" w:rsidRDefault="002834A8" w:rsidP="00C73FF8">
            <w:pPr>
              <w:spacing w:after="0"/>
              <w:rPr>
                <w:rFonts w:cstheme="minorHAnsi"/>
                <w:sz w:val="18"/>
                <w:szCs w:val="18"/>
              </w:rPr>
            </w:pPr>
            <w:bookmarkStart w:id="79" w:name="_Hlk133419171"/>
            <w:r w:rsidRPr="00700099">
              <w:rPr>
                <w:rFonts w:cstheme="minorHAnsi"/>
                <w:sz w:val="18"/>
                <w:szCs w:val="18"/>
              </w:rPr>
              <w:t xml:space="preserve">Soggetti pubblici e/o privati che operano nel campo della ricerca di comprovata esperienza </w:t>
            </w:r>
            <w:r w:rsidRPr="007E5E06">
              <w:rPr>
                <w:rFonts w:cstheme="minorHAnsi"/>
                <w:sz w:val="18"/>
                <w:szCs w:val="18"/>
              </w:rPr>
              <w:t>nelle azioni da finanziare</w:t>
            </w:r>
            <w:r w:rsidRPr="00933C33">
              <w:rPr>
                <w:rFonts w:cstheme="minorHAnsi"/>
                <w:strike/>
                <w:color w:val="FF0000"/>
                <w:sz w:val="18"/>
                <w:szCs w:val="18"/>
              </w:rPr>
              <w:t xml:space="preserve"> </w:t>
            </w:r>
            <w:bookmarkEnd w:id="79"/>
          </w:p>
        </w:tc>
      </w:tr>
      <w:tr w:rsidR="002834A8" w:rsidRPr="00167EA2" w14:paraId="5C27DE8B" w14:textId="77777777" w:rsidTr="00C73FF8">
        <w:tc>
          <w:tcPr>
            <w:tcW w:w="1526" w:type="dxa"/>
            <w:vAlign w:val="center"/>
          </w:tcPr>
          <w:p w14:paraId="2B334FA9" w14:textId="77777777" w:rsidR="002834A8" w:rsidRPr="00167EA2" w:rsidRDefault="002834A8" w:rsidP="00C73FF8">
            <w:pPr>
              <w:spacing w:after="0"/>
              <w:jc w:val="center"/>
              <w:rPr>
                <w:rFonts w:cstheme="minorHAnsi"/>
                <w:b/>
                <w:bCs/>
                <w:sz w:val="18"/>
                <w:szCs w:val="18"/>
              </w:rPr>
            </w:pPr>
            <w:r w:rsidRPr="00700099">
              <w:rPr>
                <w:rFonts w:cstheme="minorHAnsi"/>
                <w:b/>
                <w:bCs/>
                <w:sz w:val="18"/>
                <w:szCs w:val="18"/>
              </w:rPr>
              <w:t>CR04</w:t>
            </w:r>
          </w:p>
        </w:tc>
        <w:tc>
          <w:tcPr>
            <w:tcW w:w="8328" w:type="dxa"/>
            <w:vAlign w:val="center"/>
          </w:tcPr>
          <w:p w14:paraId="6A83C4F5" w14:textId="5B752F8E" w:rsidR="003D32D8" w:rsidRPr="000A009C" w:rsidRDefault="002834A8" w:rsidP="00C73FF8">
            <w:pPr>
              <w:spacing w:after="0"/>
              <w:jc w:val="both"/>
              <w:rPr>
                <w:rFonts w:cstheme="minorHAnsi"/>
                <w:sz w:val="18"/>
                <w:szCs w:val="18"/>
                <w:lang w:val="it"/>
              </w:rPr>
            </w:pPr>
            <w:bookmarkStart w:id="80" w:name="_Hlk133419269"/>
            <w:r w:rsidRPr="008D286F">
              <w:rPr>
                <w:rFonts w:cstheme="minorHAnsi"/>
                <w:b/>
                <w:bCs/>
                <w:sz w:val="18"/>
                <w:szCs w:val="18"/>
              </w:rPr>
              <w:t xml:space="preserve">Regione Lombardia: </w:t>
            </w:r>
            <w:r w:rsidRPr="008D286F">
              <w:rPr>
                <w:rFonts w:cstheme="minorHAnsi"/>
                <w:sz w:val="18"/>
                <w:szCs w:val="18"/>
              </w:rPr>
              <w:t>Altri soggetti pubblici e/o privati, in forma singola o associata</w:t>
            </w:r>
            <w:bookmarkEnd w:id="80"/>
            <w:r w:rsidR="003D32D8">
              <w:rPr>
                <w:rFonts w:cstheme="minorHAnsi"/>
                <w:sz w:val="18"/>
                <w:szCs w:val="18"/>
              </w:rPr>
              <w:t>, l</w:t>
            </w:r>
            <w:r w:rsidR="003D32D8" w:rsidRPr="003D32D8">
              <w:rPr>
                <w:rFonts w:cstheme="minorHAnsi"/>
                <w:sz w:val="18"/>
                <w:szCs w:val="18"/>
                <w:lang w:val="it"/>
              </w:rPr>
              <w:t>imitatamente a fondazioni e altri enti pubblici di comprovata capacità nel settore della</w:t>
            </w:r>
            <w:r w:rsidR="003D32D8">
              <w:rPr>
                <w:rFonts w:cstheme="minorHAnsi"/>
                <w:sz w:val="18"/>
                <w:szCs w:val="18"/>
                <w:lang w:val="it"/>
              </w:rPr>
              <w:t xml:space="preserve"> </w:t>
            </w:r>
            <w:r w:rsidR="003D32D8" w:rsidRPr="003D32D8">
              <w:rPr>
                <w:rFonts w:cstheme="minorHAnsi"/>
                <w:sz w:val="18"/>
                <w:szCs w:val="18"/>
                <w:lang w:val="it"/>
              </w:rPr>
              <w:t>Conservazione</w:t>
            </w:r>
            <w:r w:rsidR="003D32D8">
              <w:rPr>
                <w:rFonts w:cstheme="minorHAnsi"/>
                <w:sz w:val="18"/>
                <w:szCs w:val="18"/>
                <w:lang w:val="it"/>
              </w:rPr>
              <w:t xml:space="preserve"> </w:t>
            </w:r>
            <w:r w:rsidR="003D32D8" w:rsidRPr="003D32D8">
              <w:rPr>
                <w:rFonts w:cstheme="minorHAnsi"/>
                <w:sz w:val="18"/>
                <w:szCs w:val="18"/>
                <w:lang w:val="it"/>
              </w:rPr>
              <w:t>della biodiversità agraria</w:t>
            </w:r>
            <w:r w:rsidR="003D32D8">
              <w:rPr>
                <w:rFonts w:cstheme="minorHAnsi"/>
                <w:sz w:val="18"/>
                <w:szCs w:val="18"/>
                <w:lang w:val="it"/>
              </w:rPr>
              <w:t>.</w:t>
            </w:r>
          </w:p>
        </w:tc>
      </w:tr>
    </w:tbl>
    <w:p w14:paraId="009157C9" w14:textId="77777777" w:rsidR="002834A8" w:rsidRDefault="002834A8" w:rsidP="002834A8">
      <w:pPr>
        <w:spacing w:before="120" w:after="0"/>
        <w:rPr>
          <w:rFonts w:cstheme="minorHAnsi"/>
        </w:rPr>
      </w:pPr>
    </w:p>
    <w:p w14:paraId="62E172F7" w14:textId="77777777" w:rsidR="002834A8" w:rsidRPr="002E6D08" w:rsidRDefault="002834A8" w:rsidP="002834A8">
      <w:pPr>
        <w:pStyle w:val="Titolo3"/>
        <w:rPr>
          <w:i/>
          <w:iCs/>
          <w:sz w:val="22"/>
          <w:szCs w:val="22"/>
        </w:rPr>
      </w:pPr>
      <w:r w:rsidRPr="002E6D08">
        <w:rPr>
          <w:i/>
          <w:iCs/>
          <w:sz w:val="22"/>
          <w:szCs w:val="22"/>
        </w:rPr>
        <w:t>Categorie di spese ammissibili</w:t>
      </w:r>
    </w:p>
    <w:tbl>
      <w:tblPr>
        <w:tblStyle w:val="Grigliatabella"/>
        <w:tblW w:w="5000" w:type="pct"/>
        <w:tblLook w:val="04A0" w:firstRow="1" w:lastRow="0" w:firstColumn="1" w:lastColumn="0" w:noHBand="0" w:noVBand="1"/>
      </w:tblPr>
      <w:tblGrid>
        <w:gridCol w:w="1639"/>
        <w:gridCol w:w="8501"/>
      </w:tblGrid>
      <w:tr w:rsidR="002834A8" w:rsidRPr="00B305D9" w14:paraId="0847422D" w14:textId="77777777" w:rsidTr="00C73FF8">
        <w:tc>
          <w:tcPr>
            <w:tcW w:w="808" w:type="pct"/>
            <w:shd w:val="clear" w:color="auto" w:fill="A7D9A3"/>
          </w:tcPr>
          <w:p w14:paraId="7E04495E" w14:textId="77777777" w:rsidR="002834A8" w:rsidRPr="002845BC" w:rsidRDefault="002834A8" w:rsidP="00C73FF8">
            <w:pPr>
              <w:spacing w:after="0"/>
              <w:jc w:val="center"/>
              <w:rPr>
                <w:rFonts w:cstheme="minorHAnsi"/>
                <w:b/>
                <w:bCs/>
                <w:sz w:val="18"/>
                <w:szCs w:val="18"/>
              </w:rPr>
            </w:pPr>
            <w:r w:rsidRPr="002845BC">
              <w:rPr>
                <w:rFonts w:cstheme="minorHAnsi"/>
                <w:b/>
                <w:bCs/>
                <w:sz w:val="18"/>
                <w:szCs w:val="18"/>
              </w:rPr>
              <w:t>Codice</w:t>
            </w:r>
          </w:p>
        </w:tc>
        <w:tc>
          <w:tcPr>
            <w:tcW w:w="4192" w:type="pct"/>
            <w:shd w:val="clear" w:color="auto" w:fill="A7D9A3"/>
            <w:vAlign w:val="center"/>
          </w:tcPr>
          <w:p w14:paraId="057F8613" w14:textId="77777777" w:rsidR="002834A8" w:rsidRPr="002845BC" w:rsidRDefault="002834A8" w:rsidP="00C73FF8">
            <w:pPr>
              <w:spacing w:after="0"/>
              <w:jc w:val="center"/>
              <w:rPr>
                <w:rFonts w:cstheme="minorHAnsi"/>
                <w:b/>
                <w:bCs/>
                <w:sz w:val="18"/>
                <w:szCs w:val="18"/>
              </w:rPr>
            </w:pPr>
            <w:r w:rsidRPr="002845BC">
              <w:rPr>
                <w:rFonts w:cstheme="minorHAnsi"/>
                <w:b/>
                <w:bCs/>
                <w:sz w:val="18"/>
                <w:szCs w:val="18"/>
              </w:rPr>
              <w:t>Spese ammissibili – specificità regionali</w:t>
            </w:r>
          </w:p>
        </w:tc>
      </w:tr>
      <w:tr w:rsidR="002834A8" w:rsidRPr="00B305D9" w14:paraId="50EF7D44" w14:textId="77777777" w:rsidTr="00C73FF8">
        <w:tc>
          <w:tcPr>
            <w:tcW w:w="808" w:type="pct"/>
            <w:shd w:val="clear" w:color="auto" w:fill="auto"/>
            <w:vAlign w:val="center"/>
          </w:tcPr>
          <w:p w14:paraId="30C25F76" w14:textId="77777777" w:rsidR="002834A8" w:rsidRPr="002845BC" w:rsidRDefault="002834A8" w:rsidP="00C73FF8">
            <w:pPr>
              <w:spacing w:after="0"/>
              <w:jc w:val="center"/>
              <w:rPr>
                <w:rFonts w:cstheme="minorHAnsi"/>
                <w:b/>
                <w:bCs/>
                <w:sz w:val="18"/>
                <w:szCs w:val="18"/>
              </w:rPr>
            </w:pPr>
            <w:r>
              <w:rPr>
                <w:rFonts w:cstheme="minorHAnsi"/>
                <w:b/>
                <w:bCs/>
                <w:sz w:val="18"/>
                <w:szCs w:val="18"/>
              </w:rPr>
              <w:t>SP01</w:t>
            </w:r>
          </w:p>
        </w:tc>
        <w:tc>
          <w:tcPr>
            <w:tcW w:w="4192" w:type="pct"/>
            <w:shd w:val="clear" w:color="auto" w:fill="auto"/>
            <w:vAlign w:val="center"/>
          </w:tcPr>
          <w:p w14:paraId="2BD504AA" w14:textId="77777777" w:rsidR="002834A8" w:rsidRPr="00752D3E" w:rsidRDefault="002834A8" w:rsidP="00C73FF8">
            <w:pPr>
              <w:spacing w:after="0"/>
              <w:jc w:val="both"/>
              <w:rPr>
                <w:rFonts w:cstheme="minorHAnsi"/>
                <w:sz w:val="18"/>
                <w:szCs w:val="18"/>
                <w:lang w:val="it"/>
              </w:rPr>
            </w:pPr>
            <w:bookmarkStart w:id="81" w:name="_Hlk133419578"/>
            <w:r w:rsidRPr="00752D3E">
              <w:rPr>
                <w:rFonts w:cstheme="minorHAnsi"/>
                <w:b/>
                <w:bCs/>
                <w:sz w:val="18"/>
                <w:szCs w:val="18"/>
              </w:rPr>
              <w:t>Regione Lombardia</w:t>
            </w:r>
            <w:r w:rsidRPr="00752D3E">
              <w:rPr>
                <w:rFonts w:cstheme="minorHAnsi"/>
                <w:sz w:val="18"/>
                <w:szCs w:val="18"/>
              </w:rPr>
              <w:t xml:space="preserve">: </w:t>
            </w:r>
            <w:r w:rsidRPr="00E04CA9">
              <w:rPr>
                <w:rFonts w:cstheme="minorHAnsi"/>
                <w:sz w:val="18"/>
                <w:szCs w:val="18"/>
                <w:lang w:val="it"/>
              </w:rPr>
              <w:t>Al fine di garantire l’effetto incentivo del contributo pubblico,</w:t>
            </w:r>
            <w:r w:rsidRPr="00E04CA9">
              <w:rPr>
                <w:rFonts w:cstheme="minorHAnsi"/>
                <w:strike/>
                <w:sz w:val="18"/>
                <w:szCs w:val="18"/>
                <w:lang w:val="it"/>
              </w:rPr>
              <w:t xml:space="preserve"> </w:t>
            </w:r>
            <w:r w:rsidRPr="00E04CA9">
              <w:rPr>
                <w:rFonts w:cstheme="minorHAnsi"/>
                <w:strike/>
                <w:color w:val="FF0000"/>
                <w:sz w:val="18"/>
                <w:szCs w:val="18"/>
                <w:lang w:val="it"/>
              </w:rPr>
              <w:t>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w:t>
            </w:r>
            <w:r w:rsidRPr="00E04CA9">
              <w:rPr>
                <w:rFonts w:cstheme="minorHAnsi"/>
                <w:color w:val="FF0000"/>
                <w:sz w:val="18"/>
                <w:szCs w:val="18"/>
                <w:lang w:val="it"/>
              </w:rPr>
              <w:t xml:space="preserve"> </w:t>
            </w:r>
            <w:r w:rsidRPr="00287D26">
              <w:rPr>
                <w:rFonts w:cstheme="minorHAnsi"/>
                <w:sz w:val="18"/>
                <w:szCs w:val="18"/>
                <w:lang w:val="it"/>
              </w:rPr>
              <w:t>sono</w:t>
            </w:r>
            <w:r>
              <w:rPr>
                <w:rFonts w:cstheme="minorHAnsi"/>
                <w:sz w:val="18"/>
                <w:szCs w:val="18"/>
                <w:lang w:val="it"/>
              </w:rPr>
              <w:t xml:space="preserve"> </w:t>
            </w:r>
            <w:r w:rsidRPr="00752D3E">
              <w:rPr>
                <w:rFonts w:cstheme="minorHAnsi"/>
                <w:sz w:val="18"/>
                <w:szCs w:val="18"/>
                <w:lang w:val="it"/>
              </w:rPr>
              <w:t>ammissibili solo le operazioni per le quali il beneficiario ha avviato i lavori o le attività dopo la presentazione d</w:t>
            </w:r>
            <w:r>
              <w:rPr>
                <w:rFonts w:cstheme="minorHAnsi"/>
                <w:sz w:val="18"/>
                <w:szCs w:val="18"/>
                <w:lang w:val="it"/>
              </w:rPr>
              <w:t>ell</w:t>
            </w:r>
            <w:r w:rsidRPr="00752D3E">
              <w:rPr>
                <w:rFonts w:cstheme="minorHAnsi"/>
                <w:sz w:val="18"/>
                <w:szCs w:val="18"/>
                <w:lang w:val="it"/>
              </w:rPr>
              <w:t xml:space="preserve">a domanda di sostegno </w:t>
            </w:r>
            <w:r w:rsidRPr="00E04CA9">
              <w:rPr>
                <w:rFonts w:cstheme="minorHAnsi"/>
                <w:strike/>
                <w:color w:val="FF0000"/>
                <w:sz w:val="18"/>
                <w:szCs w:val="18"/>
                <w:lang w:val="it"/>
              </w:rPr>
              <w:t>oppure dopo l’approvazione della predetta domanda da parte dell’Autorità di Gestione competente.</w:t>
            </w:r>
            <w:r w:rsidRPr="00752D3E">
              <w:rPr>
                <w:rFonts w:cstheme="minorHAnsi"/>
                <w:sz w:val="18"/>
                <w:szCs w:val="18"/>
                <w:lang w:val="it"/>
              </w:rPr>
              <w:t xml:space="preserve"> </w:t>
            </w:r>
            <w:r w:rsidRPr="00E04CA9">
              <w:rPr>
                <w:rFonts w:cstheme="minorHAnsi"/>
                <w:strike/>
                <w:color w:val="FF0000"/>
                <w:sz w:val="18"/>
                <w:szCs w:val="18"/>
                <w:lang w:val="it"/>
              </w:rPr>
              <w:t>Fanno eccezione le attività preparatorie che possono essere avviate prima presentazione della citata domanda o alla pubblicazione dell’invito a presentare proposte, entro un termine stabilito dalle stesse autorità di gestione non superiore a 24 mesi.</w:t>
            </w:r>
          </w:p>
          <w:p w14:paraId="2620BC96" w14:textId="77777777" w:rsidR="002834A8" w:rsidRPr="00E04CA9" w:rsidRDefault="002834A8" w:rsidP="00C73FF8">
            <w:pPr>
              <w:spacing w:after="0"/>
              <w:jc w:val="both"/>
              <w:rPr>
                <w:rFonts w:cstheme="minorHAnsi"/>
                <w:b/>
                <w:bCs/>
                <w:sz w:val="18"/>
                <w:szCs w:val="18"/>
              </w:rPr>
            </w:pPr>
            <w:r w:rsidRPr="00E04CA9">
              <w:rPr>
                <w:rFonts w:cstheme="minorHAnsi"/>
                <w:strike/>
                <w:color w:val="FF0000"/>
                <w:sz w:val="18"/>
                <w:szCs w:val="18"/>
              </w:rPr>
              <w:t>Sono ammissibili le operazioni per le quali il beneficiario ha avviato i lavori dopo la presentazione di una domanda di sostegno</w:t>
            </w:r>
            <w:r w:rsidRPr="00557F7D">
              <w:rPr>
                <w:rFonts w:cstheme="minorHAnsi"/>
                <w:strike/>
                <w:color w:val="FF0000"/>
                <w:sz w:val="18"/>
                <w:szCs w:val="18"/>
              </w:rPr>
              <w:t>.</w:t>
            </w:r>
            <w:r w:rsidRPr="00557F7D">
              <w:rPr>
                <w:rFonts w:cstheme="minorHAnsi"/>
                <w:sz w:val="18"/>
                <w:szCs w:val="18"/>
              </w:rPr>
              <w:t xml:space="preserve"> </w:t>
            </w:r>
            <w:r w:rsidRPr="00557F7D">
              <w:rPr>
                <w:rFonts w:cstheme="minorHAnsi"/>
                <w:strike/>
                <w:color w:val="FF0000"/>
                <w:sz w:val="18"/>
                <w:szCs w:val="18"/>
              </w:rPr>
              <w:t>Le spese preparatorie possono essere avviate dopo la pubblicazione dell’invito a presentare proposte.</w:t>
            </w:r>
            <w:bookmarkEnd w:id="81"/>
          </w:p>
        </w:tc>
      </w:tr>
      <w:tr w:rsidR="002834A8" w:rsidRPr="00B305D9" w14:paraId="3AAA265E" w14:textId="77777777" w:rsidTr="00C73FF8">
        <w:tc>
          <w:tcPr>
            <w:tcW w:w="808" w:type="pct"/>
            <w:shd w:val="clear" w:color="auto" w:fill="auto"/>
            <w:vAlign w:val="center"/>
          </w:tcPr>
          <w:p w14:paraId="0EA56B14" w14:textId="77777777" w:rsidR="002834A8" w:rsidRDefault="002834A8" w:rsidP="00C73FF8">
            <w:pPr>
              <w:spacing w:after="0"/>
              <w:jc w:val="center"/>
              <w:rPr>
                <w:rFonts w:cstheme="minorHAnsi"/>
                <w:b/>
                <w:bCs/>
                <w:sz w:val="18"/>
                <w:szCs w:val="18"/>
              </w:rPr>
            </w:pPr>
            <w:r>
              <w:rPr>
                <w:rFonts w:cstheme="minorHAnsi"/>
                <w:b/>
                <w:bCs/>
                <w:sz w:val="18"/>
                <w:szCs w:val="18"/>
              </w:rPr>
              <w:t>SP02</w:t>
            </w:r>
          </w:p>
        </w:tc>
        <w:tc>
          <w:tcPr>
            <w:tcW w:w="4192" w:type="pct"/>
            <w:shd w:val="clear" w:color="auto" w:fill="auto"/>
            <w:vAlign w:val="center"/>
          </w:tcPr>
          <w:p w14:paraId="7B099BC7" w14:textId="77777777" w:rsidR="002834A8" w:rsidRPr="00752D3E" w:rsidRDefault="002834A8" w:rsidP="00C73FF8">
            <w:pPr>
              <w:spacing w:after="0"/>
              <w:jc w:val="both"/>
              <w:rPr>
                <w:rFonts w:cstheme="minorHAnsi"/>
                <w:sz w:val="18"/>
                <w:szCs w:val="18"/>
                <w:lang w:val="it"/>
              </w:rPr>
            </w:pPr>
            <w:r w:rsidRPr="00E04CA9">
              <w:rPr>
                <w:b/>
                <w:sz w:val="18"/>
              </w:rPr>
              <w:t>Regione Lombardia</w:t>
            </w:r>
            <w:r>
              <w:rPr>
                <w:sz w:val="18"/>
              </w:rPr>
              <w:t>: Il</w:t>
            </w:r>
            <w:r>
              <w:rPr>
                <w:spacing w:val="-3"/>
                <w:sz w:val="18"/>
              </w:rPr>
              <w:t xml:space="preserve"> </w:t>
            </w:r>
            <w:r>
              <w:rPr>
                <w:sz w:val="18"/>
              </w:rPr>
              <w:t>termine</w:t>
            </w:r>
            <w:r>
              <w:rPr>
                <w:spacing w:val="-3"/>
                <w:sz w:val="18"/>
              </w:rPr>
              <w:t xml:space="preserve"> </w:t>
            </w:r>
            <w:r>
              <w:rPr>
                <w:sz w:val="18"/>
              </w:rPr>
              <w:t>ultimo</w:t>
            </w:r>
            <w:r>
              <w:rPr>
                <w:spacing w:val="-2"/>
                <w:sz w:val="18"/>
              </w:rPr>
              <w:t xml:space="preserve"> </w:t>
            </w:r>
            <w:r>
              <w:rPr>
                <w:sz w:val="18"/>
              </w:rPr>
              <w:t>di</w:t>
            </w:r>
            <w:r>
              <w:rPr>
                <w:spacing w:val="-3"/>
                <w:sz w:val="18"/>
              </w:rPr>
              <w:t xml:space="preserve"> </w:t>
            </w:r>
            <w:r>
              <w:rPr>
                <w:sz w:val="18"/>
              </w:rPr>
              <w:t>ammissibilità delle</w:t>
            </w:r>
            <w:r>
              <w:rPr>
                <w:spacing w:val="-2"/>
                <w:sz w:val="18"/>
              </w:rPr>
              <w:t xml:space="preserve"> </w:t>
            </w:r>
            <w:r>
              <w:rPr>
                <w:sz w:val="18"/>
              </w:rPr>
              <w:t>spese</w:t>
            </w:r>
            <w:r>
              <w:rPr>
                <w:spacing w:val="-1"/>
                <w:sz w:val="18"/>
              </w:rPr>
              <w:t xml:space="preserve"> </w:t>
            </w:r>
            <w:r>
              <w:rPr>
                <w:sz w:val="18"/>
              </w:rPr>
              <w:t>per</w:t>
            </w:r>
            <w:r>
              <w:rPr>
                <w:spacing w:val="-3"/>
                <w:sz w:val="18"/>
              </w:rPr>
              <w:t xml:space="preserve"> </w:t>
            </w:r>
            <w:r>
              <w:rPr>
                <w:sz w:val="18"/>
              </w:rPr>
              <w:t>i</w:t>
            </w:r>
            <w:r>
              <w:rPr>
                <w:spacing w:val="-1"/>
                <w:sz w:val="18"/>
              </w:rPr>
              <w:t xml:space="preserve"> </w:t>
            </w:r>
            <w:r>
              <w:rPr>
                <w:sz w:val="18"/>
              </w:rPr>
              <w:t>beneficiari</w:t>
            </w:r>
            <w:r>
              <w:rPr>
                <w:spacing w:val="-4"/>
                <w:sz w:val="18"/>
              </w:rPr>
              <w:t xml:space="preserve"> </w:t>
            </w:r>
            <w:r>
              <w:rPr>
                <w:sz w:val="18"/>
              </w:rPr>
              <w:t>è</w:t>
            </w:r>
            <w:r>
              <w:rPr>
                <w:spacing w:val="-4"/>
                <w:sz w:val="18"/>
              </w:rPr>
              <w:t xml:space="preserve"> </w:t>
            </w:r>
            <w:r>
              <w:rPr>
                <w:sz w:val="18"/>
              </w:rPr>
              <w:t>fissato</w:t>
            </w:r>
            <w:r>
              <w:rPr>
                <w:spacing w:val="-2"/>
                <w:sz w:val="18"/>
              </w:rPr>
              <w:t xml:space="preserve"> </w:t>
            </w:r>
            <w:r>
              <w:rPr>
                <w:sz w:val="18"/>
              </w:rPr>
              <w:t>nelle</w:t>
            </w:r>
            <w:r>
              <w:rPr>
                <w:spacing w:val="-3"/>
                <w:sz w:val="18"/>
              </w:rPr>
              <w:t xml:space="preserve"> </w:t>
            </w:r>
            <w:r>
              <w:rPr>
                <w:sz w:val="18"/>
              </w:rPr>
              <w:t>disposizioni</w:t>
            </w:r>
            <w:r>
              <w:rPr>
                <w:spacing w:val="-4"/>
                <w:sz w:val="18"/>
              </w:rPr>
              <w:t xml:space="preserve"> </w:t>
            </w:r>
            <w:r>
              <w:rPr>
                <w:sz w:val="18"/>
              </w:rPr>
              <w:t>attuative</w:t>
            </w:r>
            <w:r>
              <w:rPr>
                <w:spacing w:val="-1"/>
                <w:sz w:val="18"/>
              </w:rPr>
              <w:t xml:space="preserve"> </w:t>
            </w:r>
            <w:r>
              <w:rPr>
                <w:sz w:val="18"/>
              </w:rPr>
              <w:t xml:space="preserve">emesse dai </w:t>
            </w:r>
            <w:r w:rsidRPr="00F039F9">
              <w:rPr>
                <w:sz w:val="18"/>
                <w:highlight w:val="green"/>
              </w:rPr>
              <w:t>Responsabil</w:t>
            </w:r>
            <w:r>
              <w:rPr>
                <w:sz w:val="18"/>
                <w:highlight w:val="green"/>
              </w:rPr>
              <w:t>i</w:t>
            </w:r>
            <w:r w:rsidRPr="00F039F9">
              <w:rPr>
                <w:sz w:val="18"/>
                <w:highlight w:val="green"/>
              </w:rPr>
              <w:t xml:space="preserve"> </w:t>
            </w:r>
            <w:r>
              <w:rPr>
                <w:sz w:val="18"/>
                <w:highlight w:val="green"/>
              </w:rPr>
              <w:t xml:space="preserve">di </w:t>
            </w:r>
            <w:r w:rsidRPr="00E04CA9">
              <w:rPr>
                <w:sz w:val="18"/>
                <w:highlight w:val="green"/>
              </w:rPr>
              <w:t xml:space="preserve">Intervento individuati </w:t>
            </w:r>
            <w:r w:rsidRPr="00F039F9">
              <w:rPr>
                <w:sz w:val="18"/>
                <w:highlight w:val="green"/>
              </w:rPr>
              <w:t>con decreto</w:t>
            </w:r>
            <w:r>
              <w:rPr>
                <w:sz w:val="18"/>
              </w:rPr>
              <w:t xml:space="preserve"> dall’Autorità</w:t>
            </w:r>
            <w:r>
              <w:rPr>
                <w:spacing w:val="-1"/>
                <w:sz w:val="18"/>
              </w:rPr>
              <w:t xml:space="preserve"> </w:t>
            </w:r>
            <w:r>
              <w:rPr>
                <w:sz w:val="18"/>
              </w:rPr>
              <w:t>di</w:t>
            </w:r>
            <w:r>
              <w:rPr>
                <w:spacing w:val="-3"/>
                <w:sz w:val="18"/>
              </w:rPr>
              <w:t xml:space="preserve"> </w:t>
            </w:r>
            <w:r>
              <w:rPr>
                <w:sz w:val="18"/>
              </w:rPr>
              <w:t xml:space="preserve">Gestione </w:t>
            </w:r>
            <w:r w:rsidRPr="00F039F9">
              <w:rPr>
                <w:sz w:val="18"/>
                <w:highlight w:val="green"/>
              </w:rPr>
              <w:t>Regionale</w:t>
            </w:r>
            <w:r>
              <w:rPr>
                <w:spacing w:val="-3"/>
                <w:sz w:val="18"/>
              </w:rPr>
              <w:t xml:space="preserve"> </w:t>
            </w:r>
            <w:r w:rsidRPr="00F039F9">
              <w:rPr>
                <w:strike/>
                <w:color w:val="FF0000"/>
                <w:sz w:val="18"/>
              </w:rPr>
              <w:t>competente</w:t>
            </w:r>
            <w:r>
              <w:rPr>
                <w:sz w:val="18"/>
              </w:rPr>
              <w:t>,</w:t>
            </w:r>
            <w:r>
              <w:rPr>
                <w:spacing w:val="-2"/>
                <w:sz w:val="18"/>
              </w:rPr>
              <w:t xml:space="preserve"> </w:t>
            </w:r>
            <w:r>
              <w:rPr>
                <w:sz w:val="18"/>
              </w:rPr>
              <w:t>fatte</w:t>
            </w:r>
            <w:r>
              <w:rPr>
                <w:spacing w:val="-1"/>
                <w:sz w:val="18"/>
              </w:rPr>
              <w:t xml:space="preserve"> </w:t>
            </w:r>
            <w:r>
              <w:rPr>
                <w:sz w:val="18"/>
              </w:rPr>
              <w:t>salve</w:t>
            </w:r>
            <w:r>
              <w:rPr>
                <w:spacing w:val="-5"/>
                <w:sz w:val="18"/>
              </w:rPr>
              <w:t xml:space="preserve"> </w:t>
            </w:r>
            <w:r>
              <w:rPr>
                <w:sz w:val="18"/>
              </w:rPr>
              <w:t>eventuali</w:t>
            </w:r>
            <w:r>
              <w:rPr>
                <w:spacing w:val="-3"/>
                <w:sz w:val="18"/>
              </w:rPr>
              <w:t xml:space="preserve"> </w:t>
            </w:r>
            <w:r>
              <w:rPr>
                <w:sz w:val="18"/>
              </w:rPr>
              <w:t>proroghe</w:t>
            </w:r>
            <w:r>
              <w:rPr>
                <w:spacing w:val="-3"/>
                <w:sz w:val="18"/>
              </w:rPr>
              <w:t xml:space="preserve"> </w:t>
            </w:r>
            <w:r w:rsidRPr="00F039F9">
              <w:rPr>
                <w:strike/>
                <w:color w:val="FF0000"/>
                <w:sz w:val="18"/>
              </w:rPr>
              <w:t>dalla stessa</w:t>
            </w:r>
            <w:r w:rsidRPr="00F039F9">
              <w:rPr>
                <w:strike/>
                <w:color w:val="FF0000"/>
                <w:spacing w:val="-3"/>
                <w:sz w:val="18"/>
              </w:rPr>
              <w:t xml:space="preserve"> </w:t>
            </w:r>
            <w:r>
              <w:rPr>
                <w:sz w:val="18"/>
              </w:rPr>
              <w:t>accordate</w:t>
            </w:r>
          </w:p>
        </w:tc>
      </w:tr>
      <w:tr w:rsidR="002834A8" w:rsidRPr="00B305D9" w14:paraId="4BB87843" w14:textId="77777777" w:rsidTr="00C73FF8">
        <w:tc>
          <w:tcPr>
            <w:tcW w:w="808" w:type="pct"/>
            <w:vAlign w:val="center"/>
          </w:tcPr>
          <w:p w14:paraId="2C8EAE67" w14:textId="77777777" w:rsidR="002834A8" w:rsidRPr="000A009C" w:rsidRDefault="002834A8" w:rsidP="00C73FF8">
            <w:pPr>
              <w:spacing w:after="0"/>
              <w:jc w:val="center"/>
              <w:rPr>
                <w:rFonts w:cstheme="minorHAnsi"/>
                <w:b/>
                <w:bCs/>
                <w:strike/>
                <w:sz w:val="18"/>
                <w:szCs w:val="18"/>
              </w:rPr>
            </w:pPr>
            <w:bookmarkStart w:id="82" w:name="_Hlk133419348"/>
            <w:r w:rsidRPr="000A009C">
              <w:rPr>
                <w:rFonts w:cstheme="minorHAnsi"/>
                <w:b/>
                <w:bCs/>
                <w:strike/>
                <w:color w:val="FF0000"/>
                <w:sz w:val="18"/>
                <w:szCs w:val="18"/>
              </w:rPr>
              <w:t>SP04</w:t>
            </w:r>
          </w:p>
        </w:tc>
        <w:tc>
          <w:tcPr>
            <w:tcW w:w="4192" w:type="pct"/>
            <w:vAlign w:val="bottom"/>
          </w:tcPr>
          <w:p w14:paraId="78C57F7B" w14:textId="77777777" w:rsidR="002834A8" w:rsidRPr="000A009C" w:rsidRDefault="002834A8" w:rsidP="00C73FF8">
            <w:pPr>
              <w:spacing w:after="0"/>
              <w:jc w:val="both"/>
              <w:rPr>
                <w:rFonts w:cstheme="minorHAnsi"/>
                <w:strike/>
                <w:sz w:val="18"/>
                <w:szCs w:val="18"/>
                <w:lang w:val="it"/>
              </w:rPr>
            </w:pPr>
            <w:bookmarkStart w:id="83" w:name="_Hlk133419352"/>
            <w:r w:rsidRPr="000A009C">
              <w:rPr>
                <w:rFonts w:cstheme="minorHAnsi"/>
                <w:strike/>
                <w:color w:val="FF0000"/>
                <w:sz w:val="18"/>
                <w:szCs w:val="18"/>
                <w:lang w:val="it"/>
              </w:rPr>
              <w:t>Costruzione, acquisizione, miglioramento di beni immobili esclusivamente funzionali al raggiungimento dell’obiettivo del presente intervento</w:t>
            </w:r>
            <w:bookmarkEnd w:id="83"/>
          </w:p>
        </w:tc>
      </w:tr>
      <w:bookmarkEnd w:id="82"/>
      <w:tr w:rsidR="002834A8" w:rsidRPr="00B305D9" w14:paraId="6B2DB193" w14:textId="77777777" w:rsidTr="00C73FF8">
        <w:tc>
          <w:tcPr>
            <w:tcW w:w="808" w:type="pct"/>
            <w:vAlign w:val="center"/>
          </w:tcPr>
          <w:p w14:paraId="7EEA6F70"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SP0</w:t>
            </w:r>
            <w:r>
              <w:rPr>
                <w:rFonts w:cstheme="minorHAnsi"/>
                <w:b/>
                <w:bCs/>
                <w:sz w:val="18"/>
                <w:szCs w:val="18"/>
              </w:rPr>
              <w:t>5</w:t>
            </w:r>
          </w:p>
        </w:tc>
        <w:tc>
          <w:tcPr>
            <w:tcW w:w="4192" w:type="pct"/>
            <w:vAlign w:val="bottom"/>
          </w:tcPr>
          <w:p w14:paraId="02C2185F"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collezioni di risorse genetiche</w:t>
            </w:r>
            <w:r>
              <w:rPr>
                <w:rFonts w:cstheme="minorHAnsi"/>
                <w:sz w:val="18"/>
                <w:szCs w:val="18"/>
                <w:lang w:val="it"/>
              </w:rPr>
              <w:t>,</w:t>
            </w:r>
            <w:r w:rsidRPr="002845BC">
              <w:rPr>
                <w:rFonts w:cstheme="minorHAnsi"/>
                <w:sz w:val="18"/>
                <w:szCs w:val="18"/>
                <w:lang w:val="it"/>
              </w:rPr>
              <w:t xml:space="preserve"> vegetali e microbiche, locali e in particolare di quelle a rischio di estinzione, di specie vegetali annuali o pluriennali e per adeguamento infrastrutture dedicate alla conservazione in situ e l’utilizzo delle comunità microbiche che colonizzano gli agroecosistemi</w:t>
            </w:r>
          </w:p>
        </w:tc>
      </w:tr>
      <w:tr w:rsidR="002834A8" w:rsidRPr="00B305D9" w14:paraId="14739DAB" w14:textId="77777777" w:rsidTr="00C73FF8">
        <w:tc>
          <w:tcPr>
            <w:tcW w:w="808" w:type="pct"/>
            <w:vAlign w:val="center"/>
          </w:tcPr>
          <w:p w14:paraId="53025608"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SP0</w:t>
            </w:r>
            <w:r>
              <w:rPr>
                <w:rFonts w:cstheme="minorHAnsi"/>
                <w:b/>
                <w:bCs/>
                <w:sz w:val="18"/>
                <w:szCs w:val="18"/>
              </w:rPr>
              <w:t>6</w:t>
            </w:r>
          </w:p>
        </w:tc>
        <w:tc>
          <w:tcPr>
            <w:tcW w:w="4192" w:type="pct"/>
            <w:vAlign w:val="bottom"/>
          </w:tcPr>
          <w:p w14:paraId="1BAB449B"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conservazione “in vivo” di nuclei di risorse genetiche animali locali a rischio di erosione genetica</w:t>
            </w:r>
          </w:p>
        </w:tc>
      </w:tr>
      <w:tr w:rsidR="002834A8" w:rsidRPr="00B305D9" w14:paraId="221A3160" w14:textId="77777777" w:rsidTr="00C73FF8">
        <w:tc>
          <w:tcPr>
            <w:tcW w:w="808" w:type="pct"/>
            <w:vAlign w:val="center"/>
          </w:tcPr>
          <w:p w14:paraId="327454CE"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SP0</w:t>
            </w:r>
            <w:r>
              <w:rPr>
                <w:rFonts w:cstheme="minorHAnsi"/>
                <w:b/>
                <w:bCs/>
                <w:sz w:val="18"/>
                <w:szCs w:val="18"/>
              </w:rPr>
              <w:t>7</w:t>
            </w:r>
          </w:p>
        </w:tc>
        <w:tc>
          <w:tcPr>
            <w:tcW w:w="4192" w:type="pct"/>
            <w:vAlign w:val="bottom"/>
          </w:tcPr>
          <w:p w14:paraId="33E638B4"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Acquisto di nuovi macchinari e attrezzature esclusivamente necessarie al raggiungimento degli obiettivi del presente intervento</w:t>
            </w:r>
          </w:p>
        </w:tc>
      </w:tr>
      <w:tr w:rsidR="002834A8" w:rsidRPr="00B305D9" w14:paraId="6688DC61" w14:textId="77777777" w:rsidTr="00C73FF8">
        <w:tc>
          <w:tcPr>
            <w:tcW w:w="808" w:type="pct"/>
            <w:vAlign w:val="center"/>
          </w:tcPr>
          <w:p w14:paraId="61E4FD80"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SP0</w:t>
            </w:r>
            <w:r>
              <w:rPr>
                <w:rFonts w:cstheme="minorHAnsi"/>
                <w:b/>
                <w:bCs/>
                <w:sz w:val="18"/>
                <w:szCs w:val="18"/>
              </w:rPr>
              <w:t>8</w:t>
            </w:r>
          </w:p>
        </w:tc>
        <w:tc>
          <w:tcPr>
            <w:tcW w:w="4192" w:type="pct"/>
            <w:vAlign w:val="bottom"/>
          </w:tcPr>
          <w:p w14:paraId="28DDF83C"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acquisto di beni e servizi e/o rimborsi spesa forfettari, funzionali alla realizzazione dei progetti ammessi a finanziamento e pertinenti all’azione finanziata comprese quelle per l’affidamento agli agricoltori/coltivatori custodi di attività di moltiplicazione/conservazione in situ/on farm di risorse genetiche vegetali e agli allevatori custodi di attività di conservazione di razze animali a rischio di estinzione diverse da quelle previste dall’Intervento SRA14 “Allevamento di razze animali autoctone nazionali a rischio di estinzione/erosione genetica” e SRA15 “Coltivazione di risorse genetiche vegetali locali a rischio di erosione genetica” entrambe realizzate in collaborazione con le Banche del germoplasma vegetale o animale</w:t>
            </w:r>
          </w:p>
        </w:tc>
      </w:tr>
      <w:tr w:rsidR="002834A8" w:rsidRPr="00B305D9" w14:paraId="29CDBDAD" w14:textId="77777777" w:rsidTr="00C73FF8">
        <w:tc>
          <w:tcPr>
            <w:tcW w:w="808" w:type="pct"/>
            <w:vAlign w:val="center"/>
          </w:tcPr>
          <w:p w14:paraId="2B7B5320"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SP0</w:t>
            </w:r>
            <w:r>
              <w:rPr>
                <w:rFonts w:cstheme="minorHAnsi"/>
                <w:b/>
                <w:bCs/>
                <w:sz w:val="18"/>
                <w:szCs w:val="18"/>
              </w:rPr>
              <w:t>9</w:t>
            </w:r>
          </w:p>
        </w:tc>
        <w:tc>
          <w:tcPr>
            <w:tcW w:w="4192" w:type="pct"/>
            <w:vAlign w:val="bottom"/>
          </w:tcPr>
          <w:p w14:paraId="3530BCF4"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di gestione (anche in forma forfettaria come percentuale di altre spese): spese di funzionamento, di personale, di formazione, spese finanziarie, spese di rete</w:t>
            </w:r>
          </w:p>
        </w:tc>
      </w:tr>
      <w:tr w:rsidR="002834A8" w:rsidRPr="00B305D9" w14:paraId="45C0F778" w14:textId="77777777" w:rsidTr="00C73FF8">
        <w:tc>
          <w:tcPr>
            <w:tcW w:w="808" w:type="pct"/>
            <w:vAlign w:val="center"/>
          </w:tcPr>
          <w:p w14:paraId="54F251F0"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w:t>
            </w:r>
            <w:r>
              <w:rPr>
                <w:rFonts w:cstheme="minorHAnsi"/>
                <w:b/>
                <w:bCs/>
                <w:sz w:val="18"/>
                <w:szCs w:val="18"/>
              </w:rPr>
              <w:t>10</w:t>
            </w:r>
          </w:p>
        </w:tc>
        <w:tc>
          <w:tcPr>
            <w:tcW w:w="4192" w:type="pct"/>
            <w:vAlign w:val="bottom"/>
          </w:tcPr>
          <w:p w14:paraId="6F3E57F3"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incarichi professionali per la realizzazione di attività specialistiche</w:t>
            </w:r>
          </w:p>
        </w:tc>
      </w:tr>
      <w:tr w:rsidR="002834A8" w:rsidRPr="00B305D9" w14:paraId="5EDCD915" w14:textId="77777777" w:rsidTr="00C73FF8">
        <w:tc>
          <w:tcPr>
            <w:tcW w:w="808" w:type="pct"/>
            <w:vAlign w:val="center"/>
          </w:tcPr>
          <w:p w14:paraId="16E2898B"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w:t>
            </w:r>
            <w:r>
              <w:rPr>
                <w:rFonts w:cstheme="minorHAnsi"/>
                <w:b/>
                <w:bCs/>
                <w:sz w:val="18"/>
                <w:szCs w:val="18"/>
              </w:rPr>
              <w:t>11</w:t>
            </w:r>
          </w:p>
        </w:tc>
        <w:tc>
          <w:tcPr>
            <w:tcW w:w="4192" w:type="pct"/>
            <w:vAlign w:val="bottom"/>
          </w:tcPr>
          <w:p w14:paraId="0BC34FE6"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 xml:space="preserve">Spese per investimenti immateriali: acquisizione o sviluppo o manutenzione di programmi informatici, </w:t>
            </w:r>
            <w:r w:rsidRPr="000F1B9A">
              <w:rPr>
                <w:rFonts w:cstheme="minorHAnsi"/>
                <w:sz w:val="18"/>
                <w:szCs w:val="18"/>
                <w:highlight w:val="green"/>
                <w:lang w:val="it"/>
              </w:rPr>
              <w:t>comprensivi di</w:t>
            </w:r>
            <w:r>
              <w:rPr>
                <w:rFonts w:cstheme="minorHAnsi"/>
                <w:sz w:val="18"/>
                <w:szCs w:val="18"/>
                <w:lang w:val="it"/>
              </w:rPr>
              <w:t xml:space="preserve"> </w:t>
            </w:r>
            <w:r w:rsidRPr="002845BC">
              <w:rPr>
                <w:rFonts w:cstheme="minorHAnsi"/>
                <w:sz w:val="18"/>
                <w:szCs w:val="18"/>
                <w:lang w:val="it"/>
              </w:rPr>
              <w:t xml:space="preserve">licenze, </w:t>
            </w:r>
            <w:r w:rsidRPr="00E21124">
              <w:rPr>
                <w:rFonts w:cstheme="minorHAnsi"/>
                <w:strike/>
                <w:color w:val="FF0000"/>
                <w:sz w:val="18"/>
                <w:szCs w:val="18"/>
                <w:lang w:val="it"/>
              </w:rPr>
              <w:t>marchi commerciali,</w:t>
            </w:r>
            <w:r w:rsidRPr="00E21124">
              <w:rPr>
                <w:rFonts w:cstheme="minorHAnsi"/>
                <w:color w:val="FF0000"/>
                <w:sz w:val="18"/>
                <w:szCs w:val="18"/>
                <w:lang w:val="it"/>
              </w:rPr>
              <w:t xml:space="preserve"> </w:t>
            </w:r>
            <w:r w:rsidRPr="002845BC">
              <w:rPr>
                <w:rFonts w:cstheme="minorHAnsi"/>
                <w:sz w:val="18"/>
                <w:szCs w:val="18"/>
                <w:lang w:val="it"/>
              </w:rPr>
              <w:t>ecc.</w:t>
            </w:r>
            <w:r w:rsidRPr="000F1B9A">
              <w:rPr>
                <w:rFonts w:cstheme="minorHAnsi"/>
                <w:sz w:val="18"/>
                <w:szCs w:val="18"/>
                <w:highlight w:val="green"/>
                <w:lang w:val="it"/>
              </w:rPr>
              <w:t xml:space="preserve"> riferiti a software non ordinari e funzionali al raggiungimento degli obiettivi del presente intervento</w:t>
            </w:r>
          </w:p>
        </w:tc>
      </w:tr>
      <w:tr w:rsidR="002834A8" w:rsidRPr="00B305D9" w14:paraId="44DF2460" w14:textId="77777777" w:rsidTr="00C73FF8">
        <w:tc>
          <w:tcPr>
            <w:tcW w:w="808" w:type="pct"/>
            <w:vAlign w:val="center"/>
          </w:tcPr>
          <w:p w14:paraId="5980F31D"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w:t>
            </w:r>
            <w:r>
              <w:rPr>
                <w:rFonts w:cstheme="minorHAnsi"/>
                <w:b/>
                <w:bCs/>
                <w:sz w:val="18"/>
                <w:szCs w:val="18"/>
              </w:rPr>
              <w:t>12</w:t>
            </w:r>
          </w:p>
        </w:tc>
        <w:tc>
          <w:tcPr>
            <w:tcW w:w="4192" w:type="pct"/>
            <w:vAlign w:val="bottom"/>
          </w:tcPr>
          <w:p w14:paraId="42FB7C5F"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il personale dipendente</w:t>
            </w:r>
            <w:r>
              <w:rPr>
                <w:rFonts w:cstheme="minorHAnsi"/>
                <w:sz w:val="18"/>
                <w:szCs w:val="18"/>
                <w:lang w:val="it"/>
              </w:rPr>
              <w:t xml:space="preserve"> </w:t>
            </w:r>
            <w:r w:rsidRPr="002845BC">
              <w:rPr>
                <w:rFonts w:cstheme="minorHAnsi"/>
                <w:sz w:val="18"/>
                <w:szCs w:val="18"/>
                <w:lang w:val="it"/>
              </w:rPr>
              <w:t xml:space="preserve">(comprese missioni e trasferte), a tempo indeterminato o determinato, destinato a tempo pieno o parziale alle attività dell’Intervento, compreso assegni di ricerca, borse di studio, entro i limiti previsti </w:t>
            </w:r>
            <w:r w:rsidRPr="00E21124">
              <w:rPr>
                <w:rFonts w:cstheme="minorHAnsi"/>
                <w:strike/>
                <w:color w:val="FF0000"/>
                <w:sz w:val="18"/>
                <w:szCs w:val="18"/>
                <w:lang w:val="it"/>
              </w:rPr>
              <w:t>dall’Autorità di Gestione</w:t>
            </w:r>
            <w:r>
              <w:rPr>
                <w:rFonts w:cstheme="minorHAnsi"/>
                <w:strike/>
                <w:color w:val="FF0000"/>
                <w:sz w:val="18"/>
                <w:szCs w:val="18"/>
                <w:lang w:val="it"/>
              </w:rPr>
              <w:t xml:space="preserve"> </w:t>
            </w:r>
            <w:r w:rsidRPr="00E21124">
              <w:rPr>
                <w:rFonts w:cstheme="minorHAnsi"/>
                <w:sz w:val="18"/>
                <w:szCs w:val="18"/>
                <w:highlight w:val="green"/>
                <w:lang w:val="it"/>
              </w:rPr>
              <w:t>dalle disposizioni attuative</w:t>
            </w:r>
          </w:p>
        </w:tc>
      </w:tr>
      <w:tr w:rsidR="002834A8" w:rsidRPr="00B305D9" w14:paraId="6299ACD5" w14:textId="77777777" w:rsidTr="00C73FF8">
        <w:tc>
          <w:tcPr>
            <w:tcW w:w="808" w:type="pct"/>
            <w:vAlign w:val="center"/>
          </w:tcPr>
          <w:p w14:paraId="3F8344E0" w14:textId="77777777" w:rsidR="002834A8" w:rsidRPr="00B305D9" w:rsidRDefault="002834A8" w:rsidP="00C73FF8">
            <w:pPr>
              <w:spacing w:after="0"/>
              <w:jc w:val="center"/>
              <w:rPr>
                <w:rFonts w:cstheme="minorHAnsi"/>
                <w:sz w:val="18"/>
                <w:szCs w:val="18"/>
                <w:highlight w:val="yellow"/>
              </w:rPr>
            </w:pPr>
            <w:r w:rsidRPr="00EE5E24">
              <w:rPr>
                <w:rFonts w:cstheme="minorHAnsi"/>
                <w:b/>
                <w:bCs/>
                <w:sz w:val="18"/>
                <w:szCs w:val="18"/>
              </w:rPr>
              <w:t>SP</w:t>
            </w:r>
            <w:r>
              <w:rPr>
                <w:rFonts w:cstheme="minorHAnsi"/>
                <w:b/>
                <w:bCs/>
                <w:sz w:val="18"/>
                <w:szCs w:val="18"/>
              </w:rPr>
              <w:t>13</w:t>
            </w:r>
          </w:p>
        </w:tc>
        <w:tc>
          <w:tcPr>
            <w:tcW w:w="4192" w:type="pct"/>
            <w:shd w:val="clear" w:color="auto" w:fill="auto"/>
            <w:vAlign w:val="bottom"/>
          </w:tcPr>
          <w:p w14:paraId="29F62296"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studi specifici su temi inerenti la conservazione, uso e sviluppo sostenibile delle risorse genetiche di interesse agricolo e alimentare solo se correlati al raggiungimento dell’obiettivo specifico OS6;</w:t>
            </w:r>
          </w:p>
        </w:tc>
      </w:tr>
      <w:tr w:rsidR="002834A8" w:rsidRPr="00B305D9" w14:paraId="3D78C735" w14:textId="77777777" w:rsidTr="00C73FF8">
        <w:tc>
          <w:tcPr>
            <w:tcW w:w="808" w:type="pct"/>
            <w:vAlign w:val="center"/>
          </w:tcPr>
          <w:p w14:paraId="3C884723" w14:textId="77777777" w:rsidR="002834A8" w:rsidRPr="00EE5E24" w:rsidRDefault="002834A8" w:rsidP="00C73FF8">
            <w:pPr>
              <w:spacing w:after="0"/>
              <w:jc w:val="center"/>
              <w:rPr>
                <w:rFonts w:cstheme="minorHAnsi"/>
                <w:b/>
                <w:bCs/>
                <w:sz w:val="18"/>
                <w:szCs w:val="18"/>
              </w:rPr>
            </w:pPr>
            <w:r>
              <w:rPr>
                <w:rFonts w:cstheme="minorHAnsi"/>
                <w:b/>
                <w:bCs/>
                <w:sz w:val="18"/>
                <w:szCs w:val="18"/>
              </w:rPr>
              <w:t>SP14</w:t>
            </w:r>
          </w:p>
        </w:tc>
        <w:tc>
          <w:tcPr>
            <w:tcW w:w="4192" w:type="pct"/>
            <w:shd w:val="clear" w:color="auto" w:fill="auto"/>
            <w:vAlign w:val="bottom"/>
          </w:tcPr>
          <w:p w14:paraId="531DE8CC"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per il monitoraggio sanitario/fitosanitario ed eventuali analisi di laboratorio delle risorse genetiche animali e vegetali compresi i materiali eterogenei appropriati con un grado elevato di diversità genetica - conservate in situ/on farm e nelle collezioni ex situ</w:t>
            </w:r>
          </w:p>
        </w:tc>
      </w:tr>
      <w:tr w:rsidR="002834A8" w:rsidRPr="00B305D9" w14:paraId="5B041B75" w14:textId="77777777" w:rsidTr="00C73FF8">
        <w:tc>
          <w:tcPr>
            <w:tcW w:w="808" w:type="pct"/>
            <w:vAlign w:val="center"/>
          </w:tcPr>
          <w:p w14:paraId="5D7F01B6" w14:textId="77777777" w:rsidR="002834A8" w:rsidRPr="00EE5E24" w:rsidRDefault="002834A8" w:rsidP="00C73FF8">
            <w:pPr>
              <w:spacing w:after="0"/>
              <w:jc w:val="center"/>
              <w:rPr>
                <w:rFonts w:cstheme="minorHAnsi"/>
                <w:b/>
                <w:bCs/>
                <w:sz w:val="18"/>
                <w:szCs w:val="18"/>
              </w:rPr>
            </w:pPr>
            <w:r>
              <w:rPr>
                <w:rFonts w:cstheme="minorHAnsi"/>
                <w:b/>
                <w:bCs/>
                <w:sz w:val="18"/>
                <w:szCs w:val="18"/>
              </w:rPr>
              <w:t>SP15</w:t>
            </w:r>
          </w:p>
        </w:tc>
        <w:tc>
          <w:tcPr>
            <w:tcW w:w="4192" w:type="pct"/>
            <w:shd w:val="clear" w:color="auto" w:fill="auto"/>
            <w:vAlign w:val="bottom"/>
          </w:tcPr>
          <w:p w14:paraId="6C718B91"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Spese generali collegate alle spese SP04, SP05, SP06, SP10, come onorari di architetti, ingegneri e consulenti, compensi per consulenze in materia di sostenibilità ambientale ed economica, inclusi studi di fattibilità. Gli studi di fattibilità rimangono spese ammissibili anche quando, in base ai loro risultati, non sono effettuate spese relative agli investimenti previsti</w:t>
            </w:r>
          </w:p>
        </w:tc>
      </w:tr>
      <w:tr w:rsidR="002834A8" w:rsidRPr="00B305D9" w14:paraId="5E2C5C90" w14:textId="77777777" w:rsidTr="00C73FF8">
        <w:tc>
          <w:tcPr>
            <w:tcW w:w="808" w:type="pct"/>
            <w:vAlign w:val="center"/>
          </w:tcPr>
          <w:p w14:paraId="479E32FE" w14:textId="77777777" w:rsidR="002834A8" w:rsidRPr="00EE5E24" w:rsidRDefault="002834A8" w:rsidP="00C73FF8">
            <w:pPr>
              <w:spacing w:after="0"/>
              <w:jc w:val="center"/>
              <w:rPr>
                <w:rFonts w:cstheme="minorHAnsi"/>
                <w:b/>
                <w:bCs/>
                <w:sz w:val="18"/>
                <w:szCs w:val="18"/>
              </w:rPr>
            </w:pPr>
            <w:r>
              <w:rPr>
                <w:rFonts w:cstheme="minorHAnsi"/>
                <w:b/>
                <w:bCs/>
                <w:sz w:val="18"/>
                <w:szCs w:val="18"/>
              </w:rPr>
              <w:t>SP16</w:t>
            </w:r>
          </w:p>
        </w:tc>
        <w:tc>
          <w:tcPr>
            <w:tcW w:w="4192" w:type="pct"/>
            <w:shd w:val="clear" w:color="auto" w:fill="auto"/>
            <w:vAlign w:val="bottom"/>
          </w:tcPr>
          <w:p w14:paraId="1B170BCC" w14:textId="77777777" w:rsidR="002834A8" w:rsidRPr="002845BC" w:rsidRDefault="002834A8" w:rsidP="00C73FF8">
            <w:pPr>
              <w:spacing w:after="0"/>
              <w:jc w:val="both"/>
              <w:rPr>
                <w:rFonts w:cstheme="minorHAnsi"/>
                <w:sz w:val="18"/>
                <w:szCs w:val="18"/>
                <w:lang w:val="it"/>
              </w:rPr>
            </w:pPr>
            <w:r w:rsidRPr="002845BC">
              <w:rPr>
                <w:rFonts w:cstheme="minorHAnsi"/>
                <w:sz w:val="18"/>
                <w:szCs w:val="18"/>
                <w:lang w:val="it"/>
              </w:rPr>
              <w:t xml:space="preserve">Spese generali indirette riferite ad affitto di locali, utenze energetiche, idriche e telefoniche, collegamenti telematici, </w:t>
            </w:r>
            <w:r w:rsidRPr="0001251B">
              <w:rPr>
                <w:rFonts w:cstheme="minorHAnsi"/>
                <w:strike/>
                <w:color w:val="FF0000"/>
                <w:sz w:val="18"/>
                <w:szCs w:val="18"/>
                <w:lang w:val="it"/>
              </w:rPr>
              <w:t>manutenzione ordinaria</w:t>
            </w:r>
            <w:r w:rsidRPr="002845BC">
              <w:rPr>
                <w:rFonts w:cstheme="minorHAnsi"/>
                <w:sz w:val="18"/>
                <w:szCs w:val="18"/>
                <w:lang w:val="it"/>
              </w:rPr>
              <w:t>, spese postali, e</w:t>
            </w:r>
            <w:r>
              <w:rPr>
                <w:rFonts w:cstheme="minorHAnsi"/>
                <w:sz w:val="18"/>
                <w:szCs w:val="18"/>
                <w:lang w:val="it"/>
              </w:rPr>
              <w:t>c</w:t>
            </w:r>
            <w:r w:rsidRPr="002845BC">
              <w:rPr>
                <w:rFonts w:cstheme="minorHAnsi"/>
                <w:sz w:val="18"/>
                <w:szCs w:val="18"/>
                <w:lang w:val="it"/>
              </w:rPr>
              <w:t xml:space="preserve">c. calcolate come tasso forfettario entro i limiti previsti </w:t>
            </w:r>
            <w:r w:rsidRPr="00764F4E">
              <w:rPr>
                <w:rFonts w:cstheme="minorHAnsi"/>
                <w:strike/>
                <w:color w:val="FF0000"/>
                <w:sz w:val="18"/>
                <w:szCs w:val="18"/>
                <w:lang w:val="it"/>
              </w:rPr>
              <w:t>dalle Autorità di Gestione</w:t>
            </w:r>
            <w:r w:rsidRPr="00764F4E">
              <w:rPr>
                <w:rFonts w:cstheme="minorHAnsi"/>
                <w:color w:val="FF0000"/>
                <w:sz w:val="18"/>
                <w:szCs w:val="18"/>
                <w:lang w:val="it"/>
              </w:rPr>
              <w:t xml:space="preserve"> </w:t>
            </w:r>
            <w:r w:rsidRPr="00E21124">
              <w:rPr>
                <w:rFonts w:cstheme="minorHAnsi"/>
                <w:sz w:val="18"/>
                <w:szCs w:val="18"/>
                <w:highlight w:val="green"/>
                <w:lang w:val="it"/>
              </w:rPr>
              <w:t>dalle disposizioni attuative</w:t>
            </w:r>
          </w:p>
        </w:tc>
      </w:tr>
    </w:tbl>
    <w:p w14:paraId="66E7D6C7" w14:textId="77777777" w:rsidR="002834A8" w:rsidRDefault="002834A8" w:rsidP="002834A8">
      <w:pPr>
        <w:spacing w:after="0"/>
        <w:rPr>
          <w:rFonts w:cstheme="minorHAnsi"/>
        </w:rPr>
      </w:pPr>
    </w:p>
    <w:p w14:paraId="672781A8" w14:textId="77777777" w:rsidR="002834A8" w:rsidRPr="00270356" w:rsidRDefault="002834A8" w:rsidP="002834A8">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517"/>
        <w:gridCol w:w="8623"/>
      </w:tblGrid>
      <w:tr w:rsidR="002834A8" w:rsidRPr="00700099" w14:paraId="08DDDD3E" w14:textId="77777777" w:rsidTr="00C73FF8">
        <w:trPr>
          <w:trHeight w:val="275"/>
        </w:trPr>
        <w:tc>
          <w:tcPr>
            <w:tcW w:w="5000" w:type="pct"/>
            <w:gridSpan w:val="2"/>
            <w:shd w:val="clear" w:color="auto" w:fill="008E40"/>
            <w:vAlign w:val="center"/>
          </w:tcPr>
          <w:p w14:paraId="71A6036A" w14:textId="77777777" w:rsidR="002834A8" w:rsidRPr="00700099" w:rsidRDefault="002834A8" w:rsidP="00C73FF8">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2834A8" w:rsidRPr="00700099" w14:paraId="4F9AA8FE" w14:textId="77777777" w:rsidTr="00C73FF8">
        <w:trPr>
          <w:trHeight w:val="275"/>
        </w:trPr>
        <w:tc>
          <w:tcPr>
            <w:tcW w:w="748" w:type="pct"/>
            <w:shd w:val="clear" w:color="auto" w:fill="A7D9A3"/>
            <w:vAlign w:val="center"/>
          </w:tcPr>
          <w:p w14:paraId="427D3E02" w14:textId="77777777" w:rsidR="002834A8" w:rsidRPr="00700099" w:rsidRDefault="002834A8"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52" w:type="pct"/>
            <w:shd w:val="clear" w:color="auto" w:fill="A7D9A3"/>
            <w:vAlign w:val="center"/>
          </w:tcPr>
          <w:p w14:paraId="59C0AC31" w14:textId="77777777" w:rsidR="002834A8" w:rsidRPr="00700099" w:rsidRDefault="002834A8"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2834A8" w:rsidRPr="00700099" w14:paraId="3D8B534F" w14:textId="77777777" w:rsidTr="00C73FF8">
        <w:trPr>
          <w:trHeight w:val="274"/>
        </w:trPr>
        <w:tc>
          <w:tcPr>
            <w:tcW w:w="748" w:type="pct"/>
            <w:vAlign w:val="center"/>
          </w:tcPr>
          <w:p w14:paraId="7B520644" w14:textId="77777777" w:rsidR="002834A8" w:rsidRPr="0037335A" w:rsidRDefault="002834A8" w:rsidP="00C73FF8">
            <w:pPr>
              <w:spacing w:after="0"/>
              <w:jc w:val="center"/>
              <w:rPr>
                <w:rFonts w:cstheme="minorHAnsi"/>
                <w:b/>
                <w:bCs/>
                <w:sz w:val="18"/>
                <w:szCs w:val="18"/>
              </w:rPr>
            </w:pPr>
            <w:r w:rsidRPr="0001256C">
              <w:rPr>
                <w:rFonts w:cstheme="minorHAnsi"/>
                <w:b/>
                <w:bCs/>
                <w:sz w:val="18"/>
                <w:szCs w:val="18"/>
              </w:rPr>
              <w:t>IM01</w:t>
            </w:r>
          </w:p>
        </w:tc>
        <w:tc>
          <w:tcPr>
            <w:tcW w:w="4252" w:type="pct"/>
            <w:vAlign w:val="center"/>
          </w:tcPr>
          <w:p w14:paraId="14C7516C" w14:textId="77777777" w:rsidR="002834A8" w:rsidRPr="003431B6" w:rsidRDefault="002834A8" w:rsidP="00C73FF8">
            <w:pPr>
              <w:spacing w:after="0"/>
              <w:rPr>
                <w:b/>
                <w:bCs/>
              </w:rPr>
            </w:pPr>
            <w:r w:rsidRPr="00C1454C">
              <w:rPr>
                <w:rFonts w:cstheme="minorHAnsi"/>
                <w:sz w:val="18"/>
                <w:szCs w:val="18"/>
              </w:rPr>
              <w:t>Realizzare le attività previste dall’intervento conformemente a quanto previsto nella domanda di sostegno ammessa dalla Regione, fatte salve eventuali varianti e/o deroghe approvate</w:t>
            </w:r>
            <w:r w:rsidRPr="00EB2487">
              <w:rPr>
                <w:rFonts w:cstheme="minorHAnsi"/>
                <w:sz w:val="18"/>
                <w:szCs w:val="18"/>
              </w:rPr>
              <w:t xml:space="preserve"> </w:t>
            </w:r>
          </w:p>
        </w:tc>
      </w:tr>
    </w:tbl>
    <w:p w14:paraId="2507C495" w14:textId="77777777" w:rsidR="002834A8" w:rsidRPr="00AB4B3F" w:rsidRDefault="002834A8" w:rsidP="002834A8">
      <w:pPr>
        <w:spacing w:after="0"/>
        <w:rPr>
          <w:rStyle w:val="Titolo3Carattere"/>
          <w:rFonts w:cstheme="minorHAnsi"/>
          <w:color w:val="000000" w:themeColor="text1"/>
        </w:rPr>
      </w:pPr>
    </w:p>
    <w:tbl>
      <w:tblPr>
        <w:tblStyle w:val="Grigliatabella"/>
        <w:tblW w:w="5000" w:type="pct"/>
        <w:tblLook w:val="04A0" w:firstRow="1" w:lastRow="0" w:firstColumn="1" w:lastColumn="0" w:noHBand="0" w:noVBand="1"/>
      </w:tblPr>
      <w:tblGrid>
        <w:gridCol w:w="1489"/>
        <w:gridCol w:w="8651"/>
      </w:tblGrid>
      <w:tr w:rsidR="002834A8" w:rsidRPr="00700099" w14:paraId="397D03E3" w14:textId="77777777" w:rsidTr="00C73FF8">
        <w:tc>
          <w:tcPr>
            <w:tcW w:w="5000" w:type="pct"/>
            <w:gridSpan w:val="2"/>
            <w:shd w:val="clear" w:color="auto" w:fill="008E40"/>
            <w:vAlign w:val="center"/>
          </w:tcPr>
          <w:p w14:paraId="360D5B86" w14:textId="77777777" w:rsidR="002834A8" w:rsidRPr="00700099" w:rsidRDefault="002834A8" w:rsidP="00C73FF8">
            <w:pPr>
              <w:spacing w:after="0"/>
              <w:jc w:val="center"/>
              <w:rPr>
                <w:rFonts w:cstheme="minorHAnsi"/>
                <w:sz w:val="18"/>
                <w:szCs w:val="18"/>
              </w:rPr>
            </w:pPr>
            <w:r w:rsidRPr="00700099">
              <w:rPr>
                <w:rFonts w:cstheme="minorHAnsi"/>
                <w:b/>
                <w:bCs/>
                <w:color w:val="FFFFFF" w:themeColor="background1"/>
                <w:sz w:val="18"/>
                <w:szCs w:val="18"/>
              </w:rPr>
              <w:t>Altri obblighi</w:t>
            </w:r>
          </w:p>
        </w:tc>
      </w:tr>
      <w:tr w:rsidR="002834A8" w:rsidRPr="00700099" w14:paraId="64A3B86E" w14:textId="77777777" w:rsidTr="00C73FF8">
        <w:tc>
          <w:tcPr>
            <w:tcW w:w="734" w:type="pct"/>
            <w:shd w:val="clear" w:color="auto" w:fill="A7D9A3"/>
            <w:vAlign w:val="center"/>
          </w:tcPr>
          <w:p w14:paraId="0C0AFE00" w14:textId="77777777" w:rsidR="002834A8" w:rsidRPr="00700099" w:rsidRDefault="002834A8" w:rsidP="00C73FF8">
            <w:pPr>
              <w:spacing w:after="0"/>
              <w:jc w:val="center"/>
              <w:rPr>
                <w:rFonts w:cstheme="minorHAnsi"/>
                <w:b/>
                <w:bCs/>
                <w:color w:val="FFFFFF" w:themeColor="background1"/>
                <w:sz w:val="18"/>
                <w:szCs w:val="18"/>
              </w:rPr>
            </w:pPr>
            <w:r>
              <w:rPr>
                <w:rFonts w:cstheme="minorHAnsi"/>
                <w:b/>
                <w:bCs/>
                <w:sz w:val="18"/>
                <w:szCs w:val="18"/>
              </w:rPr>
              <w:t>Codice</w:t>
            </w:r>
          </w:p>
        </w:tc>
        <w:tc>
          <w:tcPr>
            <w:tcW w:w="4266" w:type="pct"/>
            <w:shd w:val="clear" w:color="auto" w:fill="A7D9A3"/>
            <w:vAlign w:val="center"/>
          </w:tcPr>
          <w:p w14:paraId="1CBEF402" w14:textId="77777777" w:rsidR="002834A8" w:rsidRPr="00700099" w:rsidRDefault="002834A8" w:rsidP="00C73FF8">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2834A8" w:rsidRPr="00700099" w14:paraId="1F244EBA" w14:textId="77777777" w:rsidTr="00C73FF8">
        <w:tc>
          <w:tcPr>
            <w:tcW w:w="734" w:type="pct"/>
            <w:vAlign w:val="center"/>
          </w:tcPr>
          <w:p w14:paraId="77E74DA4" w14:textId="77777777" w:rsidR="002834A8" w:rsidRPr="00175171" w:rsidRDefault="002834A8" w:rsidP="00C73FF8">
            <w:pPr>
              <w:spacing w:after="0"/>
              <w:jc w:val="center"/>
              <w:rPr>
                <w:rFonts w:cstheme="minorHAnsi"/>
                <w:b/>
                <w:bCs/>
                <w:sz w:val="18"/>
                <w:szCs w:val="18"/>
              </w:rPr>
            </w:pPr>
            <w:r w:rsidRPr="00175171">
              <w:rPr>
                <w:rFonts w:cstheme="minorHAnsi"/>
                <w:b/>
                <w:bCs/>
                <w:sz w:val="18"/>
                <w:szCs w:val="18"/>
              </w:rPr>
              <w:t>O</w:t>
            </w:r>
            <w:r>
              <w:rPr>
                <w:rFonts w:cstheme="minorHAnsi"/>
                <w:b/>
                <w:bCs/>
                <w:sz w:val="18"/>
                <w:szCs w:val="18"/>
              </w:rPr>
              <w:t>B</w:t>
            </w:r>
            <w:r w:rsidRPr="00175171">
              <w:rPr>
                <w:rFonts w:cstheme="minorHAnsi"/>
                <w:b/>
                <w:bCs/>
                <w:sz w:val="18"/>
                <w:szCs w:val="18"/>
              </w:rPr>
              <w:t>01</w:t>
            </w:r>
          </w:p>
        </w:tc>
        <w:tc>
          <w:tcPr>
            <w:tcW w:w="4266" w:type="pct"/>
            <w:vAlign w:val="center"/>
          </w:tcPr>
          <w:p w14:paraId="7F9A8C2D" w14:textId="77777777" w:rsidR="002834A8" w:rsidRDefault="002834A8" w:rsidP="00C73FF8">
            <w:pPr>
              <w:spacing w:after="0"/>
              <w:jc w:val="both"/>
              <w:rPr>
                <w:rFonts w:cstheme="minorHAnsi"/>
                <w:strike/>
                <w:color w:val="FF0000"/>
                <w:sz w:val="18"/>
                <w:szCs w:val="18"/>
              </w:rPr>
            </w:pPr>
            <w:r w:rsidRPr="009B6EF1">
              <w:rPr>
                <w:rFonts w:cstheme="minorHAnsi"/>
                <w:strike/>
                <w:color w:val="FF0000"/>
                <w:sz w:val="18"/>
                <w:szCs w:val="18"/>
              </w:rPr>
              <w:t xml:space="preserve">Al fine di corrispondere agli obblighi di informazione e pubblicità per le operazioni oggetto di sostegno del FEASR, si applica quanto previsto dalle disposizioni attuative dal </w:t>
            </w:r>
            <w:r>
              <w:rPr>
                <w:rFonts w:cstheme="minorHAnsi"/>
                <w:strike/>
                <w:color w:val="FF0000"/>
                <w:sz w:val="18"/>
                <w:szCs w:val="18"/>
              </w:rPr>
              <w:t>Reg.</w:t>
            </w:r>
            <w:r w:rsidRPr="009B6EF1">
              <w:rPr>
                <w:rFonts w:cstheme="minorHAnsi"/>
                <w:strike/>
                <w:color w:val="FF0000"/>
                <w:sz w:val="18"/>
                <w:szCs w:val="18"/>
              </w:rPr>
              <w:t xml:space="preserve"> delegato e della normativa nazionale in materia</w:t>
            </w:r>
          </w:p>
          <w:p w14:paraId="6700A770" w14:textId="77777777" w:rsidR="002834A8" w:rsidRPr="009B6EF1" w:rsidRDefault="002834A8" w:rsidP="00C73FF8">
            <w:pPr>
              <w:spacing w:after="0"/>
              <w:jc w:val="both"/>
              <w:rPr>
                <w:rFonts w:cstheme="minorHAnsi"/>
                <w:strike/>
                <w:sz w:val="18"/>
                <w:szCs w:val="18"/>
              </w:rPr>
            </w:pPr>
            <w:bookmarkStart w:id="84" w:name="_Hlk129949809"/>
            <w:r w:rsidRPr="009B6EF1">
              <w:rPr>
                <w:rFonts w:cstheme="minorHAnsi"/>
                <w:sz w:val="18"/>
                <w:szCs w:val="18"/>
                <w:highlight w:val="green"/>
              </w:rPr>
              <w:t>Al fine di corrispondere agli obblighi di informazione e pubblicità per le operazioni oggetto di sostegno del FEASR, si applica quanto previsto dal Reg. (UE) n. 2022/129</w:t>
            </w:r>
            <w:bookmarkEnd w:id="84"/>
          </w:p>
        </w:tc>
      </w:tr>
      <w:tr w:rsidR="002834A8" w:rsidRPr="00700099" w14:paraId="3D7E3A7B" w14:textId="77777777" w:rsidTr="00C73FF8">
        <w:tc>
          <w:tcPr>
            <w:tcW w:w="734" w:type="pct"/>
            <w:vAlign w:val="center"/>
          </w:tcPr>
          <w:p w14:paraId="4EED03A5" w14:textId="77777777" w:rsidR="002834A8" w:rsidRPr="0037335A" w:rsidRDefault="002834A8" w:rsidP="00C73FF8">
            <w:pPr>
              <w:spacing w:after="0"/>
              <w:jc w:val="center"/>
              <w:rPr>
                <w:rFonts w:cstheme="minorHAnsi"/>
                <w:b/>
                <w:bCs/>
                <w:sz w:val="18"/>
                <w:szCs w:val="18"/>
              </w:rPr>
            </w:pPr>
            <w:r w:rsidRPr="0037335A">
              <w:rPr>
                <w:rFonts w:cstheme="minorHAnsi"/>
                <w:b/>
                <w:bCs/>
                <w:sz w:val="18"/>
                <w:szCs w:val="18"/>
              </w:rPr>
              <w:t>O</w:t>
            </w:r>
            <w:r>
              <w:rPr>
                <w:rFonts w:cstheme="minorHAnsi"/>
                <w:b/>
                <w:bCs/>
                <w:sz w:val="18"/>
                <w:szCs w:val="18"/>
              </w:rPr>
              <w:t>B</w:t>
            </w:r>
            <w:r w:rsidRPr="0037335A">
              <w:rPr>
                <w:rFonts w:cstheme="minorHAnsi"/>
                <w:b/>
                <w:bCs/>
                <w:sz w:val="18"/>
                <w:szCs w:val="18"/>
              </w:rPr>
              <w:t>02</w:t>
            </w:r>
          </w:p>
        </w:tc>
        <w:tc>
          <w:tcPr>
            <w:tcW w:w="4266" w:type="pct"/>
            <w:vAlign w:val="center"/>
          </w:tcPr>
          <w:p w14:paraId="75B1B51E" w14:textId="77777777" w:rsidR="002834A8" w:rsidRPr="00700099" w:rsidRDefault="002834A8" w:rsidP="00C73FF8">
            <w:pPr>
              <w:spacing w:after="0"/>
              <w:jc w:val="both"/>
              <w:rPr>
                <w:rFonts w:cstheme="minorHAnsi"/>
                <w:sz w:val="18"/>
                <w:szCs w:val="18"/>
              </w:rPr>
            </w:pPr>
            <w:r w:rsidRPr="00700099">
              <w:rPr>
                <w:rFonts w:cstheme="minorHAnsi"/>
                <w:sz w:val="18"/>
                <w:szCs w:val="18"/>
              </w:rPr>
              <w:t>Nel caso di operazioni realizzate da Enti Pubblici ed Organismi di diritto pubblico, deve essere garantito il rispetto della normativa generale sugli appalti, di cui al Decreto Legislativo 18/04/2016 n. 50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Pr>
                <w:rFonts w:cstheme="minorHAnsi"/>
                <w:sz w:val="18"/>
                <w:szCs w:val="18"/>
              </w:rPr>
              <w:t>”</w:t>
            </w:r>
          </w:p>
        </w:tc>
      </w:tr>
    </w:tbl>
    <w:p w14:paraId="2E9660D1" w14:textId="77777777" w:rsidR="002834A8" w:rsidRDefault="002834A8" w:rsidP="002834A8">
      <w:pPr>
        <w:spacing w:after="0"/>
      </w:pPr>
    </w:p>
    <w:p w14:paraId="5A0D0D7D" w14:textId="77777777" w:rsidR="002834A8" w:rsidRPr="00405674" w:rsidRDefault="002834A8" w:rsidP="002834A8">
      <w:pPr>
        <w:pStyle w:val="Titolo3"/>
        <w:rPr>
          <w:i/>
          <w:iCs/>
          <w:color w:val="365F91" w:themeColor="accent1" w:themeShade="BF"/>
          <w:sz w:val="22"/>
          <w:szCs w:val="22"/>
        </w:rPr>
      </w:pPr>
      <w:r w:rsidRPr="00405674">
        <w:rPr>
          <w:i/>
          <w:iCs/>
          <w:color w:val="365F91" w:themeColor="accent1" w:themeShade="BF"/>
          <w:sz w:val="22"/>
          <w:szCs w:val="22"/>
        </w:rPr>
        <w:t>Gamma del sostegno</w:t>
      </w:r>
    </w:p>
    <w:tbl>
      <w:tblPr>
        <w:tblStyle w:val="Grigliatabella"/>
        <w:tblW w:w="0" w:type="auto"/>
        <w:jc w:val="center"/>
        <w:tblLook w:val="04A0" w:firstRow="1" w:lastRow="0" w:firstColumn="1" w:lastColumn="0" w:noHBand="0" w:noVBand="1"/>
      </w:tblPr>
      <w:tblGrid>
        <w:gridCol w:w="4814"/>
        <w:gridCol w:w="3970"/>
        <w:gridCol w:w="844"/>
      </w:tblGrid>
      <w:tr w:rsidR="002834A8" w:rsidRPr="00700099" w14:paraId="7806CB17" w14:textId="77777777" w:rsidTr="00C73FF8">
        <w:trPr>
          <w:trHeight w:val="384"/>
          <w:jc w:val="center"/>
        </w:trPr>
        <w:tc>
          <w:tcPr>
            <w:tcW w:w="4814" w:type="dxa"/>
            <w:shd w:val="clear" w:color="auto" w:fill="008E40"/>
            <w:vAlign w:val="center"/>
          </w:tcPr>
          <w:p w14:paraId="41CB4CE7" w14:textId="77777777" w:rsidR="002834A8" w:rsidRPr="005715B6" w:rsidRDefault="002834A8" w:rsidP="00C73FF8">
            <w:pPr>
              <w:spacing w:after="0"/>
              <w:jc w:val="center"/>
              <w:rPr>
                <w:rFonts w:cstheme="minorHAnsi"/>
                <w:b/>
                <w:bCs/>
                <w:color w:val="FFFFFF" w:themeColor="background1"/>
                <w:sz w:val="18"/>
                <w:szCs w:val="18"/>
              </w:rPr>
            </w:pPr>
            <w:r w:rsidRPr="005715B6">
              <w:rPr>
                <w:rFonts w:cstheme="minorHAnsi"/>
                <w:b/>
                <w:bCs/>
                <w:color w:val="FFFFFF" w:themeColor="background1"/>
                <w:sz w:val="18"/>
                <w:szCs w:val="18"/>
              </w:rPr>
              <w:t>Forma di sostegno</w:t>
            </w:r>
          </w:p>
        </w:tc>
        <w:tc>
          <w:tcPr>
            <w:tcW w:w="4814" w:type="dxa"/>
            <w:gridSpan w:val="2"/>
            <w:vAlign w:val="center"/>
          </w:tcPr>
          <w:p w14:paraId="2F520140" w14:textId="77777777" w:rsidR="002834A8" w:rsidRPr="008754F4"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2834A8" w:rsidRPr="00700099" w14:paraId="2498FD80" w14:textId="77777777" w:rsidTr="00C73FF8">
        <w:trPr>
          <w:trHeight w:val="518"/>
          <w:jc w:val="center"/>
        </w:trPr>
        <w:tc>
          <w:tcPr>
            <w:tcW w:w="4814" w:type="dxa"/>
            <w:shd w:val="clear" w:color="auto" w:fill="008E40"/>
            <w:vAlign w:val="center"/>
          </w:tcPr>
          <w:p w14:paraId="37AA1F34" w14:textId="77777777" w:rsidR="002834A8" w:rsidRPr="005715B6" w:rsidRDefault="002834A8" w:rsidP="00C73FF8">
            <w:pPr>
              <w:spacing w:after="0"/>
              <w:jc w:val="center"/>
              <w:rPr>
                <w:rFonts w:cstheme="minorHAnsi"/>
                <w:b/>
                <w:bCs/>
                <w:color w:val="FFFFFF" w:themeColor="background1"/>
                <w:sz w:val="18"/>
                <w:szCs w:val="18"/>
              </w:rPr>
            </w:pPr>
            <w:r w:rsidRPr="005715B6">
              <w:rPr>
                <w:rFonts w:cstheme="minorHAnsi"/>
                <w:b/>
                <w:bCs/>
                <w:color w:val="FFFFFF" w:themeColor="background1"/>
                <w:sz w:val="18"/>
                <w:szCs w:val="18"/>
              </w:rPr>
              <w:t>Tipo di sostegno</w:t>
            </w:r>
          </w:p>
        </w:tc>
        <w:tc>
          <w:tcPr>
            <w:tcW w:w="4814" w:type="dxa"/>
            <w:gridSpan w:val="2"/>
            <w:vAlign w:val="center"/>
          </w:tcPr>
          <w:p w14:paraId="147BCC75" w14:textId="77777777" w:rsidR="002834A8" w:rsidRPr="00700099"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w:t>
            </w:r>
            <w:r w:rsidRPr="008D286F">
              <w:rPr>
                <w:rFonts w:cstheme="minorHAnsi"/>
                <w:strike/>
                <w:color w:val="FF0000"/>
                <w:sz w:val="18"/>
                <w:szCs w:val="18"/>
              </w:rPr>
              <w:t>costi elegibili</w:t>
            </w:r>
            <w:r w:rsidRPr="00700099">
              <w:rPr>
                <w:rFonts w:cstheme="minorHAnsi"/>
                <w:sz w:val="18"/>
                <w:szCs w:val="18"/>
              </w:rPr>
              <w:t xml:space="preserve"> </w:t>
            </w:r>
            <w:r w:rsidRPr="008D286F">
              <w:rPr>
                <w:rFonts w:cstheme="minorHAnsi"/>
                <w:sz w:val="18"/>
                <w:szCs w:val="18"/>
                <w:highlight w:val="green"/>
              </w:rPr>
              <w:t>dei costi ammissibili effettivamente sostenuti da un beneficiario</w:t>
            </w:r>
          </w:p>
          <w:p w14:paraId="6C5F71AD" w14:textId="77777777" w:rsidR="002834A8" w:rsidRPr="00700099"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sidRPr="00BB42A6">
              <w:rPr>
                <w:rFonts w:cstheme="minorHAnsi"/>
                <w:strike/>
                <w:color w:val="FF0000"/>
                <w:sz w:val="18"/>
                <w:szCs w:val="18"/>
              </w:rPr>
              <w:t>Importi</w:t>
            </w:r>
            <w:r>
              <w:rPr>
                <w:rFonts w:cstheme="minorHAnsi"/>
                <w:strike/>
                <w:color w:val="FF0000"/>
                <w:sz w:val="18"/>
                <w:szCs w:val="18"/>
              </w:rPr>
              <w:t xml:space="preserve"> </w:t>
            </w:r>
            <w:r w:rsidRPr="00BB42A6">
              <w:rPr>
                <w:rFonts w:cstheme="minorHAnsi"/>
                <w:sz w:val="18"/>
                <w:szCs w:val="18"/>
                <w:highlight w:val="green"/>
              </w:rPr>
              <w:t>Somme</w:t>
            </w:r>
            <w:r w:rsidRPr="00700099">
              <w:rPr>
                <w:rFonts w:cstheme="minorHAnsi"/>
                <w:sz w:val="18"/>
                <w:szCs w:val="18"/>
              </w:rPr>
              <w:t xml:space="preserve"> forfettari</w:t>
            </w:r>
            <w:r w:rsidRPr="00BB42A6">
              <w:rPr>
                <w:rFonts w:cstheme="minorHAnsi"/>
                <w:sz w:val="18"/>
                <w:szCs w:val="18"/>
                <w:highlight w:val="green"/>
              </w:rPr>
              <w:t>e</w:t>
            </w:r>
          </w:p>
        </w:tc>
      </w:tr>
      <w:tr w:rsidR="002834A8" w:rsidRPr="00700099" w14:paraId="4226B17D" w14:textId="77777777" w:rsidTr="00C73FF8">
        <w:trPr>
          <w:jc w:val="center"/>
        </w:trPr>
        <w:tc>
          <w:tcPr>
            <w:tcW w:w="4814" w:type="dxa"/>
            <w:shd w:val="clear" w:color="auto" w:fill="008E40"/>
            <w:vAlign w:val="center"/>
          </w:tcPr>
          <w:p w14:paraId="1C41D086" w14:textId="77777777" w:rsidR="002834A8" w:rsidRPr="005715B6" w:rsidRDefault="002834A8" w:rsidP="00C73FF8">
            <w:pPr>
              <w:spacing w:after="0"/>
              <w:jc w:val="center"/>
              <w:rPr>
                <w:rFonts w:cstheme="minorHAnsi"/>
                <w:b/>
                <w:bCs/>
                <w:color w:val="FFFFFF" w:themeColor="background1"/>
                <w:sz w:val="18"/>
                <w:szCs w:val="18"/>
              </w:rPr>
            </w:pPr>
            <w:r w:rsidRPr="005715B6">
              <w:rPr>
                <w:rFonts w:cstheme="minorHAnsi"/>
                <w:b/>
                <w:bCs/>
                <w:color w:val="FFFFFF" w:themeColor="background1"/>
                <w:sz w:val="18"/>
                <w:szCs w:val="18"/>
              </w:rPr>
              <w:t>Intensità di aiuto</w:t>
            </w:r>
          </w:p>
        </w:tc>
        <w:tc>
          <w:tcPr>
            <w:tcW w:w="3970" w:type="dxa"/>
            <w:vAlign w:val="center"/>
          </w:tcPr>
          <w:p w14:paraId="23E960ED" w14:textId="77777777" w:rsidR="002834A8" w:rsidRPr="00700099" w:rsidRDefault="002834A8" w:rsidP="00C73FF8">
            <w:pPr>
              <w:spacing w:after="0"/>
              <w:rPr>
                <w:rFonts w:cstheme="minorHAnsi"/>
                <w:sz w:val="18"/>
                <w:szCs w:val="18"/>
              </w:rPr>
            </w:pPr>
            <w:r w:rsidRPr="00700099">
              <w:rPr>
                <w:rFonts w:cstheme="minorHAnsi"/>
                <w:sz w:val="18"/>
                <w:szCs w:val="18"/>
              </w:rPr>
              <w:t xml:space="preserve">Aliquota base </w:t>
            </w:r>
          </w:p>
        </w:tc>
        <w:tc>
          <w:tcPr>
            <w:tcW w:w="844" w:type="dxa"/>
            <w:vAlign w:val="center"/>
          </w:tcPr>
          <w:p w14:paraId="4B381912" w14:textId="77777777" w:rsidR="002834A8" w:rsidRPr="00700099" w:rsidRDefault="002834A8" w:rsidP="00C73FF8">
            <w:pPr>
              <w:spacing w:after="0"/>
              <w:jc w:val="center"/>
              <w:rPr>
                <w:rFonts w:cstheme="minorHAnsi"/>
                <w:sz w:val="18"/>
                <w:szCs w:val="18"/>
              </w:rPr>
            </w:pPr>
            <w:r w:rsidRPr="00700099">
              <w:rPr>
                <w:rFonts w:cstheme="minorHAnsi"/>
                <w:sz w:val="18"/>
                <w:szCs w:val="18"/>
              </w:rPr>
              <w:t>80%</w:t>
            </w:r>
          </w:p>
        </w:tc>
      </w:tr>
      <w:tr w:rsidR="002834A8" w:rsidRPr="00700099" w14:paraId="769293D4" w14:textId="77777777" w:rsidTr="00C73FF8">
        <w:trPr>
          <w:jc w:val="center"/>
        </w:trPr>
        <w:tc>
          <w:tcPr>
            <w:tcW w:w="4814" w:type="dxa"/>
            <w:shd w:val="clear" w:color="auto" w:fill="008E40"/>
            <w:vAlign w:val="center"/>
          </w:tcPr>
          <w:p w14:paraId="6173DC1A" w14:textId="77777777" w:rsidR="002834A8" w:rsidRPr="005715B6" w:rsidRDefault="002834A8" w:rsidP="00C73FF8">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970" w:type="dxa"/>
            <w:vAlign w:val="center"/>
          </w:tcPr>
          <w:p w14:paraId="34CFCD87" w14:textId="77777777" w:rsidR="002834A8" w:rsidRPr="00700099"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230C8617" w14:textId="77777777" w:rsidR="002834A8" w:rsidRPr="00700099"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3280F639" w14:textId="77777777" w:rsidR="002834A8"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Pr>
                <w:rFonts w:cstheme="minorHAnsi"/>
                <w:sz w:val="18"/>
                <w:szCs w:val="18"/>
              </w:rPr>
              <w:t>GBER</w:t>
            </w:r>
          </w:p>
          <w:p w14:paraId="1872C8B1" w14:textId="77777777" w:rsidR="002834A8" w:rsidRPr="00700099" w:rsidRDefault="002834A8" w:rsidP="00C73FF8">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De Minimis</w:t>
            </w:r>
          </w:p>
        </w:tc>
        <w:tc>
          <w:tcPr>
            <w:tcW w:w="844" w:type="dxa"/>
            <w:vAlign w:val="center"/>
          </w:tcPr>
          <w:p w14:paraId="0689FBEE" w14:textId="77777777" w:rsidR="002834A8" w:rsidRPr="00700099" w:rsidRDefault="002834A8" w:rsidP="00C73FF8">
            <w:pPr>
              <w:spacing w:after="0"/>
              <w:jc w:val="center"/>
              <w:rPr>
                <w:rFonts w:cstheme="minorHAnsi"/>
                <w:sz w:val="18"/>
                <w:szCs w:val="18"/>
              </w:rPr>
            </w:pPr>
          </w:p>
        </w:tc>
      </w:tr>
      <w:tr w:rsidR="002834A8" w:rsidRPr="00700099" w14:paraId="3E680EC2" w14:textId="77777777" w:rsidTr="00C73FF8">
        <w:trPr>
          <w:jc w:val="center"/>
        </w:trPr>
        <w:tc>
          <w:tcPr>
            <w:tcW w:w="4814" w:type="dxa"/>
            <w:shd w:val="clear" w:color="auto" w:fill="008E40"/>
            <w:vAlign w:val="center"/>
          </w:tcPr>
          <w:p w14:paraId="703E18F5" w14:textId="77777777" w:rsidR="002834A8" w:rsidRPr="005715B6" w:rsidRDefault="002834A8" w:rsidP="00C73FF8">
            <w:pPr>
              <w:spacing w:after="0"/>
              <w:jc w:val="center"/>
              <w:rPr>
                <w:rFonts w:cstheme="minorHAnsi"/>
                <w:b/>
                <w:bCs/>
                <w:color w:val="FFFFFF" w:themeColor="background1"/>
                <w:sz w:val="18"/>
                <w:szCs w:val="18"/>
              </w:rPr>
            </w:pPr>
            <w:r w:rsidRPr="005715B6">
              <w:rPr>
                <w:rFonts w:cstheme="minorHAnsi"/>
                <w:b/>
                <w:bCs/>
                <w:color w:val="FFFFFF" w:themeColor="background1"/>
                <w:sz w:val="18"/>
                <w:szCs w:val="18"/>
              </w:rPr>
              <w:t>Anticipo</w:t>
            </w:r>
          </w:p>
        </w:tc>
        <w:tc>
          <w:tcPr>
            <w:tcW w:w="4814" w:type="dxa"/>
            <w:gridSpan w:val="2"/>
            <w:shd w:val="clear" w:color="auto" w:fill="auto"/>
            <w:vAlign w:val="center"/>
          </w:tcPr>
          <w:p w14:paraId="19507368" w14:textId="77777777" w:rsidR="002834A8" w:rsidRPr="00700099" w:rsidRDefault="002834A8" w:rsidP="00C73FF8">
            <w:pPr>
              <w:spacing w:after="0"/>
              <w:rPr>
                <w:rFonts w:cstheme="minorHAnsi"/>
                <w:sz w:val="18"/>
                <w:szCs w:val="18"/>
              </w:rPr>
            </w:pPr>
            <w:r w:rsidRPr="008754F4">
              <w:rPr>
                <w:rFonts w:ascii="Segoe UI Symbol" w:eastAsia="MS Gothic" w:hAnsi="Segoe UI Symbol" w:cs="Segoe UI Symbol"/>
                <w:sz w:val="18"/>
                <w:szCs w:val="18"/>
              </w:rPr>
              <w:t>☒</w:t>
            </w:r>
            <w:r>
              <w:rPr>
                <w:rFonts w:ascii="Segoe UI Symbol" w:eastAsia="MS Gothic" w:hAnsi="Segoe UI Symbol" w:cs="Segoe UI Symbol"/>
              </w:rPr>
              <w:t xml:space="preserve"> </w:t>
            </w:r>
            <w:r w:rsidRPr="008754F4">
              <w:rPr>
                <w:rFonts w:cstheme="minorHAnsi"/>
                <w:sz w:val="18"/>
                <w:szCs w:val="18"/>
              </w:rPr>
              <w:t>No</w:t>
            </w:r>
          </w:p>
        </w:tc>
      </w:tr>
    </w:tbl>
    <w:p w14:paraId="390B083C" w14:textId="77777777" w:rsidR="002834A8" w:rsidRDefault="002834A8" w:rsidP="002834A8">
      <w:pPr>
        <w:spacing w:after="0"/>
      </w:pPr>
    </w:p>
    <w:p w14:paraId="7747C4E1" w14:textId="77777777" w:rsidR="002834A8" w:rsidRPr="004F602E" w:rsidRDefault="002834A8" w:rsidP="002834A8">
      <w:pPr>
        <w:pStyle w:val="Titolo3"/>
        <w:rPr>
          <w:i/>
          <w:iCs/>
          <w:sz w:val="22"/>
          <w:szCs w:val="22"/>
        </w:rPr>
      </w:pPr>
      <w:bookmarkStart w:id="85" w:name="_Hlk129950156"/>
      <w:r w:rsidRPr="004F602E">
        <w:rPr>
          <w:i/>
          <w:iCs/>
          <w:sz w:val="22"/>
          <w:szCs w:val="22"/>
        </w:rPr>
        <w:t>Partecipazione della scheda di intervento a progetti integrati (LEADER, Misure di cooperazione, etc.)</w:t>
      </w:r>
    </w:p>
    <w:p w14:paraId="1758D8D6" w14:textId="77777777" w:rsidR="002834A8" w:rsidRPr="004F15D0" w:rsidRDefault="002834A8" w:rsidP="002834A8">
      <w:pPr>
        <w:spacing w:after="0"/>
        <w:rPr>
          <w:rFonts w:cstheme="minorHAnsi"/>
          <w:sz w:val="20"/>
          <w:szCs w:val="20"/>
        </w:rPr>
      </w:pPr>
      <w:r w:rsidRPr="004F15D0">
        <w:rPr>
          <w:rFonts w:cstheme="minorHAnsi"/>
          <w:sz w:val="20"/>
          <w:szCs w:val="20"/>
        </w:rPr>
        <w:t xml:space="preserve">LEADER: No </w:t>
      </w:r>
    </w:p>
    <w:p w14:paraId="46834F33" w14:textId="77777777" w:rsidR="002834A8" w:rsidRPr="00FA3112" w:rsidRDefault="002834A8" w:rsidP="002834A8">
      <w:pPr>
        <w:spacing w:after="0"/>
        <w:rPr>
          <w:rFonts w:cstheme="minorHAnsi"/>
          <w:sz w:val="20"/>
          <w:szCs w:val="20"/>
        </w:rPr>
      </w:pPr>
      <w:r w:rsidRPr="004F15D0">
        <w:rPr>
          <w:rFonts w:cstheme="minorHAnsi"/>
          <w:sz w:val="20"/>
          <w:szCs w:val="20"/>
        </w:rPr>
        <w:t>Cooperazione: No</w:t>
      </w:r>
      <w:bookmarkEnd w:id="85"/>
    </w:p>
    <w:p w14:paraId="3AC93922" w14:textId="77777777" w:rsidR="006C4306" w:rsidRPr="00170265" w:rsidRDefault="006C4306" w:rsidP="006C4306">
      <w:pPr>
        <w:jc w:val="both"/>
        <w:rPr>
          <w:rFonts w:ascii="Calibri" w:eastAsia="Calibri" w:hAnsi="Calibri" w:cs="Calibri"/>
          <w:sz w:val="20"/>
          <w:szCs w:val="20"/>
          <w:lang w:eastAsia="en-US"/>
        </w:rPr>
      </w:pPr>
    </w:p>
    <w:p w14:paraId="4CFD593C"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63C7331E" w14:textId="77777777" w:rsidR="006C4306" w:rsidRPr="00293F8D" w:rsidRDefault="006C4306" w:rsidP="006C4306">
      <w:pPr>
        <w:pStyle w:val="Titolo2"/>
        <w:spacing w:before="0"/>
      </w:pPr>
      <w:bookmarkStart w:id="86" w:name="_Toc133425221"/>
      <w:r w:rsidRPr="00782C7F">
        <w:rPr>
          <w:rFonts w:asciiTheme="minorHAnsi" w:hAnsiTheme="minorHAnsi" w:cstheme="minorHAnsi"/>
          <w:b/>
          <w:bCs/>
        </w:rPr>
        <w:t>SRD01 - Investimenti produttivi agricoli per la competitività delle aziende agricole</w:t>
      </w:r>
      <w:bookmarkEnd w:id="86"/>
    </w:p>
    <w:p w14:paraId="6C00EAE6" w14:textId="77777777" w:rsidR="006C4306" w:rsidRPr="002949F3" w:rsidRDefault="006C4306" w:rsidP="006C4306">
      <w:pPr>
        <w:pStyle w:val="Titolo3"/>
        <w:spacing w:before="0"/>
        <w:rPr>
          <w:i/>
          <w:iCs/>
          <w:sz w:val="22"/>
          <w:szCs w:val="22"/>
        </w:rPr>
      </w:pPr>
      <w:r>
        <w:rPr>
          <w:i/>
          <w:iCs/>
          <w:sz w:val="22"/>
          <w:szCs w:val="22"/>
        </w:rPr>
        <w:t>Descrizione</w:t>
      </w:r>
    </w:p>
    <w:p w14:paraId="7A40740F" w14:textId="77777777" w:rsidR="006C4306" w:rsidRPr="00757BC9" w:rsidRDefault="006C4306" w:rsidP="006C4306">
      <w:pPr>
        <w:jc w:val="both"/>
        <w:rPr>
          <w:rFonts w:cstheme="minorHAnsi"/>
          <w:sz w:val="20"/>
          <w:szCs w:val="20"/>
        </w:rPr>
      </w:pPr>
      <w:r w:rsidRPr="00757BC9">
        <w:rPr>
          <w:rFonts w:cstheme="minorHAnsi"/>
          <w:sz w:val="20"/>
          <w:szCs w:val="20"/>
        </w:rPr>
        <w:t>L’intervento è finalizzato a potenziare la competitività sui mercati delle aziende agricole e ad accrescere la</w:t>
      </w:r>
      <w:r>
        <w:rPr>
          <w:rFonts w:cstheme="minorHAnsi"/>
          <w:sz w:val="20"/>
          <w:szCs w:val="20"/>
        </w:rPr>
        <w:t xml:space="preserve"> </w:t>
      </w:r>
      <w:r w:rsidRPr="00757BC9">
        <w:rPr>
          <w:rFonts w:cstheme="minorHAnsi"/>
          <w:sz w:val="20"/>
          <w:szCs w:val="20"/>
        </w:rPr>
        <w:t>redditività delle stesse, migliorandone, al contempo, le performance climatico- ambientali</w:t>
      </w:r>
      <w:r>
        <w:rPr>
          <w:rFonts w:cstheme="minorHAnsi"/>
          <w:sz w:val="20"/>
          <w:szCs w:val="20"/>
        </w:rPr>
        <w:t xml:space="preserve">. </w:t>
      </w:r>
      <w:r w:rsidRPr="00757BC9">
        <w:rPr>
          <w:rFonts w:cstheme="minorHAnsi"/>
          <w:sz w:val="20"/>
          <w:szCs w:val="20"/>
        </w:rPr>
        <w:t>Tali finalità saranno perseguite attraverso la concessione del sostegno ad investiment</w:t>
      </w:r>
      <w:r>
        <w:rPr>
          <w:rFonts w:cstheme="minorHAnsi"/>
          <w:sz w:val="20"/>
          <w:szCs w:val="20"/>
        </w:rPr>
        <w:t xml:space="preserve">i volti al raggiungimento </w:t>
      </w:r>
      <w:r w:rsidRPr="006E6C60">
        <w:rPr>
          <w:rFonts w:cstheme="minorHAnsi"/>
          <w:strike/>
          <w:color w:val="FF0000"/>
          <w:sz w:val="20"/>
          <w:szCs w:val="20"/>
        </w:rPr>
        <w:t>dei seguenti obiettivi</w:t>
      </w:r>
      <w:r w:rsidRPr="006E6C60">
        <w:rPr>
          <w:rFonts w:cstheme="minorHAnsi"/>
          <w:sz w:val="20"/>
          <w:szCs w:val="20"/>
        </w:rPr>
        <w:t xml:space="preserve"> </w:t>
      </w:r>
      <w:r w:rsidRPr="005717AA">
        <w:rPr>
          <w:rFonts w:cstheme="minorHAnsi"/>
          <w:sz w:val="20"/>
          <w:szCs w:val="20"/>
          <w:highlight w:val="green"/>
        </w:rPr>
        <w:t>delle seguenti finalità:</w:t>
      </w:r>
    </w:p>
    <w:p w14:paraId="15B1630E" w14:textId="77777777" w:rsidR="006C4306" w:rsidRPr="00EC4BFD" w:rsidRDefault="006C4306" w:rsidP="006C4306">
      <w:pPr>
        <w:pStyle w:val="Paragrafoelenco"/>
        <w:numPr>
          <w:ilvl w:val="0"/>
          <w:numId w:val="73"/>
        </w:numPr>
        <w:spacing w:after="200"/>
        <w:jc w:val="both"/>
        <w:rPr>
          <w:rFonts w:cstheme="minorHAnsi"/>
          <w:b/>
          <w:bCs/>
          <w:sz w:val="20"/>
          <w:szCs w:val="20"/>
        </w:rPr>
      </w:pPr>
      <w:r w:rsidRPr="00B80DFE">
        <w:rPr>
          <w:rFonts w:cstheme="minorHAnsi"/>
          <w:sz w:val="20"/>
          <w:szCs w:val="20"/>
        </w:rPr>
        <w:t xml:space="preserve">valorizzazione del capitale fondiario (miglioramento e ricomposizione fondiari, miglioramento e/o nuova realizzazione di strutture produttive) e delle dotazioni delle </w:t>
      </w:r>
      <w:r w:rsidRPr="00AD183F">
        <w:rPr>
          <w:rFonts w:cstheme="minorHAnsi"/>
          <w:sz w:val="20"/>
          <w:szCs w:val="20"/>
        </w:rPr>
        <w:t>aziende</w:t>
      </w:r>
      <w:r w:rsidRPr="00EC4BFD">
        <w:rPr>
          <w:rFonts w:cstheme="minorHAnsi"/>
          <w:sz w:val="20"/>
          <w:szCs w:val="20"/>
        </w:rPr>
        <w:t xml:space="preserve">; </w:t>
      </w:r>
      <w:r w:rsidRPr="00EC4BFD">
        <w:rPr>
          <w:rFonts w:cstheme="minorHAnsi"/>
          <w:strike/>
          <w:color w:val="FF0000"/>
          <w:sz w:val="20"/>
          <w:szCs w:val="20"/>
        </w:rPr>
        <w:t xml:space="preserve">inclusi gli investimenti in nuovi impianti irrigui (anche con funzioni antibrina) che possono comportare una estensione delle superfici irrigate nonché la realizzazione e miglioramento di stoccaggi idrici alimentati non esclusivamente da acque stagionali; </w:t>
      </w:r>
      <w:r w:rsidRPr="00EC4BFD">
        <w:rPr>
          <w:rFonts w:cstheme="minorHAnsi"/>
          <w:b/>
          <w:bCs/>
          <w:sz w:val="20"/>
          <w:szCs w:val="20"/>
        </w:rPr>
        <w:t>Regione Lombardia: con esclusione degli impianti irrigui;</w:t>
      </w:r>
    </w:p>
    <w:p w14:paraId="5131D073" w14:textId="77777777" w:rsidR="006C4306" w:rsidRPr="00B80DFE" w:rsidRDefault="006C4306" w:rsidP="006C4306">
      <w:pPr>
        <w:pStyle w:val="Paragrafoelenco"/>
        <w:numPr>
          <w:ilvl w:val="0"/>
          <w:numId w:val="73"/>
        </w:numPr>
        <w:spacing w:after="200"/>
        <w:jc w:val="both"/>
        <w:rPr>
          <w:rFonts w:cstheme="minorHAnsi"/>
          <w:sz w:val="20"/>
          <w:szCs w:val="20"/>
        </w:rPr>
      </w:pPr>
      <w:r>
        <w:rPr>
          <w:rFonts w:cstheme="minorHAnsi"/>
          <w:sz w:val="20"/>
          <w:szCs w:val="20"/>
        </w:rPr>
        <w:t>i</w:t>
      </w:r>
      <w:r w:rsidRPr="00B80DFE">
        <w:rPr>
          <w:rFonts w:cstheme="minorHAnsi"/>
          <w:sz w:val="20"/>
          <w:szCs w:val="20"/>
        </w:rPr>
        <w:t>ncremento delle prestazioni climatico-ambientali</w:t>
      </w:r>
      <w:r>
        <w:rPr>
          <w:rFonts w:cstheme="minorHAnsi"/>
          <w:sz w:val="20"/>
          <w:szCs w:val="20"/>
        </w:rPr>
        <w:t xml:space="preserve"> </w:t>
      </w:r>
      <w:r w:rsidRPr="00C86C5F">
        <w:rPr>
          <w:rFonts w:cstheme="minorHAnsi"/>
          <w:sz w:val="20"/>
          <w:szCs w:val="20"/>
          <w:highlight w:val="green"/>
        </w:rPr>
        <w:t>e per il benessere animale</w:t>
      </w:r>
      <w:r w:rsidRPr="00B80DFE">
        <w:rPr>
          <w:rFonts w:cstheme="minorHAnsi"/>
          <w:sz w:val="20"/>
          <w:szCs w:val="20"/>
        </w:rPr>
        <w:t>, anche attraverso la riduzione e</w:t>
      </w:r>
      <w:r>
        <w:rPr>
          <w:rFonts w:cstheme="minorHAnsi"/>
          <w:sz w:val="20"/>
          <w:szCs w:val="20"/>
        </w:rPr>
        <w:t xml:space="preserve"> l’</w:t>
      </w:r>
      <w:r w:rsidRPr="00B80DFE">
        <w:rPr>
          <w:rFonts w:cstheme="minorHAnsi"/>
          <w:sz w:val="20"/>
          <w:szCs w:val="20"/>
        </w:rPr>
        <w:t xml:space="preserve">ottimizzazione dell’utilizzo degli input produttivi (incluso l’approvvigionamento energetico ai fini dell’autoconsumo), la riduzione e </w:t>
      </w:r>
      <w:r>
        <w:rPr>
          <w:rFonts w:cstheme="minorHAnsi"/>
          <w:sz w:val="20"/>
          <w:szCs w:val="20"/>
        </w:rPr>
        <w:t xml:space="preserve">la </w:t>
      </w:r>
      <w:r w:rsidRPr="00B80DFE">
        <w:rPr>
          <w:rFonts w:cstheme="minorHAnsi"/>
          <w:sz w:val="20"/>
          <w:szCs w:val="20"/>
        </w:rPr>
        <w:t xml:space="preserve">gestione sostenibile dei residui di produzione e la rimozione e </w:t>
      </w:r>
      <w:r>
        <w:rPr>
          <w:rFonts w:cstheme="minorHAnsi"/>
          <w:sz w:val="20"/>
          <w:szCs w:val="20"/>
        </w:rPr>
        <w:t xml:space="preserve">lo </w:t>
      </w:r>
      <w:r w:rsidRPr="00B80DFE">
        <w:rPr>
          <w:rFonts w:cstheme="minorHAnsi"/>
          <w:sz w:val="20"/>
          <w:szCs w:val="20"/>
        </w:rPr>
        <w:t>smaltimento dell’amianto/cemento amianto;</w:t>
      </w:r>
    </w:p>
    <w:p w14:paraId="7F16A6BD" w14:textId="77777777" w:rsidR="006C4306" w:rsidRPr="00B80DFE" w:rsidRDefault="006C4306" w:rsidP="006C4306">
      <w:pPr>
        <w:pStyle w:val="Paragrafoelenco"/>
        <w:numPr>
          <w:ilvl w:val="0"/>
          <w:numId w:val="73"/>
        </w:numPr>
        <w:spacing w:after="200"/>
        <w:jc w:val="both"/>
        <w:rPr>
          <w:rFonts w:cstheme="minorHAnsi"/>
          <w:sz w:val="20"/>
          <w:szCs w:val="20"/>
        </w:rPr>
      </w:pPr>
      <w:r w:rsidRPr="002E5501">
        <w:rPr>
          <w:rFonts w:cstheme="minorHAnsi"/>
          <w:sz w:val="20"/>
          <w:szCs w:val="20"/>
        </w:rPr>
        <w:t>m</w:t>
      </w:r>
      <w:r w:rsidRPr="00B80DFE">
        <w:rPr>
          <w:rFonts w:cstheme="minorHAnsi"/>
          <w:sz w:val="20"/>
          <w:szCs w:val="20"/>
        </w:rPr>
        <w:t>iglioramento delle caratteristiche dei prodotti e differenziazione della produzione sulla base delle esigenze di mercato;</w:t>
      </w:r>
    </w:p>
    <w:p w14:paraId="23078E22" w14:textId="77777777" w:rsidR="006C4306" w:rsidRPr="00B80DFE" w:rsidRDefault="006C4306" w:rsidP="006C4306">
      <w:pPr>
        <w:pStyle w:val="Paragrafoelenco"/>
        <w:numPr>
          <w:ilvl w:val="0"/>
          <w:numId w:val="73"/>
        </w:numPr>
        <w:spacing w:after="200"/>
        <w:jc w:val="both"/>
        <w:rPr>
          <w:rFonts w:cstheme="minorHAnsi"/>
          <w:sz w:val="20"/>
          <w:szCs w:val="20"/>
        </w:rPr>
      </w:pPr>
      <w:r>
        <w:rPr>
          <w:rFonts w:cstheme="minorHAnsi"/>
          <w:sz w:val="20"/>
          <w:szCs w:val="20"/>
        </w:rPr>
        <w:t>i</w:t>
      </w:r>
      <w:r w:rsidRPr="00B80DFE">
        <w:rPr>
          <w:rFonts w:cstheme="minorHAnsi"/>
          <w:sz w:val="20"/>
          <w:szCs w:val="20"/>
        </w:rPr>
        <w:t>ntroduzione di innovazione tecnica e gestionale dei processi produttivi attraverso investimenti in tecnologia digitale;</w:t>
      </w:r>
    </w:p>
    <w:p w14:paraId="73E4705C" w14:textId="77777777" w:rsidR="006C4306" w:rsidRPr="00B80DFE" w:rsidRDefault="006C4306" w:rsidP="006C4306">
      <w:pPr>
        <w:pStyle w:val="Paragrafoelenco"/>
        <w:numPr>
          <w:ilvl w:val="0"/>
          <w:numId w:val="73"/>
        </w:numPr>
        <w:spacing w:after="200"/>
        <w:jc w:val="both"/>
        <w:rPr>
          <w:rFonts w:cstheme="minorHAnsi"/>
          <w:sz w:val="20"/>
          <w:szCs w:val="20"/>
        </w:rPr>
      </w:pPr>
      <w:r>
        <w:rPr>
          <w:rFonts w:cstheme="minorHAnsi"/>
          <w:sz w:val="20"/>
          <w:szCs w:val="20"/>
        </w:rPr>
        <w:t>v</w:t>
      </w:r>
      <w:r w:rsidRPr="00B80DFE">
        <w:rPr>
          <w:rFonts w:cstheme="minorHAnsi"/>
          <w:sz w:val="20"/>
          <w:szCs w:val="20"/>
        </w:rPr>
        <w:t>alorizzazione delle produzioni agricole aziendali attraverso la lavorazione, trasformazione e commercializzazione (incluse le fasi di conservazione/immagazzinamento e di confezionamento) dei prodotti, anche nell’ambito di filiere locali e/o corte.</w:t>
      </w:r>
    </w:p>
    <w:p w14:paraId="1DB77A9A"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311"/>
        <w:gridCol w:w="1692"/>
        <w:gridCol w:w="1121"/>
        <w:gridCol w:w="785"/>
        <w:gridCol w:w="2849"/>
        <w:gridCol w:w="1466"/>
        <w:gridCol w:w="456"/>
        <w:gridCol w:w="460"/>
      </w:tblGrid>
      <w:tr w:rsidR="006C4306" w:rsidRPr="00700099" w14:paraId="5264ED6C" w14:textId="77777777" w:rsidTr="00834FA9">
        <w:trPr>
          <w:trHeight w:val="470"/>
        </w:trPr>
        <w:tc>
          <w:tcPr>
            <w:tcW w:w="646" w:type="pct"/>
            <w:vMerge w:val="restart"/>
            <w:shd w:val="clear" w:color="auto" w:fill="008E40"/>
            <w:vAlign w:val="center"/>
          </w:tcPr>
          <w:p w14:paraId="22E71F1E"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834" w:type="pct"/>
            <w:vMerge w:val="restart"/>
            <w:vAlign w:val="center"/>
          </w:tcPr>
          <w:p w14:paraId="17A18C1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SRD01</w:t>
            </w:r>
          </w:p>
        </w:tc>
        <w:tc>
          <w:tcPr>
            <w:tcW w:w="553" w:type="pct"/>
            <w:vMerge w:val="restart"/>
            <w:shd w:val="clear" w:color="auto" w:fill="008E40"/>
            <w:vAlign w:val="center"/>
          </w:tcPr>
          <w:p w14:paraId="2B87AE5D"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792" w:type="pct"/>
            <w:gridSpan w:val="2"/>
            <w:vMerge w:val="restart"/>
            <w:vAlign w:val="center"/>
          </w:tcPr>
          <w:p w14:paraId="0F38EA2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produttivi agricoli per la competitività delle aziende agricole</w:t>
            </w:r>
          </w:p>
        </w:tc>
        <w:tc>
          <w:tcPr>
            <w:tcW w:w="723" w:type="pct"/>
            <w:vMerge w:val="restart"/>
            <w:shd w:val="clear" w:color="auto" w:fill="008E40"/>
            <w:vAlign w:val="center"/>
          </w:tcPr>
          <w:p w14:paraId="157A73E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225" w:type="pct"/>
            <w:shd w:val="clear" w:color="auto" w:fill="92D050"/>
            <w:vAlign w:val="center"/>
          </w:tcPr>
          <w:p w14:paraId="15BDAAE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23171967"/>
            <w14:checkbox>
              <w14:checked w14:val="1"/>
              <w14:checkedState w14:val="2612" w14:font="MS Gothic"/>
              <w14:uncheckedState w14:val="2610" w14:font="MS Gothic"/>
            </w14:checkbox>
          </w:sdtPr>
          <w:sdtEndPr/>
          <w:sdtContent>
            <w:tc>
              <w:tcPr>
                <w:tcW w:w="227" w:type="pct"/>
                <w:vAlign w:val="center"/>
              </w:tcPr>
              <w:p w14:paraId="28514F88"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5172E245" w14:textId="77777777" w:rsidTr="00834FA9">
        <w:trPr>
          <w:trHeight w:val="405"/>
        </w:trPr>
        <w:tc>
          <w:tcPr>
            <w:tcW w:w="646" w:type="pct"/>
            <w:vMerge/>
            <w:shd w:val="clear" w:color="auto" w:fill="008E40"/>
            <w:vAlign w:val="center"/>
          </w:tcPr>
          <w:p w14:paraId="04F519FC" w14:textId="77777777" w:rsidR="006C4306" w:rsidRPr="00700099" w:rsidRDefault="006C4306" w:rsidP="00F561E7">
            <w:pPr>
              <w:spacing w:after="0"/>
              <w:rPr>
                <w:rFonts w:cstheme="minorHAnsi"/>
                <w:sz w:val="18"/>
                <w:szCs w:val="18"/>
              </w:rPr>
            </w:pPr>
          </w:p>
        </w:tc>
        <w:tc>
          <w:tcPr>
            <w:tcW w:w="834" w:type="pct"/>
            <w:vMerge/>
            <w:vAlign w:val="center"/>
          </w:tcPr>
          <w:p w14:paraId="49F2928B" w14:textId="77777777" w:rsidR="006C4306" w:rsidRPr="00700099" w:rsidRDefault="006C4306" w:rsidP="00F561E7">
            <w:pPr>
              <w:spacing w:after="0"/>
              <w:rPr>
                <w:rFonts w:cstheme="minorHAnsi"/>
                <w:sz w:val="18"/>
                <w:szCs w:val="18"/>
              </w:rPr>
            </w:pPr>
          </w:p>
        </w:tc>
        <w:tc>
          <w:tcPr>
            <w:tcW w:w="553" w:type="pct"/>
            <w:vMerge/>
            <w:shd w:val="clear" w:color="auto" w:fill="008E40"/>
            <w:vAlign w:val="center"/>
          </w:tcPr>
          <w:p w14:paraId="79ECA899" w14:textId="77777777" w:rsidR="006C4306" w:rsidRPr="00700099" w:rsidRDefault="006C4306" w:rsidP="00F561E7">
            <w:pPr>
              <w:spacing w:after="0"/>
              <w:rPr>
                <w:rFonts w:cstheme="minorHAnsi"/>
                <w:sz w:val="18"/>
                <w:szCs w:val="18"/>
              </w:rPr>
            </w:pPr>
          </w:p>
        </w:tc>
        <w:tc>
          <w:tcPr>
            <w:tcW w:w="1792" w:type="pct"/>
            <w:gridSpan w:val="2"/>
            <w:vMerge/>
            <w:vAlign w:val="center"/>
          </w:tcPr>
          <w:p w14:paraId="070CE814" w14:textId="77777777" w:rsidR="006C4306" w:rsidRPr="00700099" w:rsidRDefault="006C4306" w:rsidP="00F561E7">
            <w:pPr>
              <w:spacing w:after="0"/>
              <w:rPr>
                <w:rFonts w:cstheme="minorHAnsi"/>
                <w:sz w:val="18"/>
                <w:szCs w:val="18"/>
              </w:rPr>
            </w:pPr>
          </w:p>
        </w:tc>
        <w:tc>
          <w:tcPr>
            <w:tcW w:w="723" w:type="pct"/>
            <w:vMerge/>
            <w:shd w:val="clear" w:color="auto" w:fill="008E40"/>
            <w:vAlign w:val="center"/>
          </w:tcPr>
          <w:p w14:paraId="152FE95C" w14:textId="77777777" w:rsidR="006C4306" w:rsidRPr="00700099" w:rsidRDefault="006C4306" w:rsidP="00F561E7">
            <w:pPr>
              <w:spacing w:after="0"/>
              <w:jc w:val="center"/>
              <w:rPr>
                <w:rFonts w:cstheme="minorHAnsi"/>
                <w:b/>
                <w:bCs/>
                <w:color w:val="FFFFFF" w:themeColor="background1"/>
                <w:sz w:val="18"/>
                <w:szCs w:val="18"/>
              </w:rPr>
            </w:pPr>
          </w:p>
        </w:tc>
        <w:tc>
          <w:tcPr>
            <w:tcW w:w="225" w:type="pct"/>
            <w:shd w:val="clear" w:color="auto" w:fill="FF0000"/>
            <w:vAlign w:val="center"/>
          </w:tcPr>
          <w:p w14:paraId="6A183AB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71491824"/>
            <w14:checkbox>
              <w14:checked w14:val="0"/>
              <w14:checkedState w14:val="2612" w14:font="MS Gothic"/>
              <w14:uncheckedState w14:val="2610" w14:font="MS Gothic"/>
            </w14:checkbox>
          </w:sdtPr>
          <w:sdtEndPr/>
          <w:sdtContent>
            <w:tc>
              <w:tcPr>
                <w:tcW w:w="227" w:type="pct"/>
                <w:vAlign w:val="center"/>
              </w:tcPr>
              <w:p w14:paraId="3E90BB6C"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56A584D2" w14:textId="77777777" w:rsidTr="00834FA9">
        <w:trPr>
          <w:trHeight w:val="270"/>
        </w:trPr>
        <w:tc>
          <w:tcPr>
            <w:tcW w:w="646" w:type="pct"/>
            <w:shd w:val="clear" w:color="auto" w:fill="008E40"/>
            <w:vAlign w:val="center"/>
          </w:tcPr>
          <w:p w14:paraId="3F5F4835" w14:textId="77777777" w:rsidR="006C4306" w:rsidRPr="009B38A7" w:rsidRDefault="006C4306" w:rsidP="00F561E7">
            <w:pPr>
              <w:spacing w:after="0"/>
              <w:jc w:val="center"/>
              <w:rPr>
                <w:rFonts w:cstheme="minorHAnsi"/>
                <w:b/>
                <w:bCs/>
                <w:sz w:val="18"/>
                <w:szCs w:val="18"/>
                <w:lang w:val="en-GB"/>
              </w:rPr>
            </w:pPr>
            <w:r w:rsidRPr="009B38A7">
              <w:rPr>
                <w:rFonts w:cstheme="minorHAnsi"/>
                <w:b/>
                <w:bCs/>
                <w:color w:val="FFFFFF" w:themeColor="background1"/>
                <w:sz w:val="18"/>
                <w:szCs w:val="18"/>
                <w:lang w:val="en-GB"/>
              </w:rPr>
              <w:t>Spesa Pubblica</w:t>
            </w:r>
          </w:p>
        </w:tc>
        <w:tc>
          <w:tcPr>
            <w:tcW w:w="1774" w:type="pct"/>
            <w:gridSpan w:val="3"/>
            <w:vAlign w:val="center"/>
          </w:tcPr>
          <w:p w14:paraId="6539BC9C" w14:textId="77777777" w:rsidR="006C4306" w:rsidRDefault="006C4306" w:rsidP="00F561E7">
            <w:pPr>
              <w:spacing w:after="0"/>
              <w:jc w:val="center"/>
              <w:rPr>
                <w:rFonts w:cstheme="minorHAnsi"/>
                <w:strike/>
                <w:color w:val="FF0000"/>
                <w:sz w:val="18"/>
                <w:szCs w:val="18"/>
                <w:lang w:val="it"/>
              </w:rPr>
            </w:pPr>
            <w:r w:rsidRPr="008409EF">
              <w:rPr>
                <w:rFonts w:cstheme="minorHAnsi"/>
                <w:strike/>
                <w:color w:val="FF0000"/>
                <w:sz w:val="18"/>
                <w:szCs w:val="18"/>
                <w:lang w:val="it"/>
              </w:rPr>
              <w:t>180.000.000,00 €</w:t>
            </w:r>
          </w:p>
          <w:p w14:paraId="4561FC9C" w14:textId="179BC2AC" w:rsidR="008409EF" w:rsidRPr="008409EF" w:rsidRDefault="008409EF" w:rsidP="00F561E7">
            <w:pPr>
              <w:spacing w:after="0"/>
              <w:jc w:val="center"/>
              <w:rPr>
                <w:rFonts w:cstheme="minorHAnsi"/>
                <w:sz w:val="18"/>
                <w:szCs w:val="18"/>
                <w:lang w:val="it"/>
              </w:rPr>
            </w:pPr>
            <w:r w:rsidRPr="008409EF">
              <w:rPr>
                <w:rFonts w:cstheme="minorHAnsi"/>
                <w:color w:val="FF0000"/>
                <w:sz w:val="18"/>
                <w:szCs w:val="18"/>
                <w:highlight w:val="yellow"/>
                <w:lang w:val="it"/>
              </w:rPr>
              <w:t>175.000.000,00 €</w:t>
            </w:r>
          </w:p>
        </w:tc>
        <w:tc>
          <w:tcPr>
            <w:tcW w:w="1404" w:type="pct"/>
            <w:shd w:val="clear" w:color="auto" w:fill="008E40"/>
            <w:vAlign w:val="center"/>
          </w:tcPr>
          <w:p w14:paraId="5B24C0F7" w14:textId="77777777" w:rsidR="006C4306" w:rsidRPr="009B38A7" w:rsidRDefault="006C4306" w:rsidP="00F561E7">
            <w:pPr>
              <w:spacing w:after="0"/>
              <w:jc w:val="center"/>
              <w:rPr>
                <w:rFonts w:cstheme="minorHAnsi"/>
                <w:b/>
                <w:bCs/>
                <w:color w:val="FFFFFF" w:themeColor="background1"/>
                <w:sz w:val="18"/>
                <w:szCs w:val="18"/>
                <w:lang w:val="it"/>
              </w:rPr>
            </w:pPr>
            <w:r w:rsidRPr="009B38A7">
              <w:rPr>
                <w:rFonts w:cstheme="minorHAnsi"/>
                <w:b/>
                <w:bCs/>
                <w:color w:val="FFFFFF" w:themeColor="background1"/>
                <w:sz w:val="18"/>
                <w:szCs w:val="18"/>
                <w:lang w:val="en-GB"/>
              </w:rPr>
              <w:t>Contributo del FEASR</w:t>
            </w:r>
          </w:p>
        </w:tc>
        <w:tc>
          <w:tcPr>
            <w:tcW w:w="1176" w:type="pct"/>
            <w:gridSpan w:val="3"/>
            <w:vAlign w:val="center"/>
          </w:tcPr>
          <w:p w14:paraId="36872E76" w14:textId="77777777" w:rsidR="006C4306" w:rsidRDefault="006C4306" w:rsidP="00F561E7">
            <w:pPr>
              <w:spacing w:after="0"/>
              <w:jc w:val="center"/>
              <w:rPr>
                <w:rFonts w:cstheme="minorHAnsi"/>
                <w:strike/>
                <w:color w:val="FF0000"/>
                <w:sz w:val="18"/>
                <w:szCs w:val="18"/>
                <w:lang w:val="it"/>
              </w:rPr>
            </w:pPr>
            <w:r w:rsidRPr="008409EF">
              <w:rPr>
                <w:rFonts w:cstheme="minorHAnsi"/>
                <w:strike/>
                <w:color w:val="FF0000"/>
                <w:sz w:val="18"/>
                <w:szCs w:val="18"/>
                <w:lang w:val="it"/>
              </w:rPr>
              <w:t>73.260.000,00 €</w:t>
            </w:r>
          </w:p>
          <w:p w14:paraId="2C0BAAD5" w14:textId="2A19F105" w:rsidR="008409EF" w:rsidRPr="00700099" w:rsidRDefault="008409EF" w:rsidP="00F561E7">
            <w:pPr>
              <w:spacing w:after="0"/>
              <w:jc w:val="center"/>
              <w:rPr>
                <w:rFonts w:cstheme="minorHAnsi"/>
                <w:sz w:val="18"/>
                <w:szCs w:val="18"/>
                <w:lang w:val="it"/>
              </w:rPr>
            </w:pPr>
            <w:r w:rsidRPr="008409EF">
              <w:rPr>
                <w:rFonts w:cstheme="minorHAnsi"/>
                <w:color w:val="FF0000"/>
                <w:sz w:val="18"/>
                <w:szCs w:val="18"/>
                <w:highlight w:val="yellow"/>
                <w:lang w:val="it"/>
              </w:rPr>
              <w:t>71.225.000,00 €</w:t>
            </w:r>
          </w:p>
        </w:tc>
      </w:tr>
      <w:tr w:rsidR="006C4306" w:rsidRPr="00700099" w14:paraId="6FAD3A0E" w14:textId="77777777" w:rsidTr="00834FA9">
        <w:trPr>
          <w:trHeight w:val="270"/>
        </w:trPr>
        <w:tc>
          <w:tcPr>
            <w:tcW w:w="646" w:type="pct"/>
            <w:shd w:val="clear" w:color="auto" w:fill="008E40"/>
            <w:vAlign w:val="center"/>
          </w:tcPr>
          <w:p w14:paraId="26E54528" w14:textId="77777777" w:rsidR="006C4306" w:rsidRPr="00EC4BFD" w:rsidRDefault="006C4306" w:rsidP="00F561E7">
            <w:pPr>
              <w:spacing w:after="0"/>
              <w:jc w:val="center"/>
              <w:rPr>
                <w:rFonts w:cstheme="minorHAnsi"/>
                <w:color w:val="FFFFFF" w:themeColor="background1"/>
                <w:sz w:val="18"/>
                <w:szCs w:val="18"/>
                <w:highlight w:val="green"/>
                <w:lang w:val="en-GB"/>
              </w:rPr>
            </w:pPr>
            <w:r w:rsidRPr="00EC4BFD">
              <w:rPr>
                <w:rFonts w:cstheme="minorHAnsi"/>
                <w:b/>
                <w:bCs/>
                <w:color w:val="FFFFFF" w:themeColor="background1"/>
                <w:sz w:val="18"/>
                <w:szCs w:val="18"/>
                <w:highlight w:val="green"/>
                <w:lang w:val="en-GB"/>
              </w:rPr>
              <w:t>Indicatori di Risultato - R</w:t>
            </w:r>
          </w:p>
        </w:tc>
        <w:tc>
          <w:tcPr>
            <w:tcW w:w="1774" w:type="pct"/>
            <w:gridSpan w:val="3"/>
            <w:vAlign w:val="center"/>
          </w:tcPr>
          <w:p w14:paraId="449AD357" w14:textId="77777777" w:rsidR="006C4306" w:rsidRPr="00813451" w:rsidRDefault="006C4306" w:rsidP="00F561E7">
            <w:pPr>
              <w:spacing w:after="0"/>
              <w:jc w:val="center"/>
              <w:rPr>
                <w:rFonts w:cstheme="minorHAnsi"/>
                <w:sz w:val="18"/>
                <w:szCs w:val="18"/>
                <w:highlight w:val="green"/>
                <w:lang w:val="it"/>
              </w:rPr>
            </w:pPr>
            <w:r w:rsidRPr="00813451">
              <w:rPr>
                <w:rFonts w:cstheme="minorHAnsi"/>
                <w:sz w:val="18"/>
                <w:szCs w:val="18"/>
                <w:highlight w:val="green"/>
                <w:lang w:val="it"/>
              </w:rPr>
              <w:t>R.3</w:t>
            </w:r>
          </w:p>
          <w:p w14:paraId="02AA9936" w14:textId="77777777" w:rsidR="006C4306" w:rsidRPr="00EC4BFD" w:rsidRDefault="006C4306" w:rsidP="00F561E7">
            <w:pPr>
              <w:spacing w:after="0"/>
              <w:jc w:val="center"/>
              <w:rPr>
                <w:rFonts w:cstheme="minorHAnsi"/>
                <w:sz w:val="18"/>
                <w:szCs w:val="18"/>
                <w:lang w:val="it"/>
              </w:rPr>
            </w:pPr>
            <w:r w:rsidRPr="00813451">
              <w:rPr>
                <w:rFonts w:cstheme="minorHAnsi"/>
                <w:sz w:val="18"/>
                <w:szCs w:val="18"/>
                <w:highlight w:val="green"/>
                <w:lang w:val="it"/>
              </w:rPr>
              <w:t>R.9</w:t>
            </w:r>
          </w:p>
          <w:p w14:paraId="65C44F9B" w14:textId="77777777" w:rsidR="006C4306" w:rsidRPr="00813451" w:rsidRDefault="006C4306" w:rsidP="00F561E7">
            <w:pPr>
              <w:spacing w:after="0"/>
              <w:jc w:val="center"/>
              <w:rPr>
                <w:rFonts w:cstheme="minorHAnsi"/>
                <w:strike/>
                <w:color w:val="FF0000"/>
                <w:sz w:val="18"/>
                <w:szCs w:val="18"/>
                <w:highlight w:val="yellow"/>
                <w:lang w:val="it"/>
              </w:rPr>
            </w:pPr>
            <w:r w:rsidRPr="00813451">
              <w:rPr>
                <w:rFonts w:cstheme="minorHAnsi"/>
                <w:strike/>
                <w:color w:val="FF0000"/>
                <w:sz w:val="18"/>
                <w:szCs w:val="18"/>
                <w:highlight w:val="yellow"/>
                <w:lang w:val="it"/>
              </w:rPr>
              <w:t>R.15</w:t>
            </w:r>
          </w:p>
          <w:p w14:paraId="372EE6D8" w14:textId="77777777" w:rsidR="006C4306" w:rsidRPr="00813451" w:rsidRDefault="006C4306" w:rsidP="00F561E7">
            <w:pPr>
              <w:spacing w:after="0"/>
              <w:jc w:val="center"/>
              <w:rPr>
                <w:rFonts w:cstheme="minorHAnsi"/>
                <w:strike/>
                <w:color w:val="FF0000"/>
                <w:sz w:val="18"/>
                <w:szCs w:val="18"/>
                <w:highlight w:val="yellow"/>
                <w:lang w:val="it"/>
              </w:rPr>
            </w:pPr>
            <w:r w:rsidRPr="00813451">
              <w:rPr>
                <w:rFonts w:cstheme="minorHAnsi"/>
                <w:strike/>
                <w:color w:val="FF0000"/>
                <w:sz w:val="18"/>
                <w:szCs w:val="18"/>
                <w:highlight w:val="yellow"/>
                <w:lang w:val="it"/>
              </w:rPr>
              <w:t>R.16</w:t>
            </w:r>
          </w:p>
          <w:p w14:paraId="1D5ACEC7" w14:textId="77777777" w:rsidR="006C4306" w:rsidRPr="00EC4BFD" w:rsidRDefault="006C4306" w:rsidP="00F561E7">
            <w:pPr>
              <w:spacing w:after="0"/>
              <w:jc w:val="center"/>
              <w:rPr>
                <w:rFonts w:cstheme="minorHAnsi"/>
                <w:sz w:val="18"/>
                <w:szCs w:val="18"/>
                <w:highlight w:val="green"/>
                <w:lang w:val="it"/>
              </w:rPr>
            </w:pPr>
            <w:r w:rsidRPr="00813451">
              <w:rPr>
                <w:rFonts w:cstheme="minorHAnsi"/>
                <w:sz w:val="18"/>
                <w:szCs w:val="18"/>
                <w:highlight w:val="green"/>
                <w:lang w:val="it"/>
              </w:rPr>
              <w:t>R.26</w:t>
            </w:r>
          </w:p>
        </w:tc>
        <w:tc>
          <w:tcPr>
            <w:tcW w:w="1404" w:type="pct"/>
            <w:shd w:val="clear" w:color="auto" w:fill="008E40"/>
            <w:vAlign w:val="center"/>
          </w:tcPr>
          <w:p w14:paraId="3FBB67C2" w14:textId="77777777" w:rsidR="006C4306" w:rsidRPr="00EC4BFD" w:rsidRDefault="006C4306" w:rsidP="00F561E7">
            <w:pPr>
              <w:spacing w:after="0"/>
              <w:jc w:val="center"/>
              <w:rPr>
                <w:rFonts w:cstheme="minorHAnsi"/>
                <w:color w:val="FFFFFF" w:themeColor="background1"/>
                <w:sz w:val="18"/>
                <w:szCs w:val="18"/>
                <w:highlight w:val="green"/>
                <w:lang w:val="en-GB"/>
              </w:rPr>
            </w:pPr>
            <w:r w:rsidRPr="00EC4BFD">
              <w:rPr>
                <w:rFonts w:cstheme="minorHAnsi"/>
                <w:b/>
                <w:bCs/>
                <w:color w:val="FFFFFF" w:themeColor="background1"/>
                <w:sz w:val="18"/>
                <w:szCs w:val="18"/>
                <w:highlight w:val="green"/>
                <w:lang w:val="en-GB"/>
              </w:rPr>
              <w:t>Indicatori di Output - O</w:t>
            </w:r>
          </w:p>
        </w:tc>
        <w:tc>
          <w:tcPr>
            <w:tcW w:w="1176" w:type="pct"/>
            <w:gridSpan w:val="3"/>
            <w:vAlign w:val="center"/>
          </w:tcPr>
          <w:p w14:paraId="1388518D" w14:textId="77777777" w:rsidR="006C4306" w:rsidRPr="00EC4BFD" w:rsidRDefault="006C4306" w:rsidP="00F561E7">
            <w:pPr>
              <w:spacing w:after="0"/>
              <w:jc w:val="center"/>
              <w:rPr>
                <w:rFonts w:cstheme="minorHAnsi"/>
                <w:sz w:val="18"/>
                <w:szCs w:val="18"/>
                <w:highlight w:val="green"/>
                <w:lang w:val="it"/>
              </w:rPr>
            </w:pPr>
            <w:r w:rsidRPr="00EC4BFD">
              <w:rPr>
                <w:rFonts w:cstheme="minorHAnsi"/>
                <w:sz w:val="18"/>
                <w:szCs w:val="18"/>
                <w:highlight w:val="green"/>
                <w:lang w:val="it"/>
              </w:rPr>
              <w:t>O.20</w:t>
            </w:r>
          </w:p>
        </w:tc>
      </w:tr>
    </w:tbl>
    <w:p w14:paraId="63990EE3" w14:textId="77777777" w:rsidR="006C4306" w:rsidRDefault="006C4306" w:rsidP="006C4306">
      <w:pPr>
        <w:spacing w:after="0"/>
      </w:pPr>
    </w:p>
    <w:p w14:paraId="01DD1893"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00" w:type="pct"/>
        <w:tblLook w:val="04A0" w:firstRow="1" w:lastRow="0" w:firstColumn="1" w:lastColumn="0" w:noHBand="0" w:noVBand="1"/>
      </w:tblPr>
      <w:tblGrid>
        <w:gridCol w:w="1639"/>
        <w:gridCol w:w="8501"/>
      </w:tblGrid>
      <w:tr w:rsidR="006C4306" w:rsidRPr="00700099" w14:paraId="36002733" w14:textId="77777777" w:rsidTr="00834FA9">
        <w:tc>
          <w:tcPr>
            <w:tcW w:w="5000" w:type="pct"/>
            <w:gridSpan w:val="2"/>
            <w:shd w:val="clear" w:color="auto" w:fill="008E40"/>
          </w:tcPr>
          <w:p w14:paraId="1A04676B"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551EE45E" w14:textId="77777777" w:rsidTr="00834FA9">
        <w:tc>
          <w:tcPr>
            <w:tcW w:w="808" w:type="pct"/>
            <w:shd w:val="clear" w:color="auto" w:fill="A7D9A3"/>
            <w:vAlign w:val="center"/>
          </w:tcPr>
          <w:p w14:paraId="3EECAA44" w14:textId="77777777" w:rsidR="006C4306" w:rsidRPr="00700099" w:rsidRDefault="006C4306" w:rsidP="00F561E7">
            <w:pPr>
              <w:spacing w:before="12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184CCB45" w14:textId="77777777" w:rsidR="006C4306" w:rsidRPr="00700099" w:rsidRDefault="006C4306" w:rsidP="00F561E7">
            <w:pPr>
              <w:spacing w:before="120"/>
              <w:rPr>
                <w:rFonts w:cstheme="minorHAnsi"/>
                <w:b/>
                <w:bCs/>
                <w:sz w:val="18"/>
                <w:szCs w:val="18"/>
              </w:rPr>
            </w:pPr>
            <w:r w:rsidRPr="00700099">
              <w:rPr>
                <w:rFonts w:cstheme="minorHAnsi"/>
                <w:b/>
                <w:bCs/>
                <w:sz w:val="18"/>
                <w:szCs w:val="18"/>
              </w:rPr>
              <w:t>Descrizione</w:t>
            </w:r>
          </w:p>
        </w:tc>
      </w:tr>
      <w:tr w:rsidR="006C4306" w:rsidRPr="00700099" w14:paraId="4B84EBE8" w14:textId="77777777" w:rsidTr="00834FA9">
        <w:tc>
          <w:tcPr>
            <w:tcW w:w="808" w:type="pct"/>
          </w:tcPr>
          <w:p w14:paraId="1D2BBCDF"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192" w:type="pct"/>
          </w:tcPr>
          <w:p w14:paraId="31F97EDE" w14:textId="77777777" w:rsidR="006C4306" w:rsidRPr="00700099" w:rsidRDefault="006C4306" w:rsidP="00F561E7">
            <w:pPr>
              <w:spacing w:after="0"/>
              <w:jc w:val="both"/>
              <w:rPr>
                <w:rFonts w:cstheme="minorHAnsi"/>
                <w:sz w:val="18"/>
                <w:szCs w:val="18"/>
              </w:rPr>
            </w:pPr>
            <w:r w:rsidRPr="00700099">
              <w:rPr>
                <w:rFonts w:cstheme="minorHAnsi"/>
                <w:sz w:val="18"/>
                <w:szCs w:val="18"/>
              </w:rPr>
              <w:t>Comparti produttivi</w:t>
            </w:r>
            <w:r>
              <w:t xml:space="preserve"> </w:t>
            </w:r>
            <w:r w:rsidRPr="00334643">
              <w:rPr>
                <w:rFonts w:cstheme="minorHAnsi"/>
                <w:sz w:val="18"/>
                <w:szCs w:val="18"/>
              </w:rPr>
              <w:t>oggetto di intervento, quali ad esempio i comparti che soffrono di un gap in investimenti strutturali</w:t>
            </w:r>
          </w:p>
        </w:tc>
      </w:tr>
      <w:tr w:rsidR="006C4306" w:rsidRPr="00700099" w14:paraId="17D15E1E" w14:textId="77777777" w:rsidTr="00834FA9">
        <w:tc>
          <w:tcPr>
            <w:tcW w:w="808" w:type="pct"/>
          </w:tcPr>
          <w:p w14:paraId="455AF447"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192" w:type="pct"/>
          </w:tcPr>
          <w:p w14:paraId="4D5A2F32" w14:textId="77777777" w:rsidR="006C4306" w:rsidRPr="00700099" w:rsidRDefault="006C4306" w:rsidP="00F561E7">
            <w:pPr>
              <w:spacing w:after="0"/>
              <w:jc w:val="both"/>
              <w:rPr>
                <w:rFonts w:cstheme="minorHAnsi"/>
                <w:sz w:val="18"/>
                <w:szCs w:val="18"/>
              </w:rPr>
            </w:pPr>
            <w:r w:rsidRPr="00700099">
              <w:rPr>
                <w:rFonts w:cstheme="minorHAnsi"/>
                <w:sz w:val="18"/>
                <w:szCs w:val="18"/>
              </w:rPr>
              <w:t>Localizzazione territoriale</w:t>
            </w:r>
            <w:r>
              <w:rPr>
                <w:rFonts w:cstheme="minorHAnsi"/>
                <w:sz w:val="18"/>
                <w:szCs w:val="18"/>
              </w:rPr>
              <w:t xml:space="preserve"> </w:t>
            </w:r>
            <w:r w:rsidRPr="00334643">
              <w:rPr>
                <w:rFonts w:cstheme="minorHAnsi"/>
                <w:sz w:val="18"/>
                <w:szCs w:val="18"/>
              </w:rPr>
              <w:t>degli investimenti, quali ad esempio le aree regionali con più ampio svantaggio competitivo</w:t>
            </w:r>
          </w:p>
        </w:tc>
      </w:tr>
      <w:tr w:rsidR="006C4306" w:rsidRPr="00700099" w14:paraId="6F6A37BE" w14:textId="77777777" w:rsidTr="00834FA9">
        <w:tc>
          <w:tcPr>
            <w:tcW w:w="808" w:type="pct"/>
          </w:tcPr>
          <w:p w14:paraId="56146D47"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192" w:type="pct"/>
          </w:tcPr>
          <w:p w14:paraId="68B12876"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soggetto richiedente</w:t>
            </w:r>
            <w:r w:rsidRPr="00334643">
              <w:rPr>
                <w:rFonts w:cstheme="minorHAnsi"/>
                <w:sz w:val="18"/>
                <w:szCs w:val="18"/>
              </w:rPr>
              <w:t>, quali ad esempio i giovani agricoltori, il grado di professionalità del richiedente ovvero delle caratteristiche aziendali, quali ad esempio le dimensioni aziendali, il non avere usufruito contribuiti pubblici in precedenza</w:t>
            </w:r>
          </w:p>
        </w:tc>
      </w:tr>
      <w:tr w:rsidR="006C4306" w:rsidRPr="00700099" w14:paraId="57CE10A5" w14:textId="77777777" w:rsidTr="00834FA9">
        <w:tc>
          <w:tcPr>
            <w:tcW w:w="808" w:type="pct"/>
          </w:tcPr>
          <w:p w14:paraId="58E95E0C"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192" w:type="pct"/>
          </w:tcPr>
          <w:p w14:paraId="0BC9CD1A" w14:textId="77777777" w:rsidR="006C4306" w:rsidRPr="00700099" w:rsidRDefault="006C4306" w:rsidP="00F561E7">
            <w:pPr>
              <w:spacing w:after="0"/>
              <w:jc w:val="both"/>
              <w:rPr>
                <w:rFonts w:cstheme="minorHAnsi"/>
                <w:sz w:val="18"/>
                <w:szCs w:val="18"/>
              </w:rPr>
            </w:pPr>
            <w:r>
              <w:rPr>
                <w:rFonts w:cstheme="minorHAnsi"/>
                <w:sz w:val="18"/>
                <w:szCs w:val="18"/>
              </w:rPr>
              <w:t>Dimensione economica dell’operazione</w:t>
            </w:r>
          </w:p>
        </w:tc>
      </w:tr>
      <w:tr w:rsidR="006C4306" w:rsidRPr="00700099" w14:paraId="28A6A1C4" w14:textId="77777777" w:rsidTr="00834FA9">
        <w:tc>
          <w:tcPr>
            <w:tcW w:w="808" w:type="pct"/>
          </w:tcPr>
          <w:p w14:paraId="17617E9C"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192" w:type="pct"/>
          </w:tcPr>
          <w:p w14:paraId="1242D308"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Effetti </w:t>
            </w:r>
            <w:r>
              <w:rPr>
                <w:rFonts w:cstheme="minorHAnsi"/>
                <w:sz w:val="18"/>
                <w:szCs w:val="18"/>
              </w:rPr>
              <w:t>ambientali</w:t>
            </w:r>
          </w:p>
        </w:tc>
      </w:tr>
      <w:tr w:rsidR="006C4306" w:rsidRPr="00700099" w14:paraId="60BDC5AA" w14:textId="77777777" w:rsidTr="00834FA9">
        <w:tc>
          <w:tcPr>
            <w:tcW w:w="808" w:type="pct"/>
          </w:tcPr>
          <w:p w14:paraId="1B989719"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192" w:type="pct"/>
          </w:tcPr>
          <w:p w14:paraId="47E96B14"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progetto</w:t>
            </w:r>
            <w:r>
              <w:rPr>
                <w:rFonts w:cstheme="minorHAnsi"/>
                <w:sz w:val="18"/>
                <w:szCs w:val="18"/>
              </w:rPr>
              <w:t xml:space="preserve"> di investimento, quali stati di cantierabilità</w:t>
            </w:r>
          </w:p>
        </w:tc>
      </w:tr>
    </w:tbl>
    <w:p w14:paraId="6B54FE12" w14:textId="77777777" w:rsidR="006C4306" w:rsidRPr="00D73C2F" w:rsidRDefault="006C4306" w:rsidP="006C4306">
      <w:pPr>
        <w:spacing w:after="0"/>
        <w:rPr>
          <w:rFonts w:cstheme="minorHAnsi"/>
        </w:rPr>
      </w:pPr>
    </w:p>
    <w:p w14:paraId="36A3E749" w14:textId="77777777" w:rsidR="006C4306" w:rsidRPr="00524DB8" w:rsidRDefault="006C4306" w:rsidP="006C4306">
      <w:pPr>
        <w:pStyle w:val="Titolo3"/>
      </w:pPr>
      <w:r w:rsidRPr="002949F3">
        <w:rPr>
          <w:i/>
          <w:iCs/>
          <w:sz w:val="22"/>
          <w:szCs w:val="22"/>
        </w:rPr>
        <w:t>Criteri di ammissibilità</w:t>
      </w:r>
    </w:p>
    <w:tbl>
      <w:tblPr>
        <w:tblStyle w:val="Grigliatabella"/>
        <w:tblW w:w="5000" w:type="pct"/>
        <w:tblLook w:val="04A0" w:firstRow="1" w:lastRow="0" w:firstColumn="1" w:lastColumn="0" w:noHBand="0" w:noVBand="1"/>
      </w:tblPr>
      <w:tblGrid>
        <w:gridCol w:w="1590"/>
        <w:gridCol w:w="8550"/>
      </w:tblGrid>
      <w:tr w:rsidR="006C4306" w:rsidRPr="00700099" w14:paraId="38E87F45" w14:textId="77777777" w:rsidTr="00F561E7">
        <w:tc>
          <w:tcPr>
            <w:tcW w:w="5000" w:type="pct"/>
            <w:gridSpan w:val="2"/>
            <w:shd w:val="clear" w:color="auto" w:fill="008E40"/>
          </w:tcPr>
          <w:p w14:paraId="48ECA0FA" w14:textId="77777777" w:rsidR="006C4306" w:rsidRPr="00700099"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700099" w14:paraId="55278E70" w14:textId="77777777" w:rsidTr="00F561E7">
        <w:tc>
          <w:tcPr>
            <w:tcW w:w="784" w:type="pct"/>
            <w:shd w:val="clear" w:color="auto" w:fill="A7D9A3"/>
            <w:vAlign w:val="center"/>
          </w:tcPr>
          <w:p w14:paraId="4A675BD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216" w:type="pct"/>
            <w:shd w:val="clear" w:color="auto" w:fill="A7D9A3"/>
            <w:vAlign w:val="center"/>
          </w:tcPr>
          <w:p w14:paraId="7A3B6F3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8F120C2" w14:textId="77777777" w:rsidTr="00F561E7">
        <w:tc>
          <w:tcPr>
            <w:tcW w:w="784" w:type="pct"/>
            <w:vAlign w:val="center"/>
          </w:tcPr>
          <w:p w14:paraId="699054B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w:t>
            </w:r>
            <w:r>
              <w:rPr>
                <w:rFonts w:cstheme="minorHAnsi"/>
                <w:b/>
                <w:bCs/>
                <w:sz w:val="18"/>
                <w:szCs w:val="18"/>
              </w:rPr>
              <w:t>1</w:t>
            </w:r>
          </w:p>
        </w:tc>
        <w:tc>
          <w:tcPr>
            <w:tcW w:w="4216" w:type="pct"/>
            <w:vAlign w:val="center"/>
          </w:tcPr>
          <w:p w14:paraId="610E3416" w14:textId="77777777" w:rsidR="006C4306" w:rsidRPr="00700099" w:rsidRDefault="006C4306" w:rsidP="00F561E7">
            <w:pPr>
              <w:spacing w:after="0"/>
              <w:jc w:val="both"/>
              <w:rPr>
                <w:rFonts w:cstheme="minorHAnsi"/>
                <w:sz w:val="18"/>
                <w:szCs w:val="18"/>
              </w:rPr>
            </w:pPr>
            <w:r w:rsidRPr="005C506D">
              <w:rPr>
                <w:rFonts w:cstheme="minorHAnsi"/>
                <w:sz w:val="18"/>
                <w:szCs w:val="18"/>
              </w:rPr>
              <w:t>Sono beneficiari dell’intervento imprenditori</w:t>
            </w:r>
            <w:r w:rsidRPr="00700099">
              <w:rPr>
                <w:rFonts w:cstheme="minorHAnsi"/>
                <w:sz w:val="18"/>
                <w:szCs w:val="18"/>
              </w:rPr>
              <w:t xml:space="preserve"> agricoli, singoli o associati, ai sensi dell’art. 2135 del Codice </w:t>
            </w:r>
            <w:r>
              <w:rPr>
                <w:rFonts w:cstheme="minorHAnsi"/>
                <w:sz w:val="18"/>
                <w:szCs w:val="18"/>
              </w:rPr>
              <w:t>C</w:t>
            </w:r>
            <w:r w:rsidRPr="00700099">
              <w:rPr>
                <w:rFonts w:cstheme="minorHAnsi"/>
                <w:sz w:val="18"/>
                <w:szCs w:val="18"/>
              </w:rPr>
              <w:t>ivile</w:t>
            </w:r>
            <w:r w:rsidRPr="00AA1044">
              <w:rPr>
                <w:rFonts w:ascii="TimesNewRomanPSMT" w:hAnsi="TimesNewRomanPSMT" w:cs="TimesNewRomanPSMT"/>
                <w:sz w:val="24"/>
                <w:szCs w:val="24"/>
              </w:rPr>
              <w:t xml:space="preserve"> </w:t>
            </w:r>
            <w:r w:rsidRPr="00AA1044">
              <w:rPr>
                <w:rFonts w:cstheme="minorHAnsi"/>
                <w:sz w:val="18"/>
                <w:szCs w:val="18"/>
              </w:rPr>
              <w:t>con l’esclusione degli imprenditori che esercitano esclusivamente attività di</w:t>
            </w:r>
            <w:r>
              <w:rPr>
                <w:rFonts w:cstheme="minorHAnsi"/>
                <w:sz w:val="18"/>
                <w:szCs w:val="18"/>
              </w:rPr>
              <w:t xml:space="preserve"> </w:t>
            </w:r>
            <w:r w:rsidRPr="00AA1044">
              <w:rPr>
                <w:rFonts w:cstheme="minorHAnsi"/>
                <w:sz w:val="18"/>
                <w:szCs w:val="18"/>
              </w:rPr>
              <w:t>selvicoltura e acquacoltura, ovvero imprenditori che, tenuto conto dell’esclusione predetta, esercitano l’attività di coltivazione del fondo, selvicoltura, allevamento di animali e attività connesse</w:t>
            </w:r>
          </w:p>
        </w:tc>
      </w:tr>
      <w:tr w:rsidR="006C4306" w:rsidRPr="00700099" w14:paraId="61737781" w14:textId="77777777" w:rsidTr="00F561E7">
        <w:tc>
          <w:tcPr>
            <w:tcW w:w="784" w:type="pct"/>
            <w:vAlign w:val="center"/>
          </w:tcPr>
          <w:p w14:paraId="55829A7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4216" w:type="pct"/>
            <w:vAlign w:val="center"/>
          </w:tcPr>
          <w:p w14:paraId="0E6D18A9" w14:textId="77777777" w:rsidR="006C4306" w:rsidRPr="001D2829" w:rsidRDefault="006C4306" w:rsidP="00F561E7">
            <w:pPr>
              <w:spacing w:after="0"/>
              <w:jc w:val="both"/>
              <w:rPr>
                <w:rFonts w:cstheme="minorHAnsi"/>
                <w:strike/>
                <w:color w:val="FF0000"/>
                <w:sz w:val="18"/>
                <w:szCs w:val="18"/>
              </w:rPr>
            </w:pPr>
            <w:bookmarkStart w:id="87" w:name="_Hlk129953070"/>
            <w:r w:rsidRPr="00EC4BFD">
              <w:rPr>
                <w:rFonts w:cstheme="minorHAnsi"/>
                <w:strike/>
                <w:color w:val="FF0000"/>
                <w:sz w:val="18"/>
                <w:szCs w:val="18"/>
              </w:rPr>
              <w:t>Laddove giustificato e coerente rispetto alle esigenze e gli obiettivi dell’intervento, e nella misura in cui ciò non comporti alcun tipo di discriminazione non giustificata, la definizione dei possibili beneficiari potrà essere mirata, nell’ambito dei documenti attuativi del presente Piano, con l’obiettivo di migliorare il targeting dell’intervento.</w:t>
            </w:r>
          </w:p>
          <w:p w14:paraId="0A57B2CF" w14:textId="77777777" w:rsidR="006C4306" w:rsidRPr="003D1F18" w:rsidRDefault="006C4306" w:rsidP="00F561E7">
            <w:pPr>
              <w:spacing w:after="0"/>
              <w:jc w:val="both"/>
              <w:rPr>
                <w:rFonts w:cstheme="minorHAnsi"/>
                <w:sz w:val="18"/>
                <w:szCs w:val="18"/>
              </w:rPr>
            </w:pPr>
            <w:r w:rsidRPr="003D1F18">
              <w:rPr>
                <w:rFonts w:cstheme="minorHAnsi"/>
                <w:b/>
                <w:bCs/>
                <w:sz w:val="18"/>
                <w:szCs w:val="18"/>
              </w:rPr>
              <w:t xml:space="preserve">Regione Lombardia: </w:t>
            </w:r>
            <w:r w:rsidRPr="003D1F18">
              <w:rPr>
                <w:rFonts w:cstheme="minorHAnsi"/>
                <w:sz w:val="18"/>
                <w:szCs w:val="18"/>
              </w:rPr>
              <w:t xml:space="preserve">gli imprenditori agricoli di cui al CR01 devono essere in possesso della qualifica di </w:t>
            </w:r>
            <w:r w:rsidRPr="006E6C60">
              <w:rPr>
                <w:rFonts w:cstheme="minorHAnsi"/>
                <w:sz w:val="18"/>
                <w:szCs w:val="18"/>
                <w:highlight w:val="green"/>
              </w:rPr>
              <w:t>Imprenditore Agricolo Professionale</w:t>
            </w:r>
            <w:r w:rsidRPr="003D1F18">
              <w:rPr>
                <w:rFonts w:cstheme="minorHAnsi"/>
                <w:sz w:val="18"/>
                <w:szCs w:val="18"/>
              </w:rPr>
              <w:t xml:space="preserve"> (IAP)</w:t>
            </w:r>
            <w:bookmarkEnd w:id="87"/>
          </w:p>
        </w:tc>
      </w:tr>
      <w:tr w:rsidR="006C4306" w:rsidRPr="00700099" w14:paraId="49D0BD4F" w14:textId="77777777" w:rsidTr="00F561E7">
        <w:tc>
          <w:tcPr>
            <w:tcW w:w="5000" w:type="pct"/>
            <w:gridSpan w:val="2"/>
            <w:shd w:val="clear" w:color="auto" w:fill="008E40"/>
          </w:tcPr>
          <w:p w14:paraId="25BC7492" w14:textId="77777777" w:rsidR="006C4306" w:rsidRPr="00700099" w:rsidRDefault="006C4306" w:rsidP="00F561E7">
            <w:pPr>
              <w:spacing w:after="0"/>
              <w:jc w:val="center"/>
              <w:rPr>
                <w:rFonts w:cstheme="minorHAnsi"/>
                <w:b/>
                <w:bCs/>
                <w:sz w:val="18"/>
                <w:szCs w:val="18"/>
              </w:rPr>
            </w:pPr>
            <w:r>
              <w:rPr>
                <w:rFonts w:cstheme="minorHAnsi"/>
                <w:b/>
                <w:bCs/>
                <w:color w:val="FFFFFF" w:themeColor="background1"/>
                <w:sz w:val="18"/>
                <w:szCs w:val="18"/>
              </w:rPr>
              <w:t>Criteri di ammissibilità</w:t>
            </w:r>
          </w:p>
        </w:tc>
      </w:tr>
      <w:tr w:rsidR="006C4306" w:rsidRPr="00700099" w14:paraId="6F480327" w14:textId="77777777" w:rsidTr="00F561E7">
        <w:tc>
          <w:tcPr>
            <w:tcW w:w="784" w:type="pct"/>
            <w:shd w:val="clear" w:color="auto" w:fill="A7D9A3"/>
            <w:vAlign w:val="center"/>
          </w:tcPr>
          <w:p w14:paraId="67FB695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216" w:type="pct"/>
            <w:shd w:val="clear" w:color="auto" w:fill="A7D9A3"/>
            <w:vAlign w:val="center"/>
          </w:tcPr>
          <w:p w14:paraId="3305598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27944D24" w14:textId="77777777" w:rsidTr="00F561E7">
        <w:trPr>
          <w:trHeight w:val="1139"/>
        </w:trPr>
        <w:tc>
          <w:tcPr>
            <w:tcW w:w="784" w:type="pct"/>
            <w:vAlign w:val="center"/>
          </w:tcPr>
          <w:p w14:paraId="38ADE61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4216" w:type="pct"/>
            <w:vAlign w:val="center"/>
          </w:tcPr>
          <w:p w14:paraId="0260714D" w14:textId="77777777" w:rsidR="006C4306" w:rsidRDefault="006C4306" w:rsidP="00F561E7">
            <w:pPr>
              <w:spacing w:after="0"/>
              <w:jc w:val="both"/>
              <w:rPr>
                <w:rFonts w:cstheme="minorHAnsi"/>
                <w:sz w:val="18"/>
                <w:szCs w:val="18"/>
              </w:rPr>
            </w:pPr>
            <w:r w:rsidRPr="005E4DD8">
              <w:rPr>
                <w:rFonts w:cstheme="minorHAnsi"/>
                <w:sz w:val="18"/>
                <w:szCs w:val="18"/>
              </w:rPr>
              <w:t>Sono ammissibili a sostegno gli investimenti che perseguono una o più delle finalità specifiche indicate nella sezione</w:t>
            </w:r>
            <w:r>
              <w:rPr>
                <w:rFonts w:cstheme="minorHAnsi"/>
                <w:sz w:val="18"/>
                <w:szCs w:val="18"/>
              </w:rPr>
              <w:t xml:space="preserve"> </w:t>
            </w:r>
            <w:r w:rsidRPr="006E6C60">
              <w:rPr>
                <w:rFonts w:cstheme="minorHAnsi"/>
                <w:sz w:val="18"/>
                <w:szCs w:val="18"/>
                <w:highlight w:val="green"/>
              </w:rPr>
              <w:t>“Descrizione” del presente intervento</w:t>
            </w:r>
            <w:r>
              <w:rPr>
                <w:rFonts w:cstheme="minorHAnsi"/>
                <w:sz w:val="18"/>
                <w:szCs w:val="18"/>
              </w:rPr>
              <w:t xml:space="preserve"> </w:t>
            </w:r>
            <w:r w:rsidRPr="002E5501">
              <w:rPr>
                <w:rFonts w:cstheme="minorHAnsi"/>
                <w:strike/>
                <w:color w:val="FF0000"/>
                <w:sz w:val="18"/>
                <w:szCs w:val="18"/>
              </w:rPr>
              <w:t>dedicata agli obiettivi</w:t>
            </w:r>
            <w:r w:rsidRPr="005E4DD8">
              <w:rPr>
                <w:rFonts w:cstheme="minorHAnsi"/>
                <w:sz w:val="18"/>
                <w:szCs w:val="18"/>
              </w:rPr>
              <w:t>.</w:t>
            </w:r>
          </w:p>
          <w:p w14:paraId="48E736E4" w14:textId="77777777" w:rsidR="006C4306" w:rsidRPr="00700099" w:rsidRDefault="006C4306" w:rsidP="00F561E7">
            <w:pPr>
              <w:spacing w:after="0"/>
              <w:jc w:val="both"/>
              <w:rPr>
                <w:rFonts w:cstheme="minorHAnsi"/>
                <w:sz w:val="18"/>
                <w:szCs w:val="18"/>
              </w:rPr>
            </w:pPr>
            <w:r w:rsidRPr="006E6C60">
              <w:rPr>
                <w:rFonts w:cstheme="minorHAnsi"/>
                <w:strike/>
                <w:color w:val="FF0000"/>
                <w:sz w:val="18"/>
                <w:szCs w:val="18"/>
              </w:rPr>
              <w:t>Azione</w:t>
            </w:r>
            <w:r>
              <w:rPr>
                <w:rFonts w:cstheme="minorHAnsi"/>
                <w:sz w:val="18"/>
                <w:szCs w:val="18"/>
              </w:rPr>
              <w:t xml:space="preserve"> </w:t>
            </w:r>
            <w:r w:rsidRPr="006E6C60">
              <w:rPr>
                <w:rFonts w:cstheme="minorHAnsi"/>
                <w:sz w:val="18"/>
                <w:szCs w:val="18"/>
                <w:highlight w:val="green"/>
              </w:rPr>
              <w:t>Finalità</w:t>
            </w:r>
            <w:r>
              <w:rPr>
                <w:rFonts w:cstheme="minorHAnsi"/>
                <w:sz w:val="18"/>
                <w:szCs w:val="18"/>
              </w:rPr>
              <w:t xml:space="preserve"> A</w:t>
            </w:r>
            <w:r w:rsidRPr="00700099">
              <w:rPr>
                <w:rFonts w:cstheme="minorHAnsi"/>
                <w:sz w:val="18"/>
                <w:szCs w:val="18"/>
              </w:rPr>
              <w:t>)</w:t>
            </w:r>
            <w:r>
              <w:rPr>
                <w:rFonts w:cstheme="minorHAnsi"/>
                <w:sz w:val="18"/>
                <w:szCs w:val="18"/>
              </w:rPr>
              <w:t xml:space="preserve"> </w:t>
            </w:r>
            <w:r>
              <w:rPr>
                <w:rFonts w:cstheme="minorHAnsi"/>
                <w:b/>
                <w:bCs/>
                <w:sz w:val="18"/>
                <w:szCs w:val="18"/>
              </w:rPr>
              <w:t xml:space="preserve">Regione Lombardia: </w:t>
            </w:r>
            <w:r>
              <w:rPr>
                <w:rFonts w:cstheme="minorHAnsi"/>
                <w:sz w:val="18"/>
                <w:szCs w:val="18"/>
              </w:rPr>
              <w:t>con esclusione deg</w:t>
            </w:r>
            <w:r w:rsidRPr="0067640F">
              <w:rPr>
                <w:rFonts w:cstheme="minorHAnsi"/>
                <w:sz w:val="18"/>
                <w:szCs w:val="18"/>
              </w:rPr>
              <w:t>li investimenti irrigui.</w:t>
            </w:r>
          </w:p>
          <w:p w14:paraId="6931B134" w14:textId="77777777" w:rsidR="006C4306" w:rsidRPr="00700099" w:rsidRDefault="006C4306" w:rsidP="00F561E7">
            <w:pPr>
              <w:spacing w:after="0"/>
              <w:jc w:val="both"/>
              <w:rPr>
                <w:rFonts w:cstheme="minorHAnsi"/>
                <w:sz w:val="18"/>
                <w:szCs w:val="18"/>
              </w:rPr>
            </w:pPr>
            <w:r w:rsidRPr="006E6C60">
              <w:rPr>
                <w:rFonts w:cstheme="minorHAnsi"/>
                <w:strike/>
                <w:color w:val="FF0000"/>
                <w:sz w:val="18"/>
                <w:szCs w:val="18"/>
              </w:rPr>
              <w:t>Azione</w:t>
            </w:r>
            <w:r>
              <w:rPr>
                <w:rFonts w:cstheme="minorHAnsi"/>
                <w:sz w:val="18"/>
                <w:szCs w:val="18"/>
              </w:rPr>
              <w:t xml:space="preserve"> </w:t>
            </w:r>
            <w:r w:rsidRPr="006E6C60">
              <w:rPr>
                <w:rFonts w:cstheme="minorHAnsi"/>
                <w:sz w:val="18"/>
                <w:szCs w:val="18"/>
                <w:highlight w:val="green"/>
              </w:rPr>
              <w:t>Finalità</w:t>
            </w:r>
            <w:r>
              <w:rPr>
                <w:rFonts w:cstheme="minorHAnsi"/>
                <w:sz w:val="18"/>
                <w:szCs w:val="18"/>
              </w:rPr>
              <w:t xml:space="preserve"> B</w:t>
            </w:r>
            <w:r w:rsidRPr="00700099">
              <w:rPr>
                <w:rFonts w:cstheme="minorHAnsi"/>
                <w:sz w:val="18"/>
                <w:szCs w:val="18"/>
              </w:rPr>
              <w:t xml:space="preserve">) </w:t>
            </w:r>
          </w:p>
          <w:p w14:paraId="326809B5" w14:textId="77777777" w:rsidR="006C4306" w:rsidRPr="00700099" w:rsidRDefault="006C4306" w:rsidP="00F561E7">
            <w:pPr>
              <w:spacing w:after="0"/>
              <w:jc w:val="both"/>
              <w:rPr>
                <w:rFonts w:cstheme="minorHAnsi"/>
                <w:sz w:val="18"/>
                <w:szCs w:val="18"/>
              </w:rPr>
            </w:pPr>
            <w:r w:rsidRPr="006E6C60">
              <w:rPr>
                <w:rFonts w:cstheme="minorHAnsi"/>
                <w:strike/>
                <w:color w:val="FF0000"/>
                <w:sz w:val="18"/>
                <w:szCs w:val="18"/>
              </w:rPr>
              <w:t>Azione</w:t>
            </w:r>
            <w:r>
              <w:rPr>
                <w:rFonts w:cstheme="minorHAnsi"/>
                <w:sz w:val="18"/>
                <w:szCs w:val="18"/>
              </w:rPr>
              <w:t xml:space="preserve"> </w:t>
            </w:r>
            <w:r w:rsidRPr="006E6C60">
              <w:rPr>
                <w:rFonts w:cstheme="minorHAnsi"/>
                <w:sz w:val="18"/>
                <w:szCs w:val="18"/>
                <w:highlight w:val="green"/>
              </w:rPr>
              <w:t>Finalità</w:t>
            </w:r>
            <w:r>
              <w:rPr>
                <w:rFonts w:cstheme="minorHAnsi"/>
                <w:sz w:val="18"/>
                <w:szCs w:val="18"/>
              </w:rPr>
              <w:t xml:space="preserve"> C</w:t>
            </w:r>
            <w:r w:rsidRPr="00700099">
              <w:rPr>
                <w:rFonts w:cstheme="minorHAnsi"/>
                <w:sz w:val="18"/>
                <w:szCs w:val="18"/>
              </w:rPr>
              <w:t>)</w:t>
            </w:r>
          </w:p>
          <w:p w14:paraId="5C493B38" w14:textId="77777777" w:rsidR="006C4306" w:rsidRPr="00700099" w:rsidRDefault="006C4306" w:rsidP="00F561E7">
            <w:pPr>
              <w:spacing w:after="0"/>
              <w:jc w:val="both"/>
              <w:rPr>
                <w:rFonts w:cstheme="minorHAnsi"/>
                <w:sz w:val="18"/>
                <w:szCs w:val="18"/>
              </w:rPr>
            </w:pPr>
            <w:r w:rsidRPr="006E6C60">
              <w:rPr>
                <w:rFonts w:cstheme="minorHAnsi"/>
                <w:strike/>
                <w:color w:val="FF0000"/>
                <w:sz w:val="18"/>
                <w:szCs w:val="18"/>
              </w:rPr>
              <w:t>Azione</w:t>
            </w:r>
            <w:r>
              <w:rPr>
                <w:rFonts w:cstheme="minorHAnsi"/>
                <w:sz w:val="18"/>
                <w:szCs w:val="18"/>
              </w:rPr>
              <w:t xml:space="preserve"> </w:t>
            </w:r>
            <w:r w:rsidRPr="006E6C60">
              <w:rPr>
                <w:rFonts w:cstheme="minorHAnsi"/>
                <w:sz w:val="18"/>
                <w:szCs w:val="18"/>
                <w:highlight w:val="green"/>
              </w:rPr>
              <w:t>Finalità</w:t>
            </w:r>
            <w:r>
              <w:rPr>
                <w:rFonts w:cstheme="minorHAnsi"/>
                <w:sz w:val="18"/>
                <w:szCs w:val="18"/>
              </w:rPr>
              <w:t xml:space="preserve"> D</w:t>
            </w:r>
            <w:r w:rsidRPr="00700099">
              <w:rPr>
                <w:rFonts w:cstheme="minorHAnsi"/>
                <w:sz w:val="18"/>
                <w:szCs w:val="18"/>
              </w:rPr>
              <w:t>)</w:t>
            </w:r>
          </w:p>
          <w:p w14:paraId="0071C4B7" w14:textId="77777777" w:rsidR="006C4306" w:rsidRPr="00700099" w:rsidRDefault="006C4306" w:rsidP="00F561E7">
            <w:pPr>
              <w:spacing w:after="0"/>
              <w:jc w:val="both"/>
              <w:rPr>
                <w:rFonts w:cstheme="minorHAnsi"/>
                <w:sz w:val="18"/>
                <w:szCs w:val="18"/>
              </w:rPr>
            </w:pPr>
            <w:r w:rsidRPr="006E6C60">
              <w:rPr>
                <w:rFonts w:cstheme="minorHAnsi"/>
                <w:strike/>
                <w:color w:val="FF0000"/>
                <w:sz w:val="18"/>
                <w:szCs w:val="18"/>
              </w:rPr>
              <w:t>Azione</w:t>
            </w:r>
            <w:r>
              <w:rPr>
                <w:rFonts w:cstheme="minorHAnsi"/>
                <w:sz w:val="18"/>
                <w:szCs w:val="18"/>
              </w:rPr>
              <w:t xml:space="preserve"> </w:t>
            </w:r>
            <w:r w:rsidRPr="006E6C60">
              <w:rPr>
                <w:rFonts w:cstheme="minorHAnsi"/>
                <w:sz w:val="18"/>
                <w:szCs w:val="18"/>
                <w:highlight w:val="green"/>
              </w:rPr>
              <w:t>Finalità</w:t>
            </w:r>
            <w:r>
              <w:rPr>
                <w:rFonts w:cstheme="minorHAnsi"/>
                <w:sz w:val="18"/>
                <w:szCs w:val="18"/>
              </w:rPr>
              <w:t xml:space="preserve"> E</w:t>
            </w:r>
            <w:r w:rsidRPr="00700099">
              <w:rPr>
                <w:rFonts w:cstheme="minorHAnsi"/>
                <w:sz w:val="18"/>
                <w:szCs w:val="18"/>
              </w:rPr>
              <w:t>)</w:t>
            </w:r>
          </w:p>
        </w:tc>
      </w:tr>
      <w:tr w:rsidR="006C4306" w:rsidRPr="00700099" w14:paraId="02320120" w14:textId="77777777" w:rsidTr="00F561E7">
        <w:tc>
          <w:tcPr>
            <w:tcW w:w="784" w:type="pct"/>
            <w:vAlign w:val="center"/>
          </w:tcPr>
          <w:p w14:paraId="7F601B7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4216" w:type="pct"/>
            <w:vAlign w:val="center"/>
          </w:tcPr>
          <w:p w14:paraId="2509C0B1" w14:textId="77777777" w:rsidR="006C4306" w:rsidRPr="00700099" w:rsidRDefault="006C4306" w:rsidP="00F561E7">
            <w:pPr>
              <w:spacing w:after="0"/>
              <w:jc w:val="both"/>
              <w:rPr>
                <w:rFonts w:cstheme="minorHAnsi"/>
                <w:sz w:val="18"/>
                <w:szCs w:val="18"/>
              </w:rPr>
            </w:pPr>
            <w:r w:rsidRPr="00700099">
              <w:rPr>
                <w:rFonts w:cstheme="minorHAnsi"/>
                <w:sz w:val="18"/>
                <w:szCs w:val="18"/>
              </w:rPr>
              <w:t>Sono ammissibili a sostegno tutti i comparti produttivi connessi alla produzione dei prodotti elencati nell’allegato I del TFUE, con l’esclusione dei prodotti della pesca e dell’acquacoltura</w:t>
            </w:r>
          </w:p>
        </w:tc>
      </w:tr>
      <w:tr w:rsidR="006C4306" w:rsidRPr="00700099" w14:paraId="62865F5C" w14:textId="77777777" w:rsidTr="00F561E7">
        <w:tc>
          <w:tcPr>
            <w:tcW w:w="784" w:type="pct"/>
            <w:vAlign w:val="center"/>
          </w:tcPr>
          <w:p w14:paraId="5361CC4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4216" w:type="pct"/>
            <w:vAlign w:val="center"/>
          </w:tcPr>
          <w:p w14:paraId="69E71E68"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tc>
      </w:tr>
      <w:tr w:rsidR="006C4306" w:rsidRPr="00700099" w14:paraId="0F99F70B" w14:textId="77777777" w:rsidTr="00F561E7">
        <w:trPr>
          <w:trHeight w:val="591"/>
        </w:trPr>
        <w:tc>
          <w:tcPr>
            <w:tcW w:w="784" w:type="pct"/>
            <w:vAlign w:val="center"/>
          </w:tcPr>
          <w:p w14:paraId="5805359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4216" w:type="pct"/>
            <w:vAlign w:val="center"/>
          </w:tcPr>
          <w:p w14:paraId="5AE6EF80" w14:textId="77777777" w:rsidR="006C4306" w:rsidRPr="003D1F18" w:rsidRDefault="006C4306" w:rsidP="00F561E7">
            <w:pPr>
              <w:spacing w:after="0"/>
              <w:jc w:val="both"/>
              <w:rPr>
                <w:rFonts w:cstheme="minorHAnsi"/>
                <w:sz w:val="18"/>
                <w:szCs w:val="18"/>
              </w:rPr>
            </w:pPr>
            <w:r w:rsidRPr="006E6C60">
              <w:rPr>
                <w:rFonts w:cstheme="minorHAnsi"/>
                <w:b/>
                <w:bCs/>
                <w:sz w:val="18"/>
                <w:szCs w:val="18"/>
                <w:highlight w:val="green"/>
              </w:rPr>
              <w:t>Regione Lombardia:</w:t>
            </w:r>
            <w:r>
              <w:rPr>
                <w:rFonts w:cstheme="minorHAnsi"/>
                <w:b/>
                <w:bCs/>
                <w:sz w:val="18"/>
                <w:szCs w:val="18"/>
              </w:rPr>
              <w:t xml:space="preserve"> </w:t>
            </w:r>
            <w:r w:rsidRPr="003D1F18">
              <w:rPr>
                <w:rFonts w:cstheme="minorHAnsi"/>
                <w:sz w:val="18"/>
                <w:szCs w:val="18"/>
              </w:rPr>
              <w:t>a</w:t>
            </w:r>
            <w:r w:rsidRPr="00740C5E">
              <w:rPr>
                <w:rFonts w:cstheme="minorHAnsi"/>
                <w:sz w:val="18"/>
                <w:szCs w:val="18"/>
              </w:rPr>
              <w:t>l fine di evitare eccessivi oneri amministrativi per la gestione dei procedimenti connessi</w:t>
            </w:r>
            <w:r>
              <w:rPr>
                <w:rFonts w:cstheme="minorHAnsi"/>
                <w:sz w:val="18"/>
                <w:szCs w:val="18"/>
              </w:rPr>
              <w:t xml:space="preserve"> </w:t>
            </w:r>
            <w:r w:rsidRPr="00740C5E">
              <w:rPr>
                <w:rFonts w:cstheme="minorHAnsi"/>
                <w:sz w:val="18"/>
                <w:szCs w:val="18"/>
              </w:rPr>
              <w:t>all’erogazione del sostegno nonché, se del caso, per garantire un maggior grado di sostenibilità economica</w:t>
            </w:r>
            <w:r>
              <w:rPr>
                <w:rFonts w:cstheme="minorHAnsi"/>
                <w:sz w:val="18"/>
                <w:szCs w:val="18"/>
              </w:rPr>
              <w:t xml:space="preserve"> </w:t>
            </w:r>
            <w:r w:rsidRPr="00740C5E">
              <w:rPr>
                <w:rFonts w:cstheme="minorHAnsi"/>
                <w:sz w:val="18"/>
                <w:szCs w:val="18"/>
              </w:rPr>
              <w:t>degli investimenti non sono eleggibili al sostegno operazioni di investimento per le quali la spesa</w:t>
            </w:r>
            <w:r>
              <w:rPr>
                <w:rFonts w:cstheme="minorHAnsi"/>
                <w:sz w:val="18"/>
                <w:szCs w:val="18"/>
              </w:rPr>
              <w:t xml:space="preserve"> </w:t>
            </w:r>
            <w:r w:rsidRPr="00740C5E">
              <w:rPr>
                <w:rFonts w:cstheme="minorHAnsi"/>
                <w:sz w:val="18"/>
                <w:szCs w:val="18"/>
              </w:rPr>
              <w:t xml:space="preserve">ammissibile </w:t>
            </w:r>
            <w:r>
              <w:rPr>
                <w:rFonts w:cstheme="minorHAnsi"/>
                <w:sz w:val="18"/>
                <w:szCs w:val="18"/>
              </w:rPr>
              <w:t>sia</w:t>
            </w:r>
            <w:r w:rsidRPr="00740C5E">
              <w:rPr>
                <w:rFonts w:cstheme="minorHAnsi"/>
                <w:sz w:val="18"/>
                <w:szCs w:val="18"/>
              </w:rPr>
              <w:t xml:space="preserve"> al di sotto di</w:t>
            </w:r>
            <w:r>
              <w:rPr>
                <w:rFonts w:cstheme="minorHAnsi"/>
                <w:sz w:val="18"/>
                <w:szCs w:val="18"/>
              </w:rPr>
              <w:t>:</w:t>
            </w:r>
          </w:p>
          <w:p w14:paraId="687EDA10" w14:textId="77777777" w:rsidR="006C4306" w:rsidRDefault="006C4306" w:rsidP="006C4306">
            <w:pPr>
              <w:pStyle w:val="Paragrafoelenco"/>
              <w:numPr>
                <w:ilvl w:val="0"/>
                <w:numId w:val="27"/>
              </w:numPr>
              <w:spacing w:after="0"/>
              <w:jc w:val="both"/>
              <w:rPr>
                <w:rFonts w:cstheme="minorHAnsi"/>
                <w:sz w:val="18"/>
                <w:szCs w:val="18"/>
              </w:rPr>
            </w:pPr>
            <w:r w:rsidRPr="00266D97">
              <w:rPr>
                <w:rFonts w:cstheme="minorHAnsi"/>
                <w:b/>
                <w:bCs/>
                <w:sz w:val="18"/>
                <w:szCs w:val="18"/>
              </w:rPr>
              <w:t xml:space="preserve">25.000 € </w:t>
            </w:r>
            <w:r w:rsidRPr="008D26B2">
              <w:rPr>
                <w:rFonts w:cstheme="minorHAnsi"/>
                <w:sz w:val="18"/>
                <w:szCs w:val="18"/>
              </w:rPr>
              <w:t>per le</w:t>
            </w:r>
            <w:r w:rsidRPr="008D26B2">
              <w:rPr>
                <w:rFonts w:cstheme="minorHAnsi"/>
                <w:b/>
                <w:bCs/>
                <w:sz w:val="18"/>
                <w:szCs w:val="18"/>
              </w:rPr>
              <w:t xml:space="preserve"> </w:t>
            </w:r>
            <w:r w:rsidRPr="008D26B2">
              <w:rPr>
                <w:rFonts w:cstheme="minorHAnsi"/>
                <w:sz w:val="18"/>
                <w:szCs w:val="18"/>
              </w:rPr>
              <w:t xml:space="preserve">zone svantaggiate </w:t>
            </w:r>
            <w:r w:rsidRPr="007300EE">
              <w:rPr>
                <w:rFonts w:cstheme="minorHAnsi"/>
                <w:sz w:val="18"/>
                <w:szCs w:val="18"/>
                <w:highlight w:val="yellow"/>
              </w:rPr>
              <w:t>di montagna</w:t>
            </w:r>
            <w:r w:rsidRPr="00266D97">
              <w:rPr>
                <w:rFonts w:cstheme="minorHAnsi"/>
                <w:sz w:val="18"/>
                <w:szCs w:val="18"/>
              </w:rPr>
              <w:t xml:space="preserve"> </w:t>
            </w:r>
          </w:p>
          <w:p w14:paraId="65808C79" w14:textId="77777777" w:rsidR="006C4306" w:rsidRPr="00266D97" w:rsidRDefault="006C4306" w:rsidP="006C4306">
            <w:pPr>
              <w:pStyle w:val="Paragrafoelenco"/>
              <w:numPr>
                <w:ilvl w:val="0"/>
                <w:numId w:val="27"/>
              </w:numPr>
              <w:spacing w:after="0"/>
              <w:jc w:val="both"/>
              <w:rPr>
                <w:rFonts w:cstheme="minorHAnsi"/>
                <w:sz w:val="18"/>
                <w:szCs w:val="18"/>
              </w:rPr>
            </w:pPr>
            <w:r w:rsidRPr="00266D97">
              <w:rPr>
                <w:rFonts w:cstheme="minorHAnsi"/>
                <w:b/>
                <w:bCs/>
                <w:sz w:val="18"/>
                <w:szCs w:val="18"/>
              </w:rPr>
              <w:t xml:space="preserve">50.000 € </w:t>
            </w:r>
            <w:r w:rsidRPr="00266D97">
              <w:rPr>
                <w:rFonts w:cstheme="minorHAnsi"/>
                <w:sz w:val="18"/>
                <w:szCs w:val="18"/>
              </w:rPr>
              <w:t>altre aree e zone non svantaggiate</w:t>
            </w:r>
          </w:p>
        </w:tc>
      </w:tr>
      <w:tr w:rsidR="006C4306" w:rsidRPr="00700099" w14:paraId="21387724" w14:textId="77777777" w:rsidTr="00F561E7">
        <w:tc>
          <w:tcPr>
            <w:tcW w:w="784" w:type="pct"/>
            <w:vAlign w:val="center"/>
          </w:tcPr>
          <w:p w14:paraId="20A728D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CR09</w:t>
            </w:r>
          </w:p>
        </w:tc>
        <w:tc>
          <w:tcPr>
            <w:tcW w:w="4216" w:type="pct"/>
            <w:vAlign w:val="center"/>
          </w:tcPr>
          <w:p w14:paraId="47D71474" w14:textId="77777777" w:rsidR="006C4306" w:rsidRPr="00700099" w:rsidRDefault="006C4306" w:rsidP="00F561E7">
            <w:pPr>
              <w:spacing w:after="0"/>
              <w:jc w:val="both"/>
              <w:rPr>
                <w:rFonts w:cstheme="minorHAnsi"/>
                <w:sz w:val="18"/>
                <w:szCs w:val="18"/>
              </w:rPr>
            </w:pPr>
            <w:r w:rsidRPr="006E6C60">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a</w:t>
            </w:r>
            <w:r w:rsidRPr="00740C5E">
              <w:rPr>
                <w:rFonts w:cstheme="minorHAnsi"/>
                <w:sz w:val="18"/>
                <w:szCs w:val="18"/>
              </w:rPr>
              <w:t>l fine di consentire l’accesso ai benefici del sostegno ad un numero adeguato di beneficiari è</w:t>
            </w:r>
            <w:r>
              <w:rPr>
                <w:rFonts w:cstheme="minorHAnsi"/>
                <w:sz w:val="18"/>
                <w:szCs w:val="18"/>
              </w:rPr>
              <w:t xml:space="preserve"> stabilito</w:t>
            </w:r>
            <w:r w:rsidRPr="00740C5E">
              <w:rPr>
                <w:rFonts w:cstheme="minorHAnsi"/>
                <w:sz w:val="18"/>
                <w:szCs w:val="18"/>
              </w:rPr>
              <w:t xml:space="preserve"> un limite </w:t>
            </w:r>
            <w:r>
              <w:rPr>
                <w:rFonts w:cstheme="minorHAnsi"/>
                <w:sz w:val="18"/>
                <w:szCs w:val="18"/>
              </w:rPr>
              <w:t>all’</w:t>
            </w:r>
            <w:r w:rsidRPr="00740C5E">
              <w:rPr>
                <w:rFonts w:cstheme="minorHAnsi"/>
                <w:sz w:val="18"/>
                <w:szCs w:val="18"/>
              </w:rPr>
              <w:t>importo massimo di spesa ammissibile per</w:t>
            </w:r>
            <w:r>
              <w:rPr>
                <w:rFonts w:cstheme="minorHAnsi"/>
                <w:sz w:val="18"/>
                <w:szCs w:val="18"/>
              </w:rPr>
              <w:t xml:space="preserve"> </w:t>
            </w:r>
            <w:r w:rsidRPr="00740C5E">
              <w:rPr>
                <w:rFonts w:cstheme="minorHAnsi"/>
                <w:sz w:val="18"/>
                <w:szCs w:val="18"/>
              </w:rPr>
              <w:t xml:space="preserve">ciascun beneficiario. Tale limite </w:t>
            </w:r>
            <w:r>
              <w:rPr>
                <w:rFonts w:cstheme="minorHAnsi"/>
                <w:sz w:val="18"/>
                <w:szCs w:val="18"/>
              </w:rPr>
              <w:t>è</w:t>
            </w:r>
            <w:r w:rsidRPr="00740C5E">
              <w:rPr>
                <w:rFonts w:cstheme="minorHAnsi"/>
                <w:sz w:val="18"/>
                <w:szCs w:val="18"/>
              </w:rPr>
              <w:t xml:space="preserve"> stabilito per la durata dell’intero periodo di programmazione</w:t>
            </w:r>
            <w:r>
              <w:rPr>
                <w:rFonts w:cstheme="minorHAnsi"/>
                <w:sz w:val="18"/>
                <w:szCs w:val="18"/>
              </w:rPr>
              <w:t xml:space="preserve"> ed è pari a </w:t>
            </w:r>
            <w:r w:rsidRPr="00B95673">
              <w:rPr>
                <w:rFonts w:cstheme="minorHAnsi"/>
                <w:b/>
                <w:bCs/>
                <w:sz w:val="18"/>
                <w:szCs w:val="18"/>
              </w:rPr>
              <w:t>6.000.000</w:t>
            </w:r>
            <w:r>
              <w:rPr>
                <w:rFonts w:cstheme="minorHAnsi"/>
                <w:b/>
                <w:bCs/>
                <w:sz w:val="18"/>
                <w:szCs w:val="18"/>
              </w:rPr>
              <w:t xml:space="preserve"> </w:t>
            </w:r>
            <w:r w:rsidRPr="00B95673">
              <w:rPr>
                <w:rFonts w:cstheme="minorHAnsi"/>
                <w:b/>
                <w:bCs/>
                <w:sz w:val="18"/>
                <w:szCs w:val="18"/>
              </w:rPr>
              <w:t>€</w:t>
            </w:r>
          </w:p>
        </w:tc>
      </w:tr>
      <w:tr w:rsidR="006C4306" w:rsidRPr="00700099" w14:paraId="5AF7DB93" w14:textId="77777777" w:rsidTr="00F561E7">
        <w:tc>
          <w:tcPr>
            <w:tcW w:w="784" w:type="pct"/>
            <w:vAlign w:val="center"/>
          </w:tcPr>
          <w:p w14:paraId="0E3F611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4216" w:type="pct"/>
            <w:vAlign w:val="center"/>
          </w:tcPr>
          <w:p w14:paraId="307D88DA" w14:textId="77777777" w:rsidR="006C4306" w:rsidRPr="00700099" w:rsidRDefault="006C4306" w:rsidP="00F561E7">
            <w:pPr>
              <w:spacing w:after="0"/>
              <w:jc w:val="both"/>
              <w:rPr>
                <w:rFonts w:cstheme="minorHAnsi"/>
                <w:sz w:val="18"/>
                <w:szCs w:val="18"/>
              </w:rPr>
            </w:pPr>
            <w:r w:rsidRPr="006E6C60">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p</w:t>
            </w:r>
            <w:r w:rsidRPr="00740C5E">
              <w:rPr>
                <w:rFonts w:cstheme="minorHAnsi"/>
                <w:sz w:val="18"/>
                <w:szCs w:val="18"/>
              </w:rPr>
              <w:t>er le medesime finalità di cui al CR09 è stabili</w:t>
            </w:r>
            <w:r>
              <w:rPr>
                <w:rFonts w:cstheme="minorHAnsi"/>
                <w:sz w:val="18"/>
                <w:szCs w:val="18"/>
              </w:rPr>
              <w:t>to</w:t>
            </w:r>
            <w:r w:rsidRPr="00740C5E">
              <w:rPr>
                <w:rFonts w:cstheme="minorHAnsi"/>
                <w:sz w:val="18"/>
                <w:szCs w:val="18"/>
              </w:rPr>
              <w:t xml:space="preserve"> un importo massimo di spesa</w:t>
            </w:r>
            <w:r>
              <w:rPr>
                <w:rFonts w:cstheme="minorHAnsi"/>
                <w:sz w:val="18"/>
                <w:szCs w:val="18"/>
              </w:rPr>
              <w:t xml:space="preserve"> </w:t>
            </w:r>
            <w:r w:rsidRPr="00740C5E">
              <w:rPr>
                <w:rFonts w:cstheme="minorHAnsi"/>
                <w:sz w:val="18"/>
                <w:szCs w:val="18"/>
              </w:rPr>
              <w:t xml:space="preserve">ammissibile per ciascuna operazione di investimento. </w:t>
            </w:r>
            <w:r>
              <w:rPr>
                <w:rFonts w:cstheme="minorHAnsi"/>
                <w:sz w:val="18"/>
                <w:szCs w:val="18"/>
              </w:rPr>
              <w:t>La soglia massima di s</w:t>
            </w:r>
            <w:r w:rsidRPr="00700099">
              <w:rPr>
                <w:rFonts w:cstheme="minorHAnsi"/>
                <w:sz w:val="18"/>
                <w:szCs w:val="18"/>
              </w:rPr>
              <w:t>pesa ammissibile</w:t>
            </w:r>
            <w:r>
              <w:rPr>
                <w:rFonts w:cstheme="minorHAnsi"/>
                <w:sz w:val="18"/>
                <w:szCs w:val="18"/>
              </w:rPr>
              <w:t xml:space="preserve"> è di </w:t>
            </w:r>
            <w:r w:rsidRPr="00BE3A24">
              <w:rPr>
                <w:rFonts w:cstheme="minorHAnsi"/>
                <w:b/>
                <w:bCs/>
                <w:sz w:val="18"/>
                <w:szCs w:val="18"/>
              </w:rPr>
              <w:t>3.000.000 €</w:t>
            </w:r>
          </w:p>
        </w:tc>
      </w:tr>
      <w:tr w:rsidR="006C4306" w:rsidRPr="00700099" w14:paraId="1829E589" w14:textId="77777777" w:rsidTr="00F561E7">
        <w:trPr>
          <w:trHeight w:val="485"/>
        </w:trPr>
        <w:tc>
          <w:tcPr>
            <w:tcW w:w="784" w:type="pct"/>
            <w:vAlign w:val="center"/>
          </w:tcPr>
          <w:p w14:paraId="71AF821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CR11</w:t>
            </w:r>
          </w:p>
        </w:tc>
        <w:tc>
          <w:tcPr>
            <w:tcW w:w="4216" w:type="pct"/>
            <w:vAlign w:val="center"/>
          </w:tcPr>
          <w:p w14:paraId="751DED6A" w14:textId="77777777" w:rsidR="006C4306" w:rsidRPr="005E4DD8" w:rsidRDefault="006C4306" w:rsidP="00F561E7">
            <w:pPr>
              <w:spacing w:after="0"/>
              <w:jc w:val="both"/>
              <w:rPr>
                <w:rFonts w:cstheme="minorHAnsi"/>
                <w:sz w:val="18"/>
                <w:szCs w:val="18"/>
              </w:rPr>
            </w:pPr>
            <w:r w:rsidRPr="00BE3A24">
              <w:rPr>
                <w:rFonts w:cstheme="minorHAnsi"/>
                <w:sz w:val="18"/>
                <w:szCs w:val="18"/>
              </w:rPr>
              <w:t>Qualora il diritto dell'Unione comporti l'imposizione di nuovi requisiti agli agricoltori, può essere concesso un sostegno agli investimenti per soddisfare tali requisiti per un massimo di 24 mesi dalla data in cui diventano obbligatori per l'azienda</w:t>
            </w:r>
          </w:p>
        </w:tc>
      </w:tr>
      <w:tr w:rsidR="006C4306" w:rsidRPr="00700099" w14:paraId="2D2B1F90" w14:textId="77777777" w:rsidTr="00F561E7">
        <w:tc>
          <w:tcPr>
            <w:tcW w:w="784" w:type="pct"/>
            <w:vAlign w:val="center"/>
          </w:tcPr>
          <w:p w14:paraId="1A576D2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CR12</w:t>
            </w:r>
          </w:p>
        </w:tc>
        <w:tc>
          <w:tcPr>
            <w:tcW w:w="4216" w:type="pct"/>
            <w:vAlign w:val="center"/>
          </w:tcPr>
          <w:p w14:paraId="2702FD02"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38B10407"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79F45343" w14:textId="77777777" w:rsidR="006C4306" w:rsidRPr="006E6C60" w:rsidRDefault="006C4306" w:rsidP="00F561E7">
            <w:pPr>
              <w:jc w:val="both"/>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p>
        </w:tc>
      </w:tr>
      <w:tr w:rsidR="006C4306" w:rsidRPr="00700099" w14:paraId="2706048B" w14:textId="77777777" w:rsidTr="00F561E7">
        <w:tc>
          <w:tcPr>
            <w:tcW w:w="784" w:type="pct"/>
            <w:vAlign w:val="center"/>
          </w:tcPr>
          <w:p w14:paraId="6A66924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CR13</w:t>
            </w:r>
          </w:p>
        </w:tc>
        <w:tc>
          <w:tcPr>
            <w:tcW w:w="4216" w:type="pct"/>
            <w:vAlign w:val="center"/>
          </w:tcPr>
          <w:p w14:paraId="7C06AC1E" w14:textId="77777777" w:rsidR="006C4306" w:rsidRPr="00700099" w:rsidRDefault="006C4306" w:rsidP="00F561E7">
            <w:pPr>
              <w:spacing w:after="0"/>
              <w:jc w:val="both"/>
              <w:rPr>
                <w:rFonts w:cstheme="minorHAnsi"/>
                <w:sz w:val="18"/>
                <w:szCs w:val="18"/>
              </w:rPr>
            </w:pPr>
            <w:r w:rsidRPr="00700099">
              <w:rPr>
                <w:rFonts w:cstheme="minorHAnsi"/>
                <w:sz w:val="18"/>
                <w:szCs w:val="18"/>
              </w:rPr>
              <w:t>Gli investimenti per la produzione di energia sono ammissibili solo se destinati all’autoconsumo aziendale dell’energia prodotta ovvero la capacità della installazione che produce energia non deve eccedere il fabbisogno annuale di consumo aziendale</w:t>
            </w:r>
          </w:p>
        </w:tc>
      </w:tr>
      <w:tr w:rsidR="006C4306" w:rsidRPr="00700099" w14:paraId="50EE49A8" w14:textId="77777777" w:rsidTr="00F561E7">
        <w:tc>
          <w:tcPr>
            <w:tcW w:w="784" w:type="pct"/>
            <w:vAlign w:val="center"/>
          </w:tcPr>
          <w:p w14:paraId="2CE915E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CR14</w:t>
            </w:r>
          </w:p>
        </w:tc>
        <w:tc>
          <w:tcPr>
            <w:tcW w:w="4216" w:type="pct"/>
            <w:vAlign w:val="center"/>
          </w:tcPr>
          <w:p w14:paraId="04F9E463"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Per le operazioni di trasformazione e commercializzazione dei prodotti agricoli aziendali, di cui alla lettera e), una quota non prevalente dei prodotti da trasformare può essere di provenienza non aziendale. Inoltre, la produzione trasformata e commercializzata deve comunque essere un prodotto agricolo ai sensi dell’allegato I al TFUE. I predetti concetti di prevalenza e rilevanza sono declinati da ciascuna Regione e Provincia Autonoma nei documenti di attuazione del presente piano sulla base delle proprie caratteristiche strutturali e territoriali.</w:t>
            </w:r>
          </w:p>
          <w:p w14:paraId="01BB568D" w14:textId="77777777" w:rsidR="006C4306" w:rsidRDefault="006C4306" w:rsidP="00F561E7">
            <w:pPr>
              <w:spacing w:after="0"/>
              <w:jc w:val="both"/>
              <w:rPr>
                <w:rFonts w:cstheme="minorHAnsi"/>
                <w:b/>
                <w:bCs/>
                <w:sz w:val="18"/>
                <w:szCs w:val="18"/>
              </w:rPr>
            </w:pPr>
            <w:r w:rsidRPr="006E6C60">
              <w:rPr>
                <w:rFonts w:cstheme="minorHAnsi"/>
                <w:b/>
                <w:bCs/>
                <w:strike/>
                <w:color w:val="FF0000"/>
                <w:sz w:val="18"/>
                <w:szCs w:val="18"/>
              </w:rPr>
              <w:t>Regione Lombardia</w:t>
            </w:r>
            <w:r w:rsidRPr="006E6C60">
              <w:rPr>
                <w:rFonts w:cstheme="minorHAnsi"/>
                <w:strike/>
                <w:color w:val="FF0000"/>
                <w:sz w:val="18"/>
                <w:szCs w:val="18"/>
              </w:rPr>
              <w:t>: almeno il 60% della materia prima lavorata e dei prodotti finali commercializzati e/o venduti direttamente, in termini di quantità, deve essere di provenienza aziendale.</w:t>
            </w:r>
          </w:p>
          <w:p w14:paraId="0AF415A0" w14:textId="77777777" w:rsidR="006C4306" w:rsidRPr="003D1F18" w:rsidRDefault="006C4306" w:rsidP="00F561E7">
            <w:pPr>
              <w:spacing w:after="0"/>
              <w:jc w:val="both"/>
              <w:rPr>
                <w:rFonts w:cstheme="minorHAnsi"/>
                <w:strike/>
                <w:sz w:val="18"/>
                <w:szCs w:val="18"/>
              </w:rPr>
            </w:pPr>
            <w:r w:rsidRPr="006E6C60">
              <w:rPr>
                <w:rFonts w:cstheme="minorHAnsi"/>
                <w:b/>
                <w:bCs/>
                <w:sz w:val="18"/>
                <w:szCs w:val="18"/>
                <w:highlight w:val="green"/>
              </w:rPr>
              <w:t xml:space="preserve">Regione Lombardia: </w:t>
            </w:r>
            <w:r w:rsidRPr="006E6C60">
              <w:rPr>
                <w:rFonts w:cstheme="minorHAnsi"/>
                <w:sz w:val="18"/>
                <w:szCs w:val="18"/>
                <w:highlight w:val="green"/>
              </w:rPr>
              <w:t>per le operazioni di trasformazione e commercializzazione dei prodotti agricoli aziendali di cui alla lettera E) delle finalità del presente intervento, almeno il 60% della materia prima lavorata e dei prodotti finali commercializzati e/o venduti direttamente, in termini di quantità, deve essere di provenienza aziendale. Inoltre, la produzione trasformata e commercializzata deve comunque essere un prodotto agricolo ai sensi dell’allegato I al TFUE.</w:t>
            </w:r>
            <w:r>
              <w:rPr>
                <w:rFonts w:cstheme="minorHAnsi"/>
                <w:sz w:val="18"/>
                <w:szCs w:val="18"/>
              </w:rPr>
              <w:t xml:space="preserve"> </w:t>
            </w:r>
          </w:p>
        </w:tc>
      </w:tr>
      <w:tr w:rsidR="006C4306" w:rsidRPr="00CF713B" w14:paraId="0D28C54B" w14:textId="77777777" w:rsidTr="00F561E7">
        <w:tc>
          <w:tcPr>
            <w:tcW w:w="5000" w:type="pct"/>
            <w:gridSpan w:val="2"/>
            <w:shd w:val="clear" w:color="auto" w:fill="008E40"/>
            <w:vAlign w:val="center"/>
          </w:tcPr>
          <w:p w14:paraId="608C9B25" w14:textId="77777777" w:rsidR="006C4306" w:rsidRPr="00CF713B" w:rsidRDefault="006C4306" w:rsidP="00F561E7">
            <w:pPr>
              <w:spacing w:after="0"/>
              <w:jc w:val="center"/>
              <w:rPr>
                <w:rFonts w:cstheme="minorHAnsi"/>
                <w:sz w:val="18"/>
                <w:szCs w:val="18"/>
              </w:rPr>
            </w:pPr>
            <w:bookmarkStart w:id="88" w:name="_Hlk129951935"/>
            <w:r>
              <w:rPr>
                <w:rFonts w:cstheme="minorHAnsi"/>
                <w:b/>
                <w:bCs/>
                <w:color w:val="FFFFFF" w:themeColor="background1"/>
                <w:sz w:val="18"/>
                <w:szCs w:val="18"/>
              </w:rPr>
              <w:t>Altri criteri di ammissibilità specifici regionali</w:t>
            </w:r>
          </w:p>
        </w:tc>
      </w:tr>
      <w:tr w:rsidR="006C4306" w:rsidRPr="00700099" w14:paraId="48D41F09" w14:textId="77777777" w:rsidTr="00F561E7">
        <w:tc>
          <w:tcPr>
            <w:tcW w:w="784" w:type="pct"/>
            <w:shd w:val="clear" w:color="auto" w:fill="A7D9A3"/>
            <w:vAlign w:val="center"/>
          </w:tcPr>
          <w:p w14:paraId="7025827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216" w:type="pct"/>
            <w:shd w:val="clear" w:color="auto" w:fill="A7D9A3"/>
            <w:vAlign w:val="center"/>
          </w:tcPr>
          <w:p w14:paraId="6A0B269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14:paraId="34158657" w14:textId="77777777" w:rsidTr="00F561E7">
        <w:tc>
          <w:tcPr>
            <w:tcW w:w="784" w:type="pct"/>
            <w:vAlign w:val="center"/>
          </w:tcPr>
          <w:p w14:paraId="0CB76E3F" w14:textId="77777777" w:rsidR="006C4306" w:rsidRPr="00700099" w:rsidRDefault="006C4306" w:rsidP="00F561E7">
            <w:pPr>
              <w:spacing w:after="0"/>
              <w:jc w:val="center"/>
              <w:rPr>
                <w:rFonts w:cstheme="minorHAnsi"/>
                <w:b/>
                <w:bCs/>
                <w:sz w:val="18"/>
                <w:szCs w:val="18"/>
              </w:rPr>
            </w:pPr>
            <w:r>
              <w:rPr>
                <w:rFonts w:cstheme="minorHAnsi"/>
                <w:b/>
                <w:bCs/>
                <w:sz w:val="18"/>
                <w:szCs w:val="18"/>
              </w:rPr>
              <w:t>SRD01_C_LOM_1</w:t>
            </w:r>
          </w:p>
        </w:tc>
        <w:tc>
          <w:tcPr>
            <w:tcW w:w="4216" w:type="pct"/>
            <w:vAlign w:val="center"/>
          </w:tcPr>
          <w:p w14:paraId="740D0F6C" w14:textId="77777777" w:rsidR="006C4306" w:rsidRDefault="006C4306" w:rsidP="00F561E7">
            <w:pPr>
              <w:spacing w:after="0"/>
              <w:jc w:val="both"/>
              <w:rPr>
                <w:rFonts w:cstheme="minorHAnsi"/>
                <w:sz w:val="18"/>
                <w:szCs w:val="18"/>
              </w:rPr>
            </w:pPr>
            <w:r w:rsidRPr="00757BC9">
              <w:rPr>
                <w:rFonts w:cstheme="minorHAnsi"/>
                <w:sz w:val="18"/>
                <w:szCs w:val="18"/>
              </w:rPr>
              <w:t xml:space="preserve">Gli imprenditori </w:t>
            </w:r>
            <w:r>
              <w:rPr>
                <w:rFonts w:cstheme="minorHAnsi"/>
                <w:sz w:val="18"/>
                <w:szCs w:val="18"/>
              </w:rPr>
              <w:t xml:space="preserve">agricoli </w:t>
            </w:r>
            <w:r w:rsidRPr="00757BC9">
              <w:rPr>
                <w:rFonts w:cstheme="minorHAnsi"/>
                <w:sz w:val="18"/>
                <w:szCs w:val="18"/>
              </w:rPr>
              <w:t>devono condurre un’azienda agricola che rispetti la Direttiva del Consiglio del 12 dicembre 1991 (91/676/CEE), relativa alla protezione delle acque dall’inquinamento provocato dai nitrati provenienti da fonti agricole, e le corrispondenti norme regionali</w:t>
            </w:r>
          </w:p>
        </w:tc>
      </w:tr>
      <w:bookmarkEnd w:id="88"/>
    </w:tbl>
    <w:p w14:paraId="38CF84DB" w14:textId="77777777" w:rsidR="006C4306" w:rsidRDefault="006C4306" w:rsidP="006C4306">
      <w:pPr>
        <w:spacing w:after="0"/>
      </w:pPr>
    </w:p>
    <w:p w14:paraId="0C28A9D1" w14:textId="77777777" w:rsidR="006C4306" w:rsidRPr="002949F3" w:rsidRDefault="006C4306" w:rsidP="006C4306">
      <w:pPr>
        <w:pStyle w:val="Titolo3"/>
        <w:rPr>
          <w:i/>
          <w:iCs/>
          <w:sz w:val="22"/>
          <w:szCs w:val="22"/>
        </w:rPr>
      </w:pPr>
      <w:r w:rsidRPr="002949F3">
        <w:rPr>
          <w:i/>
          <w:iCs/>
          <w:sz w:val="22"/>
          <w:szCs w:val="22"/>
        </w:rPr>
        <w:t>Impegni e altri obblighi</w:t>
      </w:r>
    </w:p>
    <w:tbl>
      <w:tblPr>
        <w:tblStyle w:val="Grigliatabella"/>
        <w:tblW w:w="5000" w:type="pct"/>
        <w:tblLook w:val="04A0" w:firstRow="1" w:lastRow="0" w:firstColumn="1" w:lastColumn="0" w:noHBand="0" w:noVBand="1"/>
      </w:tblPr>
      <w:tblGrid>
        <w:gridCol w:w="715"/>
        <w:gridCol w:w="9425"/>
      </w:tblGrid>
      <w:tr w:rsidR="006C4306" w:rsidRPr="00700099" w14:paraId="2ABD80C3" w14:textId="77777777" w:rsidTr="00F561E7">
        <w:tc>
          <w:tcPr>
            <w:tcW w:w="0" w:type="auto"/>
            <w:gridSpan w:val="2"/>
            <w:shd w:val="clear" w:color="auto" w:fill="008E40"/>
            <w:vAlign w:val="center"/>
          </w:tcPr>
          <w:p w14:paraId="0F076BC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00E0C26F" w14:textId="77777777" w:rsidTr="00F561E7">
        <w:tc>
          <w:tcPr>
            <w:tcW w:w="0" w:type="auto"/>
            <w:shd w:val="clear" w:color="auto" w:fill="A7D9A3"/>
            <w:vAlign w:val="center"/>
          </w:tcPr>
          <w:p w14:paraId="430194C7" w14:textId="77777777" w:rsidR="006C4306" w:rsidRPr="00E60C3B" w:rsidRDefault="006C4306" w:rsidP="00F561E7">
            <w:pPr>
              <w:spacing w:after="0"/>
              <w:jc w:val="center"/>
              <w:rPr>
                <w:rFonts w:cstheme="minorHAnsi"/>
                <w:b/>
                <w:bCs/>
                <w:sz w:val="18"/>
                <w:szCs w:val="18"/>
              </w:rPr>
            </w:pPr>
            <w:r w:rsidRPr="00E60C3B">
              <w:rPr>
                <w:rFonts w:cstheme="minorHAnsi"/>
                <w:b/>
                <w:bCs/>
                <w:sz w:val="18"/>
                <w:szCs w:val="18"/>
              </w:rPr>
              <w:t>Codice</w:t>
            </w:r>
          </w:p>
        </w:tc>
        <w:tc>
          <w:tcPr>
            <w:tcW w:w="0" w:type="auto"/>
            <w:shd w:val="clear" w:color="auto" w:fill="A7D9A3"/>
            <w:vAlign w:val="center"/>
          </w:tcPr>
          <w:p w14:paraId="2EB56B43" w14:textId="77777777" w:rsidR="006C4306" w:rsidRPr="00E60C3B" w:rsidRDefault="006C4306" w:rsidP="00F561E7">
            <w:pPr>
              <w:spacing w:after="0"/>
              <w:jc w:val="center"/>
              <w:rPr>
                <w:rFonts w:cstheme="minorHAnsi"/>
                <w:b/>
                <w:bCs/>
                <w:sz w:val="18"/>
                <w:szCs w:val="18"/>
              </w:rPr>
            </w:pPr>
            <w:r w:rsidRPr="00E60C3B">
              <w:rPr>
                <w:rFonts w:cstheme="minorHAnsi"/>
                <w:b/>
                <w:bCs/>
                <w:sz w:val="18"/>
                <w:szCs w:val="18"/>
              </w:rPr>
              <w:t>Descrizione</w:t>
            </w:r>
          </w:p>
        </w:tc>
      </w:tr>
      <w:tr w:rsidR="006C4306" w:rsidRPr="00700099" w14:paraId="58FBE4EF" w14:textId="77777777" w:rsidTr="00F561E7">
        <w:tc>
          <w:tcPr>
            <w:tcW w:w="0" w:type="auto"/>
            <w:vAlign w:val="center"/>
          </w:tcPr>
          <w:p w14:paraId="498FCEAD"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IM01</w:t>
            </w:r>
          </w:p>
        </w:tc>
        <w:tc>
          <w:tcPr>
            <w:tcW w:w="0" w:type="auto"/>
            <w:vAlign w:val="center"/>
          </w:tcPr>
          <w:p w14:paraId="2CF89F16" w14:textId="77777777" w:rsidR="006C4306" w:rsidRPr="003431B6" w:rsidRDefault="006C4306" w:rsidP="00F561E7">
            <w:pPr>
              <w:spacing w:after="0"/>
              <w:rPr>
                <w:b/>
                <w:bCs/>
              </w:rPr>
            </w:pPr>
            <w:r w:rsidRPr="001640AD">
              <w:rPr>
                <w:rFonts w:cstheme="minorHAnsi"/>
                <w:b/>
                <w:bCs/>
                <w:sz w:val="18"/>
                <w:szCs w:val="18"/>
              </w:rPr>
              <w:t xml:space="preserve">Regione Lombardia: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5E8F570F" w14:textId="77777777" w:rsidTr="00F561E7">
        <w:tc>
          <w:tcPr>
            <w:tcW w:w="0" w:type="auto"/>
            <w:vAlign w:val="center"/>
          </w:tcPr>
          <w:p w14:paraId="528A8BC6"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IM02</w:t>
            </w:r>
          </w:p>
        </w:tc>
        <w:tc>
          <w:tcPr>
            <w:tcW w:w="0" w:type="auto"/>
            <w:vAlign w:val="center"/>
          </w:tcPr>
          <w:p w14:paraId="28211ACD" w14:textId="77777777" w:rsidR="006C4306" w:rsidRDefault="006C4306" w:rsidP="00F561E7">
            <w:pPr>
              <w:spacing w:after="0"/>
              <w:jc w:val="both"/>
              <w:rPr>
                <w:rFonts w:cstheme="minorHAnsi"/>
                <w:sz w:val="18"/>
                <w:szCs w:val="18"/>
              </w:rPr>
            </w:pPr>
            <w:bookmarkStart w:id="89" w:name="_Hlk118380721"/>
            <w:r w:rsidRPr="006E6C60">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A</w:t>
            </w:r>
            <w:r w:rsidRPr="00477FFE">
              <w:rPr>
                <w:rFonts w:cstheme="minorHAnsi"/>
                <w:sz w:val="18"/>
                <w:szCs w:val="18"/>
              </w:rPr>
              <w:t xml:space="preserve">ssicurare la stabilità dell’operazione di investimento oggetto di sostegno alle condizioni stabilite </w:t>
            </w:r>
            <w:r w:rsidRPr="006E6C60">
              <w:rPr>
                <w:rFonts w:cstheme="minorHAnsi"/>
                <w:sz w:val="18"/>
                <w:szCs w:val="18"/>
                <w:highlight w:val="green"/>
              </w:rPr>
              <w:t>dalle disposizioni attuative e per un periodo minimo di tempo pari</w:t>
            </w:r>
            <w:r>
              <w:rPr>
                <w:rFonts w:cstheme="minorHAnsi"/>
                <w:sz w:val="18"/>
                <w:szCs w:val="18"/>
              </w:rPr>
              <w:t xml:space="preserve"> </w:t>
            </w:r>
            <w:r w:rsidRPr="001F16A0">
              <w:rPr>
                <w:rFonts w:cstheme="minorHAnsi"/>
                <w:strike/>
                <w:color w:val="FF0000"/>
                <w:sz w:val="18"/>
                <w:szCs w:val="18"/>
              </w:rPr>
              <w:t>Autorità di Gestione regionali</w:t>
            </w:r>
            <w:r w:rsidRPr="001F16A0">
              <w:rPr>
                <w:rFonts w:cstheme="minorHAnsi"/>
                <w:color w:val="FF0000"/>
                <w:sz w:val="18"/>
                <w:szCs w:val="18"/>
              </w:rPr>
              <w:t xml:space="preserve"> </w:t>
            </w:r>
            <w:r>
              <w:rPr>
                <w:rFonts w:cstheme="minorHAnsi"/>
                <w:sz w:val="18"/>
                <w:szCs w:val="18"/>
              </w:rPr>
              <w:t>a:</w:t>
            </w:r>
          </w:p>
          <w:p w14:paraId="190DE538" w14:textId="77777777" w:rsidR="006C4306" w:rsidRPr="003431B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5 anni per beni mobili e attrezzature</w:t>
            </w:r>
          </w:p>
          <w:p w14:paraId="451F5868" w14:textId="77777777" w:rsidR="006C4306" w:rsidRPr="003431B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10 anni per beni immobili ed opere edili</w:t>
            </w:r>
            <w:bookmarkEnd w:id="89"/>
          </w:p>
        </w:tc>
      </w:tr>
      <w:tr w:rsidR="006C4306" w:rsidRPr="00700099" w14:paraId="2BC4E1E1" w14:textId="77777777" w:rsidTr="00F561E7">
        <w:tc>
          <w:tcPr>
            <w:tcW w:w="0" w:type="auto"/>
            <w:gridSpan w:val="2"/>
            <w:shd w:val="clear" w:color="auto" w:fill="008E40"/>
            <w:vAlign w:val="center"/>
          </w:tcPr>
          <w:p w14:paraId="3C0BCD04" w14:textId="77777777" w:rsidR="006C4306" w:rsidRPr="00252B5E"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Altri obblighi</w:t>
            </w:r>
          </w:p>
        </w:tc>
      </w:tr>
      <w:tr w:rsidR="006C4306" w:rsidRPr="00700099" w14:paraId="0501E4E2" w14:textId="77777777" w:rsidTr="00F561E7">
        <w:tc>
          <w:tcPr>
            <w:tcW w:w="0" w:type="auto"/>
            <w:shd w:val="clear" w:color="auto" w:fill="A7D9A3"/>
            <w:vAlign w:val="center"/>
          </w:tcPr>
          <w:p w14:paraId="3B1A3CE5" w14:textId="77777777" w:rsidR="006C4306" w:rsidRDefault="006C4306" w:rsidP="00F561E7">
            <w:pPr>
              <w:spacing w:after="0"/>
              <w:jc w:val="center"/>
              <w:rPr>
                <w:rFonts w:cstheme="minorHAnsi"/>
                <w:b/>
                <w:bCs/>
                <w:color w:val="FFFFFF" w:themeColor="background1"/>
                <w:sz w:val="18"/>
                <w:szCs w:val="18"/>
              </w:rPr>
            </w:pPr>
            <w:r w:rsidRPr="00E60C3B">
              <w:rPr>
                <w:rFonts w:cstheme="minorHAnsi"/>
                <w:b/>
                <w:bCs/>
                <w:sz w:val="18"/>
                <w:szCs w:val="18"/>
              </w:rPr>
              <w:t>Codice</w:t>
            </w:r>
          </w:p>
        </w:tc>
        <w:tc>
          <w:tcPr>
            <w:tcW w:w="0" w:type="auto"/>
            <w:shd w:val="clear" w:color="auto" w:fill="A7D9A3"/>
            <w:vAlign w:val="center"/>
          </w:tcPr>
          <w:p w14:paraId="789EF3F5" w14:textId="77777777" w:rsidR="006C4306" w:rsidRDefault="006C4306" w:rsidP="00F561E7">
            <w:pPr>
              <w:spacing w:after="0"/>
              <w:jc w:val="center"/>
              <w:rPr>
                <w:rFonts w:cstheme="minorHAnsi"/>
                <w:b/>
                <w:bCs/>
                <w:color w:val="FFFFFF" w:themeColor="background1"/>
                <w:sz w:val="18"/>
                <w:szCs w:val="18"/>
              </w:rPr>
            </w:pPr>
            <w:r w:rsidRPr="00E60C3B">
              <w:rPr>
                <w:rFonts w:cstheme="minorHAnsi"/>
                <w:b/>
                <w:bCs/>
                <w:sz w:val="18"/>
                <w:szCs w:val="18"/>
              </w:rPr>
              <w:t>Descrizione</w:t>
            </w:r>
          </w:p>
        </w:tc>
      </w:tr>
      <w:tr w:rsidR="006C4306" w:rsidRPr="00700099" w14:paraId="13041FFE" w14:textId="77777777" w:rsidTr="00F561E7">
        <w:tc>
          <w:tcPr>
            <w:tcW w:w="0" w:type="auto"/>
            <w:vAlign w:val="center"/>
          </w:tcPr>
          <w:p w14:paraId="34B674B7"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56A85650"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corrispondere agli obblighi di informazione e pubblicità per le operazioni oggetto di sostegno del FEASR, si applica quanto previsto dal Reg</w:t>
            </w:r>
            <w:r>
              <w:rPr>
                <w:rFonts w:cstheme="minorHAnsi"/>
                <w:sz w:val="18"/>
                <w:szCs w:val="18"/>
              </w:rPr>
              <w:t>.</w:t>
            </w:r>
            <w:r w:rsidRPr="00700099">
              <w:rPr>
                <w:rFonts w:cstheme="minorHAnsi"/>
                <w:sz w:val="18"/>
                <w:szCs w:val="18"/>
              </w:rPr>
              <w:t xml:space="preserve"> (UE) n</w:t>
            </w:r>
            <w:r>
              <w:rPr>
                <w:rFonts w:cstheme="minorHAnsi"/>
                <w:sz w:val="18"/>
                <w:szCs w:val="18"/>
              </w:rPr>
              <w:t>.</w:t>
            </w:r>
            <w:r w:rsidRPr="00700099">
              <w:rPr>
                <w:rFonts w:cstheme="minorHAnsi"/>
                <w:sz w:val="18"/>
                <w:szCs w:val="18"/>
              </w:rPr>
              <w:t xml:space="preserve"> 2022/129</w:t>
            </w:r>
          </w:p>
        </w:tc>
      </w:tr>
    </w:tbl>
    <w:p w14:paraId="204C2074" w14:textId="77777777" w:rsidR="006C4306" w:rsidRDefault="006C4306" w:rsidP="006C4306">
      <w:pPr>
        <w:spacing w:before="120" w:after="0"/>
        <w:rPr>
          <w:rFonts w:cstheme="minorHAnsi"/>
        </w:rPr>
      </w:pPr>
    </w:p>
    <w:p w14:paraId="2385B911" w14:textId="77777777" w:rsidR="006C4306" w:rsidRPr="002949F3" w:rsidRDefault="006C4306" w:rsidP="006C4306">
      <w:pPr>
        <w:pStyle w:val="Titolo3"/>
        <w:rPr>
          <w:i/>
          <w:iCs/>
          <w:sz w:val="22"/>
          <w:szCs w:val="22"/>
        </w:rPr>
      </w:pPr>
      <w:r w:rsidRPr="002949F3">
        <w:rPr>
          <w:i/>
          <w:iCs/>
          <w:sz w:val="22"/>
          <w:szCs w:val="22"/>
        </w:rPr>
        <w:t>Gamma del sostegno</w:t>
      </w:r>
    </w:p>
    <w:tbl>
      <w:tblPr>
        <w:tblStyle w:val="Grigliatabella"/>
        <w:tblW w:w="5000" w:type="pct"/>
        <w:jc w:val="center"/>
        <w:tblLook w:val="04A0" w:firstRow="1" w:lastRow="0" w:firstColumn="1" w:lastColumn="0" w:noHBand="0" w:noVBand="1"/>
      </w:tblPr>
      <w:tblGrid>
        <w:gridCol w:w="3430"/>
        <w:gridCol w:w="5822"/>
        <w:gridCol w:w="888"/>
      </w:tblGrid>
      <w:tr w:rsidR="006C4306" w:rsidRPr="00700099" w14:paraId="2E9DA104" w14:textId="77777777" w:rsidTr="00834FA9">
        <w:trPr>
          <w:jc w:val="center"/>
        </w:trPr>
        <w:tc>
          <w:tcPr>
            <w:tcW w:w="1691" w:type="pct"/>
            <w:shd w:val="clear" w:color="auto" w:fill="008E40"/>
            <w:vAlign w:val="center"/>
          </w:tcPr>
          <w:p w14:paraId="5C197A1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3309" w:type="pct"/>
            <w:gridSpan w:val="2"/>
            <w:vAlign w:val="center"/>
          </w:tcPr>
          <w:p w14:paraId="586ED2E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w:t>
            </w:r>
            <w:r>
              <w:rPr>
                <w:rFonts w:cstheme="minorHAnsi"/>
                <w:sz w:val="18"/>
                <w:szCs w:val="18"/>
              </w:rPr>
              <w:t xml:space="preserve"> in conto capitale</w:t>
            </w:r>
            <w:r w:rsidRPr="00700099">
              <w:rPr>
                <w:rFonts w:cstheme="minorHAnsi"/>
                <w:sz w:val="18"/>
                <w:szCs w:val="18"/>
              </w:rPr>
              <w:t xml:space="preserve"> </w:t>
            </w:r>
          </w:p>
        </w:tc>
      </w:tr>
      <w:tr w:rsidR="006C4306" w:rsidRPr="00700099" w14:paraId="20C4E7D6" w14:textId="77777777" w:rsidTr="00834FA9">
        <w:trPr>
          <w:jc w:val="center"/>
        </w:trPr>
        <w:tc>
          <w:tcPr>
            <w:tcW w:w="1691" w:type="pct"/>
            <w:shd w:val="clear" w:color="auto" w:fill="008E40"/>
            <w:vAlign w:val="center"/>
          </w:tcPr>
          <w:p w14:paraId="7036D9A9"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3309" w:type="pct"/>
            <w:gridSpan w:val="2"/>
            <w:vAlign w:val="center"/>
          </w:tcPr>
          <w:p w14:paraId="034925F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w:t>
            </w:r>
            <w:r>
              <w:rPr>
                <w:rFonts w:cstheme="minorHAnsi"/>
                <w:sz w:val="18"/>
                <w:szCs w:val="18"/>
              </w:rPr>
              <w:t>di spese</w:t>
            </w:r>
            <w:r w:rsidRPr="00700099">
              <w:rPr>
                <w:rFonts w:cstheme="minorHAnsi"/>
                <w:sz w:val="18"/>
                <w:szCs w:val="18"/>
              </w:rPr>
              <w:t xml:space="preserve"> effettivamente sostenut</w:t>
            </w:r>
            <w:r>
              <w:rPr>
                <w:rFonts w:cstheme="minorHAnsi"/>
                <w:sz w:val="18"/>
                <w:szCs w:val="18"/>
              </w:rPr>
              <w:t>e</w:t>
            </w:r>
          </w:p>
          <w:p w14:paraId="2842ABC8" w14:textId="77777777" w:rsidR="006C4306" w:rsidRPr="004F602E"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tc>
      </w:tr>
      <w:tr w:rsidR="006C4306" w:rsidRPr="00700099" w14:paraId="131F3809" w14:textId="77777777" w:rsidTr="00834FA9">
        <w:trPr>
          <w:jc w:val="center"/>
        </w:trPr>
        <w:tc>
          <w:tcPr>
            <w:tcW w:w="1691" w:type="pct"/>
            <w:vMerge w:val="restart"/>
            <w:shd w:val="clear" w:color="auto" w:fill="008E40"/>
            <w:vAlign w:val="center"/>
          </w:tcPr>
          <w:p w14:paraId="3CFEAE7F" w14:textId="77777777" w:rsidR="006C4306" w:rsidRPr="004F602E" w:rsidRDefault="006C4306" w:rsidP="00F561E7">
            <w:pPr>
              <w:spacing w:after="0"/>
              <w:jc w:val="center"/>
              <w:rPr>
                <w:rFonts w:cstheme="minorHAnsi"/>
                <w:b/>
                <w:bCs/>
                <w:color w:val="FFFFFF" w:themeColor="background1"/>
                <w:sz w:val="18"/>
                <w:szCs w:val="18"/>
              </w:rPr>
            </w:pPr>
            <w:r w:rsidRPr="004F602E">
              <w:rPr>
                <w:rFonts w:cstheme="minorHAnsi"/>
                <w:b/>
                <w:bCs/>
                <w:color w:val="FFFFFF" w:themeColor="background1"/>
                <w:sz w:val="18"/>
                <w:szCs w:val="18"/>
              </w:rPr>
              <w:t>Intensità di aiuto</w:t>
            </w:r>
          </w:p>
        </w:tc>
        <w:tc>
          <w:tcPr>
            <w:tcW w:w="2871" w:type="pct"/>
            <w:vAlign w:val="center"/>
          </w:tcPr>
          <w:p w14:paraId="117908FE" w14:textId="77777777" w:rsidR="006C4306" w:rsidRPr="00700099" w:rsidRDefault="006C4306" w:rsidP="00F561E7">
            <w:pPr>
              <w:spacing w:after="0"/>
              <w:rPr>
                <w:rFonts w:cstheme="minorHAnsi"/>
                <w:sz w:val="18"/>
                <w:szCs w:val="18"/>
              </w:rPr>
            </w:pPr>
            <w:r w:rsidRPr="00700099">
              <w:rPr>
                <w:rFonts w:cstheme="minorHAnsi"/>
                <w:sz w:val="18"/>
                <w:szCs w:val="18"/>
              </w:rPr>
              <w:t xml:space="preserve">Aliquota base </w:t>
            </w:r>
          </w:p>
        </w:tc>
        <w:tc>
          <w:tcPr>
            <w:tcW w:w="438" w:type="pct"/>
            <w:vAlign w:val="center"/>
          </w:tcPr>
          <w:p w14:paraId="6B5ABD5B" w14:textId="77777777" w:rsidR="006C4306" w:rsidRPr="00700099" w:rsidRDefault="006C4306" w:rsidP="00F561E7">
            <w:pPr>
              <w:spacing w:after="0"/>
              <w:jc w:val="center"/>
              <w:rPr>
                <w:rFonts w:cstheme="minorHAnsi"/>
                <w:sz w:val="18"/>
                <w:szCs w:val="18"/>
              </w:rPr>
            </w:pPr>
            <w:r w:rsidRPr="00700099">
              <w:rPr>
                <w:rFonts w:cstheme="minorHAnsi"/>
                <w:sz w:val="18"/>
                <w:szCs w:val="18"/>
              </w:rPr>
              <w:t>40%</w:t>
            </w:r>
          </w:p>
        </w:tc>
      </w:tr>
      <w:tr w:rsidR="006C4306" w:rsidRPr="00700099" w14:paraId="4C19B0F8" w14:textId="77777777" w:rsidTr="00834FA9">
        <w:trPr>
          <w:jc w:val="center"/>
        </w:trPr>
        <w:tc>
          <w:tcPr>
            <w:tcW w:w="1691" w:type="pct"/>
            <w:vMerge/>
            <w:shd w:val="clear" w:color="auto" w:fill="008E40"/>
            <w:vAlign w:val="center"/>
          </w:tcPr>
          <w:p w14:paraId="2FB55B02" w14:textId="77777777" w:rsidR="006C4306" w:rsidRPr="00700099" w:rsidRDefault="006C4306" w:rsidP="00F561E7">
            <w:pPr>
              <w:spacing w:after="0"/>
              <w:jc w:val="center"/>
              <w:rPr>
                <w:rFonts w:cstheme="minorHAnsi"/>
                <w:color w:val="FFFFFF" w:themeColor="background1"/>
                <w:sz w:val="18"/>
                <w:szCs w:val="18"/>
                <w:highlight w:val="yellow"/>
              </w:rPr>
            </w:pPr>
          </w:p>
        </w:tc>
        <w:tc>
          <w:tcPr>
            <w:tcW w:w="2871" w:type="pct"/>
            <w:vAlign w:val="center"/>
          </w:tcPr>
          <w:p w14:paraId="5B7115DF" w14:textId="77777777" w:rsidR="006C4306" w:rsidRPr="00700099" w:rsidRDefault="006C4306" w:rsidP="00F561E7">
            <w:pPr>
              <w:spacing w:after="0"/>
              <w:rPr>
                <w:rFonts w:cstheme="minorHAnsi"/>
                <w:sz w:val="18"/>
                <w:szCs w:val="18"/>
              </w:rPr>
            </w:pPr>
            <w:r w:rsidRPr="00700099">
              <w:rPr>
                <w:rFonts w:cstheme="minorHAnsi"/>
                <w:sz w:val="18"/>
                <w:szCs w:val="18"/>
              </w:rPr>
              <w:t>Giovani agricoltori</w:t>
            </w:r>
          </w:p>
        </w:tc>
        <w:tc>
          <w:tcPr>
            <w:tcW w:w="438" w:type="pct"/>
            <w:vAlign w:val="center"/>
          </w:tcPr>
          <w:p w14:paraId="1C60E40E" w14:textId="77777777" w:rsidR="006C4306" w:rsidRPr="00700099" w:rsidRDefault="006C4306" w:rsidP="00F561E7">
            <w:pPr>
              <w:spacing w:after="0"/>
              <w:jc w:val="center"/>
              <w:rPr>
                <w:rFonts w:cstheme="minorHAnsi"/>
                <w:sz w:val="18"/>
                <w:szCs w:val="18"/>
              </w:rPr>
            </w:pPr>
            <w:r w:rsidRPr="00700099">
              <w:rPr>
                <w:rFonts w:cstheme="minorHAnsi"/>
                <w:sz w:val="18"/>
                <w:szCs w:val="18"/>
              </w:rPr>
              <w:t>50%</w:t>
            </w:r>
          </w:p>
        </w:tc>
      </w:tr>
      <w:tr w:rsidR="006C4306" w:rsidRPr="00700099" w14:paraId="16729226" w14:textId="77777777" w:rsidTr="00834FA9">
        <w:trPr>
          <w:jc w:val="center"/>
        </w:trPr>
        <w:tc>
          <w:tcPr>
            <w:tcW w:w="1691" w:type="pct"/>
            <w:vMerge/>
            <w:shd w:val="clear" w:color="auto" w:fill="008E40"/>
            <w:vAlign w:val="center"/>
          </w:tcPr>
          <w:p w14:paraId="10A709AA" w14:textId="77777777" w:rsidR="006C4306" w:rsidRPr="00700099" w:rsidRDefault="006C4306" w:rsidP="00F561E7">
            <w:pPr>
              <w:spacing w:after="0"/>
              <w:jc w:val="center"/>
              <w:rPr>
                <w:rFonts w:cstheme="minorHAnsi"/>
                <w:color w:val="FFFFFF" w:themeColor="background1"/>
                <w:sz w:val="18"/>
                <w:szCs w:val="18"/>
                <w:highlight w:val="yellow"/>
              </w:rPr>
            </w:pPr>
          </w:p>
        </w:tc>
        <w:tc>
          <w:tcPr>
            <w:tcW w:w="2871" w:type="pct"/>
            <w:vAlign w:val="center"/>
          </w:tcPr>
          <w:p w14:paraId="732A83FD" w14:textId="77777777" w:rsidR="006C4306" w:rsidRPr="00700099" w:rsidRDefault="006C4306" w:rsidP="00F561E7">
            <w:pPr>
              <w:spacing w:after="0"/>
              <w:rPr>
                <w:rFonts w:cstheme="minorHAnsi"/>
                <w:sz w:val="18"/>
                <w:szCs w:val="18"/>
              </w:rPr>
            </w:pPr>
            <w:r w:rsidRPr="00700099">
              <w:rPr>
                <w:rFonts w:cstheme="minorHAnsi"/>
                <w:sz w:val="18"/>
                <w:szCs w:val="18"/>
              </w:rPr>
              <w:t>Localizzazione beneficiario: zona svantaggiata</w:t>
            </w:r>
            <w:r>
              <w:rPr>
                <w:rFonts w:cstheme="minorHAnsi"/>
                <w:sz w:val="18"/>
                <w:szCs w:val="18"/>
              </w:rPr>
              <w:t xml:space="preserve"> </w:t>
            </w:r>
            <w:r w:rsidRPr="00813451">
              <w:rPr>
                <w:rFonts w:cstheme="minorHAnsi"/>
                <w:sz w:val="18"/>
                <w:szCs w:val="18"/>
                <w:highlight w:val="yellow"/>
              </w:rPr>
              <w:t>di montagna</w:t>
            </w:r>
          </w:p>
        </w:tc>
        <w:tc>
          <w:tcPr>
            <w:tcW w:w="438" w:type="pct"/>
            <w:vAlign w:val="center"/>
          </w:tcPr>
          <w:p w14:paraId="41167AD2" w14:textId="77777777" w:rsidR="006C4306" w:rsidRPr="00700099" w:rsidRDefault="006C4306" w:rsidP="00F561E7">
            <w:pPr>
              <w:spacing w:after="0"/>
              <w:jc w:val="center"/>
              <w:rPr>
                <w:rFonts w:cstheme="minorHAnsi"/>
                <w:sz w:val="18"/>
                <w:szCs w:val="18"/>
              </w:rPr>
            </w:pPr>
            <w:r w:rsidRPr="00700099">
              <w:rPr>
                <w:rFonts w:cstheme="minorHAnsi"/>
                <w:sz w:val="18"/>
                <w:szCs w:val="18"/>
              </w:rPr>
              <w:t>50%</w:t>
            </w:r>
          </w:p>
        </w:tc>
      </w:tr>
      <w:tr w:rsidR="006C4306" w:rsidRPr="00700099" w14:paraId="09CBAC15" w14:textId="77777777" w:rsidTr="00834FA9">
        <w:trPr>
          <w:jc w:val="center"/>
        </w:trPr>
        <w:tc>
          <w:tcPr>
            <w:tcW w:w="1691" w:type="pct"/>
            <w:vMerge/>
            <w:shd w:val="clear" w:color="auto" w:fill="008E40"/>
            <w:vAlign w:val="center"/>
          </w:tcPr>
          <w:p w14:paraId="445D76B3" w14:textId="77777777" w:rsidR="006C4306" w:rsidRPr="00700099" w:rsidRDefault="006C4306" w:rsidP="00F561E7">
            <w:pPr>
              <w:spacing w:after="0"/>
              <w:jc w:val="center"/>
              <w:rPr>
                <w:rFonts w:cstheme="minorHAnsi"/>
                <w:color w:val="FFFFFF" w:themeColor="background1"/>
                <w:sz w:val="18"/>
                <w:szCs w:val="18"/>
                <w:highlight w:val="yellow"/>
              </w:rPr>
            </w:pPr>
          </w:p>
        </w:tc>
        <w:tc>
          <w:tcPr>
            <w:tcW w:w="2871" w:type="pct"/>
            <w:vAlign w:val="center"/>
          </w:tcPr>
          <w:p w14:paraId="509F8206" w14:textId="77777777" w:rsidR="006C4306" w:rsidRPr="00700099" w:rsidRDefault="006C4306" w:rsidP="00F561E7">
            <w:pPr>
              <w:spacing w:after="0"/>
              <w:rPr>
                <w:rFonts w:cstheme="minorHAnsi"/>
                <w:sz w:val="18"/>
                <w:szCs w:val="18"/>
              </w:rPr>
            </w:pPr>
            <w:r w:rsidRPr="00700099">
              <w:rPr>
                <w:rFonts w:cstheme="minorHAnsi"/>
                <w:sz w:val="18"/>
                <w:szCs w:val="18"/>
              </w:rPr>
              <w:t>Giovane agricoltore in zona svantaggiata</w:t>
            </w:r>
            <w:r>
              <w:rPr>
                <w:rFonts w:cstheme="minorHAnsi"/>
                <w:sz w:val="18"/>
                <w:szCs w:val="18"/>
              </w:rPr>
              <w:t xml:space="preserve"> </w:t>
            </w:r>
            <w:r w:rsidRPr="00813451">
              <w:rPr>
                <w:rFonts w:cstheme="minorHAnsi"/>
                <w:sz w:val="18"/>
                <w:szCs w:val="18"/>
                <w:highlight w:val="yellow"/>
              </w:rPr>
              <w:t>di montagna</w:t>
            </w:r>
          </w:p>
        </w:tc>
        <w:tc>
          <w:tcPr>
            <w:tcW w:w="438" w:type="pct"/>
            <w:vAlign w:val="center"/>
          </w:tcPr>
          <w:p w14:paraId="124C0795" w14:textId="77777777" w:rsidR="006C4306" w:rsidRPr="00700099" w:rsidRDefault="006C4306" w:rsidP="00F561E7">
            <w:pPr>
              <w:spacing w:after="0"/>
              <w:jc w:val="center"/>
              <w:rPr>
                <w:rFonts w:cstheme="minorHAnsi"/>
                <w:sz w:val="18"/>
                <w:szCs w:val="18"/>
              </w:rPr>
            </w:pPr>
            <w:r w:rsidRPr="00700099">
              <w:rPr>
                <w:rFonts w:cstheme="minorHAnsi"/>
                <w:sz w:val="18"/>
                <w:szCs w:val="18"/>
              </w:rPr>
              <w:t>60%</w:t>
            </w:r>
          </w:p>
        </w:tc>
      </w:tr>
      <w:tr w:rsidR="006C4306" w:rsidRPr="00700099" w14:paraId="0CCBB592" w14:textId="77777777" w:rsidTr="00834FA9">
        <w:trPr>
          <w:trHeight w:val="212"/>
          <w:jc w:val="center"/>
        </w:trPr>
        <w:tc>
          <w:tcPr>
            <w:tcW w:w="1691" w:type="pct"/>
            <w:shd w:val="clear" w:color="auto" w:fill="008E40"/>
            <w:vAlign w:val="center"/>
          </w:tcPr>
          <w:p w14:paraId="65956A0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309" w:type="pct"/>
            <w:gridSpan w:val="2"/>
            <w:vAlign w:val="center"/>
          </w:tcPr>
          <w:p w14:paraId="3010BA66" w14:textId="77777777" w:rsidR="006C4306" w:rsidRPr="00700099" w:rsidRDefault="006C4306" w:rsidP="00F561E7">
            <w:pPr>
              <w:spacing w:after="0"/>
              <w:rPr>
                <w:rFonts w:cstheme="minorHAnsi"/>
                <w:b/>
                <w:bCs/>
                <w:sz w:val="18"/>
                <w:szCs w:val="18"/>
              </w:rPr>
            </w:pPr>
            <w:r w:rsidRPr="00BB5D54">
              <w:rPr>
                <w:rFonts w:cstheme="minorHAnsi"/>
                <w:sz w:val="18"/>
                <w:szCs w:val="18"/>
              </w:rPr>
              <w:t>N.P.</w:t>
            </w:r>
          </w:p>
        </w:tc>
      </w:tr>
      <w:tr w:rsidR="006C4306" w:rsidRPr="004F0244" w14:paraId="2DE87E0D" w14:textId="77777777" w:rsidTr="00834FA9">
        <w:trPr>
          <w:trHeight w:val="288"/>
          <w:jc w:val="center"/>
        </w:trPr>
        <w:tc>
          <w:tcPr>
            <w:tcW w:w="1691" w:type="pct"/>
            <w:shd w:val="clear" w:color="auto" w:fill="008E40"/>
            <w:vAlign w:val="center"/>
          </w:tcPr>
          <w:p w14:paraId="7E0165B2" w14:textId="77777777" w:rsidR="006C4306" w:rsidRPr="004F0244"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3309" w:type="pct"/>
            <w:gridSpan w:val="2"/>
            <w:vAlign w:val="center"/>
          </w:tcPr>
          <w:p w14:paraId="16A75EB2" w14:textId="77777777" w:rsidR="006C4306" w:rsidRPr="004F0244"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sidRPr="00B850B2">
              <w:rPr>
                <w:rFonts w:cstheme="minorHAnsi"/>
                <w:sz w:val="18"/>
                <w:szCs w:val="18"/>
              </w:rPr>
              <w:t xml:space="preserve">Sì, </w:t>
            </w:r>
            <w:r w:rsidRPr="00B850B2">
              <w:rPr>
                <w:rFonts w:cstheme="minorHAnsi"/>
                <w:strike/>
                <w:color w:val="FF0000"/>
                <w:sz w:val="18"/>
                <w:szCs w:val="18"/>
              </w:rPr>
              <w:t>fino al</w:t>
            </w:r>
            <w:r w:rsidRPr="00B850B2">
              <w:rPr>
                <w:rFonts w:cstheme="minorHAnsi"/>
                <w:color w:val="FF0000"/>
                <w:sz w:val="18"/>
                <w:szCs w:val="18"/>
              </w:rPr>
              <w:t xml:space="preserve"> </w:t>
            </w:r>
            <w:r w:rsidRPr="00B850B2">
              <w:rPr>
                <w:rFonts w:cstheme="minorHAnsi"/>
                <w:sz w:val="18"/>
                <w:szCs w:val="18"/>
              </w:rPr>
              <w:t>50%</w:t>
            </w:r>
          </w:p>
        </w:tc>
      </w:tr>
    </w:tbl>
    <w:p w14:paraId="4B3872B8" w14:textId="77777777" w:rsidR="006C4306" w:rsidRPr="00700099" w:rsidRDefault="006C4306" w:rsidP="006C4306">
      <w:pPr>
        <w:spacing w:after="0"/>
        <w:rPr>
          <w:rFonts w:cstheme="minorHAnsi"/>
        </w:rPr>
      </w:pPr>
    </w:p>
    <w:p w14:paraId="4F95C6F2" w14:textId="77777777" w:rsidR="006C4306" w:rsidRPr="004F602E" w:rsidRDefault="006C4306" w:rsidP="006C4306">
      <w:pPr>
        <w:pStyle w:val="Titolo3"/>
        <w:rPr>
          <w:i/>
          <w:iCs/>
          <w:sz w:val="22"/>
          <w:szCs w:val="22"/>
        </w:rPr>
      </w:pPr>
      <w:r w:rsidRPr="004F602E">
        <w:rPr>
          <w:i/>
          <w:iCs/>
          <w:sz w:val="22"/>
          <w:szCs w:val="22"/>
        </w:rPr>
        <w:t>Partecipazione della scheda di intervento a progetti integrati (LEADER, Misure di cooperazione, etc.)</w:t>
      </w:r>
    </w:p>
    <w:p w14:paraId="3FFE2468" w14:textId="77777777" w:rsidR="006C4306" w:rsidRPr="004F15D0" w:rsidRDefault="006C4306" w:rsidP="006C4306">
      <w:pPr>
        <w:spacing w:after="0"/>
        <w:rPr>
          <w:rFonts w:cstheme="minorHAnsi"/>
          <w:sz w:val="20"/>
          <w:szCs w:val="20"/>
        </w:rPr>
      </w:pPr>
      <w:r w:rsidRPr="004F15D0">
        <w:rPr>
          <w:rFonts w:cstheme="minorHAnsi"/>
          <w:sz w:val="20"/>
          <w:szCs w:val="20"/>
        </w:rPr>
        <w:t>LEADER: No</w:t>
      </w:r>
      <w:r>
        <w:rPr>
          <w:rFonts w:cstheme="minorHAnsi"/>
          <w:sz w:val="20"/>
          <w:szCs w:val="20"/>
        </w:rPr>
        <w:t>.</w:t>
      </w:r>
    </w:p>
    <w:p w14:paraId="13C7723D" w14:textId="77777777" w:rsidR="006C4306" w:rsidRDefault="006C4306" w:rsidP="006C4306">
      <w:pPr>
        <w:spacing w:after="0"/>
        <w:rPr>
          <w:rFonts w:cstheme="minorHAnsi"/>
          <w:sz w:val="20"/>
          <w:szCs w:val="20"/>
        </w:rPr>
      </w:pPr>
      <w:r w:rsidRPr="004F15D0">
        <w:rPr>
          <w:rFonts w:cstheme="minorHAnsi"/>
          <w:sz w:val="20"/>
          <w:szCs w:val="20"/>
        </w:rPr>
        <w:t>Cooperazione: No</w:t>
      </w:r>
      <w:r>
        <w:rPr>
          <w:rFonts w:cstheme="minorHAnsi"/>
          <w:sz w:val="20"/>
          <w:szCs w:val="20"/>
        </w:rPr>
        <w:t>.</w:t>
      </w:r>
    </w:p>
    <w:p w14:paraId="65765A6F" w14:textId="77777777" w:rsidR="006C4306" w:rsidRDefault="006C4306" w:rsidP="006C4306">
      <w:pPr>
        <w:spacing w:after="200" w:line="276" w:lineRule="auto"/>
        <w:rPr>
          <w:rFonts w:cstheme="minorHAnsi"/>
          <w:sz w:val="20"/>
          <w:szCs w:val="20"/>
        </w:rPr>
      </w:pPr>
      <w:r>
        <w:rPr>
          <w:rFonts w:cstheme="minorHAnsi"/>
          <w:sz w:val="20"/>
          <w:szCs w:val="20"/>
        </w:rPr>
        <w:br w:type="page"/>
      </w:r>
    </w:p>
    <w:p w14:paraId="08785115" w14:textId="77777777" w:rsidR="006C4306" w:rsidRPr="004F15D0" w:rsidRDefault="006C4306" w:rsidP="006C4306">
      <w:pPr>
        <w:spacing w:after="0"/>
        <w:rPr>
          <w:rFonts w:cstheme="minorHAnsi"/>
          <w:sz w:val="20"/>
          <w:szCs w:val="20"/>
        </w:rPr>
      </w:pPr>
    </w:p>
    <w:p w14:paraId="0ACB56AB" w14:textId="77777777" w:rsidR="006C4306" w:rsidRPr="00293F8D" w:rsidRDefault="006C4306" w:rsidP="006C4306">
      <w:pPr>
        <w:pStyle w:val="Titolo2"/>
        <w:spacing w:before="0"/>
        <w:rPr>
          <w:rFonts w:asciiTheme="minorHAnsi" w:hAnsiTheme="minorHAnsi" w:cstheme="minorHAnsi"/>
          <w:b/>
          <w:bCs/>
        </w:rPr>
      </w:pPr>
      <w:bookmarkStart w:id="90" w:name="_Toc133425222"/>
      <w:r w:rsidRPr="00F6220C">
        <w:rPr>
          <w:rFonts w:asciiTheme="minorHAnsi" w:hAnsiTheme="minorHAnsi" w:cstheme="minorHAnsi"/>
          <w:b/>
          <w:bCs/>
        </w:rPr>
        <w:t>SRD02</w:t>
      </w:r>
      <w:r>
        <w:rPr>
          <w:rFonts w:asciiTheme="minorHAnsi" w:hAnsiTheme="minorHAnsi" w:cstheme="minorHAnsi"/>
          <w:b/>
          <w:bCs/>
        </w:rPr>
        <w:t xml:space="preserve"> – Investimenti produttivi agricoli per ambiente, clima e benessere animale</w:t>
      </w:r>
      <w:bookmarkEnd w:id="90"/>
    </w:p>
    <w:p w14:paraId="35C88EE6" w14:textId="77777777" w:rsidR="006C4306" w:rsidRPr="002949F3" w:rsidRDefault="006C4306" w:rsidP="006C4306">
      <w:pPr>
        <w:pStyle w:val="Titolo3"/>
        <w:spacing w:before="0"/>
        <w:rPr>
          <w:i/>
          <w:iCs/>
          <w:sz w:val="22"/>
          <w:szCs w:val="22"/>
        </w:rPr>
      </w:pPr>
      <w:r>
        <w:rPr>
          <w:i/>
          <w:iCs/>
          <w:sz w:val="22"/>
          <w:szCs w:val="22"/>
        </w:rPr>
        <w:t>Descrizione</w:t>
      </w:r>
    </w:p>
    <w:p w14:paraId="6A1EF0E8" w14:textId="77777777" w:rsidR="006C4306" w:rsidRDefault="006C4306" w:rsidP="006C4306">
      <w:pPr>
        <w:jc w:val="both"/>
        <w:rPr>
          <w:rFonts w:cstheme="minorHAnsi"/>
          <w:sz w:val="20"/>
          <w:szCs w:val="20"/>
        </w:rPr>
      </w:pPr>
      <w:r w:rsidRPr="00740C5E">
        <w:rPr>
          <w:rFonts w:cstheme="minorHAnsi"/>
          <w:sz w:val="20"/>
          <w:szCs w:val="20"/>
        </w:rPr>
        <w:t>L’intervento è finalizzato a potenziare le performance climatico-ambientali delle aziende agricole ed il</w:t>
      </w:r>
      <w:r>
        <w:rPr>
          <w:rFonts w:cstheme="minorHAnsi"/>
          <w:sz w:val="20"/>
          <w:szCs w:val="20"/>
        </w:rPr>
        <w:t xml:space="preserve"> </w:t>
      </w:r>
      <w:r w:rsidRPr="00740C5E">
        <w:rPr>
          <w:rFonts w:cstheme="minorHAnsi"/>
          <w:sz w:val="20"/>
          <w:szCs w:val="20"/>
        </w:rPr>
        <w:t xml:space="preserve">miglioramento del benessere animale negli allevamenti. A tale scopo, </w:t>
      </w:r>
      <w:r w:rsidRPr="001F16A0">
        <w:rPr>
          <w:rFonts w:cstheme="minorHAnsi"/>
          <w:strike/>
          <w:color w:val="FF0000"/>
          <w:sz w:val="20"/>
          <w:szCs w:val="20"/>
        </w:rPr>
        <w:t>fornisce</w:t>
      </w:r>
      <w:r w:rsidRPr="001F16A0">
        <w:rPr>
          <w:rFonts w:cstheme="minorHAnsi"/>
          <w:color w:val="FF0000"/>
          <w:sz w:val="20"/>
          <w:szCs w:val="20"/>
        </w:rPr>
        <w:t xml:space="preserve"> </w:t>
      </w:r>
      <w:r w:rsidRPr="001F16A0">
        <w:rPr>
          <w:rFonts w:cstheme="minorHAnsi"/>
          <w:sz w:val="20"/>
          <w:szCs w:val="20"/>
          <w:highlight w:val="green"/>
        </w:rPr>
        <w:t>è previsto</w:t>
      </w:r>
      <w:r>
        <w:rPr>
          <w:rFonts w:cstheme="minorHAnsi"/>
          <w:sz w:val="20"/>
          <w:szCs w:val="20"/>
        </w:rPr>
        <w:t xml:space="preserve"> un </w:t>
      </w:r>
      <w:r w:rsidRPr="00740C5E">
        <w:rPr>
          <w:rFonts w:cstheme="minorHAnsi"/>
          <w:sz w:val="20"/>
          <w:szCs w:val="20"/>
        </w:rPr>
        <w:t>sostegno ad investimenti,</w:t>
      </w:r>
      <w:r>
        <w:rPr>
          <w:rFonts w:cstheme="minorHAnsi"/>
          <w:sz w:val="20"/>
          <w:szCs w:val="20"/>
        </w:rPr>
        <w:t xml:space="preserve"> </w:t>
      </w:r>
      <w:r w:rsidRPr="00740C5E">
        <w:rPr>
          <w:rFonts w:cstheme="minorHAnsi"/>
          <w:sz w:val="20"/>
          <w:szCs w:val="20"/>
        </w:rPr>
        <w:t>anche innovativi e mirati alla digitalizzazione dei processi, da realizzare nell’ambito del ciclo produttivo</w:t>
      </w:r>
      <w:r>
        <w:rPr>
          <w:rFonts w:cstheme="minorHAnsi"/>
          <w:sz w:val="20"/>
          <w:szCs w:val="20"/>
        </w:rPr>
        <w:t xml:space="preserve"> </w:t>
      </w:r>
      <w:r w:rsidRPr="00740C5E">
        <w:rPr>
          <w:rFonts w:cstheme="minorHAnsi"/>
          <w:sz w:val="20"/>
          <w:szCs w:val="20"/>
        </w:rPr>
        <w:t>aziendale e che, pur potendo comportare un aumento del valore o della redditività aziendale, possiedano</w:t>
      </w:r>
      <w:r>
        <w:rPr>
          <w:rFonts w:cstheme="minorHAnsi"/>
          <w:sz w:val="20"/>
          <w:szCs w:val="20"/>
        </w:rPr>
        <w:t xml:space="preserve"> </w:t>
      </w:r>
      <w:r w:rsidRPr="00740C5E">
        <w:rPr>
          <w:rFonts w:cstheme="minorHAnsi"/>
          <w:sz w:val="20"/>
          <w:szCs w:val="20"/>
        </w:rPr>
        <w:t>una chiara e diretta caratterizzazione e connessione con gli obiettivi specifici della PAC in materia di</w:t>
      </w:r>
      <w:r>
        <w:rPr>
          <w:rFonts w:cstheme="minorHAnsi"/>
          <w:sz w:val="20"/>
          <w:szCs w:val="20"/>
        </w:rPr>
        <w:t xml:space="preserve"> </w:t>
      </w:r>
      <w:r w:rsidRPr="00740C5E">
        <w:rPr>
          <w:rFonts w:cstheme="minorHAnsi"/>
          <w:sz w:val="20"/>
          <w:szCs w:val="20"/>
        </w:rPr>
        <w:t>ambientale, clima e benessere animale e che vadano oltre il mero adeguamento ai corrispondenti standard</w:t>
      </w:r>
      <w:r>
        <w:rPr>
          <w:rFonts w:cstheme="minorHAnsi"/>
          <w:sz w:val="20"/>
          <w:szCs w:val="20"/>
        </w:rPr>
        <w:t xml:space="preserve"> </w:t>
      </w:r>
      <w:r w:rsidRPr="001F16A0">
        <w:rPr>
          <w:rFonts w:cstheme="minorHAnsi"/>
          <w:sz w:val="20"/>
          <w:szCs w:val="20"/>
          <w:highlight w:val="green"/>
        </w:rPr>
        <w:t>in uso e/o alle norme esistenti</w:t>
      </w:r>
      <w:r>
        <w:rPr>
          <w:rFonts w:cstheme="minorHAnsi"/>
          <w:sz w:val="20"/>
          <w:szCs w:val="20"/>
        </w:rPr>
        <w:t xml:space="preserve">. </w:t>
      </w:r>
    </w:p>
    <w:p w14:paraId="400CEEF0" w14:textId="77777777" w:rsidR="006C4306" w:rsidRDefault="006C4306" w:rsidP="006C4306">
      <w:pPr>
        <w:jc w:val="both"/>
        <w:rPr>
          <w:rFonts w:cstheme="minorHAnsi"/>
          <w:sz w:val="20"/>
          <w:szCs w:val="20"/>
        </w:rPr>
      </w:pPr>
      <w:r>
        <w:rPr>
          <w:rFonts w:cstheme="minorHAnsi"/>
          <w:sz w:val="20"/>
          <w:szCs w:val="20"/>
        </w:rPr>
        <w:t>L’intervento è suddiviso nelle seguenti azioni:</w:t>
      </w:r>
    </w:p>
    <w:p w14:paraId="4B37544A" w14:textId="77777777" w:rsidR="006C4306" w:rsidRPr="00BD0849" w:rsidRDefault="006C4306" w:rsidP="006C4306">
      <w:pPr>
        <w:pStyle w:val="Paragrafoelenco"/>
        <w:numPr>
          <w:ilvl w:val="0"/>
          <w:numId w:val="49"/>
        </w:numPr>
        <w:jc w:val="both"/>
        <w:rPr>
          <w:rFonts w:cstheme="minorHAnsi"/>
          <w:sz w:val="20"/>
          <w:szCs w:val="20"/>
          <w:highlight w:val="green"/>
        </w:rPr>
      </w:pPr>
      <w:r w:rsidRPr="00BD0849">
        <w:rPr>
          <w:rFonts w:cstheme="minorHAnsi"/>
          <w:b/>
          <w:bCs/>
          <w:sz w:val="20"/>
          <w:szCs w:val="20"/>
        </w:rPr>
        <w:t xml:space="preserve">Azione A) </w:t>
      </w:r>
      <w:r w:rsidRPr="0096721E">
        <w:rPr>
          <w:rFonts w:cstheme="minorHAnsi"/>
          <w:b/>
          <w:bCs/>
          <w:sz w:val="20"/>
          <w:szCs w:val="20"/>
        </w:rPr>
        <w:t>Investimenti per la mitigazione dei cambiamenti climatici</w:t>
      </w:r>
      <w:r w:rsidRPr="00BD0849">
        <w:rPr>
          <w:rFonts w:cstheme="minorHAnsi"/>
          <w:sz w:val="20"/>
          <w:szCs w:val="20"/>
        </w:rPr>
        <w:t xml:space="preserve"> </w:t>
      </w:r>
      <w:r w:rsidRPr="00B37D87">
        <w:rPr>
          <w:rFonts w:cstheme="minorHAnsi"/>
          <w:b/>
          <w:bCs/>
          <w:sz w:val="20"/>
          <w:szCs w:val="20"/>
        </w:rPr>
        <w:t>– con esclusione degli impianti per la produzione di energia:</w:t>
      </w:r>
      <w:r w:rsidRPr="00B37D87">
        <w:rPr>
          <w:rFonts w:cstheme="minorHAnsi"/>
          <w:sz w:val="20"/>
          <w:szCs w:val="20"/>
        </w:rPr>
        <w:t> </w:t>
      </w:r>
      <w:r w:rsidRPr="00BD0849">
        <w:rPr>
          <w:rFonts w:cstheme="minorHAnsi"/>
          <w:sz w:val="20"/>
          <w:szCs w:val="20"/>
          <w:highlight w:val="green"/>
        </w:rPr>
        <w:t>è previsto il sostegno per investimenti per la razionalizzazione dei processi produttivi agricoli che riducano l’emissione di gas climalteranti (metano e protossido di azoto) e di altri agenti inquinanti dell’aria (ammoniaca) e/o aumentino la capacità di sequestro di carbonio nel suolo. Tra questi, sono inclusi investimenti per la realizzazione di coperture delle strutture di stoccaggio degli effluenti di allevamento e di strutture non fisse di stoccaggio degli effluenti di allevamento (c.d. storage bag) che vanno oltre il rispetto degli obblighi della “Direttiva nitrati” e si distinguono per un’elevata efficacia nella riduzione delle emissioni di ammoniaca.</w:t>
      </w:r>
    </w:p>
    <w:p w14:paraId="24A97253" w14:textId="77777777" w:rsidR="006C4306" w:rsidRDefault="006C4306" w:rsidP="006C4306">
      <w:pPr>
        <w:pStyle w:val="Paragrafoelenco"/>
        <w:numPr>
          <w:ilvl w:val="0"/>
          <w:numId w:val="49"/>
        </w:numPr>
        <w:jc w:val="both"/>
        <w:rPr>
          <w:rFonts w:cstheme="minorHAnsi"/>
          <w:sz w:val="20"/>
          <w:szCs w:val="20"/>
        </w:rPr>
      </w:pPr>
      <w:r w:rsidRPr="00BD0849">
        <w:rPr>
          <w:rFonts w:cstheme="minorHAnsi"/>
          <w:b/>
          <w:bCs/>
          <w:sz w:val="20"/>
          <w:szCs w:val="20"/>
        </w:rPr>
        <w:t>Azione B)</w:t>
      </w:r>
      <w:r w:rsidRPr="00BD0849">
        <w:rPr>
          <w:rFonts w:cstheme="minorHAnsi"/>
          <w:sz w:val="20"/>
          <w:szCs w:val="20"/>
        </w:rPr>
        <w:t xml:space="preserve"> </w:t>
      </w:r>
      <w:r w:rsidRPr="0096721E">
        <w:rPr>
          <w:rFonts w:cstheme="minorHAnsi"/>
          <w:b/>
          <w:bCs/>
          <w:sz w:val="20"/>
          <w:szCs w:val="20"/>
        </w:rPr>
        <w:t>Investimenti per la tutela delle risorse naturali</w:t>
      </w:r>
      <w:r w:rsidRPr="00BD0849">
        <w:rPr>
          <w:rFonts w:cstheme="minorHAnsi"/>
          <w:sz w:val="20"/>
          <w:szCs w:val="20"/>
        </w:rPr>
        <w:t xml:space="preserve">: </w:t>
      </w:r>
      <w:r w:rsidRPr="00BD0849">
        <w:rPr>
          <w:rFonts w:cstheme="minorHAnsi"/>
          <w:sz w:val="20"/>
          <w:szCs w:val="20"/>
          <w:highlight w:val="green"/>
        </w:rPr>
        <w:t>è previsto il sostegno per investimenti mirati alla tutela qualitativa delle acque</w:t>
      </w:r>
      <w:r>
        <w:rPr>
          <w:rFonts w:cstheme="minorHAnsi"/>
          <w:sz w:val="20"/>
          <w:szCs w:val="20"/>
          <w:highlight w:val="green"/>
        </w:rPr>
        <w:t>,</w:t>
      </w:r>
      <w:r w:rsidRPr="00BD0849">
        <w:rPr>
          <w:rFonts w:cstheme="minorHAnsi"/>
          <w:sz w:val="20"/>
          <w:szCs w:val="20"/>
          <w:highlight w:val="green"/>
        </w:rPr>
        <w:t xml:space="preserve"> alla gestione sostenibile e razionale dei prodotti fitosanitari nonché investimenti per la tutela del suolo in termini di fertilità, struttura e qualità del suolo stesso, anche al fine di ridurne i rischi di degrado, inclusi l'erosione ed il compattamento. Tra questi sono inclusi investimenti per l’acquisto di attrezzature che impediscono l’inquinamento puntale da prodotti fitosanitari in agricoltura, quali ad esempio i biobed.</w:t>
      </w:r>
    </w:p>
    <w:p w14:paraId="1393B305" w14:textId="77777777" w:rsidR="006C4306" w:rsidRPr="0096721E" w:rsidRDefault="006C4306" w:rsidP="006C4306">
      <w:pPr>
        <w:pStyle w:val="Paragrafoelenco"/>
        <w:numPr>
          <w:ilvl w:val="0"/>
          <w:numId w:val="49"/>
        </w:numPr>
        <w:jc w:val="both"/>
        <w:rPr>
          <w:rFonts w:cstheme="minorHAnsi"/>
          <w:sz w:val="20"/>
          <w:szCs w:val="20"/>
          <w:highlight w:val="green"/>
        </w:rPr>
      </w:pPr>
      <w:r w:rsidRPr="00BD0849">
        <w:rPr>
          <w:rFonts w:cstheme="minorHAnsi"/>
          <w:b/>
          <w:bCs/>
          <w:sz w:val="20"/>
          <w:szCs w:val="20"/>
        </w:rPr>
        <w:t>Azione C)</w:t>
      </w:r>
      <w:r w:rsidRPr="00BD0849">
        <w:rPr>
          <w:rFonts w:cstheme="minorHAnsi"/>
          <w:sz w:val="20"/>
          <w:szCs w:val="20"/>
        </w:rPr>
        <w:t xml:space="preserve"> </w:t>
      </w:r>
      <w:r w:rsidRPr="0096721E">
        <w:rPr>
          <w:rFonts w:cstheme="minorHAnsi"/>
          <w:b/>
          <w:bCs/>
          <w:sz w:val="20"/>
          <w:szCs w:val="20"/>
        </w:rPr>
        <w:t>Investimenti irrigui</w:t>
      </w:r>
      <w:r w:rsidRPr="00765486">
        <w:rPr>
          <w:rFonts w:cstheme="minorHAnsi"/>
          <w:sz w:val="20"/>
          <w:szCs w:val="20"/>
        </w:rPr>
        <w:t xml:space="preserve">: </w:t>
      </w:r>
      <w:r w:rsidRPr="00BD0849">
        <w:rPr>
          <w:rFonts w:cstheme="minorHAnsi"/>
          <w:sz w:val="20"/>
          <w:szCs w:val="20"/>
          <w:highlight w:val="green"/>
        </w:rPr>
        <w:t xml:space="preserve">è previsto il sostegno per investimenti mirati ad un uso efficiente e sostenibile delle risorse irrigue a livello aziendali finalizzati al miglioramento, rinnovo e </w:t>
      </w:r>
      <w:r w:rsidRPr="0096721E">
        <w:rPr>
          <w:rFonts w:cstheme="minorHAnsi"/>
          <w:sz w:val="20"/>
          <w:szCs w:val="20"/>
          <w:highlight w:val="green"/>
        </w:rPr>
        <w:t>ripristino di impianti irrigui aziendali che comportino un risparmio nell’utilizzo di risorse idriche nonché investimenti che promuovono lo stoccaggio e il riuso di tali risorse, anche nell’ottica di garantire l’irrigazione di soccorso in periodi di scarsa disponibilità.</w:t>
      </w:r>
    </w:p>
    <w:p w14:paraId="24478AA1" w14:textId="77777777" w:rsidR="006C4306" w:rsidRPr="00BD0849" w:rsidRDefault="006C4306" w:rsidP="006C4306">
      <w:pPr>
        <w:pStyle w:val="Paragrafoelenco"/>
        <w:numPr>
          <w:ilvl w:val="0"/>
          <w:numId w:val="49"/>
        </w:numPr>
        <w:jc w:val="both"/>
        <w:rPr>
          <w:rFonts w:cstheme="minorHAnsi"/>
          <w:sz w:val="20"/>
          <w:szCs w:val="20"/>
          <w:highlight w:val="green"/>
        </w:rPr>
      </w:pPr>
      <w:r w:rsidRPr="00BD0849">
        <w:rPr>
          <w:rFonts w:cstheme="minorHAnsi"/>
          <w:b/>
          <w:bCs/>
          <w:sz w:val="20"/>
          <w:szCs w:val="20"/>
        </w:rPr>
        <w:t>Azione D)</w:t>
      </w:r>
      <w:r w:rsidRPr="00BD0849">
        <w:rPr>
          <w:rFonts w:cstheme="minorHAnsi"/>
          <w:sz w:val="20"/>
          <w:szCs w:val="20"/>
        </w:rPr>
        <w:t xml:space="preserve"> </w:t>
      </w:r>
      <w:r w:rsidRPr="0096721E">
        <w:rPr>
          <w:rFonts w:cstheme="minorHAnsi"/>
          <w:b/>
          <w:bCs/>
          <w:sz w:val="20"/>
          <w:szCs w:val="20"/>
        </w:rPr>
        <w:t>Investimenti per il benessere animale</w:t>
      </w:r>
      <w:r w:rsidRPr="00BD0849">
        <w:rPr>
          <w:rFonts w:cstheme="minorHAnsi"/>
          <w:sz w:val="20"/>
          <w:szCs w:val="20"/>
        </w:rPr>
        <w:t xml:space="preserve">: </w:t>
      </w:r>
      <w:r w:rsidRPr="00765486">
        <w:rPr>
          <w:rFonts w:cstheme="minorHAnsi"/>
          <w:sz w:val="20"/>
          <w:szCs w:val="20"/>
          <w:highlight w:val="green"/>
        </w:rPr>
        <w:t>è previsto un sostegno agli</w:t>
      </w:r>
      <w:r w:rsidRPr="00BD0849">
        <w:rPr>
          <w:rFonts w:cstheme="minorHAnsi"/>
          <w:sz w:val="20"/>
          <w:szCs w:val="20"/>
          <w:highlight w:val="green"/>
        </w:rPr>
        <w:t xml:space="preserve"> investimenti aziendal</w:t>
      </w:r>
      <w:r>
        <w:rPr>
          <w:rFonts w:cstheme="minorHAnsi"/>
          <w:sz w:val="20"/>
          <w:szCs w:val="20"/>
          <w:highlight w:val="green"/>
        </w:rPr>
        <w:t>i</w:t>
      </w:r>
      <w:r w:rsidRPr="00BD0849">
        <w:rPr>
          <w:rFonts w:cstheme="minorHAnsi"/>
          <w:sz w:val="20"/>
          <w:szCs w:val="20"/>
          <w:highlight w:val="green"/>
        </w:rPr>
        <w:t xml:space="preserve"> </w:t>
      </w:r>
      <w:r>
        <w:rPr>
          <w:rFonts w:cstheme="minorHAnsi"/>
          <w:sz w:val="20"/>
          <w:szCs w:val="20"/>
          <w:highlight w:val="green"/>
        </w:rPr>
        <w:t>finalizzat</w:t>
      </w:r>
      <w:r w:rsidRPr="00BD0849">
        <w:rPr>
          <w:rFonts w:cstheme="minorHAnsi"/>
          <w:sz w:val="20"/>
          <w:szCs w:val="20"/>
          <w:highlight w:val="green"/>
        </w:rPr>
        <w:t>i a favorire l'evoluzione degli allevamenti verso un modello più sostenibile ed etico, anche attraverso l’introduzione di sistemi di gestione innovativi e di precisione, che incrementino il benessere degli animali e la biosicurezza, anche con riferimento all’antimicrobico resistenza. In tale contesto, inoltre, sono previsti investimenti per adeguare la fornitura di acqua e mangimi secondo le esigenze naturali dell'allevamento, per la cura degli animali ed il miglioramento delle condizioni abitative (come l'aumento delle disponibilità di spazio, le superfici dei pavimenti, i materiali di arricchimento, la luce naturale), e per offrire accesso all'esterno agli animali. Tenuto conto delle finalità generali dell’intervento, rientrano nel campo di applicazione della presente azione esclusivamente investimenti con finalità produttiva agricola-zootecnica, escludendo altre finalità (es. pratica sportiva, affezione).</w:t>
      </w:r>
    </w:p>
    <w:p w14:paraId="679E04B9"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23"/>
        <w:gridCol w:w="734"/>
        <w:gridCol w:w="1239"/>
        <w:gridCol w:w="1117"/>
        <w:gridCol w:w="2653"/>
        <w:gridCol w:w="1274"/>
        <w:gridCol w:w="748"/>
        <w:gridCol w:w="752"/>
      </w:tblGrid>
      <w:tr w:rsidR="006C4306" w:rsidRPr="00700099" w14:paraId="7FCAE12F" w14:textId="77777777" w:rsidTr="00060A72">
        <w:trPr>
          <w:trHeight w:val="470"/>
        </w:trPr>
        <w:tc>
          <w:tcPr>
            <w:tcW w:w="800" w:type="pct"/>
            <w:vMerge w:val="restart"/>
            <w:shd w:val="clear" w:color="auto" w:fill="008E40"/>
            <w:vAlign w:val="center"/>
          </w:tcPr>
          <w:p w14:paraId="34281CED"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2" w:type="pct"/>
            <w:vMerge w:val="restart"/>
            <w:vAlign w:val="center"/>
          </w:tcPr>
          <w:p w14:paraId="01EA834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SRD02</w:t>
            </w:r>
          </w:p>
        </w:tc>
        <w:tc>
          <w:tcPr>
            <w:tcW w:w="611" w:type="pct"/>
            <w:vMerge w:val="restart"/>
            <w:shd w:val="clear" w:color="auto" w:fill="008E40"/>
            <w:vAlign w:val="center"/>
          </w:tcPr>
          <w:p w14:paraId="1CBAB95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59" w:type="pct"/>
            <w:gridSpan w:val="2"/>
            <w:vMerge w:val="restart"/>
            <w:vAlign w:val="center"/>
          </w:tcPr>
          <w:p w14:paraId="42663A0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produttivi agricoli per ambiente, clima e benessere animale</w:t>
            </w:r>
          </w:p>
        </w:tc>
        <w:tc>
          <w:tcPr>
            <w:tcW w:w="626" w:type="pct"/>
            <w:vMerge w:val="restart"/>
            <w:shd w:val="clear" w:color="auto" w:fill="008E40"/>
            <w:vAlign w:val="center"/>
          </w:tcPr>
          <w:p w14:paraId="66CDA23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69" w:type="pct"/>
            <w:shd w:val="clear" w:color="auto" w:fill="92D050"/>
            <w:vAlign w:val="center"/>
          </w:tcPr>
          <w:p w14:paraId="79D6141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380863161"/>
            <w14:checkbox>
              <w14:checked w14:val="1"/>
              <w14:checkedState w14:val="2612" w14:font="MS Gothic"/>
              <w14:uncheckedState w14:val="2610" w14:font="MS Gothic"/>
            </w14:checkbox>
          </w:sdtPr>
          <w:sdtEndPr/>
          <w:sdtContent>
            <w:tc>
              <w:tcPr>
                <w:tcW w:w="372" w:type="pct"/>
                <w:vAlign w:val="center"/>
              </w:tcPr>
              <w:p w14:paraId="24CDA1F4" w14:textId="77777777" w:rsidR="006C4306" w:rsidRPr="00A54835"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56673A38" w14:textId="77777777" w:rsidTr="00060A72">
        <w:trPr>
          <w:trHeight w:val="405"/>
        </w:trPr>
        <w:tc>
          <w:tcPr>
            <w:tcW w:w="800" w:type="pct"/>
            <w:vMerge/>
            <w:shd w:val="clear" w:color="auto" w:fill="008E40"/>
            <w:vAlign w:val="center"/>
          </w:tcPr>
          <w:p w14:paraId="252DB639" w14:textId="77777777" w:rsidR="006C4306" w:rsidRPr="00700099" w:rsidRDefault="006C4306" w:rsidP="00F561E7">
            <w:pPr>
              <w:spacing w:after="0"/>
              <w:rPr>
                <w:rFonts w:cstheme="minorHAnsi"/>
                <w:sz w:val="18"/>
                <w:szCs w:val="18"/>
              </w:rPr>
            </w:pPr>
          </w:p>
        </w:tc>
        <w:tc>
          <w:tcPr>
            <w:tcW w:w="362" w:type="pct"/>
            <w:vMerge/>
            <w:vAlign w:val="center"/>
          </w:tcPr>
          <w:p w14:paraId="65B45CC8" w14:textId="77777777" w:rsidR="006C4306" w:rsidRPr="00700099" w:rsidRDefault="006C4306" w:rsidP="00F561E7">
            <w:pPr>
              <w:spacing w:after="0"/>
              <w:rPr>
                <w:rFonts w:cstheme="minorHAnsi"/>
                <w:sz w:val="18"/>
                <w:szCs w:val="18"/>
              </w:rPr>
            </w:pPr>
          </w:p>
        </w:tc>
        <w:tc>
          <w:tcPr>
            <w:tcW w:w="611" w:type="pct"/>
            <w:vMerge/>
            <w:shd w:val="clear" w:color="auto" w:fill="008E40"/>
            <w:vAlign w:val="center"/>
          </w:tcPr>
          <w:p w14:paraId="535847B6" w14:textId="77777777" w:rsidR="006C4306" w:rsidRPr="00700099" w:rsidRDefault="006C4306" w:rsidP="00F561E7">
            <w:pPr>
              <w:spacing w:after="0"/>
              <w:rPr>
                <w:rFonts w:cstheme="minorHAnsi"/>
                <w:sz w:val="18"/>
                <w:szCs w:val="18"/>
              </w:rPr>
            </w:pPr>
          </w:p>
        </w:tc>
        <w:tc>
          <w:tcPr>
            <w:tcW w:w="1859" w:type="pct"/>
            <w:gridSpan w:val="2"/>
            <w:vMerge/>
            <w:vAlign w:val="center"/>
          </w:tcPr>
          <w:p w14:paraId="7CC3EFE6" w14:textId="77777777" w:rsidR="006C4306" w:rsidRPr="00700099" w:rsidRDefault="006C4306" w:rsidP="00F561E7">
            <w:pPr>
              <w:spacing w:after="0"/>
              <w:rPr>
                <w:rFonts w:cstheme="minorHAnsi"/>
                <w:sz w:val="18"/>
                <w:szCs w:val="18"/>
              </w:rPr>
            </w:pPr>
          </w:p>
        </w:tc>
        <w:tc>
          <w:tcPr>
            <w:tcW w:w="626" w:type="pct"/>
            <w:vMerge/>
            <w:shd w:val="clear" w:color="auto" w:fill="008E40"/>
            <w:vAlign w:val="center"/>
          </w:tcPr>
          <w:p w14:paraId="03D74225" w14:textId="77777777" w:rsidR="006C4306" w:rsidRPr="00700099" w:rsidRDefault="006C4306" w:rsidP="00F561E7">
            <w:pPr>
              <w:spacing w:after="0"/>
              <w:jc w:val="center"/>
              <w:rPr>
                <w:rFonts w:cstheme="minorHAnsi"/>
                <w:b/>
                <w:bCs/>
                <w:color w:val="FFFFFF" w:themeColor="background1"/>
                <w:sz w:val="18"/>
                <w:szCs w:val="18"/>
              </w:rPr>
            </w:pPr>
          </w:p>
        </w:tc>
        <w:tc>
          <w:tcPr>
            <w:tcW w:w="369" w:type="pct"/>
            <w:shd w:val="clear" w:color="auto" w:fill="FF0000"/>
            <w:vAlign w:val="center"/>
          </w:tcPr>
          <w:p w14:paraId="7411350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358243226"/>
            <w14:checkbox>
              <w14:checked w14:val="0"/>
              <w14:checkedState w14:val="2612" w14:font="MS Gothic"/>
              <w14:uncheckedState w14:val="2610" w14:font="MS Gothic"/>
            </w14:checkbox>
          </w:sdtPr>
          <w:sdtEndPr/>
          <w:sdtContent>
            <w:tc>
              <w:tcPr>
                <w:tcW w:w="372" w:type="pct"/>
                <w:vAlign w:val="center"/>
              </w:tcPr>
              <w:p w14:paraId="532BE7C4" w14:textId="77777777" w:rsidR="006C4306" w:rsidRPr="00A54835"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1A07C37F" w14:textId="77777777" w:rsidTr="00060A72">
        <w:trPr>
          <w:trHeight w:val="270"/>
        </w:trPr>
        <w:tc>
          <w:tcPr>
            <w:tcW w:w="1162" w:type="pct"/>
            <w:gridSpan w:val="2"/>
            <w:shd w:val="clear" w:color="auto" w:fill="008E40"/>
            <w:vAlign w:val="center"/>
          </w:tcPr>
          <w:p w14:paraId="51316563" w14:textId="77777777" w:rsidR="006C4306" w:rsidRPr="00BD0849" w:rsidRDefault="006C4306" w:rsidP="00F561E7">
            <w:pPr>
              <w:spacing w:after="0"/>
              <w:jc w:val="center"/>
              <w:rPr>
                <w:rFonts w:cstheme="minorHAnsi"/>
                <w:b/>
                <w:bCs/>
                <w:sz w:val="18"/>
                <w:szCs w:val="18"/>
                <w:lang w:val="en-GB"/>
              </w:rPr>
            </w:pPr>
            <w:r w:rsidRPr="00BD0849">
              <w:rPr>
                <w:rFonts w:cstheme="minorHAnsi"/>
                <w:b/>
                <w:bCs/>
                <w:color w:val="FFFFFF" w:themeColor="background1"/>
                <w:sz w:val="18"/>
                <w:szCs w:val="18"/>
                <w:lang w:val="en-GB"/>
              </w:rPr>
              <w:t>Spesa Pubblica</w:t>
            </w:r>
          </w:p>
        </w:tc>
        <w:tc>
          <w:tcPr>
            <w:tcW w:w="1162" w:type="pct"/>
            <w:gridSpan w:val="2"/>
            <w:vAlign w:val="center"/>
          </w:tcPr>
          <w:p w14:paraId="6F0B6825"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68.000.000 €</w:t>
            </w:r>
          </w:p>
        </w:tc>
        <w:tc>
          <w:tcPr>
            <w:tcW w:w="1936" w:type="pct"/>
            <w:gridSpan w:val="2"/>
            <w:shd w:val="clear" w:color="auto" w:fill="008E40"/>
            <w:vAlign w:val="center"/>
          </w:tcPr>
          <w:p w14:paraId="23A743D6" w14:textId="77777777" w:rsidR="006C4306" w:rsidRPr="00BD0849" w:rsidRDefault="006C4306" w:rsidP="00F561E7">
            <w:pPr>
              <w:spacing w:after="0"/>
              <w:jc w:val="center"/>
              <w:rPr>
                <w:rFonts w:cstheme="minorHAnsi"/>
                <w:b/>
                <w:bCs/>
                <w:color w:val="FFFFFF" w:themeColor="background1"/>
                <w:sz w:val="18"/>
                <w:szCs w:val="18"/>
                <w:lang w:val="it"/>
              </w:rPr>
            </w:pPr>
            <w:r w:rsidRPr="00BD0849">
              <w:rPr>
                <w:rFonts w:cstheme="minorHAnsi"/>
                <w:b/>
                <w:bCs/>
                <w:color w:val="FFFFFF" w:themeColor="background1"/>
                <w:sz w:val="18"/>
                <w:szCs w:val="18"/>
                <w:lang w:val="en-GB"/>
              </w:rPr>
              <w:t>Contributo del FEASR</w:t>
            </w:r>
          </w:p>
        </w:tc>
        <w:tc>
          <w:tcPr>
            <w:tcW w:w="741" w:type="pct"/>
            <w:gridSpan w:val="2"/>
            <w:vAlign w:val="center"/>
          </w:tcPr>
          <w:p w14:paraId="62E22DE6"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27.676.000,00 €</w:t>
            </w:r>
          </w:p>
        </w:tc>
      </w:tr>
      <w:tr w:rsidR="006C4306" w:rsidRPr="00700099" w14:paraId="78C01367" w14:textId="77777777" w:rsidTr="00060A72">
        <w:trPr>
          <w:trHeight w:val="270"/>
        </w:trPr>
        <w:tc>
          <w:tcPr>
            <w:tcW w:w="1162" w:type="pct"/>
            <w:gridSpan w:val="2"/>
            <w:shd w:val="clear" w:color="auto" w:fill="008E40"/>
            <w:vAlign w:val="center"/>
          </w:tcPr>
          <w:p w14:paraId="36E3AB0A" w14:textId="77777777" w:rsidR="006C4306" w:rsidRPr="00B37D87" w:rsidRDefault="006C4306" w:rsidP="00F561E7">
            <w:pPr>
              <w:spacing w:after="0"/>
              <w:jc w:val="center"/>
              <w:rPr>
                <w:rFonts w:cstheme="minorHAnsi"/>
                <w:color w:val="FFFFFF" w:themeColor="background1"/>
                <w:sz w:val="18"/>
                <w:szCs w:val="18"/>
                <w:highlight w:val="green"/>
                <w:lang w:val="en-GB"/>
              </w:rPr>
            </w:pPr>
            <w:r w:rsidRPr="00B37D87">
              <w:rPr>
                <w:rFonts w:cstheme="minorHAnsi"/>
                <w:b/>
                <w:bCs/>
                <w:color w:val="FFFFFF" w:themeColor="background1"/>
                <w:sz w:val="18"/>
                <w:szCs w:val="18"/>
                <w:highlight w:val="green"/>
                <w:lang w:val="en-GB"/>
              </w:rPr>
              <w:t>Indicatori di Risultato - R</w:t>
            </w:r>
          </w:p>
        </w:tc>
        <w:tc>
          <w:tcPr>
            <w:tcW w:w="1162" w:type="pct"/>
            <w:gridSpan w:val="2"/>
            <w:vAlign w:val="center"/>
          </w:tcPr>
          <w:p w14:paraId="5725788C" w14:textId="77777777" w:rsidR="006C4306" w:rsidRPr="00B37D87" w:rsidRDefault="006C4306" w:rsidP="00F561E7">
            <w:pPr>
              <w:spacing w:after="0"/>
              <w:jc w:val="center"/>
              <w:rPr>
                <w:rFonts w:cstheme="minorHAnsi"/>
                <w:sz w:val="18"/>
                <w:szCs w:val="18"/>
                <w:lang w:val="it"/>
              </w:rPr>
            </w:pPr>
            <w:r w:rsidRPr="00813451">
              <w:rPr>
                <w:rFonts w:cstheme="minorHAnsi"/>
                <w:sz w:val="18"/>
                <w:szCs w:val="18"/>
                <w:highlight w:val="green"/>
                <w:lang w:val="it"/>
              </w:rPr>
              <w:t>R.9</w:t>
            </w:r>
          </w:p>
          <w:p w14:paraId="538E6B80" w14:textId="77777777" w:rsidR="006C4306" w:rsidRPr="00813451" w:rsidRDefault="006C4306" w:rsidP="00F561E7">
            <w:pPr>
              <w:spacing w:after="0"/>
              <w:jc w:val="center"/>
              <w:rPr>
                <w:rFonts w:cstheme="minorHAnsi"/>
                <w:strike/>
                <w:color w:val="FF0000"/>
                <w:sz w:val="18"/>
                <w:szCs w:val="18"/>
                <w:highlight w:val="yellow"/>
                <w:lang w:val="it"/>
              </w:rPr>
            </w:pPr>
            <w:r w:rsidRPr="00813451">
              <w:rPr>
                <w:rFonts w:cstheme="minorHAnsi"/>
                <w:strike/>
                <w:color w:val="FF0000"/>
                <w:sz w:val="18"/>
                <w:szCs w:val="18"/>
                <w:highlight w:val="yellow"/>
                <w:lang w:val="it"/>
              </w:rPr>
              <w:t>R.15</w:t>
            </w:r>
          </w:p>
          <w:p w14:paraId="19BEE2C5" w14:textId="77777777" w:rsidR="006C4306" w:rsidRPr="00813451" w:rsidRDefault="006C4306" w:rsidP="00F561E7">
            <w:pPr>
              <w:spacing w:after="0"/>
              <w:jc w:val="center"/>
              <w:rPr>
                <w:rFonts w:cstheme="minorHAnsi"/>
                <w:strike/>
                <w:color w:val="FF0000"/>
                <w:sz w:val="18"/>
                <w:szCs w:val="18"/>
                <w:highlight w:val="yellow"/>
                <w:lang w:val="it"/>
              </w:rPr>
            </w:pPr>
            <w:r w:rsidRPr="00813451">
              <w:rPr>
                <w:rFonts w:cstheme="minorHAnsi"/>
                <w:strike/>
                <w:color w:val="FF0000"/>
                <w:sz w:val="18"/>
                <w:szCs w:val="18"/>
                <w:highlight w:val="yellow"/>
                <w:lang w:val="it"/>
              </w:rPr>
              <w:t>R.16</w:t>
            </w:r>
          </w:p>
          <w:p w14:paraId="4B0E6E2A" w14:textId="77777777" w:rsidR="006C4306" w:rsidRPr="00813451" w:rsidRDefault="006C4306" w:rsidP="00F561E7">
            <w:pPr>
              <w:spacing w:after="0"/>
              <w:jc w:val="center"/>
              <w:rPr>
                <w:rFonts w:cstheme="minorHAnsi"/>
                <w:sz w:val="18"/>
                <w:szCs w:val="18"/>
                <w:highlight w:val="green"/>
                <w:lang w:val="it"/>
              </w:rPr>
            </w:pPr>
            <w:r w:rsidRPr="00813451">
              <w:rPr>
                <w:rFonts w:cstheme="minorHAnsi"/>
                <w:sz w:val="18"/>
                <w:szCs w:val="18"/>
                <w:highlight w:val="green"/>
                <w:lang w:val="it"/>
              </w:rPr>
              <w:t>R.26</w:t>
            </w:r>
          </w:p>
          <w:p w14:paraId="03A52FDB" w14:textId="77777777" w:rsidR="006C4306" w:rsidRPr="00B37D87" w:rsidRDefault="006C4306" w:rsidP="00F561E7">
            <w:pPr>
              <w:spacing w:after="0"/>
              <w:jc w:val="center"/>
              <w:rPr>
                <w:rFonts w:cstheme="minorHAnsi"/>
                <w:sz w:val="18"/>
                <w:szCs w:val="18"/>
                <w:highlight w:val="green"/>
                <w:lang w:val="it"/>
              </w:rPr>
            </w:pPr>
            <w:r w:rsidRPr="00813451">
              <w:rPr>
                <w:rFonts w:cstheme="minorHAnsi"/>
                <w:sz w:val="18"/>
                <w:szCs w:val="18"/>
                <w:highlight w:val="green"/>
                <w:lang w:val="it"/>
              </w:rPr>
              <w:t>R.44</w:t>
            </w:r>
          </w:p>
        </w:tc>
        <w:tc>
          <w:tcPr>
            <w:tcW w:w="1936" w:type="pct"/>
            <w:gridSpan w:val="2"/>
            <w:shd w:val="clear" w:color="auto" w:fill="008E40"/>
            <w:vAlign w:val="center"/>
          </w:tcPr>
          <w:p w14:paraId="73299BEE" w14:textId="77777777" w:rsidR="006C4306" w:rsidRPr="00B37D87" w:rsidRDefault="006C4306" w:rsidP="00F561E7">
            <w:pPr>
              <w:spacing w:after="0"/>
              <w:jc w:val="center"/>
              <w:rPr>
                <w:rFonts w:cstheme="minorHAnsi"/>
                <w:color w:val="FFFFFF" w:themeColor="background1"/>
                <w:sz w:val="18"/>
                <w:szCs w:val="18"/>
                <w:highlight w:val="green"/>
                <w:lang w:val="en-GB"/>
              </w:rPr>
            </w:pPr>
            <w:r w:rsidRPr="00B37D87">
              <w:rPr>
                <w:rFonts w:cstheme="minorHAnsi"/>
                <w:b/>
                <w:bCs/>
                <w:color w:val="FFFFFF" w:themeColor="background1"/>
                <w:sz w:val="18"/>
                <w:szCs w:val="18"/>
                <w:highlight w:val="green"/>
                <w:lang w:val="en-GB"/>
              </w:rPr>
              <w:t>Indicatori di Output - O</w:t>
            </w:r>
          </w:p>
        </w:tc>
        <w:tc>
          <w:tcPr>
            <w:tcW w:w="741" w:type="pct"/>
            <w:gridSpan w:val="2"/>
            <w:vAlign w:val="center"/>
          </w:tcPr>
          <w:p w14:paraId="1E4FDC38" w14:textId="77777777" w:rsidR="006C4306" w:rsidRPr="00B37D87" w:rsidRDefault="006C4306" w:rsidP="00F561E7">
            <w:pPr>
              <w:spacing w:after="0"/>
              <w:jc w:val="center"/>
              <w:rPr>
                <w:rFonts w:cstheme="minorHAnsi"/>
                <w:sz w:val="18"/>
                <w:szCs w:val="18"/>
                <w:highlight w:val="green"/>
                <w:lang w:val="it"/>
              </w:rPr>
            </w:pPr>
            <w:r w:rsidRPr="00B37D87">
              <w:rPr>
                <w:rFonts w:cstheme="minorHAnsi"/>
                <w:sz w:val="18"/>
                <w:szCs w:val="18"/>
                <w:highlight w:val="green"/>
                <w:lang w:val="it"/>
              </w:rPr>
              <w:t>O.20</w:t>
            </w:r>
          </w:p>
        </w:tc>
      </w:tr>
    </w:tbl>
    <w:p w14:paraId="7BB5460F" w14:textId="77777777" w:rsidR="006C4306" w:rsidRPr="00D73C2F" w:rsidRDefault="006C4306" w:rsidP="006C4306">
      <w:pPr>
        <w:spacing w:after="0"/>
        <w:rPr>
          <w:rFonts w:cstheme="minorHAnsi"/>
        </w:rPr>
      </w:pPr>
    </w:p>
    <w:p w14:paraId="744DA029"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18" w:type="pct"/>
        <w:tblLook w:val="04A0" w:firstRow="1" w:lastRow="0" w:firstColumn="1" w:lastColumn="0" w:noHBand="0" w:noVBand="1"/>
      </w:tblPr>
      <w:tblGrid>
        <w:gridCol w:w="753"/>
        <w:gridCol w:w="9424"/>
      </w:tblGrid>
      <w:tr w:rsidR="006C4306" w:rsidRPr="00700099" w14:paraId="491F9B9F" w14:textId="77777777" w:rsidTr="00F561E7">
        <w:tc>
          <w:tcPr>
            <w:tcW w:w="5000" w:type="pct"/>
            <w:gridSpan w:val="2"/>
            <w:shd w:val="clear" w:color="auto" w:fill="008E40"/>
          </w:tcPr>
          <w:p w14:paraId="610648B1"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25547906" w14:textId="77777777" w:rsidTr="00F561E7">
        <w:tc>
          <w:tcPr>
            <w:tcW w:w="370" w:type="pct"/>
            <w:shd w:val="clear" w:color="auto" w:fill="A7D9A3"/>
            <w:vAlign w:val="center"/>
          </w:tcPr>
          <w:p w14:paraId="5CA1FD20" w14:textId="77777777" w:rsidR="006C4306" w:rsidRPr="00700099" w:rsidRDefault="006C4306" w:rsidP="00F561E7">
            <w:pPr>
              <w:spacing w:after="0"/>
              <w:jc w:val="center"/>
              <w:rPr>
                <w:rFonts w:cstheme="minorHAnsi"/>
                <w:b/>
                <w:bCs/>
                <w:sz w:val="18"/>
                <w:szCs w:val="18"/>
              </w:rPr>
            </w:pPr>
            <w:r w:rsidRPr="00411FCB">
              <w:rPr>
                <w:rFonts w:cstheme="minorHAnsi"/>
                <w:b/>
                <w:bCs/>
                <w:sz w:val="18"/>
                <w:szCs w:val="18"/>
              </w:rPr>
              <w:t>Codice</w:t>
            </w:r>
          </w:p>
        </w:tc>
        <w:tc>
          <w:tcPr>
            <w:tcW w:w="4630" w:type="pct"/>
            <w:shd w:val="clear" w:color="auto" w:fill="A7D9A3"/>
            <w:vAlign w:val="center"/>
          </w:tcPr>
          <w:p w14:paraId="4D7890B6" w14:textId="77777777" w:rsidR="006C4306" w:rsidRPr="00700099" w:rsidRDefault="006C4306" w:rsidP="00F561E7">
            <w:pPr>
              <w:spacing w:after="0"/>
              <w:ind w:right="32"/>
              <w:jc w:val="center"/>
              <w:rPr>
                <w:rFonts w:cstheme="minorHAnsi"/>
                <w:b/>
                <w:bCs/>
                <w:sz w:val="18"/>
                <w:szCs w:val="18"/>
              </w:rPr>
            </w:pPr>
            <w:r w:rsidRPr="00700099">
              <w:rPr>
                <w:rFonts w:cstheme="minorHAnsi"/>
                <w:b/>
                <w:bCs/>
                <w:sz w:val="18"/>
                <w:szCs w:val="18"/>
              </w:rPr>
              <w:t>Descrizione</w:t>
            </w:r>
          </w:p>
        </w:tc>
      </w:tr>
      <w:tr w:rsidR="006C4306" w:rsidRPr="00700099" w14:paraId="5A4BBBEB" w14:textId="77777777" w:rsidTr="00F561E7">
        <w:tc>
          <w:tcPr>
            <w:tcW w:w="370" w:type="pct"/>
            <w:vAlign w:val="center"/>
          </w:tcPr>
          <w:p w14:paraId="34B3AC07"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630" w:type="pct"/>
            <w:vAlign w:val="center"/>
          </w:tcPr>
          <w:p w14:paraId="6BDB6201" w14:textId="77777777" w:rsidR="006C4306" w:rsidRPr="00700099" w:rsidRDefault="006C4306" w:rsidP="00F561E7">
            <w:pPr>
              <w:spacing w:after="0"/>
              <w:jc w:val="both"/>
              <w:rPr>
                <w:rFonts w:cstheme="minorHAnsi"/>
                <w:sz w:val="18"/>
                <w:szCs w:val="18"/>
              </w:rPr>
            </w:pPr>
            <w:r w:rsidRPr="00700099">
              <w:rPr>
                <w:rFonts w:cstheme="minorHAnsi"/>
                <w:sz w:val="18"/>
                <w:szCs w:val="18"/>
              </w:rPr>
              <w:t>Principi di selezione territoriali quali ad esempio aree con svantaggi naturali, aree con più alto grado di ruralità, le ZVN, le aree sottoposte a vincoli di gestione per effetto della Direttiva Quadro Acque o, ancora, le aree vocate, aree con indici di criticità per la qualità dell’aria</w:t>
            </w:r>
          </w:p>
        </w:tc>
      </w:tr>
      <w:tr w:rsidR="006C4306" w:rsidRPr="00700099" w14:paraId="2D9F037A" w14:textId="77777777" w:rsidTr="00F561E7">
        <w:tc>
          <w:tcPr>
            <w:tcW w:w="370" w:type="pct"/>
            <w:vAlign w:val="center"/>
          </w:tcPr>
          <w:p w14:paraId="26751471"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630" w:type="pct"/>
            <w:vAlign w:val="center"/>
          </w:tcPr>
          <w:p w14:paraId="749E065E" w14:textId="77777777" w:rsidR="006C4306" w:rsidRDefault="006C4306" w:rsidP="00F561E7">
            <w:pPr>
              <w:spacing w:after="0"/>
              <w:jc w:val="both"/>
              <w:rPr>
                <w:rFonts w:cstheme="minorHAnsi"/>
                <w:sz w:val="18"/>
                <w:szCs w:val="18"/>
              </w:rPr>
            </w:pPr>
            <w:r w:rsidRPr="00700099">
              <w:rPr>
                <w:rFonts w:cstheme="minorHAnsi"/>
                <w:sz w:val="18"/>
                <w:szCs w:val="18"/>
              </w:rPr>
              <w:t>Principi di selezione legati a determinate caratteristiche del soggetto richiedente quali ad esempio investimenti presentati da agricoltori associati o da giovani agricoltori o, ancora, grado di professionalità del richiedente</w:t>
            </w:r>
            <w:r>
              <w:rPr>
                <w:rFonts w:cstheme="minorHAnsi"/>
                <w:sz w:val="18"/>
                <w:szCs w:val="18"/>
              </w:rPr>
              <w:t xml:space="preserve"> </w:t>
            </w:r>
            <w:r w:rsidRPr="0096721E">
              <w:rPr>
                <w:rFonts w:cstheme="minorHAnsi"/>
                <w:sz w:val="18"/>
                <w:szCs w:val="18"/>
                <w:highlight w:val="green"/>
              </w:rPr>
              <w:t>o non aver percepito contributi pubblici in precedenza</w:t>
            </w:r>
          </w:p>
          <w:p w14:paraId="6D6743C0" w14:textId="77777777" w:rsidR="006C4306" w:rsidRPr="009D5F99" w:rsidRDefault="006C4306" w:rsidP="00F561E7">
            <w:pPr>
              <w:spacing w:after="0"/>
              <w:jc w:val="both"/>
              <w:rPr>
                <w:rFonts w:cstheme="minorHAnsi"/>
                <w:sz w:val="18"/>
                <w:szCs w:val="18"/>
              </w:rPr>
            </w:pPr>
            <w:r>
              <w:rPr>
                <w:rFonts w:cstheme="minorHAnsi"/>
                <w:sz w:val="18"/>
                <w:szCs w:val="18"/>
              </w:rPr>
              <w:t>N</w:t>
            </w:r>
            <w:r w:rsidRPr="009D5F99">
              <w:rPr>
                <w:rFonts w:cstheme="minorHAnsi"/>
                <w:sz w:val="18"/>
                <w:szCs w:val="18"/>
              </w:rPr>
              <w:t>on</w:t>
            </w:r>
            <w:r>
              <w:rPr>
                <w:rFonts w:cstheme="minorHAnsi"/>
                <w:sz w:val="18"/>
                <w:szCs w:val="18"/>
              </w:rPr>
              <w:t xml:space="preserve"> si applica al</w:t>
            </w:r>
            <w:r w:rsidRPr="009D5F99">
              <w:rPr>
                <w:rFonts w:cstheme="minorHAnsi"/>
                <w:sz w:val="18"/>
                <w:szCs w:val="18"/>
              </w:rPr>
              <w:t>l’azione C</w:t>
            </w:r>
          </w:p>
        </w:tc>
      </w:tr>
      <w:tr w:rsidR="006C4306" w:rsidRPr="00700099" w14:paraId="62EF5150" w14:textId="77777777" w:rsidTr="00F561E7">
        <w:tc>
          <w:tcPr>
            <w:tcW w:w="370" w:type="pct"/>
            <w:vAlign w:val="center"/>
          </w:tcPr>
          <w:p w14:paraId="48553A5C"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630" w:type="pct"/>
            <w:vAlign w:val="center"/>
          </w:tcPr>
          <w:p w14:paraId="08ACA980" w14:textId="77777777" w:rsidR="006C4306" w:rsidRPr="00700099" w:rsidRDefault="006C4306" w:rsidP="00F561E7">
            <w:pPr>
              <w:spacing w:after="0"/>
              <w:jc w:val="both"/>
              <w:rPr>
                <w:rFonts w:cstheme="minorHAnsi"/>
                <w:sz w:val="18"/>
                <w:szCs w:val="18"/>
              </w:rPr>
            </w:pPr>
            <w:r w:rsidRPr="00700099">
              <w:rPr>
                <w:rFonts w:cstheme="minorHAnsi"/>
                <w:sz w:val="18"/>
                <w:szCs w:val="18"/>
              </w:rPr>
              <w:t>Principi di selezione connessi alle caratteristiche dell’investimento, quali ad esempio percentuale di risparmio idrico conseguibile attraverso l’investimento nell’ambito dell’azione C</w:t>
            </w:r>
          </w:p>
        </w:tc>
      </w:tr>
      <w:tr w:rsidR="006C4306" w:rsidRPr="00700099" w14:paraId="0A2FEFE0" w14:textId="77777777" w:rsidTr="00F561E7">
        <w:tc>
          <w:tcPr>
            <w:tcW w:w="370" w:type="pct"/>
            <w:vAlign w:val="center"/>
          </w:tcPr>
          <w:p w14:paraId="120F64A6"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630" w:type="pct"/>
            <w:vAlign w:val="center"/>
          </w:tcPr>
          <w:p w14:paraId="7394EE12" w14:textId="77777777" w:rsidR="006C4306" w:rsidRDefault="006C4306" w:rsidP="00F561E7">
            <w:pPr>
              <w:spacing w:after="0"/>
              <w:jc w:val="both"/>
              <w:rPr>
                <w:rFonts w:cstheme="minorHAnsi"/>
                <w:sz w:val="18"/>
                <w:szCs w:val="18"/>
              </w:rPr>
            </w:pPr>
            <w:r w:rsidRPr="00700099">
              <w:rPr>
                <w:rFonts w:cstheme="minorHAnsi"/>
                <w:sz w:val="18"/>
                <w:szCs w:val="18"/>
              </w:rPr>
              <w:t>Priorità legate a caratteristiche aziendali quali ad esempio le dimensioni aziendali</w:t>
            </w:r>
            <w:r>
              <w:rPr>
                <w:rFonts w:cstheme="minorHAnsi"/>
                <w:sz w:val="18"/>
                <w:szCs w:val="18"/>
              </w:rPr>
              <w:t xml:space="preserve"> </w:t>
            </w:r>
          </w:p>
          <w:p w14:paraId="337E2A77" w14:textId="77777777" w:rsidR="006C4306" w:rsidRPr="00700099" w:rsidRDefault="006C4306" w:rsidP="00F561E7">
            <w:pPr>
              <w:spacing w:after="0"/>
              <w:jc w:val="both"/>
              <w:rPr>
                <w:rFonts w:cstheme="minorHAnsi"/>
                <w:sz w:val="18"/>
                <w:szCs w:val="18"/>
              </w:rPr>
            </w:pPr>
            <w:r>
              <w:rPr>
                <w:rFonts w:cstheme="minorHAnsi"/>
                <w:sz w:val="18"/>
                <w:szCs w:val="18"/>
              </w:rPr>
              <w:t>Si applica solo all’Azione D</w:t>
            </w:r>
          </w:p>
        </w:tc>
      </w:tr>
      <w:tr w:rsidR="006C4306" w:rsidRPr="00700099" w14:paraId="2CABC65D" w14:textId="77777777" w:rsidTr="00F561E7">
        <w:tc>
          <w:tcPr>
            <w:tcW w:w="370" w:type="pct"/>
            <w:vAlign w:val="center"/>
          </w:tcPr>
          <w:p w14:paraId="6C121347"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630" w:type="pct"/>
            <w:vAlign w:val="center"/>
          </w:tcPr>
          <w:p w14:paraId="0C7A7FC2" w14:textId="77777777" w:rsidR="006C4306" w:rsidRDefault="006C4306" w:rsidP="00F561E7">
            <w:pPr>
              <w:spacing w:after="0"/>
              <w:jc w:val="both"/>
              <w:rPr>
                <w:rFonts w:cstheme="minorHAnsi"/>
                <w:sz w:val="18"/>
                <w:szCs w:val="18"/>
              </w:rPr>
            </w:pPr>
            <w:r w:rsidRPr="00700099">
              <w:rPr>
                <w:rFonts w:cstheme="minorHAnsi"/>
                <w:sz w:val="18"/>
                <w:szCs w:val="18"/>
              </w:rPr>
              <w:t>Principi di selezione connessi alla dimensione economica dell’operazione quali ad esempio la definizione di soglie minime per favorire la sostenibilità degli investimenti e/o ridurre i costi amministrativi per la concessione ed erogazione del sostegno</w:t>
            </w:r>
            <w:r>
              <w:rPr>
                <w:rFonts w:cstheme="minorHAnsi"/>
                <w:sz w:val="18"/>
                <w:szCs w:val="18"/>
              </w:rPr>
              <w:t xml:space="preserve"> </w:t>
            </w:r>
          </w:p>
          <w:p w14:paraId="5283FDC8" w14:textId="77777777" w:rsidR="006C4306" w:rsidRPr="00700099" w:rsidRDefault="006C4306" w:rsidP="00F561E7">
            <w:pPr>
              <w:spacing w:after="0"/>
              <w:jc w:val="both"/>
              <w:rPr>
                <w:rFonts w:cstheme="minorHAnsi"/>
                <w:sz w:val="18"/>
                <w:szCs w:val="18"/>
              </w:rPr>
            </w:pPr>
            <w:r>
              <w:rPr>
                <w:rFonts w:cstheme="minorHAnsi"/>
                <w:sz w:val="18"/>
                <w:szCs w:val="18"/>
              </w:rPr>
              <w:t>N</w:t>
            </w:r>
            <w:r w:rsidRPr="009D5F99">
              <w:rPr>
                <w:rFonts w:cstheme="minorHAnsi"/>
                <w:sz w:val="18"/>
                <w:szCs w:val="18"/>
              </w:rPr>
              <w:t>on</w:t>
            </w:r>
            <w:r>
              <w:rPr>
                <w:rFonts w:cstheme="minorHAnsi"/>
                <w:sz w:val="18"/>
                <w:szCs w:val="18"/>
              </w:rPr>
              <w:t xml:space="preserve"> si applica al</w:t>
            </w:r>
            <w:r w:rsidRPr="009D5F99">
              <w:rPr>
                <w:rFonts w:cstheme="minorHAnsi"/>
                <w:sz w:val="18"/>
                <w:szCs w:val="18"/>
              </w:rPr>
              <w:t>l</w:t>
            </w:r>
            <w:r>
              <w:rPr>
                <w:rFonts w:cstheme="minorHAnsi"/>
                <w:sz w:val="18"/>
                <w:szCs w:val="18"/>
              </w:rPr>
              <w:t xml:space="preserve">e </w:t>
            </w:r>
            <w:r w:rsidRPr="009D5F99">
              <w:rPr>
                <w:rFonts w:cstheme="minorHAnsi"/>
                <w:sz w:val="18"/>
                <w:szCs w:val="18"/>
              </w:rPr>
              <w:t>azion</w:t>
            </w:r>
            <w:r>
              <w:rPr>
                <w:rFonts w:cstheme="minorHAnsi"/>
                <w:sz w:val="18"/>
                <w:szCs w:val="18"/>
              </w:rPr>
              <w:t>i</w:t>
            </w:r>
            <w:r w:rsidRPr="009D5F99">
              <w:rPr>
                <w:rFonts w:cstheme="minorHAnsi"/>
                <w:sz w:val="18"/>
                <w:szCs w:val="18"/>
              </w:rPr>
              <w:t xml:space="preserve"> </w:t>
            </w:r>
            <w:r>
              <w:rPr>
                <w:rFonts w:cstheme="minorHAnsi"/>
                <w:sz w:val="18"/>
                <w:szCs w:val="18"/>
              </w:rPr>
              <w:t>B e C</w:t>
            </w:r>
          </w:p>
        </w:tc>
      </w:tr>
      <w:tr w:rsidR="006C4306" w:rsidRPr="00700099" w14:paraId="097276E4" w14:textId="77777777" w:rsidTr="00F561E7">
        <w:tc>
          <w:tcPr>
            <w:tcW w:w="370" w:type="pct"/>
            <w:vAlign w:val="center"/>
          </w:tcPr>
          <w:p w14:paraId="54E5960E"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4630" w:type="pct"/>
            <w:vAlign w:val="center"/>
          </w:tcPr>
          <w:p w14:paraId="06BA80BD" w14:textId="77777777" w:rsidR="006C4306" w:rsidRDefault="006C4306" w:rsidP="00F561E7">
            <w:pPr>
              <w:spacing w:after="0"/>
              <w:jc w:val="both"/>
              <w:rPr>
                <w:rFonts w:cstheme="minorHAnsi"/>
                <w:sz w:val="18"/>
                <w:szCs w:val="18"/>
              </w:rPr>
            </w:pPr>
            <w:r w:rsidRPr="00700099">
              <w:rPr>
                <w:rFonts w:cstheme="minorHAnsi"/>
                <w:sz w:val="18"/>
                <w:szCs w:val="18"/>
              </w:rPr>
              <w:t>Principi di selezione connessi ai comparti produttivi</w:t>
            </w:r>
            <w:r>
              <w:rPr>
                <w:rFonts w:cstheme="minorHAnsi"/>
                <w:sz w:val="18"/>
                <w:szCs w:val="18"/>
              </w:rPr>
              <w:t xml:space="preserve"> </w:t>
            </w:r>
          </w:p>
          <w:p w14:paraId="3BE98A7B" w14:textId="77777777" w:rsidR="006C4306" w:rsidRPr="00700099" w:rsidRDefault="006C4306" w:rsidP="00F561E7">
            <w:pPr>
              <w:spacing w:after="0"/>
              <w:jc w:val="both"/>
              <w:rPr>
                <w:rFonts w:cstheme="minorHAnsi"/>
                <w:sz w:val="18"/>
                <w:szCs w:val="18"/>
              </w:rPr>
            </w:pPr>
            <w:r>
              <w:rPr>
                <w:rFonts w:cstheme="minorHAnsi"/>
                <w:sz w:val="18"/>
                <w:szCs w:val="18"/>
              </w:rPr>
              <w:t>Si applica solo all’Azione D</w:t>
            </w:r>
          </w:p>
        </w:tc>
      </w:tr>
      <w:tr w:rsidR="006C4306" w:rsidRPr="00700099" w14:paraId="1D43B1AD" w14:textId="77777777" w:rsidTr="00F561E7">
        <w:tc>
          <w:tcPr>
            <w:tcW w:w="370" w:type="pct"/>
            <w:vAlign w:val="center"/>
          </w:tcPr>
          <w:p w14:paraId="0747B304" w14:textId="77777777" w:rsidR="006C4306" w:rsidRPr="00AD183F" w:rsidRDefault="006C4306" w:rsidP="00F561E7">
            <w:pPr>
              <w:spacing w:after="0"/>
              <w:jc w:val="center"/>
              <w:rPr>
                <w:rFonts w:cstheme="minorHAnsi"/>
                <w:b/>
                <w:bCs/>
                <w:sz w:val="18"/>
                <w:szCs w:val="18"/>
              </w:rPr>
            </w:pPr>
            <w:r w:rsidRPr="00AD183F">
              <w:rPr>
                <w:rFonts w:cstheme="minorHAnsi"/>
                <w:b/>
                <w:bCs/>
                <w:sz w:val="18"/>
                <w:szCs w:val="18"/>
              </w:rPr>
              <w:t>-</w:t>
            </w:r>
          </w:p>
        </w:tc>
        <w:tc>
          <w:tcPr>
            <w:tcW w:w="4630" w:type="pct"/>
            <w:vAlign w:val="center"/>
          </w:tcPr>
          <w:p w14:paraId="64AB5E0B" w14:textId="77777777" w:rsidR="006C4306" w:rsidRPr="00AD183F" w:rsidRDefault="006C4306" w:rsidP="00F561E7">
            <w:pPr>
              <w:spacing w:after="0"/>
              <w:jc w:val="both"/>
              <w:rPr>
                <w:rFonts w:cstheme="minorHAnsi"/>
                <w:sz w:val="18"/>
                <w:szCs w:val="18"/>
              </w:rPr>
            </w:pPr>
            <w:r w:rsidRPr="00AD183F">
              <w:rPr>
                <w:rFonts w:cstheme="minorHAnsi"/>
                <w:sz w:val="18"/>
                <w:szCs w:val="18"/>
              </w:rPr>
              <w:t>Livello di vantaggio climatico e/o ambientale offerto dalle operazioni di investimento</w:t>
            </w:r>
          </w:p>
        </w:tc>
      </w:tr>
      <w:tr w:rsidR="006C4306" w:rsidRPr="00700099" w14:paraId="094CB8B7" w14:textId="77777777" w:rsidTr="00F561E7">
        <w:tc>
          <w:tcPr>
            <w:tcW w:w="370" w:type="pct"/>
            <w:vAlign w:val="center"/>
          </w:tcPr>
          <w:p w14:paraId="4903FFFB" w14:textId="77777777" w:rsidR="006C4306" w:rsidRPr="00AD183F" w:rsidRDefault="006C4306" w:rsidP="00F561E7">
            <w:pPr>
              <w:spacing w:after="0"/>
              <w:jc w:val="center"/>
              <w:rPr>
                <w:rFonts w:cstheme="minorHAnsi"/>
                <w:b/>
                <w:bCs/>
                <w:sz w:val="18"/>
                <w:szCs w:val="18"/>
              </w:rPr>
            </w:pPr>
            <w:r w:rsidRPr="00AD183F">
              <w:rPr>
                <w:rFonts w:cstheme="minorHAnsi"/>
                <w:b/>
                <w:bCs/>
                <w:sz w:val="18"/>
                <w:szCs w:val="18"/>
              </w:rPr>
              <w:t>-</w:t>
            </w:r>
          </w:p>
        </w:tc>
        <w:tc>
          <w:tcPr>
            <w:tcW w:w="4630" w:type="pct"/>
            <w:vAlign w:val="center"/>
          </w:tcPr>
          <w:p w14:paraId="39801A9F" w14:textId="77777777" w:rsidR="006C4306" w:rsidRDefault="006C4306" w:rsidP="00F561E7">
            <w:pPr>
              <w:spacing w:after="0"/>
              <w:jc w:val="both"/>
              <w:rPr>
                <w:rFonts w:cstheme="minorHAnsi"/>
                <w:sz w:val="18"/>
                <w:szCs w:val="18"/>
              </w:rPr>
            </w:pPr>
            <w:r>
              <w:rPr>
                <w:rFonts w:cstheme="minorHAnsi"/>
                <w:sz w:val="18"/>
                <w:szCs w:val="18"/>
              </w:rPr>
              <w:t>L</w:t>
            </w:r>
            <w:r w:rsidRPr="00AD183F">
              <w:rPr>
                <w:rFonts w:cstheme="minorHAnsi"/>
                <w:sz w:val="18"/>
                <w:szCs w:val="18"/>
              </w:rPr>
              <w:t>addove il benessere animale riguardi le galline ovaiole, priorità per le operazioni di investimento che prevedono l'eliminazione delle gabbie</w:t>
            </w:r>
          </w:p>
          <w:p w14:paraId="028A28D2" w14:textId="77777777" w:rsidR="006C4306" w:rsidRPr="00AD183F" w:rsidRDefault="006C4306" w:rsidP="00F561E7">
            <w:pPr>
              <w:spacing w:after="0"/>
              <w:jc w:val="both"/>
              <w:rPr>
                <w:rFonts w:cstheme="minorHAnsi"/>
                <w:sz w:val="18"/>
                <w:szCs w:val="18"/>
              </w:rPr>
            </w:pPr>
            <w:r>
              <w:rPr>
                <w:rFonts w:cstheme="minorHAnsi"/>
                <w:sz w:val="18"/>
                <w:szCs w:val="18"/>
              </w:rPr>
              <w:t xml:space="preserve">Si applica solo all’Azione D </w:t>
            </w:r>
          </w:p>
        </w:tc>
      </w:tr>
    </w:tbl>
    <w:p w14:paraId="5F56EF57" w14:textId="77777777" w:rsidR="006C4306" w:rsidRPr="001B7363" w:rsidRDefault="006C4306" w:rsidP="006C4306">
      <w:pPr>
        <w:spacing w:after="0"/>
        <w:rPr>
          <w:rFonts w:cstheme="minorHAnsi"/>
          <w:b/>
          <w:bCs/>
        </w:rPr>
      </w:pPr>
    </w:p>
    <w:p w14:paraId="2528C98B" w14:textId="77777777" w:rsidR="006C4306" w:rsidRPr="002949F3" w:rsidRDefault="006C4306" w:rsidP="006C4306">
      <w:pPr>
        <w:pStyle w:val="Titolo3"/>
        <w:rPr>
          <w:i/>
          <w:iCs/>
          <w:sz w:val="22"/>
          <w:szCs w:val="22"/>
        </w:rPr>
      </w:pPr>
      <w:r w:rsidRPr="002949F3">
        <w:rPr>
          <w:i/>
          <w:iCs/>
          <w:sz w:val="22"/>
          <w:szCs w:val="22"/>
        </w:rPr>
        <w:t>Criteri di ammissibilità</w:t>
      </w:r>
    </w:p>
    <w:tbl>
      <w:tblPr>
        <w:tblStyle w:val="Grigliatabella"/>
        <w:tblW w:w="0" w:type="auto"/>
        <w:tblLook w:val="04A0" w:firstRow="1" w:lastRow="0" w:firstColumn="1" w:lastColumn="0" w:noHBand="0" w:noVBand="1"/>
      </w:tblPr>
      <w:tblGrid>
        <w:gridCol w:w="1509"/>
        <w:gridCol w:w="8631"/>
      </w:tblGrid>
      <w:tr w:rsidR="006C4306" w:rsidRPr="00700099" w14:paraId="34E58F50" w14:textId="77777777" w:rsidTr="00F561E7">
        <w:tc>
          <w:tcPr>
            <w:tcW w:w="0" w:type="auto"/>
            <w:gridSpan w:val="2"/>
            <w:shd w:val="clear" w:color="auto" w:fill="008E40"/>
          </w:tcPr>
          <w:p w14:paraId="28C8A819" w14:textId="77777777" w:rsidR="006C4306" w:rsidRPr="00C54E6F" w:rsidRDefault="006C4306" w:rsidP="00F561E7">
            <w:pPr>
              <w:spacing w:after="0"/>
              <w:jc w:val="center"/>
              <w:rPr>
                <w:rFonts w:cstheme="minorHAnsi"/>
                <w:b/>
                <w:bCs/>
                <w:color w:val="FFFFFF" w:themeColor="background1"/>
                <w:sz w:val="18"/>
                <w:szCs w:val="18"/>
              </w:rPr>
            </w:pPr>
            <w:r w:rsidRPr="00C54E6F">
              <w:rPr>
                <w:rFonts w:cstheme="minorHAnsi"/>
                <w:b/>
                <w:bCs/>
                <w:color w:val="FFFFFF" w:themeColor="background1"/>
                <w:sz w:val="18"/>
                <w:szCs w:val="18"/>
              </w:rPr>
              <w:t>Beneficiari</w:t>
            </w:r>
          </w:p>
        </w:tc>
      </w:tr>
      <w:tr w:rsidR="006C4306" w:rsidRPr="00700099" w14:paraId="6FD8208F" w14:textId="77777777" w:rsidTr="00F561E7">
        <w:tc>
          <w:tcPr>
            <w:tcW w:w="0" w:type="auto"/>
            <w:shd w:val="clear" w:color="auto" w:fill="A7D9A3"/>
            <w:vAlign w:val="center"/>
          </w:tcPr>
          <w:p w14:paraId="65B7CDC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575EEDD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178F1AFF" w14:textId="77777777" w:rsidTr="00F561E7">
        <w:tc>
          <w:tcPr>
            <w:tcW w:w="0" w:type="auto"/>
            <w:vAlign w:val="center"/>
          </w:tcPr>
          <w:p w14:paraId="5165EFA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0" w:type="auto"/>
            <w:vAlign w:val="center"/>
          </w:tcPr>
          <w:p w14:paraId="4EA7D47A" w14:textId="77777777" w:rsidR="006C4306" w:rsidRPr="00700099" w:rsidRDefault="006C4306" w:rsidP="00F561E7">
            <w:pPr>
              <w:spacing w:after="0"/>
              <w:jc w:val="both"/>
              <w:rPr>
                <w:rFonts w:cstheme="minorHAnsi"/>
                <w:sz w:val="18"/>
                <w:szCs w:val="18"/>
              </w:rPr>
            </w:pPr>
            <w:r w:rsidRPr="005C506D">
              <w:rPr>
                <w:rFonts w:cstheme="minorHAnsi"/>
                <w:sz w:val="18"/>
                <w:szCs w:val="18"/>
              </w:rPr>
              <w:t>Sono beneficiari dell’intervento imprenditori</w:t>
            </w:r>
            <w:r w:rsidRPr="00700099">
              <w:rPr>
                <w:rFonts w:cstheme="minorHAnsi"/>
                <w:sz w:val="18"/>
                <w:szCs w:val="18"/>
              </w:rPr>
              <w:t xml:space="preserve"> agricoli, singoli o associati, ai sensi dell’art. 2135 del Codice </w:t>
            </w:r>
            <w:r>
              <w:rPr>
                <w:rFonts w:cstheme="minorHAnsi"/>
                <w:sz w:val="18"/>
                <w:szCs w:val="18"/>
              </w:rPr>
              <w:t>Ci</w:t>
            </w:r>
            <w:r w:rsidRPr="00700099">
              <w:rPr>
                <w:rFonts w:cstheme="minorHAnsi"/>
                <w:sz w:val="18"/>
                <w:szCs w:val="18"/>
              </w:rPr>
              <w:t>vile</w:t>
            </w:r>
            <w:r w:rsidRPr="00AA1044">
              <w:rPr>
                <w:rFonts w:ascii="TimesNewRomanPSMT" w:hAnsi="TimesNewRomanPSMT" w:cs="TimesNewRomanPSMT"/>
                <w:sz w:val="24"/>
                <w:szCs w:val="24"/>
              </w:rPr>
              <w:t xml:space="preserve"> </w:t>
            </w:r>
            <w:r w:rsidRPr="00AA1044">
              <w:rPr>
                <w:rFonts w:cstheme="minorHAnsi"/>
                <w:sz w:val="18"/>
                <w:szCs w:val="18"/>
              </w:rPr>
              <w:t>con l’esclusione degli imprenditori che esercitano esclusivamente attività di</w:t>
            </w:r>
            <w:r>
              <w:rPr>
                <w:rFonts w:cstheme="minorHAnsi"/>
                <w:sz w:val="18"/>
                <w:szCs w:val="18"/>
              </w:rPr>
              <w:t xml:space="preserve"> </w:t>
            </w:r>
            <w:r w:rsidRPr="00AA1044">
              <w:rPr>
                <w:rFonts w:cstheme="minorHAnsi"/>
                <w:sz w:val="18"/>
                <w:szCs w:val="18"/>
              </w:rPr>
              <w:t>selvicoltura e acquacoltura, ovvero imprenditori che, tenuto conto dell’esclusione predetta, esercitano</w:t>
            </w:r>
            <w:r>
              <w:rPr>
                <w:rFonts w:cstheme="minorHAnsi"/>
                <w:sz w:val="18"/>
                <w:szCs w:val="18"/>
              </w:rPr>
              <w:t xml:space="preserve"> </w:t>
            </w:r>
            <w:r w:rsidRPr="00AA1044">
              <w:rPr>
                <w:rFonts w:cstheme="minorHAnsi"/>
                <w:sz w:val="18"/>
                <w:szCs w:val="18"/>
              </w:rPr>
              <w:t>l’attività di coltivazione del fondo, selvicoltura, allevamento di animali e attività connesse</w:t>
            </w:r>
          </w:p>
        </w:tc>
      </w:tr>
      <w:tr w:rsidR="006C4306" w:rsidRPr="00700099" w14:paraId="4A8F9B31" w14:textId="77777777" w:rsidTr="00F561E7">
        <w:tc>
          <w:tcPr>
            <w:tcW w:w="0" w:type="auto"/>
            <w:vAlign w:val="center"/>
          </w:tcPr>
          <w:p w14:paraId="680B77D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0" w:type="auto"/>
            <w:vAlign w:val="center"/>
          </w:tcPr>
          <w:p w14:paraId="1B01265C" w14:textId="77777777" w:rsidR="006C4306" w:rsidRPr="001D2829" w:rsidRDefault="006C4306" w:rsidP="00F561E7">
            <w:pPr>
              <w:spacing w:after="0"/>
              <w:jc w:val="both"/>
              <w:rPr>
                <w:rFonts w:cstheme="minorHAnsi"/>
                <w:strike/>
                <w:color w:val="FF0000"/>
                <w:sz w:val="18"/>
                <w:szCs w:val="18"/>
              </w:rPr>
            </w:pPr>
            <w:r w:rsidRPr="00413964">
              <w:rPr>
                <w:rFonts w:cstheme="minorHAnsi"/>
                <w:strike/>
                <w:color w:val="FF0000"/>
                <w:sz w:val="18"/>
                <w:szCs w:val="18"/>
              </w:rPr>
              <w:t>Laddove giustificato e coerente rispetto alle esigenze e gli obiettivi dell’intervento, e nella misura in cui ciò non comporti alcun tipo di discriminazione non giustificata, la definizione dei possibili beneficiari potrà essere mirata, nell’ambito dei documenti attuativi del presente Piano, con l’obiettivo di migliorare il targeting dell’intervento.</w:t>
            </w:r>
          </w:p>
          <w:p w14:paraId="16295431" w14:textId="77777777" w:rsidR="006C4306" w:rsidRPr="00C54E6F" w:rsidRDefault="006C4306" w:rsidP="00F561E7">
            <w:pPr>
              <w:spacing w:after="0"/>
              <w:jc w:val="both"/>
              <w:rPr>
                <w:rFonts w:cstheme="minorHAnsi"/>
                <w:sz w:val="18"/>
                <w:szCs w:val="18"/>
              </w:rPr>
            </w:pPr>
            <w:r w:rsidRPr="00C54E6F">
              <w:rPr>
                <w:rFonts w:cstheme="minorHAnsi"/>
                <w:b/>
                <w:bCs/>
                <w:sz w:val="18"/>
                <w:szCs w:val="18"/>
              </w:rPr>
              <w:t xml:space="preserve">Regione Lombardia: </w:t>
            </w:r>
            <w:r w:rsidRPr="00C54E6F">
              <w:rPr>
                <w:rFonts w:cstheme="minorHAnsi"/>
                <w:sz w:val="18"/>
                <w:szCs w:val="18"/>
              </w:rPr>
              <w:t xml:space="preserve">gli imprenditori agricoli di cui al CR01 devono essere in possesso della qualifica di </w:t>
            </w:r>
            <w:r w:rsidRPr="001F16A0">
              <w:rPr>
                <w:rFonts w:cstheme="minorHAnsi"/>
                <w:sz w:val="18"/>
                <w:szCs w:val="18"/>
                <w:highlight w:val="green"/>
              </w:rPr>
              <w:t>Imprenditore Agricolo Professionale</w:t>
            </w:r>
            <w:r w:rsidRPr="00C54E6F">
              <w:rPr>
                <w:rFonts w:cstheme="minorHAnsi"/>
                <w:sz w:val="18"/>
                <w:szCs w:val="18"/>
              </w:rPr>
              <w:t xml:space="preserve"> (IAP)</w:t>
            </w:r>
          </w:p>
        </w:tc>
      </w:tr>
      <w:tr w:rsidR="006C4306" w:rsidRPr="00700099" w14:paraId="6AD5503A" w14:textId="77777777" w:rsidTr="00F561E7">
        <w:tc>
          <w:tcPr>
            <w:tcW w:w="0" w:type="auto"/>
            <w:vAlign w:val="center"/>
          </w:tcPr>
          <w:p w14:paraId="024173E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0" w:type="auto"/>
            <w:vAlign w:val="center"/>
          </w:tcPr>
          <w:p w14:paraId="24083B3D" w14:textId="77777777" w:rsidR="006C4306" w:rsidRPr="00700099" w:rsidRDefault="006C4306" w:rsidP="00F561E7">
            <w:pPr>
              <w:spacing w:after="0"/>
              <w:jc w:val="both"/>
              <w:rPr>
                <w:rFonts w:cstheme="minorHAnsi"/>
                <w:sz w:val="18"/>
                <w:szCs w:val="18"/>
              </w:rPr>
            </w:pPr>
            <w:bookmarkStart w:id="91" w:name="_Hlk129953461"/>
            <w:r w:rsidRPr="00700099">
              <w:rPr>
                <w:rFonts w:cstheme="minorHAnsi"/>
                <w:sz w:val="18"/>
                <w:szCs w:val="18"/>
              </w:rPr>
              <w:t>Nel caso di investimenti che non rientrano nel campo di applicazione dell’art. 42 del TFUE</w:t>
            </w:r>
            <w:r>
              <w:rPr>
                <w:rFonts w:cstheme="minorHAnsi"/>
                <w:sz w:val="18"/>
                <w:szCs w:val="18"/>
              </w:rPr>
              <w:t xml:space="preserve">, </w:t>
            </w:r>
            <w:r w:rsidRPr="001F16A0">
              <w:rPr>
                <w:rFonts w:cstheme="minorHAnsi"/>
                <w:strike/>
                <w:color w:val="FF0000"/>
                <w:sz w:val="18"/>
                <w:szCs w:val="18"/>
              </w:rPr>
              <w:t xml:space="preserve">non sono </w:t>
            </w:r>
            <w:r>
              <w:rPr>
                <w:rFonts w:cstheme="minorHAnsi"/>
                <w:strike/>
                <w:color w:val="FF0000"/>
                <w:sz w:val="18"/>
                <w:szCs w:val="18"/>
              </w:rPr>
              <w:t>e</w:t>
            </w:r>
            <w:r w:rsidRPr="001F16A0">
              <w:rPr>
                <w:rFonts w:cstheme="minorHAnsi"/>
                <w:strike/>
                <w:color w:val="FF0000"/>
                <w:sz w:val="18"/>
                <w:szCs w:val="18"/>
              </w:rPr>
              <w:t>mmissibili le imprese in difficoltà laddove</w:t>
            </w:r>
            <w:r w:rsidRPr="001F16A0">
              <w:rPr>
                <w:rFonts w:cstheme="minorHAnsi"/>
                <w:color w:val="FF0000"/>
                <w:sz w:val="18"/>
                <w:szCs w:val="18"/>
              </w:rPr>
              <w:t xml:space="preserve"> </w:t>
            </w:r>
            <w:r>
              <w:rPr>
                <w:rFonts w:cstheme="minorHAnsi"/>
                <w:sz w:val="18"/>
                <w:szCs w:val="18"/>
              </w:rPr>
              <w:t xml:space="preserve">si applica quanto previsto </w:t>
            </w:r>
            <w:r w:rsidRPr="001F16A0">
              <w:rPr>
                <w:rFonts w:cstheme="minorHAnsi"/>
                <w:strike/>
                <w:color w:val="FF0000"/>
                <w:sz w:val="18"/>
                <w:szCs w:val="18"/>
              </w:rPr>
              <w:t>dalla normativa unionale applicabile</w:t>
            </w:r>
            <w:r w:rsidRPr="001F16A0">
              <w:rPr>
                <w:rFonts w:cstheme="minorHAnsi"/>
                <w:color w:val="FF0000"/>
                <w:sz w:val="18"/>
                <w:szCs w:val="18"/>
              </w:rPr>
              <w:t xml:space="preserve"> </w:t>
            </w:r>
            <w:r>
              <w:rPr>
                <w:rFonts w:cstheme="minorHAnsi"/>
                <w:sz w:val="18"/>
                <w:szCs w:val="18"/>
              </w:rPr>
              <w:t>al paragrafo “</w:t>
            </w:r>
            <w:r w:rsidRPr="00152FC9">
              <w:rPr>
                <w:rFonts w:cstheme="minorHAnsi"/>
                <w:sz w:val="18"/>
                <w:szCs w:val="18"/>
              </w:rPr>
              <w:t>Disposizioni comuni in materia di Aiuti di Stato</w:t>
            </w:r>
            <w:r>
              <w:rPr>
                <w:rFonts w:cstheme="minorHAnsi"/>
                <w:sz w:val="18"/>
                <w:szCs w:val="18"/>
              </w:rPr>
              <w:t>”</w:t>
            </w:r>
            <w:bookmarkEnd w:id="91"/>
          </w:p>
        </w:tc>
      </w:tr>
      <w:tr w:rsidR="006C4306" w:rsidRPr="00700099" w14:paraId="35B3C43B" w14:textId="77777777" w:rsidTr="00F561E7">
        <w:tc>
          <w:tcPr>
            <w:tcW w:w="0" w:type="auto"/>
            <w:gridSpan w:val="2"/>
            <w:shd w:val="clear" w:color="auto" w:fill="008E40"/>
            <w:vAlign w:val="center"/>
          </w:tcPr>
          <w:p w14:paraId="1473B357" w14:textId="77777777" w:rsidR="006C4306" w:rsidRPr="00700099" w:rsidRDefault="006C4306" w:rsidP="00F561E7">
            <w:pPr>
              <w:spacing w:after="0"/>
              <w:jc w:val="center"/>
              <w:rPr>
                <w:rFonts w:cstheme="minorHAnsi"/>
                <w:sz w:val="18"/>
                <w:szCs w:val="18"/>
              </w:rPr>
            </w:pPr>
            <w:r w:rsidRPr="003F343F">
              <w:rPr>
                <w:rFonts w:cstheme="minorHAnsi"/>
                <w:b/>
                <w:bCs/>
                <w:color w:val="FFFFFF" w:themeColor="background1"/>
                <w:sz w:val="18"/>
                <w:szCs w:val="18"/>
              </w:rPr>
              <w:t>Criteri di ammissibilità</w:t>
            </w:r>
          </w:p>
        </w:tc>
      </w:tr>
      <w:tr w:rsidR="006C4306" w:rsidRPr="00700099" w14:paraId="73C8186A" w14:textId="77777777" w:rsidTr="00F561E7">
        <w:tc>
          <w:tcPr>
            <w:tcW w:w="0" w:type="auto"/>
            <w:shd w:val="clear" w:color="auto" w:fill="A7D9A3"/>
            <w:vAlign w:val="center"/>
          </w:tcPr>
          <w:p w14:paraId="4C7BEB0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48F4D62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0CC39B5F" w14:textId="77777777" w:rsidTr="00F561E7">
        <w:trPr>
          <w:trHeight w:val="1358"/>
        </w:trPr>
        <w:tc>
          <w:tcPr>
            <w:tcW w:w="0" w:type="auto"/>
            <w:shd w:val="clear" w:color="auto" w:fill="auto"/>
            <w:vAlign w:val="center"/>
          </w:tcPr>
          <w:p w14:paraId="5E5D8594" w14:textId="77777777" w:rsidR="006C4306" w:rsidRPr="003F343F"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CR06</w:t>
            </w:r>
          </w:p>
        </w:tc>
        <w:tc>
          <w:tcPr>
            <w:tcW w:w="0" w:type="auto"/>
            <w:shd w:val="clear" w:color="auto" w:fill="auto"/>
            <w:vAlign w:val="center"/>
          </w:tcPr>
          <w:p w14:paraId="44DA6E55" w14:textId="77777777" w:rsidR="006C4306" w:rsidRPr="003F343F" w:rsidRDefault="006C4306" w:rsidP="00F561E7">
            <w:pPr>
              <w:spacing w:after="0"/>
              <w:jc w:val="both"/>
              <w:rPr>
                <w:rFonts w:cstheme="minorHAnsi"/>
                <w:b/>
                <w:bCs/>
                <w:color w:val="FFFFFF" w:themeColor="background1"/>
                <w:sz w:val="18"/>
                <w:szCs w:val="18"/>
              </w:rPr>
            </w:pPr>
            <w:r w:rsidRPr="003F343F">
              <w:rPr>
                <w:rFonts w:cstheme="minorHAnsi"/>
                <w:sz w:val="18"/>
                <w:szCs w:val="18"/>
              </w:rPr>
              <w:t>Sono ammissibili a sostegno le operazioni che perseguano le finalità di una o più azioni previste</w:t>
            </w:r>
            <w:r>
              <w:rPr>
                <w:rFonts w:cstheme="minorHAnsi"/>
                <w:sz w:val="18"/>
                <w:szCs w:val="18"/>
              </w:rPr>
              <w:t xml:space="preserve"> n</w:t>
            </w:r>
            <w:r w:rsidRPr="003F343F">
              <w:rPr>
                <w:rFonts w:cstheme="minorHAnsi"/>
                <w:sz w:val="18"/>
                <w:szCs w:val="18"/>
              </w:rPr>
              <w:t xml:space="preserve">ell’ambito </w:t>
            </w:r>
            <w:r>
              <w:rPr>
                <w:rFonts w:cstheme="minorHAnsi"/>
                <w:sz w:val="18"/>
                <w:szCs w:val="18"/>
              </w:rPr>
              <w:t xml:space="preserve">del </w:t>
            </w:r>
            <w:r w:rsidRPr="003F343F">
              <w:rPr>
                <w:rFonts w:cstheme="minorHAnsi"/>
                <w:sz w:val="18"/>
                <w:szCs w:val="18"/>
              </w:rPr>
              <w:t>presente intervento.</w:t>
            </w:r>
          </w:p>
          <w:p w14:paraId="0AC79E7B" w14:textId="77777777" w:rsidR="006C4306" w:rsidRPr="00700099" w:rsidRDefault="006C4306" w:rsidP="00F561E7">
            <w:pPr>
              <w:spacing w:after="0"/>
              <w:jc w:val="both"/>
              <w:rPr>
                <w:rFonts w:cstheme="minorHAnsi"/>
                <w:sz w:val="18"/>
                <w:szCs w:val="18"/>
              </w:rPr>
            </w:pPr>
            <w:r w:rsidRPr="00700099">
              <w:rPr>
                <w:rFonts w:cstheme="minorHAnsi"/>
                <w:sz w:val="18"/>
                <w:szCs w:val="18"/>
              </w:rPr>
              <w:t>Azione a)</w:t>
            </w:r>
            <w:r>
              <w:rPr>
                <w:rFonts w:cstheme="minorHAnsi"/>
                <w:sz w:val="18"/>
                <w:szCs w:val="18"/>
              </w:rPr>
              <w:t xml:space="preserve"> – </w:t>
            </w:r>
            <w:r>
              <w:rPr>
                <w:rFonts w:cstheme="minorHAnsi"/>
                <w:b/>
                <w:bCs/>
                <w:sz w:val="18"/>
                <w:szCs w:val="18"/>
              </w:rPr>
              <w:t>Regione Lombardia:</w:t>
            </w:r>
            <w:r>
              <w:rPr>
                <w:rFonts w:cstheme="minorHAnsi"/>
                <w:sz w:val="18"/>
                <w:szCs w:val="18"/>
              </w:rPr>
              <w:t xml:space="preserve"> ad esclusione degli investimenti in impianti per l’energia rinnovabile</w:t>
            </w:r>
          </w:p>
          <w:p w14:paraId="271781DE"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Azione b) </w:t>
            </w:r>
          </w:p>
          <w:p w14:paraId="4BDDE96E" w14:textId="77777777" w:rsidR="006C4306" w:rsidRPr="00700099" w:rsidRDefault="006C4306" w:rsidP="00F561E7">
            <w:pPr>
              <w:spacing w:after="0"/>
              <w:jc w:val="both"/>
              <w:rPr>
                <w:rFonts w:cstheme="minorHAnsi"/>
                <w:sz w:val="18"/>
                <w:szCs w:val="18"/>
              </w:rPr>
            </w:pPr>
            <w:r w:rsidRPr="00700099">
              <w:rPr>
                <w:rFonts w:cstheme="minorHAnsi"/>
                <w:sz w:val="18"/>
                <w:szCs w:val="18"/>
              </w:rPr>
              <w:t>Azione c)</w:t>
            </w:r>
          </w:p>
          <w:p w14:paraId="1B50FB41" w14:textId="77777777" w:rsidR="006C4306" w:rsidRPr="003F343F" w:rsidRDefault="006C4306" w:rsidP="00F561E7">
            <w:pPr>
              <w:spacing w:after="0"/>
              <w:jc w:val="both"/>
              <w:rPr>
                <w:rFonts w:cstheme="minorHAnsi"/>
                <w:b/>
                <w:bCs/>
                <w:color w:val="FFFFFF" w:themeColor="background1"/>
                <w:sz w:val="18"/>
                <w:szCs w:val="18"/>
              </w:rPr>
            </w:pPr>
            <w:r w:rsidRPr="00700099">
              <w:rPr>
                <w:rFonts w:cstheme="minorHAnsi"/>
                <w:sz w:val="18"/>
                <w:szCs w:val="18"/>
              </w:rPr>
              <w:t>Azione d)</w:t>
            </w:r>
          </w:p>
        </w:tc>
      </w:tr>
      <w:tr w:rsidR="006C4306" w:rsidRPr="00700099" w14:paraId="223E9747" w14:textId="77777777" w:rsidTr="00F561E7">
        <w:tc>
          <w:tcPr>
            <w:tcW w:w="0" w:type="auto"/>
            <w:vAlign w:val="center"/>
          </w:tcPr>
          <w:p w14:paraId="472C4C2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0" w:type="auto"/>
            <w:vAlign w:val="center"/>
          </w:tcPr>
          <w:p w14:paraId="09732AD3" w14:textId="77777777" w:rsidR="006C4306" w:rsidRPr="00700099" w:rsidRDefault="006C4306" w:rsidP="00F561E7">
            <w:pPr>
              <w:spacing w:after="0"/>
              <w:jc w:val="both"/>
              <w:rPr>
                <w:rFonts w:cstheme="minorHAnsi"/>
                <w:sz w:val="18"/>
                <w:szCs w:val="18"/>
              </w:rPr>
            </w:pPr>
            <w:r w:rsidRPr="00801722">
              <w:rPr>
                <w:rFonts w:cstheme="minorHAnsi"/>
                <w:sz w:val="18"/>
                <w:szCs w:val="18"/>
              </w:rPr>
              <w:t xml:space="preserve">Sono ammissibili a sostegno tutti i comparti produttivi connessi alla produzione dei prodotti elencati </w:t>
            </w:r>
            <w:r>
              <w:rPr>
                <w:rFonts w:cstheme="minorHAnsi"/>
                <w:sz w:val="18"/>
                <w:szCs w:val="18"/>
              </w:rPr>
              <w:t>n</w:t>
            </w:r>
            <w:r w:rsidRPr="00801722">
              <w:rPr>
                <w:rFonts w:cstheme="minorHAnsi"/>
                <w:sz w:val="18"/>
                <w:szCs w:val="18"/>
              </w:rPr>
              <w:t>ell’</w:t>
            </w:r>
            <w:r>
              <w:rPr>
                <w:rFonts w:cstheme="minorHAnsi"/>
                <w:sz w:val="18"/>
                <w:szCs w:val="18"/>
              </w:rPr>
              <w:t>A</w:t>
            </w:r>
            <w:r w:rsidRPr="00801722">
              <w:rPr>
                <w:rFonts w:cstheme="minorHAnsi"/>
                <w:sz w:val="18"/>
                <w:szCs w:val="18"/>
              </w:rPr>
              <w:t>llegato I del TFUE, con l’esclusione dei prodotti della pesca</w:t>
            </w:r>
          </w:p>
        </w:tc>
      </w:tr>
      <w:tr w:rsidR="006C4306" w:rsidRPr="00700099" w14:paraId="12D810C4" w14:textId="77777777" w:rsidTr="00F561E7">
        <w:tc>
          <w:tcPr>
            <w:tcW w:w="0" w:type="auto"/>
            <w:vAlign w:val="center"/>
          </w:tcPr>
          <w:p w14:paraId="563E423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0" w:type="auto"/>
            <w:vAlign w:val="center"/>
          </w:tcPr>
          <w:p w14:paraId="2D7F9731" w14:textId="77777777" w:rsidR="006C4306" w:rsidRPr="005C506D" w:rsidRDefault="006C4306" w:rsidP="00F561E7">
            <w:pPr>
              <w:spacing w:after="0"/>
              <w:jc w:val="both"/>
              <w:rPr>
                <w:rFonts w:cstheme="minorHAnsi"/>
                <w:sz w:val="18"/>
                <w:szCs w:val="18"/>
              </w:rPr>
            </w:pPr>
            <w:r w:rsidRPr="005C506D">
              <w:rPr>
                <w:rFonts w:cstheme="minorHAnsi"/>
                <w:sz w:val="18"/>
                <w:szCs w:val="18"/>
              </w:rPr>
              <w:t>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tc>
      </w:tr>
      <w:tr w:rsidR="006C4306" w:rsidRPr="00700099" w14:paraId="4B3A49D5" w14:textId="77777777" w:rsidTr="00F561E7">
        <w:tc>
          <w:tcPr>
            <w:tcW w:w="0" w:type="auto"/>
            <w:vAlign w:val="center"/>
          </w:tcPr>
          <w:p w14:paraId="0607DA2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CR09</w:t>
            </w:r>
          </w:p>
        </w:tc>
        <w:tc>
          <w:tcPr>
            <w:tcW w:w="0" w:type="auto"/>
            <w:vAlign w:val="center"/>
          </w:tcPr>
          <w:p w14:paraId="76484D9F" w14:textId="77777777" w:rsidR="006C4306" w:rsidRDefault="006C4306" w:rsidP="00F561E7">
            <w:pPr>
              <w:spacing w:after="0"/>
              <w:jc w:val="both"/>
              <w:rPr>
                <w:rFonts w:cstheme="minorHAnsi"/>
                <w:sz w:val="18"/>
                <w:szCs w:val="18"/>
              </w:rPr>
            </w:pPr>
            <w:r w:rsidRPr="001F16A0">
              <w:rPr>
                <w:rFonts w:cstheme="minorHAnsi"/>
                <w:b/>
                <w:bCs/>
                <w:sz w:val="18"/>
                <w:szCs w:val="18"/>
                <w:highlight w:val="green"/>
              </w:rPr>
              <w:t>Regione Lombardia</w:t>
            </w:r>
            <w:r>
              <w:rPr>
                <w:rFonts w:cstheme="minorHAnsi"/>
                <w:sz w:val="18"/>
                <w:szCs w:val="18"/>
              </w:rPr>
              <w:t xml:space="preserve">: </w:t>
            </w:r>
            <w:r w:rsidRPr="003F343F">
              <w:rPr>
                <w:rFonts w:cstheme="minorHAnsi"/>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w:t>
            </w:r>
            <w:r>
              <w:rPr>
                <w:rFonts w:cstheme="minorHAnsi"/>
                <w:sz w:val="18"/>
                <w:szCs w:val="18"/>
              </w:rPr>
              <w:t>:</w:t>
            </w:r>
          </w:p>
          <w:p w14:paraId="4ED6D5F4" w14:textId="77777777" w:rsidR="006C4306" w:rsidRPr="00A648B8" w:rsidRDefault="006C4306" w:rsidP="006C4306">
            <w:pPr>
              <w:pStyle w:val="Paragrafoelenco"/>
              <w:numPr>
                <w:ilvl w:val="0"/>
                <w:numId w:val="83"/>
              </w:numPr>
              <w:spacing w:after="0"/>
              <w:jc w:val="both"/>
              <w:rPr>
                <w:rFonts w:cstheme="minorHAnsi"/>
                <w:sz w:val="18"/>
                <w:szCs w:val="18"/>
              </w:rPr>
            </w:pPr>
            <w:r w:rsidRPr="00A648B8">
              <w:rPr>
                <w:rFonts w:cstheme="minorHAnsi"/>
                <w:sz w:val="18"/>
                <w:szCs w:val="18"/>
              </w:rPr>
              <w:t xml:space="preserve">Azione A: </w:t>
            </w:r>
            <w:r w:rsidRPr="00A648B8">
              <w:rPr>
                <w:rFonts w:cstheme="minorHAnsi"/>
                <w:b/>
                <w:bCs/>
                <w:sz w:val="18"/>
                <w:szCs w:val="18"/>
              </w:rPr>
              <w:t>7.000 €</w:t>
            </w:r>
          </w:p>
          <w:p w14:paraId="22DAE1F6" w14:textId="77777777" w:rsidR="006C4306" w:rsidRPr="00A648B8" w:rsidRDefault="006C4306" w:rsidP="006C4306">
            <w:pPr>
              <w:pStyle w:val="Paragrafoelenco"/>
              <w:numPr>
                <w:ilvl w:val="0"/>
                <w:numId w:val="83"/>
              </w:numPr>
              <w:spacing w:after="0"/>
              <w:jc w:val="both"/>
              <w:rPr>
                <w:rFonts w:cstheme="minorHAnsi"/>
                <w:sz w:val="18"/>
                <w:szCs w:val="18"/>
              </w:rPr>
            </w:pPr>
            <w:r w:rsidRPr="00A648B8">
              <w:rPr>
                <w:rFonts w:cstheme="minorHAnsi"/>
                <w:sz w:val="18"/>
                <w:szCs w:val="18"/>
              </w:rPr>
              <w:t xml:space="preserve">Azione B: </w:t>
            </w:r>
            <w:r w:rsidRPr="00A648B8">
              <w:rPr>
                <w:rFonts w:cstheme="minorHAnsi"/>
                <w:b/>
                <w:bCs/>
                <w:sz w:val="18"/>
                <w:szCs w:val="18"/>
              </w:rPr>
              <w:t>nessuna soglia</w:t>
            </w:r>
          </w:p>
          <w:p w14:paraId="421B588F" w14:textId="77777777" w:rsidR="006C4306" w:rsidRPr="00D53775" w:rsidRDefault="006C4306" w:rsidP="006C4306">
            <w:pPr>
              <w:pStyle w:val="Paragrafoelenco"/>
              <w:numPr>
                <w:ilvl w:val="0"/>
                <w:numId w:val="83"/>
              </w:numPr>
              <w:spacing w:after="0"/>
              <w:jc w:val="both"/>
              <w:rPr>
                <w:rFonts w:cstheme="minorHAnsi"/>
                <w:sz w:val="18"/>
                <w:szCs w:val="18"/>
              </w:rPr>
            </w:pPr>
            <w:r w:rsidRPr="00A648B8">
              <w:rPr>
                <w:rFonts w:cstheme="minorHAnsi"/>
                <w:sz w:val="18"/>
                <w:szCs w:val="18"/>
              </w:rPr>
              <w:t xml:space="preserve">Azione C: </w:t>
            </w:r>
            <w:r w:rsidRPr="00A648B8">
              <w:rPr>
                <w:rFonts w:cstheme="minorHAnsi"/>
                <w:b/>
                <w:bCs/>
                <w:sz w:val="18"/>
                <w:szCs w:val="18"/>
              </w:rPr>
              <w:t>25.000 €</w:t>
            </w:r>
          </w:p>
          <w:p w14:paraId="2E2136A6" w14:textId="77777777" w:rsidR="006C4306" w:rsidRPr="00D53775" w:rsidRDefault="006C4306" w:rsidP="006C4306">
            <w:pPr>
              <w:pStyle w:val="Paragrafoelenco"/>
              <w:numPr>
                <w:ilvl w:val="0"/>
                <w:numId w:val="83"/>
              </w:numPr>
              <w:spacing w:after="0"/>
              <w:jc w:val="both"/>
              <w:rPr>
                <w:rFonts w:cstheme="minorHAnsi"/>
                <w:sz w:val="18"/>
                <w:szCs w:val="18"/>
              </w:rPr>
            </w:pPr>
            <w:r w:rsidRPr="00D53775">
              <w:rPr>
                <w:rFonts w:cstheme="minorHAnsi"/>
                <w:sz w:val="18"/>
                <w:szCs w:val="18"/>
              </w:rPr>
              <w:t xml:space="preserve">Azione D: </w:t>
            </w:r>
            <w:r w:rsidRPr="00D53775">
              <w:rPr>
                <w:rFonts w:cstheme="minorHAnsi"/>
                <w:b/>
                <w:bCs/>
                <w:sz w:val="18"/>
                <w:szCs w:val="18"/>
              </w:rPr>
              <w:t xml:space="preserve">25.000 € </w:t>
            </w:r>
            <w:r w:rsidRPr="00D53775">
              <w:rPr>
                <w:rFonts w:cstheme="minorHAnsi"/>
                <w:sz w:val="18"/>
                <w:szCs w:val="18"/>
              </w:rPr>
              <w:t>per le</w:t>
            </w:r>
            <w:r w:rsidRPr="00D53775">
              <w:rPr>
                <w:rFonts w:cstheme="minorHAnsi"/>
                <w:b/>
                <w:bCs/>
                <w:sz w:val="18"/>
                <w:szCs w:val="18"/>
              </w:rPr>
              <w:t xml:space="preserve"> </w:t>
            </w:r>
            <w:r w:rsidRPr="00D53775">
              <w:rPr>
                <w:rFonts w:cstheme="minorHAnsi"/>
                <w:sz w:val="18"/>
                <w:szCs w:val="18"/>
              </w:rPr>
              <w:t xml:space="preserve">zone svantaggiate </w:t>
            </w:r>
            <w:r w:rsidRPr="007300EE">
              <w:rPr>
                <w:rFonts w:cstheme="minorHAnsi"/>
                <w:sz w:val="18"/>
                <w:szCs w:val="18"/>
                <w:highlight w:val="yellow"/>
              </w:rPr>
              <w:t>di montagna</w:t>
            </w:r>
            <w:r w:rsidRPr="00D53775">
              <w:rPr>
                <w:rFonts w:cstheme="minorHAnsi"/>
                <w:sz w:val="18"/>
                <w:szCs w:val="18"/>
              </w:rPr>
              <w:t xml:space="preserve"> - </w:t>
            </w:r>
            <w:r w:rsidRPr="00D53775">
              <w:rPr>
                <w:rFonts w:cstheme="minorHAnsi"/>
                <w:b/>
                <w:bCs/>
                <w:sz w:val="18"/>
                <w:szCs w:val="18"/>
              </w:rPr>
              <w:t xml:space="preserve">50.000 € </w:t>
            </w:r>
            <w:r w:rsidRPr="00D53775">
              <w:rPr>
                <w:rFonts w:cstheme="minorHAnsi"/>
                <w:sz w:val="18"/>
                <w:szCs w:val="18"/>
              </w:rPr>
              <w:t>altre aree e zone non svantaggiate</w:t>
            </w:r>
          </w:p>
        </w:tc>
      </w:tr>
      <w:tr w:rsidR="006C4306" w:rsidRPr="00700099" w14:paraId="05BACF22" w14:textId="77777777" w:rsidTr="00F561E7">
        <w:tc>
          <w:tcPr>
            <w:tcW w:w="0" w:type="auto"/>
            <w:vAlign w:val="center"/>
          </w:tcPr>
          <w:p w14:paraId="162F4DD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0" w:type="auto"/>
            <w:vAlign w:val="center"/>
          </w:tcPr>
          <w:p w14:paraId="2FC911CF" w14:textId="77777777" w:rsidR="006C4306" w:rsidRDefault="006C4306" w:rsidP="00F561E7">
            <w:pPr>
              <w:spacing w:after="0"/>
              <w:jc w:val="both"/>
              <w:rPr>
                <w:rFonts w:cstheme="minorHAnsi"/>
                <w:sz w:val="18"/>
                <w:szCs w:val="18"/>
              </w:rPr>
            </w:pPr>
            <w:r w:rsidRPr="001F16A0">
              <w:rPr>
                <w:rFonts w:cstheme="minorHAnsi"/>
                <w:b/>
                <w:bCs/>
                <w:sz w:val="18"/>
                <w:szCs w:val="18"/>
                <w:highlight w:val="green"/>
              </w:rPr>
              <w:t>Regione Lombardia</w:t>
            </w:r>
            <w:r w:rsidRPr="00FD5181">
              <w:rPr>
                <w:rFonts w:cstheme="minorHAnsi"/>
                <w:sz w:val="18"/>
                <w:szCs w:val="18"/>
              </w:rPr>
              <w:t>:</w:t>
            </w:r>
            <w:r>
              <w:rPr>
                <w:rFonts w:cstheme="minorHAnsi"/>
                <w:sz w:val="18"/>
                <w:szCs w:val="18"/>
              </w:rPr>
              <w:t xml:space="preserve"> a</w:t>
            </w:r>
            <w:r w:rsidRPr="003F343F">
              <w:rPr>
                <w:rFonts w:cstheme="minorHAnsi"/>
                <w:sz w:val="18"/>
                <w:szCs w:val="18"/>
              </w:rPr>
              <w:t>l fine di consentir</w:t>
            </w:r>
            <w:r>
              <w:rPr>
                <w:rFonts w:cstheme="minorHAnsi"/>
                <w:sz w:val="18"/>
                <w:szCs w:val="18"/>
              </w:rPr>
              <w:t>e</w:t>
            </w:r>
            <w:r w:rsidRPr="003F343F">
              <w:rPr>
                <w:rFonts w:cstheme="minorHAnsi"/>
                <w:sz w:val="18"/>
                <w:szCs w:val="18"/>
              </w:rPr>
              <w:t xml:space="preserve"> l’accesso ai benefici del sostegno ad un numero adeguato di beneficiari è stabilito un limite all’importo massimo di spesa ammissibile per ciascun beneficiario. Tale limite è stabilito per la durata dell’intero periodo di programmazione ed è pari a</w:t>
            </w:r>
            <w:r>
              <w:rPr>
                <w:rFonts w:cstheme="minorHAnsi"/>
                <w:sz w:val="18"/>
                <w:szCs w:val="18"/>
              </w:rPr>
              <w:t>:</w:t>
            </w:r>
          </w:p>
          <w:p w14:paraId="4FBD0598" w14:textId="77777777" w:rsidR="006C4306" w:rsidRPr="00A648B8" w:rsidRDefault="006C4306" w:rsidP="006C4306">
            <w:pPr>
              <w:pStyle w:val="Paragrafoelenco"/>
              <w:numPr>
                <w:ilvl w:val="0"/>
                <w:numId w:val="84"/>
              </w:numPr>
              <w:spacing w:after="0"/>
              <w:jc w:val="both"/>
              <w:rPr>
                <w:rFonts w:cstheme="minorHAnsi"/>
                <w:sz w:val="18"/>
                <w:szCs w:val="18"/>
              </w:rPr>
            </w:pPr>
            <w:r w:rsidRPr="00A648B8">
              <w:rPr>
                <w:rFonts w:cstheme="minorHAnsi"/>
                <w:sz w:val="18"/>
                <w:szCs w:val="18"/>
              </w:rPr>
              <w:t xml:space="preserve">Azione A: </w:t>
            </w:r>
            <w:r w:rsidRPr="00A648B8">
              <w:rPr>
                <w:rFonts w:cstheme="minorHAnsi"/>
                <w:b/>
                <w:bCs/>
                <w:sz w:val="18"/>
                <w:szCs w:val="18"/>
              </w:rPr>
              <w:t>nessuna soglia</w:t>
            </w:r>
          </w:p>
          <w:p w14:paraId="218C786E" w14:textId="77777777" w:rsidR="006C4306" w:rsidRPr="00A648B8" w:rsidRDefault="006C4306" w:rsidP="006C4306">
            <w:pPr>
              <w:pStyle w:val="Paragrafoelenco"/>
              <w:numPr>
                <w:ilvl w:val="0"/>
                <w:numId w:val="84"/>
              </w:numPr>
              <w:spacing w:after="0"/>
              <w:jc w:val="both"/>
              <w:rPr>
                <w:rFonts w:cstheme="minorHAnsi"/>
                <w:sz w:val="18"/>
                <w:szCs w:val="18"/>
              </w:rPr>
            </w:pPr>
            <w:r w:rsidRPr="00A648B8">
              <w:rPr>
                <w:rFonts w:cstheme="minorHAnsi"/>
                <w:sz w:val="18"/>
                <w:szCs w:val="18"/>
              </w:rPr>
              <w:t xml:space="preserve">Azione B: </w:t>
            </w:r>
            <w:r w:rsidRPr="00A648B8">
              <w:rPr>
                <w:rFonts w:cstheme="minorHAnsi"/>
                <w:b/>
                <w:bCs/>
                <w:sz w:val="18"/>
                <w:szCs w:val="18"/>
              </w:rPr>
              <w:t>nessuna soglia</w:t>
            </w:r>
          </w:p>
          <w:p w14:paraId="24F4D021" w14:textId="77777777" w:rsidR="006C4306" w:rsidRPr="00A648B8" w:rsidRDefault="006C4306" w:rsidP="006C4306">
            <w:pPr>
              <w:pStyle w:val="Paragrafoelenco"/>
              <w:numPr>
                <w:ilvl w:val="0"/>
                <w:numId w:val="84"/>
              </w:numPr>
              <w:spacing w:after="0"/>
              <w:jc w:val="both"/>
              <w:rPr>
                <w:rFonts w:cstheme="minorHAnsi"/>
                <w:b/>
                <w:bCs/>
                <w:sz w:val="18"/>
                <w:szCs w:val="18"/>
              </w:rPr>
            </w:pPr>
            <w:r w:rsidRPr="00A648B8">
              <w:rPr>
                <w:rFonts w:cstheme="minorHAnsi"/>
                <w:sz w:val="18"/>
                <w:szCs w:val="18"/>
              </w:rPr>
              <w:t>Azione C:</w:t>
            </w:r>
            <w:r w:rsidRPr="00A648B8">
              <w:rPr>
                <w:rFonts w:cstheme="minorHAnsi"/>
                <w:b/>
                <w:bCs/>
                <w:sz w:val="18"/>
                <w:szCs w:val="18"/>
              </w:rPr>
              <w:t xml:space="preserve"> 2.000.000 €</w:t>
            </w:r>
          </w:p>
          <w:p w14:paraId="5EE1565B" w14:textId="77777777" w:rsidR="006C4306" w:rsidRPr="00A648B8" w:rsidRDefault="006C4306" w:rsidP="006C4306">
            <w:pPr>
              <w:pStyle w:val="Paragrafoelenco"/>
              <w:numPr>
                <w:ilvl w:val="0"/>
                <w:numId w:val="84"/>
              </w:numPr>
              <w:spacing w:after="0"/>
              <w:jc w:val="both"/>
              <w:rPr>
                <w:rFonts w:cstheme="minorHAnsi"/>
                <w:sz w:val="18"/>
                <w:szCs w:val="18"/>
              </w:rPr>
            </w:pPr>
            <w:r w:rsidRPr="00A648B8">
              <w:rPr>
                <w:rFonts w:cstheme="minorHAnsi"/>
                <w:sz w:val="18"/>
                <w:szCs w:val="18"/>
              </w:rPr>
              <w:t>Azione D:</w:t>
            </w:r>
            <w:r w:rsidRPr="00A648B8">
              <w:rPr>
                <w:rFonts w:cstheme="minorHAnsi"/>
                <w:b/>
                <w:bCs/>
                <w:sz w:val="18"/>
                <w:szCs w:val="18"/>
              </w:rPr>
              <w:t xml:space="preserve"> 6.000.000 €</w:t>
            </w:r>
          </w:p>
        </w:tc>
      </w:tr>
      <w:tr w:rsidR="006C4306" w:rsidRPr="00700099" w14:paraId="6C0F7DEA" w14:textId="77777777" w:rsidTr="00F561E7">
        <w:trPr>
          <w:trHeight w:val="188"/>
        </w:trPr>
        <w:tc>
          <w:tcPr>
            <w:tcW w:w="0" w:type="auto"/>
            <w:vAlign w:val="center"/>
          </w:tcPr>
          <w:p w14:paraId="6AA8F84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CR11</w:t>
            </w:r>
          </w:p>
        </w:tc>
        <w:tc>
          <w:tcPr>
            <w:tcW w:w="0" w:type="auto"/>
            <w:vAlign w:val="center"/>
          </w:tcPr>
          <w:p w14:paraId="6F4AC7F0" w14:textId="77777777" w:rsidR="006C4306" w:rsidRDefault="006C4306" w:rsidP="00F561E7">
            <w:pPr>
              <w:spacing w:after="0"/>
              <w:jc w:val="both"/>
              <w:rPr>
                <w:rFonts w:cstheme="minorHAnsi"/>
                <w:sz w:val="18"/>
                <w:szCs w:val="18"/>
              </w:rPr>
            </w:pPr>
            <w:r w:rsidRPr="00413964">
              <w:rPr>
                <w:rFonts w:cstheme="minorHAnsi"/>
                <w:b/>
                <w:bCs/>
                <w:sz w:val="18"/>
                <w:szCs w:val="18"/>
                <w:highlight w:val="green"/>
              </w:rPr>
              <w:t>Regione Lombardia</w:t>
            </w:r>
            <w:r w:rsidRPr="00413964">
              <w:rPr>
                <w:rFonts w:cstheme="minorHAnsi"/>
                <w:sz w:val="18"/>
                <w:szCs w:val="18"/>
                <w:highlight w:val="green"/>
              </w:rPr>
              <w:t>:</w:t>
            </w:r>
            <w:r>
              <w:rPr>
                <w:rFonts w:cstheme="minorHAnsi"/>
                <w:sz w:val="18"/>
                <w:szCs w:val="18"/>
              </w:rPr>
              <w:t xml:space="preserve"> p</w:t>
            </w:r>
            <w:r w:rsidRPr="00FD5181">
              <w:rPr>
                <w:rFonts w:cstheme="minorHAnsi"/>
                <w:sz w:val="18"/>
                <w:szCs w:val="18"/>
              </w:rPr>
              <w:t>er</w:t>
            </w:r>
            <w:r w:rsidRPr="003F343F">
              <w:rPr>
                <w:rFonts w:cstheme="minorHAnsi"/>
                <w:sz w:val="18"/>
                <w:szCs w:val="18"/>
              </w:rPr>
              <w:t xml:space="preserve"> le medesime finalità di cui al CR</w:t>
            </w:r>
            <w:r>
              <w:rPr>
                <w:rFonts w:cstheme="minorHAnsi"/>
                <w:sz w:val="18"/>
                <w:szCs w:val="18"/>
              </w:rPr>
              <w:t>10</w:t>
            </w:r>
            <w:r w:rsidRPr="003F343F">
              <w:rPr>
                <w:rFonts w:cstheme="minorHAnsi"/>
                <w:sz w:val="18"/>
                <w:szCs w:val="18"/>
              </w:rPr>
              <w:t xml:space="preserve"> è stabilito un importo massimo di spesa ammissibile per ciascuna operazione di investimento. La soglia massima </w:t>
            </w:r>
            <w:r>
              <w:rPr>
                <w:rFonts w:cstheme="minorHAnsi"/>
                <w:sz w:val="18"/>
                <w:szCs w:val="18"/>
              </w:rPr>
              <w:t xml:space="preserve">di </w:t>
            </w:r>
            <w:r w:rsidRPr="003F343F">
              <w:rPr>
                <w:rFonts w:cstheme="minorHAnsi"/>
                <w:sz w:val="18"/>
                <w:szCs w:val="18"/>
              </w:rPr>
              <w:t xml:space="preserve">spesa ammissibile è </w:t>
            </w:r>
            <w:r>
              <w:rPr>
                <w:rFonts w:cstheme="minorHAnsi"/>
                <w:sz w:val="18"/>
                <w:szCs w:val="18"/>
              </w:rPr>
              <w:t>pari a:</w:t>
            </w:r>
          </w:p>
          <w:p w14:paraId="22E528D7" w14:textId="77777777" w:rsidR="006C4306" w:rsidRPr="00A648B8" w:rsidRDefault="006C4306" w:rsidP="006C4306">
            <w:pPr>
              <w:pStyle w:val="Paragrafoelenco"/>
              <w:numPr>
                <w:ilvl w:val="0"/>
                <w:numId w:val="85"/>
              </w:numPr>
              <w:spacing w:after="0"/>
              <w:jc w:val="both"/>
              <w:rPr>
                <w:rFonts w:cstheme="minorHAnsi"/>
                <w:b/>
                <w:bCs/>
                <w:sz w:val="18"/>
                <w:szCs w:val="18"/>
              </w:rPr>
            </w:pPr>
            <w:r w:rsidRPr="00A648B8">
              <w:rPr>
                <w:rFonts w:cstheme="minorHAnsi"/>
                <w:sz w:val="18"/>
                <w:szCs w:val="18"/>
              </w:rPr>
              <w:t>Azione A:</w:t>
            </w:r>
            <w:r w:rsidRPr="00A648B8">
              <w:rPr>
                <w:rFonts w:cstheme="minorHAnsi"/>
                <w:b/>
                <w:bCs/>
                <w:sz w:val="18"/>
                <w:szCs w:val="18"/>
              </w:rPr>
              <w:t xml:space="preserve"> 600.000 €</w:t>
            </w:r>
          </w:p>
          <w:p w14:paraId="4C5C9440" w14:textId="77777777" w:rsidR="006C4306" w:rsidRPr="00A648B8" w:rsidRDefault="006C4306" w:rsidP="006C4306">
            <w:pPr>
              <w:pStyle w:val="Paragrafoelenco"/>
              <w:numPr>
                <w:ilvl w:val="0"/>
                <w:numId w:val="85"/>
              </w:numPr>
              <w:spacing w:after="0"/>
              <w:jc w:val="both"/>
              <w:rPr>
                <w:rFonts w:cstheme="minorHAnsi"/>
                <w:b/>
                <w:bCs/>
                <w:sz w:val="18"/>
                <w:szCs w:val="18"/>
              </w:rPr>
            </w:pPr>
            <w:r w:rsidRPr="00A648B8">
              <w:rPr>
                <w:rFonts w:cstheme="minorHAnsi"/>
                <w:sz w:val="18"/>
                <w:szCs w:val="18"/>
              </w:rPr>
              <w:t>Azione B:</w:t>
            </w:r>
            <w:r w:rsidRPr="00A648B8">
              <w:rPr>
                <w:rFonts w:cstheme="minorHAnsi"/>
                <w:b/>
                <w:bCs/>
                <w:sz w:val="18"/>
                <w:szCs w:val="18"/>
              </w:rPr>
              <w:t xml:space="preserve"> 40.000 €</w:t>
            </w:r>
          </w:p>
          <w:p w14:paraId="16B0346B" w14:textId="77777777" w:rsidR="006C4306" w:rsidRPr="00A648B8" w:rsidRDefault="006C4306" w:rsidP="006C4306">
            <w:pPr>
              <w:pStyle w:val="Paragrafoelenco"/>
              <w:numPr>
                <w:ilvl w:val="0"/>
                <w:numId w:val="85"/>
              </w:numPr>
              <w:spacing w:after="0"/>
              <w:jc w:val="both"/>
              <w:rPr>
                <w:rFonts w:cstheme="minorHAnsi"/>
                <w:b/>
                <w:bCs/>
                <w:sz w:val="18"/>
                <w:szCs w:val="18"/>
              </w:rPr>
            </w:pPr>
            <w:r w:rsidRPr="00A648B8">
              <w:rPr>
                <w:rFonts w:cstheme="minorHAnsi"/>
                <w:sz w:val="18"/>
                <w:szCs w:val="18"/>
              </w:rPr>
              <w:t>Azione C:</w:t>
            </w:r>
            <w:r w:rsidRPr="00A648B8">
              <w:rPr>
                <w:rFonts w:cstheme="minorHAnsi"/>
                <w:b/>
                <w:bCs/>
                <w:sz w:val="18"/>
                <w:szCs w:val="18"/>
              </w:rPr>
              <w:t xml:space="preserve"> 1.000.000 €</w:t>
            </w:r>
          </w:p>
          <w:p w14:paraId="00D7A632" w14:textId="77777777" w:rsidR="006C4306" w:rsidRPr="00A648B8" w:rsidRDefault="006C4306" w:rsidP="006C4306">
            <w:pPr>
              <w:pStyle w:val="Paragrafoelenco"/>
              <w:numPr>
                <w:ilvl w:val="0"/>
                <w:numId w:val="85"/>
              </w:numPr>
              <w:spacing w:after="0"/>
              <w:jc w:val="both"/>
              <w:rPr>
                <w:rFonts w:cstheme="minorHAnsi"/>
                <w:sz w:val="18"/>
                <w:szCs w:val="18"/>
              </w:rPr>
            </w:pPr>
            <w:r w:rsidRPr="00A648B8">
              <w:rPr>
                <w:rFonts w:cstheme="minorHAnsi"/>
                <w:sz w:val="18"/>
                <w:szCs w:val="18"/>
              </w:rPr>
              <w:t>Azione D:</w:t>
            </w:r>
            <w:r w:rsidRPr="00A648B8">
              <w:rPr>
                <w:rFonts w:cstheme="minorHAnsi"/>
                <w:b/>
                <w:bCs/>
                <w:sz w:val="18"/>
                <w:szCs w:val="18"/>
              </w:rPr>
              <w:t xml:space="preserve"> 3.000.000 €</w:t>
            </w:r>
          </w:p>
        </w:tc>
      </w:tr>
      <w:tr w:rsidR="006C4306" w:rsidRPr="00700099" w14:paraId="2CEE1C6A" w14:textId="77777777" w:rsidTr="00F561E7">
        <w:tc>
          <w:tcPr>
            <w:tcW w:w="0" w:type="auto"/>
            <w:vAlign w:val="center"/>
          </w:tcPr>
          <w:p w14:paraId="295E6B3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CR12</w:t>
            </w:r>
          </w:p>
        </w:tc>
        <w:tc>
          <w:tcPr>
            <w:tcW w:w="0" w:type="auto"/>
            <w:vAlign w:val="center"/>
          </w:tcPr>
          <w:p w14:paraId="264460C5"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28413119"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68054327" w14:textId="77777777" w:rsidR="006C4306" w:rsidRPr="00FD5181" w:rsidRDefault="006C4306" w:rsidP="00F561E7">
            <w:pPr>
              <w:jc w:val="both"/>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p>
        </w:tc>
      </w:tr>
      <w:tr w:rsidR="006C4306" w:rsidRPr="00700099" w14:paraId="2D1B3B21" w14:textId="77777777" w:rsidTr="00F561E7">
        <w:tc>
          <w:tcPr>
            <w:tcW w:w="0" w:type="auto"/>
            <w:gridSpan w:val="2"/>
            <w:shd w:val="clear" w:color="auto" w:fill="008E40"/>
            <w:vAlign w:val="center"/>
          </w:tcPr>
          <w:p w14:paraId="45C4E1E7" w14:textId="77777777" w:rsidR="006C4306" w:rsidRPr="00FD5181" w:rsidRDefault="006C4306" w:rsidP="00F561E7">
            <w:pPr>
              <w:spacing w:after="0"/>
              <w:jc w:val="center"/>
              <w:rPr>
                <w:rFonts w:cstheme="minorHAnsi"/>
                <w:b/>
                <w:bCs/>
                <w:color w:val="FFFFFF" w:themeColor="background1"/>
                <w:sz w:val="18"/>
                <w:szCs w:val="18"/>
              </w:rPr>
            </w:pPr>
            <w:r w:rsidRPr="00FD5181">
              <w:rPr>
                <w:rFonts w:cstheme="minorHAnsi"/>
                <w:b/>
                <w:bCs/>
                <w:color w:val="FFFFFF" w:themeColor="background1"/>
                <w:sz w:val="18"/>
                <w:szCs w:val="18"/>
              </w:rPr>
              <w:t>Criteri di ammissibilità specifici per gli investimenti irrigui (Azione C)</w:t>
            </w:r>
          </w:p>
        </w:tc>
      </w:tr>
      <w:tr w:rsidR="006C4306" w:rsidRPr="00700099" w14:paraId="252974A0" w14:textId="77777777" w:rsidTr="00F561E7">
        <w:tc>
          <w:tcPr>
            <w:tcW w:w="0" w:type="auto"/>
            <w:shd w:val="clear" w:color="auto" w:fill="A7D9A3"/>
            <w:vAlign w:val="center"/>
          </w:tcPr>
          <w:p w14:paraId="08B81D29" w14:textId="77777777" w:rsidR="006C4306" w:rsidRPr="00700099" w:rsidRDefault="006C4306" w:rsidP="00F561E7">
            <w:pPr>
              <w:spacing w:after="0"/>
              <w:jc w:val="center"/>
              <w:rPr>
                <w:rFonts w:cstheme="minorHAnsi"/>
                <w:b/>
                <w:bCs/>
                <w:sz w:val="18"/>
                <w:szCs w:val="18"/>
              </w:rPr>
            </w:pPr>
            <w:bookmarkStart w:id="92" w:name="_Hlk129954161"/>
            <w:r w:rsidRPr="00700099">
              <w:rPr>
                <w:rFonts w:cstheme="minorHAnsi"/>
                <w:b/>
                <w:bCs/>
                <w:sz w:val="18"/>
                <w:szCs w:val="18"/>
              </w:rPr>
              <w:t xml:space="preserve">Codice </w:t>
            </w:r>
          </w:p>
        </w:tc>
        <w:tc>
          <w:tcPr>
            <w:tcW w:w="0" w:type="auto"/>
            <w:shd w:val="clear" w:color="auto" w:fill="A7D9A3"/>
            <w:vAlign w:val="center"/>
          </w:tcPr>
          <w:p w14:paraId="1A435BE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bookmarkEnd w:id="92"/>
      <w:tr w:rsidR="006C4306" w:rsidRPr="00700099" w14:paraId="0D069C53" w14:textId="77777777" w:rsidTr="00F561E7">
        <w:trPr>
          <w:trHeight w:val="485"/>
        </w:trPr>
        <w:tc>
          <w:tcPr>
            <w:tcW w:w="0" w:type="auto"/>
            <w:vAlign w:val="center"/>
          </w:tcPr>
          <w:p w14:paraId="426BF17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CR13</w:t>
            </w:r>
          </w:p>
        </w:tc>
        <w:tc>
          <w:tcPr>
            <w:tcW w:w="0" w:type="auto"/>
            <w:vAlign w:val="center"/>
          </w:tcPr>
          <w:p w14:paraId="421A7BA7" w14:textId="77777777" w:rsidR="006C4306" w:rsidRPr="00700099" w:rsidRDefault="006C4306" w:rsidP="00F561E7">
            <w:pPr>
              <w:spacing w:after="0"/>
              <w:jc w:val="both"/>
              <w:rPr>
                <w:rFonts w:cstheme="minorHAnsi"/>
                <w:sz w:val="18"/>
                <w:szCs w:val="18"/>
              </w:rPr>
            </w:pPr>
            <w:r w:rsidRPr="00700099">
              <w:rPr>
                <w:rFonts w:cstheme="minorHAnsi"/>
                <w:sz w:val="18"/>
                <w:szCs w:val="18"/>
              </w:rPr>
              <w:t>Gli investimenti sono ammissibili solo nei bacini idrografici per i quali sia stato inviato alla Commissione europea il Piano di gestione dello stesso, ai sensi della direttiva 2000/60/CE</w:t>
            </w:r>
          </w:p>
        </w:tc>
      </w:tr>
      <w:tr w:rsidR="006C4306" w:rsidRPr="00700099" w14:paraId="4B8B2BD0" w14:textId="77777777" w:rsidTr="00F561E7">
        <w:trPr>
          <w:trHeight w:val="485"/>
        </w:trPr>
        <w:tc>
          <w:tcPr>
            <w:tcW w:w="0" w:type="auto"/>
            <w:vAlign w:val="center"/>
          </w:tcPr>
          <w:p w14:paraId="51A7C9C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CR14</w:t>
            </w:r>
          </w:p>
        </w:tc>
        <w:tc>
          <w:tcPr>
            <w:tcW w:w="0" w:type="auto"/>
            <w:vAlign w:val="center"/>
          </w:tcPr>
          <w:p w14:paraId="2CF4EF40" w14:textId="77777777" w:rsidR="006C4306" w:rsidRPr="00700099" w:rsidRDefault="006C4306" w:rsidP="00F561E7">
            <w:pPr>
              <w:spacing w:after="0"/>
              <w:jc w:val="both"/>
              <w:rPr>
                <w:rFonts w:cstheme="minorHAnsi"/>
                <w:sz w:val="18"/>
                <w:szCs w:val="18"/>
              </w:rPr>
            </w:pPr>
            <w:r w:rsidRPr="00700099">
              <w:rPr>
                <w:rFonts w:cstheme="minorHAnsi"/>
                <w:sz w:val="18"/>
                <w:szCs w:val="18"/>
              </w:rPr>
              <w:t>Il predetto Piano di gestione deve comprendere l’intera area in cui sono previsti gli investimenti, nonché eventuali altre aree in cui l’ambiente può essere influenzato dagli investimenti stessi</w:t>
            </w:r>
          </w:p>
        </w:tc>
      </w:tr>
      <w:tr w:rsidR="006C4306" w:rsidRPr="00700099" w14:paraId="2377065B" w14:textId="77777777" w:rsidTr="00F561E7">
        <w:trPr>
          <w:trHeight w:val="485"/>
        </w:trPr>
        <w:tc>
          <w:tcPr>
            <w:tcW w:w="0" w:type="auto"/>
            <w:vAlign w:val="center"/>
          </w:tcPr>
          <w:p w14:paraId="351CA1E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CR15</w:t>
            </w:r>
          </w:p>
        </w:tc>
        <w:tc>
          <w:tcPr>
            <w:tcW w:w="0" w:type="auto"/>
            <w:vAlign w:val="center"/>
          </w:tcPr>
          <w:p w14:paraId="267CF95C" w14:textId="77777777" w:rsidR="006C4306" w:rsidRPr="00700099" w:rsidRDefault="006C4306" w:rsidP="00F561E7">
            <w:pPr>
              <w:spacing w:after="0"/>
              <w:jc w:val="both"/>
              <w:rPr>
                <w:rFonts w:cstheme="minorHAnsi"/>
                <w:sz w:val="18"/>
                <w:szCs w:val="18"/>
              </w:rPr>
            </w:pPr>
            <w:r w:rsidRPr="00700099">
              <w:rPr>
                <w:rFonts w:cstheme="minorHAnsi"/>
                <w:sz w:val="18"/>
                <w:szCs w:val="18"/>
              </w:rPr>
              <w:t>Le misure che prendono effetto in virtù dei predetti piani di gestione (conformemente all’articolo 11 della predetta direttiva) e che sono pertinenti per il settore agricolo devono essere precedentemente specificate nel relativo programma di misure del piano stesso</w:t>
            </w:r>
          </w:p>
        </w:tc>
      </w:tr>
      <w:tr w:rsidR="006C4306" w:rsidRPr="00700099" w14:paraId="216F2C73" w14:textId="77777777" w:rsidTr="00F561E7">
        <w:trPr>
          <w:trHeight w:val="485"/>
        </w:trPr>
        <w:tc>
          <w:tcPr>
            <w:tcW w:w="0" w:type="auto"/>
            <w:vAlign w:val="center"/>
          </w:tcPr>
          <w:p w14:paraId="283B92E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CR16</w:t>
            </w:r>
          </w:p>
        </w:tc>
        <w:tc>
          <w:tcPr>
            <w:tcW w:w="0" w:type="auto"/>
            <w:vAlign w:val="center"/>
          </w:tcPr>
          <w:p w14:paraId="1080349D" w14:textId="77777777" w:rsidR="006C4306" w:rsidRPr="00700099" w:rsidRDefault="006C4306" w:rsidP="00F561E7">
            <w:pPr>
              <w:spacing w:after="0"/>
              <w:jc w:val="both"/>
              <w:rPr>
                <w:rFonts w:cstheme="minorHAnsi"/>
                <w:sz w:val="18"/>
                <w:szCs w:val="18"/>
              </w:rPr>
            </w:pPr>
            <w:r w:rsidRPr="00700099">
              <w:rPr>
                <w:rFonts w:cstheme="minorHAnsi"/>
                <w:sz w:val="18"/>
                <w:szCs w:val="18"/>
              </w:rPr>
              <w:t>Sono ammissibili solo investimenti per i quali siano presenti contatori intesi a misurare il consumo di acqua relativo agli stessi investimenti oggetto del sostegno. In alternativa, è possibile installare i contatori atti a tale scopo nell’ambito degli stessi investimenti oggetto del sostegno</w:t>
            </w:r>
          </w:p>
        </w:tc>
      </w:tr>
      <w:tr w:rsidR="006C4306" w:rsidRPr="00700099" w14:paraId="16A228BE" w14:textId="77777777" w:rsidTr="00F561E7">
        <w:trPr>
          <w:trHeight w:val="485"/>
        </w:trPr>
        <w:tc>
          <w:tcPr>
            <w:tcW w:w="0" w:type="auto"/>
            <w:vAlign w:val="center"/>
          </w:tcPr>
          <w:p w14:paraId="4109013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CR17</w:t>
            </w:r>
          </w:p>
        </w:tc>
        <w:tc>
          <w:tcPr>
            <w:tcW w:w="0" w:type="auto"/>
            <w:vAlign w:val="center"/>
          </w:tcPr>
          <w:p w14:paraId="11802865"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Sono ammissibili al sostegno gli investimenti irrigui adeguatamente dimensionati in ragione di un loro utilizzo nelle aziende beneficiarie e finalizzati: </w:t>
            </w:r>
          </w:p>
          <w:p w14:paraId="7C9A71DF" w14:textId="77777777" w:rsidR="006C4306" w:rsidRPr="00AD183F" w:rsidRDefault="006C4306" w:rsidP="006C4306">
            <w:pPr>
              <w:pStyle w:val="Paragrafoelenco"/>
              <w:numPr>
                <w:ilvl w:val="0"/>
                <w:numId w:val="51"/>
              </w:numPr>
              <w:spacing w:after="0"/>
              <w:jc w:val="both"/>
              <w:rPr>
                <w:rFonts w:cstheme="minorHAnsi"/>
                <w:sz w:val="18"/>
                <w:szCs w:val="18"/>
              </w:rPr>
            </w:pPr>
            <w:r>
              <w:rPr>
                <w:rFonts w:cstheme="minorHAnsi"/>
                <w:sz w:val="18"/>
                <w:szCs w:val="18"/>
              </w:rPr>
              <w:t xml:space="preserve">Al </w:t>
            </w:r>
            <w:r w:rsidRPr="00AD183F">
              <w:rPr>
                <w:rFonts w:cstheme="minorHAnsi"/>
                <w:sz w:val="18"/>
                <w:szCs w:val="18"/>
              </w:rPr>
              <w:t>miglioramento, rinnovo e ripristino degli impianti irrigui esistenti che non comportino un aumento netto della superficie irrigata</w:t>
            </w:r>
            <w:r>
              <w:rPr>
                <w:rFonts w:cstheme="minorHAnsi"/>
                <w:sz w:val="18"/>
                <w:szCs w:val="18"/>
              </w:rPr>
              <w:t>;</w:t>
            </w:r>
          </w:p>
          <w:p w14:paraId="4C0F6748" w14:textId="77777777" w:rsidR="006C4306" w:rsidRPr="00AD183F" w:rsidRDefault="006C4306" w:rsidP="006C4306">
            <w:pPr>
              <w:pStyle w:val="Paragrafoelenco"/>
              <w:numPr>
                <w:ilvl w:val="0"/>
                <w:numId w:val="51"/>
              </w:numPr>
              <w:spacing w:after="0"/>
              <w:jc w:val="both"/>
              <w:rPr>
                <w:rFonts w:cstheme="minorHAnsi"/>
                <w:sz w:val="18"/>
                <w:szCs w:val="18"/>
              </w:rPr>
            </w:pPr>
            <w:r>
              <w:rPr>
                <w:rFonts w:cstheme="minorHAnsi"/>
                <w:sz w:val="18"/>
                <w:szCs w:val="18"/>
              </w:rPr>
              <w:t xml:space="preserve">Alla </w:t>
            </w:r>
            <w:r w:rsidRPr="00AD183F">
              <w:rPr>
                <w:rFonts w:cstheme="minorHAnsi"/>
                <w:sz w:val="18"/>
                <w:szCs w:val="18"/>
              </w:rPr>
              <w:t>creazione, ampliamento, miglioramento, ristrutturazione e manutenzione straordinaria di bacini o altre forme di stoccaggio/conservazione (incluse le opere di adduzione e/o distribuzione di pertinenza esclusivamente aziendale) esclusivamente di acque stagionali finalizzate anche a garantirne la disponibilità in periodi caratterizzati da carenze, incluse quelle per la captazione di acqua piovana;</w:t>
            </w:r>
          </w:p>
          <w:p w14:paraId="05FA04F5" w14:textId="77777777" w:rsidR="006C4306" w:rsidRPr="00AD183F" w:rsidRDefault="006C4306" w:rsidP="006C4306">
            <w:pPr>
              <w:pStyle w:val="Paragrafoelenco"/>
              <w:numPr>
                <w:ilvl w:val="0"/>
                <w:numId w:val="51"/>
              </w:numPr>
              <w:spacing w:after="0"/>
              <w:jc w:val="both"/>
              <w:rPr>
                <w:rFonts w:cstheme="minorHAnsi"/>
                <w:sz w:val="18"/>
                <w:szCs w:val="18"/>
              </w:rPr>
            </w:pPr>
            <w:r>
              <w:rPr>
                <w:rFonts w:cstheme="minorHAnsi"/>
                <w:sz w:val="18"/>
                <w:szCs w:val="18"/>
              </w:rPr>
              <w:t>Al</w:t>
            </w:r>
            <w:r w:rsidRPr="00AD183F">
              <w:rPr>
                <w:rFonts w:cstheme="minorHAnsi"/>
                <w:sz w:val="18"/>
                <w:szCs w:val="18"/>
              </w:rPr>
              <w:t>l’utilizzo di acque affinate come fonte alternativa di approvvigionamento idrico</w:t>
            </w:r>
            <w:r>
              <w:rPr>
                <w:rFonts w:cstheme="minorHAnsi"/>
                <w:sz w:val="18"/>
                <w:szCs w:val="18"/>
              </w:rPr>
              <w:t>.</w:t>
            </w:r>
          </w:p>
          <w:p w14:paraId="639CEFA3" w14:textId="77777777" w:rsidR="006C4306" w:rsidRPr="00B048C7" w:rsidRDefault="006C4306" w:rsidP="00F561E7">
            <w:pPr>
              <w:spacing w:after="0"/>
              <w:jc w:val="both"/>
              <w:rPr>
                <w:rFonts w:cstheme="minorHAnsi"/>
                <w:sz w:val="18"/>
                <w:szCs w:val="18"/>
              </w:rPr>
            </w:pPr>
            <w:r w:rsidRPr="00AD183F">
              <w:rPr>
                <w:rFonts w:cstheme="minorHAnsi"/>
                <w:sz w:val="18"/>
                <w:szCs w:val="18"/>
              </w:rPr>
              <w:t>Ai sensi del presente intervento, gli investimenti di completamento funzionale di impianti esistenti sono da considerare come investimenti di miglioramento di impianti esistenti</w:t>
            </w:r>
          </w:p>
        </w:tc>
      </w:tr>
      <w:tr w:rsidR="006C4306" w:rsidRPr="00700099" w14:paraId="6CB26A6F" w14:textId="77777777" w:rsidTr="00F561E7">
        <w:trPr>
          <w:trHeight w:val="246"/>
        </w:trPr>
        <w:tc>
          <w:tcPr>
            <w:tcW w:w="0" w:type="auto"/>
            <w:gridSpan w:val="2"/>
            <w:shd w:val="clear" w:color="auto" w:fill="A7D9A3"/>
            <w:vAlign w:val="center"/>
          </w:tcPr>
          <w:p w14:paraId="6601C368" w14:textId="77777777" w:rsidR="006C4306" w:rsidRPr="00EC3C30" w:rsidRDefault="006C4306" w:rsidP="00F561E7">
            <w:pPr>
              <w:spacing w:after="0"/>
              <w:rPr>
                <w:rFonts w:cstheme="minorHAnsi"/>
                <w:b/>
                <w:bCs/>
                <w:sz w:val="18"/>
                <w:szCs w:val="18"/>
              </w:rPr>
            </w:pPr>
            <w:r w:rsidRPr="00EC3C30">
              <w:rPr>
                <w:rFonts w:cstheme="minorHAnsi"/>
                <w:b/>
                <w:bCs/>
                <w:sz w:val="18"/>
                <w:szCs w:val="18"/>
              </w:rPr>
              <w:t>Gli investimenti per il miglioramento di un impianto di irrigazione esistente</w:t>
            </w:r>
            <w:r>
              <w:rPr>
                <w:rFonts w:cstheme="minorHAnsi"/>
                <w:b/>
                <w:bCs/>
                <w:sz w:val="18"/>
                <w:szCs w:val="18"/>
              </w:rPr>
              <w:t xml:space="preserve"> di cui al CR17, lett. A,</w:t>
            </w:r>
            <w:r w:rsidRPr="00EC3C30">
              <w:rPr>
                <w:rFonts w:cstheme="minorHAnsi"/>
                <w:b/>
                <w:bCs/>
                <w:sz w:val="18"/>
                <w:szCs w:val="18"/>
              </w:rPr>
              <w:t xml:space="preserve"> sono ammissibili solo se:</w:t>
            </w:r>
          </w:p>
        </w:tc>
      </w:tr>
      <w:tr w:rsidR="006C4306" w:rsidRPr="00700099" w14:paraId="0E5F95A2" w14:textId="77777777" w:rsidTr="00F561E7">
        <w:trPr>
          <w:trHeight w:val="485"/>
        </w:trPr>
        <w:tc>
          <w:tcPr>
            <w:tcW w:w="0" w:type="auto"/>
            <w:vAlign w:val="center"/>
          </w:tcPr>
          <w:p w14:paraId="13AA159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CR18</w:t>
            </w:r>
          </w:p>
        </w:tc>
        <w:tc>
          <w:tcPr>
            <w:tcW w:w="0" w:type="auto"/>
            <w:vAlign w:val="center"/>
          </w:tcPr>
          <w:p w14:paraId="7F0C1A72" w14:textId="77777777" w:rsidR="006C4306" w:rsidRPr="00EC3C30" w:rsidRDefault="006C4306" w:rsidP="00F561E7">
            <w:pPr>
              <w:spacing w:after="0"/>
              <w:jc w:val="both"/>
              <w:rPr>
                <w:rFonts w:cstheme="minorHAnsi"/>
                <w:sz w:val="18"/>
                <w:szCs w:val="18"/>
              </w:rPr>
            </w:pPr>
            <w:r w:rsidRPr="00EC3C30">
              <w:rPr>
                <w:rFonts w:cstheme="minorHAnsi"/>
                <w:sz w:val="18"/>
                <w:szCs w:val="18"/>
              </w:rPr>
              <w:t xml:space="preserve">Da una valutazione ex ante, gli investimenti risultano offrire un risparmio idrico potenziale minimo, secondo i parametri tecnici dell’impianto esistente </w:t>
            </w:r>
            <w:r w:rsidRPr="00B850B2">
              <w:rPr>
                <w:rFonts w:cstheme="minorHAnsi"/>
                <w:sz w:val="18"/>
                <w:szCs w:val="18"/>
                <w:highlight w:val="green"/>
              </w:rPr>
              <w:t>definite nella successiva sezione “Altre questioni rilevanti a livello regionale”</w:t>
            </w:r>
          </w:p>
        </w:tc>
      </w:tr>
      <w:tr w:rsidR="006C4306" w:rsidRPr="00700099" w14:paraId="3483BB63" w14:textId="77777777" w:rsidTr="00F561E7">
        <w:trPr>
          <w:trHeight w:val="485"/>
        </w:trPr>
        <w:tc>
          <w:tcPr>
            <w:tcW w:w="0" w:type="auto"/>
            <w:vAlign w:val="center"/>
          </w:tcPr>
          <w:p w14:paraId="03FC120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CR19</w:t>
            </w:r>
          </w:p>
        </w:tc>
        <w:tc>
          <w:tcPr>
            <w:tcW w:w="0" w:type="auto"/>
            <w:vAlign w:val="center"/>
          </w:tcPr>
          <w:p w14:paraId="784CC739" w14:textId="77777777" w:rsidR="006C4306" w:rsidRPr="00EC3C30" w:rsidRDefault="006C4306" w:rsidP="00F561E7">
            <w:pPr>
              <w:spacing w:after="0"/>
              <w:jc w:val="both"/>
              <w:rPr>
                <w:rFonts w:cstheme="minorHAnsi"/>
                <w:sz w:val="18"/>
                <w:szCs w:val="18"/>
              </w:rPr>
            </w:pPr>
            <w:r w:rsidRPr="00EC3C30">
              <w:rPr>
                <w:rFonts w:cstheme="minorHAnsi"/>
                <w:sz w:val="18"/>
                <w:szCs w:val="18"/>
              </w:rPr>
              <w:t>Qualora gli investimenti riguardino corpi idrici superficiali e sotterranei ritenuti in condizioni non buone nel pertinente piano di gestione del bacino idrografico (per motivi inerenti alla quantità d’acqua), sia conseguita una riduzione effettiva minima del consumo di acqua che contribuisca al conseguimento di un buono stato di tali corpi idrici, come stabilito all’articolo 4, paragrafo 1, della direttiva 2000/60/CE. Tali riduzioni minime effettive sono definite</w:t>
            </w:r>
            <w:r>
              <w:rPr>
                <w:rFonts w:cstheme="minorHAnsi"/>
                <w:sz w:val="18"/>
                <w:szCs w:val="18"/>
              </w:rPr>
              <w:t xml:space="preserve"> </w:t>
            </w:r>
            <w:r w:rsidRPr="00B850B2">
              <w:rPr>
                <w:rFonts w:cstheme="minorHAnsi"/>
                <w:strike/>
                <w:color w:val="FF0000"/>
                <w:sz w:val="18"/>
                <w:szCs w:val="18"/>
              </w:rPr>
              <w:t>e di seguito ( vedi</w:t>
            </w:r>
            <w:r w:rsidRPr="00B850B2">
              <w:rPr>
                <w:rFonts w:cstheme="minorHAnsi"/>
                <w:sz w:val="18"/>
                <w:szCs w:val="18"/>
                <w:highlight w:val="green"/>
              </w:rPr>
              <w:t xml:space="preserve"> nella successiva sezione </w:t>
            </w:r>
            <w:r w:rsidRPr="00B850B2">
              <w:rPr>
                <w:rFonts w:cstheme="minorHAnsi"/>
                <w:sz w:val="18"/>
                <w:szCs w:val="18"/>
              </w:rPr>
              <w:t>“Altre questioni rilevanti a livello regionale”</w:t>
            </w:r>
            <w:r w:rsidRPr="00B850B2">
              <w:rPr>
                <w:rFonts w:cstheme="minorHAnsi"/>
                <w:strike/>
                <w:color w:val="FF0000"/>
                <w:sz w:val="18"/>
                <w:szCs w:val="18"/>
              </w:rPr>
              <w:t>)</w:t>
            </w:r>
          </w:p>
        </w:tc>
      </w:tr>
      <w:tr w:rsidR="006C4306" w:rsidRPr="00700099" w14:paraId="6D89307F" w14:textId="77777777" w:rsidTr="00F561E7">
        <w:trPr>
          <w:trHeight w:val="485"/>
        </w:trPr>
        <w:tc>
          <w:tcPr>
            <w:tcW w:w="0" w:type="auto"/>
            <w:vAlign w:val="center"/>
          </w:tcPr>
          <w:p w14:paraId="3CB88B2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CR20</w:t>
            </w:r>
          </w:p>
        </w:tc>
        <w:tc>
          <w:tcPr>
            <w:tcW w:w="0" w:type="auto"/>
            <w:vAlign w:val="center"/>
          </w:tcPr>
          <w:p w14:paraId="0EBFF865" w14:textId="77777777" w:rsidR="006C4306" w:rsidRDefault="006C4306" w:rsidP="00F561E7">
            <w:pPr>
              <w:spacing w:after="0"/>
              <w:jc w:val="both"/>
              <w:rPr>
                <w:rFonts w:cstheme="minorHAnsi"/>
                <w:sz w:val="18"/>
                <w:szCs w:val="18"/>
              </w:rPr>
            </w:pPr>
            <w:r>
              <w:rPr>
                <w:rFonts w:cstheme="minorHAnsi"/>
                <w:sz w:val="18"/>
                <w:szCs w:val="18"/>
              </w:rPr>
              <w:t>L’AdGR,</w:t>
            </w:r>
            <w:r w:rsidRPr="00700099">
              <w:rPr>
                <w:rFonts w:cstheme="minorHAnsi"/>
                <w:sz w:val="18"/>
                <w:szCs w:val="18"/>
              </w:rPr>
              <w:t xml:space="preserve"> per quanto di propria pertinenza territoriale, fissa le percentuali di risparmio idrico potenziale e riduzione effettiva del consumo di acqua di cui ai CR18 e CR19. Tale risparmio idrico riflette le esigenze stabilite nei piani di gestione dei bacini idrografici ai sensi della direttiva 2000/60/CE</w:t>
            </w:r>
            <w:r>
              <w:rPr>
                <w:rFonts w:cstheme="minorHAnsi"/>
                <w:sz w:val="18"/>
                <w:szCs w:val="18"/>
              </w:rPr>
              <w:t xml:space="preserve">. </w:t>
            </w:r>
          </w:p>
          <w:p w14:paraId="75A8F342" w14:textId="77777777" w:rsidR="006C4306" w:rsidRPr="00700099" w:rsidRDefault="006C4306" w:rsidP="00F561E7">
            <w:pPr>
              <w:spacing w:after="0"/>
              <w:jc w:val="both"/>
              <w:rPr>
                <w:rFonts w:cstheme="minorHAnsi"/>
                <w:sz w:val="18"/>
                <w:szCs w:val="18"/>
              </w:rPr>
            </w:pPr>
            <w:r w:rsidRPr="00B40D58">
              <w:rPr>
                <w:rFonts w:cstheme="minorHAnsi"/>
                <w:sz w:val="18"/>
                <w:szCs w:val="18"/>
              </w:rPr>
              <w:t>Nessuna delle condizioni di cui ai CR18, CR19 e CR20 si applica agli investimenti in impianti esistenti che incidano solo sull’efficienza energetica o a investimenti nella creazione di bacini o forme di stoccaggio/conservazione di acque stagionali finalizzate a garantirne la disponibilità in periodi caratterizzati da carenze o, ancora, a investimenti nell’utilizzo di acque affinate che non incidano su un corpo idrico superficiale o sotterraneo.</w:t>
            </w:r>
          </w:p>
        </w:tc>
      </w:tr>
      <w:tr w:rsidR="006C4306" w:rsidRPr="00700099" w14:paraId="4E47880B" w14:textId="77777777" w:rsidTr="00F561E7">
        <w:trPr>
          <w:trHeight w:val="144"/>
        </w:trPr>
        <w:tc>
          <w:tcPr>
            <w:tcW w:w="0" w:type="auto"/>
            <w:gridSpan w:val="2"/>
            <w:shd w:val="clear" w:color="auto" w:fill="008E40"/>
            <w:vAlign w:val="center"/>
          </w:tcPr>
          <w:p w14:paraId="43166C5A" w14:textId="77777777" w:rsidR="006C4306" w:rsidRPr="00EC3C30" w:rsidRDefault="006C4306" w:rsidP="00F561E7">
            <w:pPr>
              <w:spacing w:after="0"/>
              <w:jc w:val="center"/>
              <w:rPr>
                <w:rFonts w:cstheme="minorHAnsi"/>
                <w:b/>
                <w:bCs/>
                <w:color w:val="FFFFFF" w:themeColor="background1"/>
                <w:sz w:val="18"/>
                <w:szCs w:val="18"/>
              </w:rPr>
            </w:pPr>
            <w:r w:rsidRPr="00EC3C30">
              <w:rPr>
                <w:rFonts w:cstheme="minorHAnsi"/>
                <w:b/>
                <w:bCs/>
                <w:color w:val="FFFFFF" w:themeColor="background1"/>
                <w:sz w:val="18"/>
                <w:szCs w:val="18"/>
              </w:rPr>
              <w:t>Altri criteri specifici per gli investimenti irrigui</w:t>
            </w:r>
          </w:p>
        </w:tc>
      </w:tr>
      <w:tr w:rsidR="006C4306" w:rsidRPr="00700099" w14:paraId="2D3D43E4" w14:textId="77777777" w:rsidTr="00F561E7">
        <w:tc>
          <w:tcPr>
            <w:tcW w:w="0" w:type="auto"/>
            <w:shd w:val="clear" w:color="auto" w:fill="A7D9A3"/>
            <w:vAlign w:val="center"/>
          </w:tcPr>
          <w:p w14:paraId="293AF58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55EAD6B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5B391FF" w14:textId="77777777" w:rsidTr="00F561E7">
        <w:trPr>
          <w:trHeight w:val="485"/>
        </w:trPr>
        <w:tc>
          <w:tcPr>
            <w:tcW w:w="0" w:type="auto"/>
            <w:vAlign w:val="center"/>
          </w:tcPr>
          <w:p w14:paraId="226247E3"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CR21</w:t>
            </w:r>
          </w:p>
        </w:tc>
        <w:tc>
          <w:tcPr>
            <w:tcW w:w="0" w:type="auto"/>
            <w:vAlign w:val="center"/>
          </w:tcPr>
          <w:p w14:paraId="2F6CA2F0"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Gli investimenti per la creazione o l’ampliamento di bacini a fini </w:t>
            </w:r>
            <w:r>
              <w:rPr>
                <w:rFonts w:cstheme="minorHAnsi"/>
                <w:sz w:val="18"/>
                <w:szCs w:val="18"/>
              </w:rPr>
              <w:t>irrigui</w:t>
            </w:r>
            <w:r w:rsidRPr="00700099">
              <w:rPr>
                <w:rFonts w:cstheme="minorHAnsi"/>
                <w:sz w:val="18"/>
                <w:szCs w:val="18"/>
              </w:rPr>
              <w:t xml:space="preserve"> sono ammissibili unicamente purché ciò non comporti un impatto negativo significativo sull’ambiente, secondo quanto stabilito dall’Autorità competente</w:t>
            </w:r>
          </w:p>
        </w:tc>
      </w:tr>
      <w:tr w:rsidR="006C4306" w:rsidRPr="00700099" w14:paraId="7D816702" w14:textId="77777777" w:rsidTr="00F561E7">
        <w:trPr>
          <w:trHeight w:val="485"/>
        </w:trPr>
        <w:tc>
          <w:tcPr>
            <w:tcW w:w="0" w:type="auto"/>
            <w:vAlign w:val="center"/>
          </w:tcPr>
          <w:p w14:paraId="04F4E86A"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CR22</w:t>
            </w:r>
          </w:p>
        </w:tc>
        <w:tc>
          <w:tcPr>
            <w:tcW w:w="0" w:type="auto"/>
            <w:vAlign w:val="center"/>
          </w:tcPr>
          <w:p w14:paraId="4284D8E3"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Gli investimenti per l’utilizzo di acque affinate come fonte alternativa di approvvigionamento idrico sono ammissibili solo se la fornitura e l’utilizzo di tali acque sono conformi al </w:t>
            </w:r>
            <w:r>
              <w:rPr>
                <w:rFonts w:cstheme="minorHAnsi"/>
                <w:sz w:val="18"/>
                <w:szCs w:val="18"/>
              </w:rPr>
              <w:t>Reg.</w:t>
            </w:r>
            <w:r w:rsidRPr="00700099">
              <w:rPr>
                <w:rFonts w:cstheme="minorHAnsi"/>
                <w:sz w:val="18"/>
                <w:szCs w:val="18"/>
              </w:rPr>
              <w:t xml:space="preserve"> (UE)</w:t>
            </w:r>
            <w:r>
              <w:rPr>
                <w:rFonts w:cstheme="minorHAnsi"/>
                <w:sz w:val="18"/>
                <w:szCs w:val="18"/>
              </w:rPr>
              <w:t xml:space="preserve"> n.</w:t>
            </w:r>
            <w:r w:rsidRPr="00700099">
              <w:rPr>
                <w:rFonts w:cstheme="minorHAnsi"/>
                <w:sz w:val="18"/>
                <w:szCs w:val="18"/>
              </w:rPr>
              <w:t xml:space="preserve"> 2020/741</w:t>
            </w:r>
          </w:p>
        </w:tc>
      </w:tr>
      <w:tr w:rsidR="006C4306" w:rsidRPr="00EC3C30" w14:paraId="56A123CF" w14:textId="77777777" w:rsidTr="00F561E7">
        <w:trPr>
          <w:trHeight w:val="144"/>
        </w:trPr>
        <w:tc>
          <w:tcPr>
            <w:tcW w:w="0" w:type="auto"/>
            <w:gridSpan w:val="2"/>
            <w:shd w:val="clear" w:color="auto" w:fill="008E40"/>
            <w:vAlign w:val="center"/>
          </w:tcPr>
          <w:p w14:paraId="6859C32A" w14:textId="77777777" w:rsidR="006C4306" w:rsidRPr="00813451" w:rsidRDefault="006C4306" w:rsidP="00F561E7">
            <w:pPr>
              <w:spacing w:after="0"/>
              <w:jc w:val="center"/>
              <w:rPr>
                <w:rFonts w:cstheme="minorHAnsi"/>
                <w:b/>
                <w:bCs/>
                <w:sz w:val="18"/>
                <w:szCs w:val="18"/>
                <w:highlight w:val="yellow"/>
              </w:rPr>
            </w:pPr>
            <w:r w:rsidRPr="00813451">
              <w:rPr>
                <w:rFonts w:cstheme="minorHAnsi"/>
                <w:b/>
                <w:bCs/>
                <w:sz w:val="18"/>
                <w:szCs w:val="18"/>
                <w:highlight w:val="yellow"/>
              </w:rPr>
              <w:t>Altri criteri specifici regionali</w:t>
            </w:r>
          </w:p>
        </w:tc>
      </w:tr>
      <w:tr w:rsidR="006C4306" w:rsidRPr="00700099" w14:paraId="14DEBBA2" w14:textId="77777777" w:rsidTr="00F561E7">
        <w:tc>
          <w:tcPr>
            <w:tcW w:w="0" w:type="auto"/>
            <w:shd w:val="clear" w:color="auto" w:fill="A7D9A3"/>
            <w:vAlign w:val="center"/>
          </w:tcPr>
          <w:p w14:paraId="7EE79835" w14:textId="77777777" w:rsidR="006C4306" w:rsidRPr="00813451" w:rsidRDefault="006C4306" w:rsidP="00F561E7">
            <w:pPr>
              <w:spacing w:after="0"/>
              <w:jc w:val="center"/>
              <w:rPr>
                <w:rFonts w:cstheme="minorHAnsi"/>
                <w:b/>
                <w:bCs/>
                <w:sz w:val="18"/>
                <w:szCs w:val="18"/>
                <w:highlight w:val="yellow"/>
              </w:rPr>
            </w:pPr>
            <w:r w:rsidRPr="00813451">
              <w:rPr>
                <w:rFonts w:cstheme="minorHAnsi"/>
                <w:b/>
                <w:bCs/>
                <w:sz w:val="18"/>
                <w:szCs w:val="18"/>
                <w:highlight w:val="yellow"/>
              </w:rPr>
              <w:t xml:space="preserve">Codice </w:t>
            </w:r>
          </w:p>
        </w:tc>
        <w:tc>
          <w:tcPr>
            <w:tcW w:w="0" w:type="auto"/>
            <w:shd w:val="clear" w:color="auto" w:fill="A7D9A3"/>
            <w:vAlign w:val="center"/>
          </w:tcPr>
          <w:p w14:paraId="15C72B8F" w14:textId="77777777" w:rsidR="006C4306" w:rsidRPr="00813451" w:rsidRDefault="006C4306" w:rsidP="00F561E7">
            <w:pPr>
              <w:spacing w:after="0"/>
              <w:jc w:val="center"/>
              <w:rPr>
                <w:rFonts w:cstheme="minorHAnsi"/>
                <w:b/>
                <w:bCs/>
                <w:sz w:val="18"/>
                <w:szCs w:val="18"/>
                <w:highlight w:val="yellow"/>
              </w:rPr>
            </w:pPr>
            <w:r w:rsidRPr="00813451">
              <w:rPr>
                <w:rFonts w:cstheme="minorHAnsi"/>
                <w:b/>
                <w:bCs/>
                <w:sz w:val="18"/>
                <w:szCs w:val="18"/>
                <w:highlight w:val="yellow"/>
              </w:rPr>
              <w:t>Descrizione</w:t>
            </w:r>
          </w:p>
        </w:tc>
      </w:tr>
      <w:tr w:rsidR="006C4306" w:rsidRPr="00700099" w14:paraId="279F18C1" w14:textId="77777777" w:rsidTr="00F561E7">
        <w:trPr>
          <w:trHeight w:val="485"/>
        </w:trPr>
        <w:tc>
          <w:tcPr>
            <w:tcW w:w="0" w:type="auto"/>
            <w:vAlign w:val="center"/>
          </w:tcPr>
          <w:p w14:paraId="3FD0EF8C" w14:textId="77777777" w:rsidR="006C4306" w:rsidRPr="00813451" w:rsidRDefault="006C4306" w:rsidP="00F561E7">
            <w:pPr>
              <w:spacing w:after="0"/>
              <w:jc w:val="center"/>
              <w:rPr>
                <w:rFonts w:cstheme="minorHAnsi"/>
                <w:b/>
                <w:bCs/>
                <w:sz w:val="18"/>
                <w:szCs w:val="18"/>
                <w:highlight w:val="yellow"/>
              </w:rPr>
            </w:pPr>
            <w:r w:rsidRPr="00813451">
              <w:rPr>
                <w:rFonts w:cstheme="minorHAnsi"/>
                <w:b/>
                <w:bCs/>
                <w:sz w:val="18"/>
                <w:szCs w:val="18"/>
                <w:highlight w:val="yellow"/>
              </w:rPr>
              <w:t>SRD02_C_LOM_1</w:t>
            </w:r>
          </w:p>
        </w:tc>
        <w:tc>
          <w:tcPr>
            <w:tcW w:w="0" w:type="auto"/>
            <w:vAlign w:val="center"/>
          </w:tcPr>
          <w:p w14:paraId="4D82A274" w14:textId="228A5461" w:rsidR="006C4306" w:rsidRPr="00813451" w:rsidRDefault="00E330E2" w:rsidP="00F561E7">
            <w:pPr>
              <w:spacing w:after="0"/>
              <w:jc w:val="both"/>
              <w:rPr>
                <w:rFonts w:cstheme="minorHAnsi"/>
                <w:sz w:val="18"/>
                <w:szCs w:val="18"/>
                <w:highlight w:val="yellow"/>
              </w:rPr>
            </w:pPr>
            <w:r w:rsidRPr="00E330E2">
              <w:rPr>
                <w:rFonts w:cstheme="minorHAnsi"/>
                <w:sz w:val="18"/>
                <w:szCs w:val="18"/>
                <w:highlight w:val="yellow"/>
              </w:rPr>
              <w:t>Per l’azione A) e l’azione D), gli imprenditori devono condurre un’azienda agricola che rispetti la Direttiva del Consiglio del 12 dicembre 1991 (91/676/CEE), relativa alla protezione delle acque dall’inquinamento provocato dai nitrati provenienti da fonti agricole, e le corrispondenti norme regionali.</w:t>
            </w:r>
          </w:p>
        </w:tc>
      </w:tr>
    </w:tbl>
    <w:p w14:paraId="1D856B13" w14:textId="77777777" w:rsidR="006C4306" w:rsidRPr="000C3F0B" w:rsidRDefault="006C4306" w:rsidP="006C4306">
      <w:pPr>
        <w:spacing w:after="0"/>
        <w:rPr>
          <w:rFonts w:cstheme="minorHAnsi"/>
          <w:sz w:val="2"/>
          <w:szCs w:val="2"/>
        </w:rPr>
      </w:pPr>
    </w:p>
    <w:p w14:paraId="22696BE8" w14:textId="77777777" w:rsidR="006C4306" w:rsidRPr="00CE5CB5" w:rsidRDefault="006C4306" w:rsidP="006C4306">
      <w:pPr>
        <w:pStyle w:val="Titolo3"/>
        <w:spacing w:before="80"/>
        <w:rPr>
          <w:i/>
          <w:iCs/>
          <w:sz w:val="22"/>
          <w:szCs w:val="22"/>
        </w:rPr>
      </w:pPr>
      <w:r w:rsidRPr="00CE5CB5">
        <w:rPr>
          <w:i/>
          <w:iCs/>
          <w:sz w:val="22"/>
          <w:szCs w:val="22"/>
        </w:rPr>
        <w:t>Altre questioni rilevanti a livello regionale</w:t>
      </w:r>
    </w:p>
    <w:p w14:paraId="415D5901" w14:textId="77777777" w:rsidR="006C4306" w:rsidRPr="00CE5CB5" w:rsidRDefault="006C4306" w:rsidP="006C4306">
      <w:pPr>
        <w:shd w:val="clear" w:color="auto" w:fill="008E40"/>
        <w:spacing w:after="0"/>
        <w:jc w:val="both"/>
        <w:rPr>
          <w:rFonts w:cstheme="minorHAnsi"/>
          <w:b/>
          <w:bCs/>
          <w:color w:val="FFFFFF" w:themeColor="background1"/>
          <w:sz w:val="20"/>
          <w:szCs w:val="20"/>
        </w:rPr>
      </w:pPr>
      <w:r w:rsidRPr="00CE5CB5">
        <w:rPr>
          <w:rFonts w:cstheme="minorHAnsi"/>
          <w:b/>
          <w:bCs/>
          <w:color w:val="FFFFFF" w:themeColor="background1"/>
          <w:sz w:val="20"/>
          <w:szCs w:val="20"/>
        </w:rPr>
        <w:t>Percentuali di risparmio idrico potenziale ed effettivo</w:t>
      </w:r>
    </w:p>
    <w:p w14:paraId="352C5E45" w14:textId="77777777" w:rsidR="006C4306" w:rsidRDefault="006C4306" w:rsidP="006C4306">
      <w:pPr>
        <w:spacing w:after="0"/>
        <w:jc w:val="both"/>
        <w:rPr>
          <w:rFonts w:cstheme="minorHAnsi"/>
          <w:sz w:val="20"/>
          <w:szCs w:val="20"/>
        </w:rPr>
      </w:pPr>
      <w:r w:rsidRPr="00CE5CB5">
        <w:rPr>
          <w:rFonts w:cstheme="minorHAnsi"/>
          <w:sz w:val="20"/>
          <w:szCs w:val="20"/>
        </w:rPr>
        <w:t>In riferimento all’azione C</w:t>
      </w:r>
      <w:r>
        <w:rPr>
          <w:rFonts w:cstheme="minorHAnsi"/>
          <w:sz w:val="20"/>
          <w:szCs w:val="20"/>
        </w:rPr>
        <w:t>:</w:t>
      </w:r>
    </w:p>
    <w:p w14:paraId="02294DEB" w14:textId="77777777" w:rsidR="006C4306" w:rsidRPr="00B850B2" w:rsidRDefault="006C4306" w:rsidP="006C4306">
      <w:pPr>
        <w:spacing w:after="0"/>
        <w:jc w:val="both"/>
        <w:rPr>
          <w:rFonts w:cstheme="minorHAnsi"/>
          <w:strike/>
          <w:color w:val="FF0000"/>
          <w:sz w:val="20"/>
          <w:szCs w:val="20"/>
        </w:rPr>
      </w:pPr>
      <w:r w:rsidRPr="00B850B2">
        <w:rPr>
          <w:rFonts w:cstheme="minorHAnsi"/>
          <w:strike/>
          <w:color w:val="FF0000"/>
          <w:sz w:val="20"/>
          <w:szCs w:val="20"/>
        </w:rPr>
        <w:t>in merito al risparmio idrico potenziale, si rappresenta quanto segue</w:t>
      </w:r>
    </w:p>
    <w:p w14:paraId="059EE37A" w14:textId="77777777" w:rsidR="006C4306" w:rsidRPr="00B850B2" w:rsidRDefault="006C4306" w:rsidP="006C4306">
      <w:pPr>
        <w:pStyle w:val="Paragrafoelenco"/>
        <w:numPr>
          <w:ilvl w:val="0"/>
          <w:numId w:val="74"/>
        </w:numPr>
        <w:spacing w:after="200"/>
        <w:jc w:val="both"/>
        <w:rPr>
          <w:rFonts w:cstheme="minorHAnsi"/>
          <w:b/>
          <w:bCs/>
          <w:sz w:val="20"/>
          <w:szCs w:val="20"/>
        </w:rPr>
      </w:pPr>
      <w:r w:rsidRPr="00B850B2">
        <w:rPr>
          <w:rFonts w:cstheme="minorHAnsi"/>
          <w:sz w:val="20"/>
          <w:szCs w:val="20"/>
          <w:highlight w:val="green"/>
        </w:rPr>
        <w:t>in merito al risparmio idrico potenziale</w:t>
      </w:r>
      <w:r w:rsidRPr="00CE5CB5">
        <w:rPr>
          <w:rFonts w:cstheme="minorHAnsi"/>
          <w:sz w:val="20"/>
          <w:szCs w:val="20"/>
        </w:rPr>
        <w:t xml:space="preserve">, </w:t>
      </w:r>
      <w:r>
        <w:rPr>
          <w:rFonts w:cstheme="minorHAnsi"/>
          <w:sz w:val="20"/>
          <w:szCs w:val="20"/>
        </w:rPr>
        <w:t>g</w:t>
      </w:r>
      <w:r w:rsidRPr="00CE5CB5">
        <w:rPr>
          <w:rFonts w:cstheme="minorHAnsi"/>
          <w:sz w:val="20"/>
          <w:szCs w:val="20"/>
        </w:rPr>
        <w:t xml:space="preserve">li investimenti sono ammessi a finanziamento qualora consentano un risparmio idrico potenziale per l’irrigazione dei terreni aziendali interessati pari </w:t>
      </w:r>
      <w:r w:rsidRPr="00CE5CB5">
        <w:rPr>
          <w:rFonts w:cstheme="minorHAnsi"/>
          <w:b/>
          <w:bCs/>
          <w:sz w:val="20"/>
          <w:szCs w:val="20"/>
        </w:rPr>
        <w:t>almeno al 25%,</w:t>
      </w:r>
      <w:r w:rsidRPr="00CE5CB5">
        <w:rPr>
          <w:rFonts w:cstheme="minorHAnsi"/>
          <w:sz w:val="20"/>
          <w:szCs w:val="20"/>
        </w:rPr>
        <w:t xml:space="preserve"> secondo i parametri tecnici del sistema o dell’impianto esistent</w:t>
      </w:r>
      <w:r>
        <w:rPr>
          <w:rFonts w:cstheme="minorHAnsi"/>
          <w:sz w:val="20"/>
          <w:szCs w:val="20"/>
        </w:rPr>
        <w:t>e;</w:t>
      </w:r>
    </w:p>
    <w:p w14:paraId="3B896E27" w14:textId="77777777" w:rsidR="006C4306" w:rsidRPr="00B850B2" w:rsidRDefault="006C4306" w:rsidP="006C4306">
      <w:pPr>
        <w:spacing w:after="200"/>
        <w:jc w:val="both"/>
        <w:rPr>
          <w:rFonts w:cstheme="minorHAnsi"/>
          <w:b/>
          <w:bCs/>
          <w:strike/>
          <w:color w:val="FF0000"/>
          <w:sz w:val="20"/>
          <w:szCs w:val="20"/>
        </w:rPr>
      </w:pPr>
      <w:r w:rsidRPr="00B850B2">
        <w:rPr>
          <w:rFonts w:cstheme="minorHAnsi"/>
          <w:strike/>
          <w:color w:val="FF0000"/>
          <w:sz w:val="20"/>
          <w:szCs w:val="20"/>
        </w:rPr>
        <w:t>In riferimento all’azione C, in merito al risparmio idrico effettivo, si rappresenta quanto segue</w:t>
      </w:r>
    </w:p>
    <w:p w14:paraId="2253ACCC" w14:textId="77777777" w:rsidR="006C4306" w:rsidRPr="00CE5CB5" w:rsidRDefault="006C4306" w:rsidP="006C4306">
      <w:pPr>
        <w:pStyle w:val="Paragrafoelenco"/>
        <w:numPr>
          <w:ilvl w:val="0"/>
          <w:numId w:val="74"/>
        </w:numPr>
        <w:spacing w:after="200"/>
        <w:jc w:val="both"/>
        <w:rPr>
          <w:rFonts w:cstheme="minorHAnsi"/>
          <w:b/>
          <w:bCs/>
          <w:sz w:val="20"/>
          <w:szCs w:val="20"/>
        </w:rPr>
      </w:pPr>
      <w:r w:rsidRPr="00B850B2">
        <w:rPr>
          <w:rFonts w:cstheme="minorHAnsi"/>
          <w:sz w:val="20"/>
          <w:szCs w:val="20"/>
          <w:highlight w:val="green"/>
        </w:rPr>
        <w:t>in merito al risparmio idrico effettivo</w:t>
      </w:r>
      <w:r w:rsidRPr="00CE5CB5">
        <w:rPr>
          <w:rFonts w:cstheme="minorHAnsi"/>
          <w:sz w:val="20"/>
          <w:szCs w:val="20"/>
        </w:rPr>
        <w:t>, se l</w:t>
      </w:r>
      <w:r>
        <w:rPr>
          <w:rFonts w:cstheme="minorHAnsi"/>
          <w:sz w:val="20"/>
          <w:szCs w:val="20"/>
        </w:rPr>
        <w:t>’investimento</w:t>
      </w:r>
      <w:r w:rsidRPr="00CE5CB5">
        <w:rPr>
          <w:rFonts w:cstheme="minorHAnsi"/>
          <w:sz w:val="20"/>
          <w:szCs w:val="20"/>
        </w:rPr>
        <w:t xml:space="preserve"> riguarda corpi idrici classificati in condizioni non buone per lo stato quantitativo della risorsa deve: </w:t>
      </w:r>
    </w:p>
    <w:p w14:paraId="7F18C21B" w14:textId="77777777" w:rsidR="006C4306" w:rsidRPr="00792462" w:rsidRDefault="006C4306" w:rsidP="006C4306">
      <w:pPr>
        <w:pStyle w:val="Paragrafoelenco"/>
        <w:numPr>
          <w:ilvl w:val="0"/>
          <w:numId w:val="75"/>
        </w:numPr>
        <w:spacing w:after="200"/>
        <w:jc w:val="both"/>
        <w:rPr>
          <w:rFonts w:cstheme="minorHAnsi"/>
          <w:sz w:val="20"/>
          <w:szCs w:val="20"/>
        </w:rPr>
      </w:pPr>
      <w:r>
        <w:rPr>
          <w:rFonts w:cstheme="minorHAnsi"/>
          <w:sz w:val="20"/>
          <w:szCs w:val="20"/>
        </w:rPr>
        <w:t>g</w:t>
      </w:r>
      <w:r w:rsidRPr="00792462">
        <w:rPr>
          <w:rFonts w:cstheme="minorHAnsi"/>
          <w:sz w:val="20"/>
          <w:szCs w:val="20"/>
        </w:rPr>
        <w:t xml:space="preserve">arantire una riduzione effettiva del consumo d’acqua pari ad </w:t>
      </w:r>
      <w:r w:rsidRPr="00792462">
        <w:rPr>
          <w:rFonts w:cstheme="minorHAnsi"/>
          <w:b/>
          <w:bCs/>
          <w:sz w:val="20"/>
          <w:szCs w:val="20"/>
        </w:rPr>
        <w:t>almeno il 50%</w:t>
      </w:r>
      <w:r w:rsidRPr="00792462">
        <w:rPr>
          <w:rFonts w:cstheme="minorHAnsi"/>
          <w:sz w:val="20"/>
          <w:szCs w:val="20"/>
        </w:rPr>
        <w:t xml:space="preserve"> del risparmio idrico potenziale; </w:t>
      </w:r>
    </w:p>
    <w:p w14:paraId="73DB8842" w14:textId="77777777" w:rsidR="006C4306" w:rsidRPr="00792462" w:rsidRDefault="006C4306" w:rsidP="006C4306">
      <w:pPr>
        <w:pStyle w:val="Paragrafoelenco"/>
        <w:numPr>
          <w:ilvl w:val="0"/>
          <w:numId w:val="75"/>
        </w:numPr>
        <w:spacing w:after="0"/>
        <w:ind w:left="1066" w:hanging="357"/>
        <w:jc w:val="both"/>
        <w:rPr>
          <w:rFonts w:cstheme="minorHAnsi"/>
          <w:sz w:val="20"/>
          <w:szCs w:val="20"/>
        </w:rPr>
      </w:pPr>
      <w:r>
        <w:rPr>
          <w:rFonts w:cstheme="minorHAnsi"/>
          <w:sz w:val="20"/>
          <w:szCs w:val="20"/>
        </w:rPr>
        <w:t>g</w:t>
      </w:r>
      <w:r w:rsidRPr="00792462">
        <w:rPr>
          <w:rFonts w:cstheme="minorHAnsi"/>
          <w:sz w:val="20"/>
          <w:szCs w:val="20"/>
        </w:rPr>
        <w:t xml:space="preserve">arantire una riduzione effettiva del consumo d’acqua dell’intera azienda pari ad </w:t>
      </w:r>
      <w:r w:rsidRPr="00792462">
        <w:rPr>
          <w:rFonts w:cstheme="minorHAnsi"/>
          <w:b/>
          <w:bCs/>
          <w:sz w:val="20"/>
          <w:szCs w:val="20"/>
        </w:rPr>
        <w:t>almeno il 50%</w:t>
      </w:r>
      <w:r w:rsidRPr="00792462">
        <w:rPr>
          <w:rFonts w:cstheme="minorHAnsi"/>
          <w:sz w:val="20"/>
          <w:szCs w:val="20"/>
        </w:rPr>
        <w:t xml:space="preserve"> del risparmio idrico potenziale reso possibile a livello dell’intervento stesso, se riguarda un’unica azienda agricola.</w:t>
      </w:r>
    </w:p>
    <w:p w14:paraId="48072EF5" w14:textId="77777777" w:rsidR="006C4306" w:rsidRPr="002949F3" w:rsidRDefault="006C4306" w:rsidP="006C4306">
      <w:pPr>
        <w:pStyle w:val="Titolo3"/>
        <w:spacing w:before="80"/>
        <w:rPr>
          <w:i/>
          <w:iCs/>
        </w:rPr>
      </w:pPr>
      <w:r w:rsidRPr="002949F3">
        <w:rPr>
          <w:i/>
          <w:iCs/>
          <w:sz w:val="22"/>
          <w:szCs w:val="22"/>
        </w:rPr>
        <w:t>Impegni e altri obblighi</w:t>
      </w:r>
    </w:p>
    <w:tbl>
      <w:tblPr>
        <w:tblStyle w:val="Grigliatabella"/>
        <w:tblW w:w="5000" w:type="pct"/>
        <w:tblLook w:val="04A0" w:firstRow="1" w:lastRow="0" w:firstColumn="1" w:lastColumn="0" w:noHBand="0" w:noVBand="1"/>
      </w:tblPr>
      <w:tblGrid>
        <w:gridCol w:w="715"/>
        <w:gridCol w:w="9425"/>
      </w:tblGrid>
      <w:tr w:rsidR="006C4306" w:rsidRPr="00700099" w14:paraId="03DCE182" w14:textId="77777777" w:rsidTr="00F561E7">
        <w:tc>
          <w:tcPr>
            <w:tcW w:w="0" w:type="auto"/>
            <w:gridSpan w:val="2"/>
            <w:shd w:val="clear" w:color="auto" w:fill="008E40"/>
            <w:vAlign w:val="center"/>
          </w:tcPr>
          <w:p w14:paraId="56A144E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182A2D73" w14:textId="77777777" w:rsidTr="00F561E7">
        <w:tc>
          <w:tcPr>
            <w:tcW w:w="0" w:type="auto"/>
            <w:shd w:val="clear" w:color="auto" w:fill="A7D9A3"/>
            <w:vAlign w:val="center"/>
          </w:tcPr>
          <w:p w14:paraId="4BC3E34F" w14:textId="77777777" w:rsidR="006C4306" w:rsidRPr="00D6355C"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34F4388C" w14:textId="77777777" w:rsidR="006C4306" w:rsidRPr="00604FA7" w:rsidRDefault="006C4306" w:rsidP="00F561E7">
            <w:pPr>
              <w:spacing w:after="0"/>
              <w:jc w:val="center"/>
              <w:rPr>
                <w:rFonts w:cstheme="minorHAnsi"/>
                <w:b/>
                <w:bCs/>
                <w:sz w:val="18"/>
                <w:szCs w:val="18"/>
              </w:rPr>
            </w:pPr>
            <w:r w:rsidRPr="00604FA7">
              <w:rPr>
                <w:rFonts w:cstheme="minorHAnsi"/>
                <w:b/>
                <w:bCs/>
                <w:sz w:val="18"/>
                <w:szCs w:val="18"/>
              </w:rPr>
              <w:t>Descrizione</w:t>
            </w:r>
          </w:p>
        </w:tc>
      </w:tr>
      <w:tr w:rsidR="006C4306" w:rsidRPr="00700099" w14:paraId="1E701520" w14:textId="77777777" w:rsidTr="00F561E7">
        <w:tc>
          <w:tcPr>
            <w:tcW w:w="0" w:type="auto"/>
            <w:vAlign w:val="center"/>
          </w:tcPr>
          <w:p w14:paraId="251E5F68"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IM01</w:t>
            </w:r>
          </w:p>
        </w:tc>
        <w:tc>
          <w:tcPr>
            <w:tcW w:w="0" w:type="auto"/>
            <w:vAlign w:val="center"/>
          </w:tcPr>
          <w:p w14:paraId="193EEF53" w14:textId="77777777" w:rsidR="006C4306" w:rsidRPr="003431B6" w:rsidRDefault="006C4306" w:rsidP="00F561E7">
            <w:pPr>
              <w:spacing w:after="0"/>
              <w:rPr>
                <w:b/>
                <w:bCs/>
              </w:rPr>
            </w:pPr>
            <w:r w:rsidRPr="00B850B2">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6123E320" w14:textId="77777777" w:rsidTr="00F561E7">
        <w:tc>
          <w:tcPr>
            <w:tcW w:w="0" w:type="auto"/>
            <w:vAlign w:val="center"/>
          </w:tcPr>
          <w:p w14:paraId="4CE73B86"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IM02</w:t>
            </w:r>
          </w:p>
        </w:tc>
        <w:tc>
          <w:tcPr>
            <w:tcW w:w="0" w:type="auto"/>
            <w:vAlign w:val="center"/>
          </w:tcPr>
          <w:p w14:paraId="5DE367C8" w14:textId="77777777" w:rsidR="006C4306" w:rsidRDefault="006C4306" w:rsidP="00F561E7">
            <w:pPr>
              <w:spacing w:after="0"/>
              <w:jc w:val="both"/>
              <w:rPr>
                <w:rFonts w:cstheme="minorHAnsi"/>
                <w:sz w:val="18"/>
                <w:szCs w:val="18"/>
              </w:rPr>
            </w:pPr>
            <w:bookmarkStart w:id="93" w:name="_Hlk132902393"/>
            <w:r w:rsidRPr="00B850B2">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Fatti salvi i casi di forza maggiore, a</w:t>
            </w:r>
            <w:r w:rsidRPr="00477FFE">
              <w:rPr>
                <w:rFonts w:cstheme="minorHAnsi"/>
                <w:sz w:val="18"/>
                <w:szCs w:val="18"/>
              </w:rPr>
              <w:t xml:space="preserve">ssicurare la stabilità dell’operazione di investimento oggetto di sostegno </w:t>
            </w:r>
            <w:r w:rsidRPr="00B850B2">
              <w:rPr>
                <w:rFonts w:cstheme="minorHAnsi"/>
                <w:strike/>
                <w:color w:val="FF0000"/>
                <w:sz w:val="18"/>
                <w:szCs w:val="18"/>
              </w:rPr>
              <w:t>per un periodo minimo di tempo e</w:t>
            </w:r>
            <w:r w:rsidRPr="00B850B2">
              <w:rPr>
                <w:rFonts w:cstheme="minorHAnsi"/>
                <w:color w:val="FF0000"/>
                <w:sz w:val="18"/>
                <w:szCs w:val="18"/>
              </w:rPr>
              <w:t xml:space="preserve"> </w:t>
            </w:r>
            <w:r w:rsidRPr="00477FFE">
              <w:rPr>
                <w:rFonts w:cstheme="minorHAnsi"/>
                <w:sz w:val="18"/>
                <w:szCs w:val="18"/>
              </w:rPr>
              <w:t xml:space="preserve">alle condizioni stabilite dalle </w:t>
            </w:r>
            <w:r w:rsidRPr="00B850B2">
              <w:rPr>
                <w:rFonts w:cstheme="minorHAnsi"/>
                <w:strike/>
                <w:color w:val="FF0000"/>
                <w:sz w:val="18"/>
                <w:szCs w:val="18"/>
              </w:rPr>
              <w:t>Autorità di Gestione regionali</w:t>
            </w:r>
            <w:r w:rsidRPr="00B850B2">
              <w:rPr>
                <w:rFonts w:cstheme="minorHAnsi"/>
                <w:sz w:val="18"/>
                <w:szCs w:val="18"/>
                <w:highlight w:val="green"/>
              </w:rPr>
              <w:t xml:space="preserve"> disposizioni attuative e per un periodo minimo di tempo pari a:</w:t>
            </w:r>
          </w:p>
          <w:p w14:paraId="78115744" w14:textId="77777777" w:rsidR="006C4306" w:rsidRPr="003431B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5 anni per beni mobili e attrezzature</w:t>
            </w:r>
          </w:p>
          <w:p w14:paraId="4C4DD652" w14:textId="77777777" w:rsidR="006C4306" w:rsidRPr="003431B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10 anni per beni immobili ed opere edili</w:t>
            </w:r>
            <w:bookmarkEnd w:id="93"/>
          </w:p>
        </w:tc>
      </w:tr>
      <w:tr w:rsidR="006C4306" w:rsidRPr="00700099" w14:paraId="3233D719" w14:textId="77777777" w:rsidTr="00F561E7">
        <w:tc>
          <w:tcPr>
            <w:tcW w:w="0" w:type="auto"/>
            <w:gridSpan w:val="2"/>
            <w:shd w:val="clear" w:color="auto" w:fill="008E40"/>
            <w:vAlign w:val="center"/>
          </w:tcPr>
          <w:p w14:paraId="38CD2C93" w14:textId="77777777" w:rsidR="006C4306" w:rsidRPr="00252B5E"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Altri obblighi</w:t>
            </w:r>
          </w:p>
        </w:tc>
      </w:tr>
      <w:tr w:rsidR="006C4306" w:rsidRPr="00700099" w14:paraId="09B14D30" w14:textId="77777777" w:rsidTr="00F561E7">
        <w:tc>
          <w:tcPr>
            <w:tcW w:w="0" w:type="auto"/>
            <w:shd w:val="clear" w:color="auto" w:fill="A7D9A3"/>
            <w:vAlign w:val="center"/>
          </w:tcPr>
          <w:p w14:paraId="09CFAFCE" w14:textId="77777777" w:rsidR="006C4306"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0" w:type="auto"/>
            <w:shd w:val="clear" w:color="auto" w:fill="A7D9A3"/>
            <w:vAlign w:val="center"/>
          </w:tcPr>
          <w:p w14:paraId="7F981D84" w14:textId="77777777" w:rsidR="006C4306" w:rsidRDefault="006C4306" w:rsidP="00F561E7">
            <w:pPr>
              <w:spacing w:after="0"/>
              <w:jc w:val="center"/>
              <w:rPr>
                <w:rFonts w:cstheme="minorHAnsi"/>
                <w:b/>
                <w:bCs/>
                <w:color w:val="FFFFFF" w:themeColor="background1"/>
                <w:sz w:val="18"/>
                <w:szCs w:val="18"/>
              </w:rPr>
            </w:pPr>
            <w:r w:rsidRPr="00604FA7">
              <w:rPr>
                <w:rFonts w:cstheme="minorHAnsi"/>
                <w:b/>
                <w:bCs/>
                <w:sz w:val="18"/>
                <w:szCs w:val="18"/>
              </w:rPr>
              <w:t>Descrizione</w:t>
            </w:r>
          </w:p>
        </w:tc>
      </w:tr>
      <w:tr w:rsidR="006C4306" w:rsidRPr="00700099" w14:paraId="7FC34A90" w14:textId="77777777" w:rsidTr="00F561E7">
        <w:tc>
          <w:tcPr>
            <w:tcW w:w="0" w:type="auto"/>
            <w:vAlign w:val="center"/>
          </w:tcPr>
          <w:p w14:paraId="71EAE434" w14:textId="77777777" w:rsidR="006C4306" w:rsidRPr="00D6355C" w:rsidRDefault="006C4306" w:rsidP="00F561E7">
            <w:pPr>
              <w:spacing w:after="0"/>
              <w:jc w:val="center"/>
              <w:rPr>
                <w:rFonts w:cstheme="minorHAnsi"/>
                <w:b/>
                <w:bCs/>
                <w:sz w:val="18"/>
                <w:szCs w:val="18"/>
              </w:rPr>
            </w:pPr>
            <w:r>
              <w:rPr>
                <w:rFonts w:cstheme="minorHAnsi"/>
                <w:b/>
                <w:bCs/>
                <w:sz w:val="18"/>
                <w:szCs w:val="18"/>
              </w:rPr>
              <w:t>OB01</w:t>
            </w:r>
          </w:p>
        </w:tc>
        <w:tc>
          <w:tcPr>
            <w:tcW w:w="0" w:type="auto"/>
            <w:vAlign w:val="center"/>
          </w:tcPr>
          <w:p w14:paraId="5B41A0D1"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corrispondere agli obblighi di informazione e pubblicità per le operazioni oggetto di sostegno del FEASR, si applica quanto previsto dal Reg</w:t>
            </w:r>
            <w:r>
              <w:rPr>
                <w:rFonts w:cstheme="minorHAnsi"/>
                <w:sz w:val="18"/>
                <w:szCs w:val="18"/>
              </w:rPr>
              <w:t>.</w:t>
            </w:r>
            <w:r w:rsidRPr="00700099">
              <w:rPr>
                <w:rFonts w:cstheme="minorHAnsi"/>
                <w:sz w:val="18"/>
                <w:szCs w:val="18"/>
              </w:rPr>
              <w:t xml:space="preserve"> (UE) n</w:t>
            </w:r>
            <w:r>
              <w:rPr>
                <w:rFonts w:cstheme="minorHAnsi"/>
                <w:sz w:val="18"/>
                <w:szCs w:val="18"/>
              </w:rPr>
              <w:t>.</w:t>
            </w:r>
            <w:r w:rsidRPr="00700099">
              <w:rPr>
                <w:rFonts w:cstheme="minorHAnsi"/>
                <w:sz w:val="18"/>
                <w:szCs w:val="18"/>
              </w:rPr>
              <w:t xml:space="preserve"> 2022/129</w:t>
            </w:r>
          </w:p>
        </w:tc>
      </w:tr>
    </w:tbl>
    <w:p w14:paraId="021071F3" w14:textId="77777777" w:rsidR="006C4306" w:rsidRPr="000C3F0B" w:rsidRDefault="006C4306" w:rsidP="006C4306">
      <w:pPr>
        <w:spacing w:after="0"/>
        <w:rPr>
          <w:sz w:val="2"/>
          <w:szCs w:val="2"/>
        </w:rPr>
      </w:pPr>
    </w:p>
    <w:p w14:paraId="4BF01FAA" w14:textId="77777777" w:rsidR="006C4306" w:rsidRPr="007B1896" w:rsidRDefault="006C4306" w:rsidP="006C4306">
      <w:pPr>
        <w:pStyle w:val="Titolo3"/>
        <w:spacing w:before="80"/>
        <w:rPr>
          <w:i/>
          <w:iCs/>
          <w:sz w:val="22"/>
          <w:szCs w:val="22"/>
        </w:rPr>
      </w:pPr>
      <w:r w:rsidRPr="002949F3">
        <w:rPr>
          <w:i/>
          <w:iCs/>
          <w:sz w:val="22"/>
          <w:szCs w:val="22"/>
        </w:rPr>
        <w:t>Gamma del sostegno</w:t>
      </w:r>
    </w:p>
    <w:tbl>
      <w:tblPr>
        <w:tblStyle w:val="Grigliatabella"/>
        <w:tblW w:w="5000" w:type="pct"/>
        <w:jc w:val="center"/>
        <w:tblLook w:val="04A0" w:firstRow="1" w:lastRow="0" w:firstColumn="1" w:lastColumn="0" w:noHBand="0" w:noVBand="1"/>
      </w:tblPr>
      <w:tblGrid>
        <w:gridCol w:w="5072"/>
        <w:gridCol w:w="4180"/>
        <w:gridCol w:w="888"/>
      </w:tblGrid>
      <w:tr w:rsidR="006C4306" w:rsidRPr="00700099" w14:paraId="57ABF3A8" w14:textId="77777777" w:rsidTr="00060A72">
        <w:trPr>
          <w:jc w:val="center"/>
        </w:trPr>
        <w:tc>
          <w:tcPr>
            <w:tcW w:w="2501" w:type="pct"/>
            <w:shd w:val="clear" w:color="auto" w:fill="008E40"/>
            <w:vAlign w:val="center"/>
          </w:tcPr>
          <w:p w14:paraId="55FB92ED" w14:textId="77777777" w:rsidR="006C4306" w:rsidRPr="007B1896" w:rsidRDefault="006C4306" w:rsidP="00F561E7">
            <w:pPr>
              <w:spacing w:after="0"/>
              <w:jc w:val="center"/>
              <w:rPr>
                <w:rFonts w:cstheme="minorHAnsi"/>
                <w:b/>
                <w:bCs/>
                <w:color w:val="FFFFFF" w:themeColor="background1"/>
                <w:sz w:val="18"/>
                <w:szCs w:val="18"/>
              </w:rPr>
            </w:pPr>
            <w:r w:rsidRPr="007B1896">
              <w:rPr>
                <w:rFonts w:cstheme="minorHAnsi"/>
                <w:b/>
                <w:bCs/>
                <w:color w:val="FFFFFF" w:themeColor="background1"/>
                <w:sz w:val="18"/>
                <w:szCs w:val="18"/>
              </w:rPr>
              <w:t>Forma di sostegno</w:t>
            </w:r>
          </w:p>
        </w:tc>
        <w:tc>
          <w:tcPr>
            <w:tcW w:w="2499" w:type="pct"/>
            <w:gridSpan w:val="2"/>
            <w:vAlign w:val="center"/>
          </w:tcPr>
          <w:p w14:paraId="2F407A98"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68EA61C4" w14:textId="77777777" w:rsidTr="00060A72">
        <w:trPr>
          <w:jc w:val="center"/>
        </w:trPr>
        <w:tc>
          <w:tcPr>
            <w:tcW w:w="2501" w:type="pct"/>
            <w:shd w:val="clear" w:color="auto" w:fill="008E40"/>
            <w:vAlign w:val="center"/>
          </w:tcPr>
          <w:p w14:paraId="7AAF5715" w14:textId="77777777" w:rsidR="006C4306" w:rsidRPr="007B1896" w:rsidRDefault="006C4306" w:rsidP="00F561E7">
            <w:pPr>
              <w:spacing w:after="0"/>
              <w:jc w:val="center"/>
              <w:rPr>
                <w:rFonts w:cstheme="minorHAnsi"/>
                <w:b/>
                <w:bCs/>
                <w:color w:val="FFFFFF" w:themeColor="background1"/>
                <w:sz w:val="18"/>
                <w:szCs w:val="18"/>
              </w:rPr>
            </w:pPr>
            <w:r w:rsidRPr="007B1896">
              <w:rPr>
                <w:rFonts w:cstheme="minorHAnsi"/>
                <w:b/>
                <w:bCs/>
                <w:color w:val="FFFFFF" w:themeColor="background1"/>
                <w:sz w:val="18"/>
                <w:szCs w:val="18"/>
              </w:rPr>
              <w:t>Tipo di sostegno</w:t>
            </w:r>
          </w:p>
        </w:tc>
        <w:tc>
          <w:tcPr>
            <w:tcW w:w="2499" w:type="pct"/>
            <w:gridSpan w:val="2"/>
            <w:vAlign w:val="center"/>
          </w:tcPr>
          <w:p w14:paraId="33ACC5C7"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p w14:paraId="062C3498"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standard</w:t>
            </w:r>
          </w:p>
        </w:tc>
      </w:tr>
      <w:tr w:rsidR="006C4306" w:rsidRPr="00700099" w14:paraId="02C7D125" w14:textId="77777777" w:rsidTr="00060A72">
        <w:trPr>
          <w:jc w:val="center"/>
        </w:trPr>
        <w:tc>
          <w:tcPr>
            <w:tcW w:w="2501" w:type="pct"/>
            <w:vMerge w:val="restart"/>
            <w:shd w:val="clear" w:color="auto" w:fill="008E40"/>
            <w:vAlign w:val="center"/>
          </w:tcPr>
          <w:p w14:paraId="02B57F0A" w14:textId="77777777" w:rsidR="006C4306" w:rsidRPr="007B1896" w:rsidRDefault="006C4306" w:rsidP="00F561E7">
            <w:pPr>
              <w:spacing w:after="0"/>
              <w:jc w:val="center"/>
              <w:rPr>
                <w:rFonts w:cstheme="minorHAnsi"/>
                <w:b/>
                <w:bCs/>
                <w:color w:val="FFFFFF" w:themeColor="background1"/>
                <w:sz w:val="18"/>
                <w:szCs w:val="18"/>
              </w:rPr>
            </w:pPr>
            <w:r w:rsidRPr="007B1896">
              <w:rPr>
                <w:rFonts w:cstheme="minorHAnsi"/>
                <w:b/>
                <w:bCs/>
                <w:color w:val="FFFFFF" w:themeColor="background1"/>
                <w:sz w:val="18"/>
                <w:szCs w:val="18"/>
              </w:rPr>
              <w:t>Intensità di aiuto</w:t>
            </w:r>
          </w:p>
        </w:tc>
        <w:tc>
          <w:tcPr>
            <w:tcW w:w="2061" w:type="pct"/>
            <w:vAlign w:val="center"/>
          </w:tcPr>
          <w:p w14:paraId="07D74627" w14:textId="77777777" w:rsidR="006C4306" w:rsidRPr="00700099" w:rsidRDefault="006C4306" w:rsidP="00F561E7">
            <w:pPr>
              <w:spacing w:after="0"/>
              <w:rPr>
                <w:rFonts w:cstheme="minorHAnsi"/>
                <w:sz w:val="18"/>
                <w:szCs w:val="18"/>
              </w:rPr>
            </w:pPr>
            <w:r w:rsidRPr="00700099">
              <w:rPr>
                <w:rFonts w:cstheme="minorHAnsi"/>
                <w:sz w:val="18"/>
                <w:szCs w:val="18"/>
              </w:rPr>
              <w:t xml:space="preserve">Aliquota base </w:t>
            </w:r>
          </w:p>
        </w:tc>
        <w:tc>
          <w:tcPr>
            <w:tcW w:w="438" w:type="pct"/>
            <w:vAlign w:val="center"/>
          </w:tcPr>
          <w:p w14:paraId="68AAFD64" w14:textId="77777777" w:rsidR="006C4306" w:rsidRPr="00700099" w:rsidRDefault="006C4306" w:rsidP="00F561E7">
            <w:pPr>
              <w:spacing w:after="0"/>
              <w:jc w:val="center"/>
              <w:rPr>
                <w:rFonts w:cstheme="minorHAnsi"/>
                <w:sz w:val="18"/>
                <w:szCs w:val="18"/>
              </w:rPr>
            </w:pPr>
            <w:r w:rsidRPr="00700099">
              <w:rPr>
                <w:rFonts w:cstheme="minorHAnsi"/>
                <w:sz w:val="18"/>
                <w:szCs w:val="18"/>
              </w:rPr>
              <w:t>60 %</w:t>
            </w:r>
          </w:p>
        </w:tc>
      </w:tr>
      <w:tr w:rsidR="006C4306" w:rsidRPr="00700099" w14:paraId="2E5D55AA" w14:textId="77777777" w:rsidTr="00060A72">
        <w:trPr>
          <w:jc w:val="center"/>
        </w:trPr>
        <w:tc>
          <w:tcPr>
            <w:tcW w:w="2501" w:type="pct"/>
            <w:vMerge/>
            <w:shd w:val="clear" w:color="auto" w:fill="008E40"/>
            <w:vAlign w:val="center"/>
          </w:tcPr>
          <w:p w14:paraId="46AF2B3E" w14:textId="77777777" w:rsidR="006C4306" w:rsidRPr="007B1896" w:rsidRDefault="006C4306" w:rsidP="00F561E7">
            <w:pPr>
              <w:spacing w:after="0"/>
              <w:jc w:val="center"/>
              <w:rPr>
                <w:rFonts w:cstheme="minorHAnsi"/>
                <w:b/>
                <w:bCs/>
                <w:color w:val="FFFFFF" w:themeColor="background1"/>
                <w:sz w:val="18"/>
                <w:szCs w:val="18"/>
              </w:rPr>
            </w:pPr>
          </w:p>
        </w:tc>
        <w:tc>
          <w:tcPr>
            <w:tcW w:w="2061" w:type="pct"/>
            <w:vAlign w:val="center"/>
          </w:tcPr>
          <w:p w14:paraId="491AC935" w14:textId="77777777" w:rsidR="006C4306" w:rsidRPr="00700099" w:rsidRDefault="006C4306" w:rsidP="00F561E7">
            <w:pPr>
              <w:spacing w:after="0"/>
              <w:rPr>
                <w:rFonts w:cstheme="minorHAnsi"/>
                <w:sz w:val="18"/>
                <w:szCs w:val="18"/>
              </w:rPr>
            </w:pPr>
            <w:r w:rsidRPr="00700099">
              <w:rPr>
                <w:rFonts w:cstheme="minorHAnsi"/>
                <w:sz w:val="18"/>
                <w:szCs w:val="18"/>
              </w:rPr>
              <w:t>Giovani agricoltori</w:t>
            </w:r>
          </w:p>
        </w:tc>
        <w:tc>
          <w:tcPr>
            <w:tcW w:w="438" w:type="pct"/>
            <w:vAlign w:val="center"/>
          </w:tcPr>
          <w:p w14:paraId="23A5E560" w14:textId="77777777" w:rsidR="006C4306" w:rsidRPr="00700099" w:rsidRDefault="006C4306" w:rsidP="00F561E7">
            <w:pPr>
              <w:spacing w:after="0"/>
              <w:jc w:val="center"/>
              <w:rPr>
                <w:rFonts w:cstheme="minorHAnsi"/>
                <w:sz w:val="18"/>
                <w:szCs w:val="18"/>
              </w:rPr>
            </w:pPr>
            <w:r w:rsidRPr="00700099">
              <w:rPr>
                <w:rFonts w:cstheme="minorHAnsi"/>
                <w:sz w:val="18"/>
                <w:szCs w:val="18"/>
              </w:rPr>
              <w:t>70 %</w:t>
            </w:r>
          </w:p>
        </w:tc>
      </w:tr>
      <w:tr w:rsidR="006C4306" w:rsidRPr="00700099" w14:paraId="7C7174A6" w14:textId="77777777" w:rsidTr="00060A72">
        <w:trPr>
          <w:jc w:val="center"/>
        </w:trPr>
        <w:tc>
          <w:tcPr>
            <w:tcW w:w="2501" w:type="pct"/>
            <w:vMerge/>
            <w:shd w:val="clear" w:color="auto" w:fill="008E40"/>
            <w:vAlign w:val="center"/>
          </w:tcPr>
          <w:p w14:paraId="4DAC20AA" w14:textId="77777777" w:rsidR="006C4306" w:rsidRPr="007B1896" w:rsidRDefault="006C4306" w:rsidP="00F561E7">
            <w:pPr>
              <w:spacing w:after="0"/>
              <w:jc w:val="center"/>
              <w:rPr>
                <w:rFonts w:cstheme="minorHAnsi"/>
                <w:b/>
                <w:bCs/>
                <w:color w:val="FFFFFF" w:themeColor="background1"/>
                <w:sz w:val="18"/>
                <w:szCs w:val="18"/>
              </w:rPr>
            </w:pPr>
          </w:p>
        </w:tc>
        <w:tc>
          <w:tcPr>
            <w:tcW w:w="2061" w:type="pct"/>
            <w:vAlign w:val="center"/>
          </w:tcPr>
          <w:p w14:paraId="5F6E05A7" w14:textId="77777777" w:rsidR="006C4306" w:rsidRPr="00700099" w:rsidRDefault="006C4306" w:rsidP="00F561E7">
            <w:pPr>
              <w:spacing w:after="0"/>
              <w:rPr>
                <w:rFonts w:cstheme="minorHAnsi"/>
                <w:sz w:val="18"/>
                <w:szCs w:val="18"/>
              </w:rPr>
            </w:pPr>
            <w:r w:rsidRPr="00700099">
              <w:rPr>
                <w:rFonts w:cstheme="minorHAnsi"/>
                <w:sz w:val="18"/>
                <w:szCs w:val="18"/>
              </w:rPr>
              <w:t>Localizzazione beneficiario: zona svantaggiata</w:t>
            </w:r>
            <w:r>
              <w:rPr>
                <w:rFonts w:cstheme="minorHAnsi"/>
                <w:sz w:val="18"/>
                <w:szCs w:val="18"/>
              </w:rPr>
              <w:t xml:space="preserve"> </w:t>
            </w:r>
            <w:r w:rsidRPr="00813451">
              <w:rPr>
                <w:rFonts w:cstheme="minorHAnsi"/>
                <w:sz w:val="18"/>
                <w:szCs w:val="18"/>
                <w:highlight w:val="yellow"/>
              </w:rPr>
              <w:t>di montagna</w:t>
            </w:r>
          </w:p>
        </w:tc>
        <w:tc>
          <w:tcPr>
            <w:tcW w:w="438" w:type="pct"/>
            <w:vAlign w:val="center"/>
          </w:tcPr>
          <w:p w14:paraId="1ADBC717" w14:textId="77777777" w:rsidR="006C4306" w:rsidRPr="00700099" w:rsidRDefault="006C4306" w:rsidP="00F561E7">
            <w:pPr>
              <w:spacing w:after="0"/>
              <w:jc w:val="center"/>
              <w:rPr>
                <w:rFonts w:cstheme="minorHAnsi"/>
                <w:sz w:val="18"/>
                <w:szCs w:val="18"/>
              </w:rPr>
            </w:pPr>
            <w:r w:rsidRPr="00700099">
              <w:rPr>
                <w:rFonts w:cstheme="minorHAnsi"/>
                <w:sz w:val="18"/>
                <w:szCs w:val="18"/>
              </w:rPr>
              <w:t>70 %</w:t>
            </w:r>
          </w:p>
        </w:tc>
      </w:tr>
      <w:tr w:rsidR="006C4306" w:rsidRPr="00700099" w14:paraId="1AC8714E" w14:textId="77777777" w:rsidTr="00060A72">
        <w:trPr>
          <w:jc w:val="center"/>
        </w:trPr>
        <w:tc>
          <w:tcPr>
            <w:tcW w:w="2501" w:type="pct"/>
            <w:vMerge/>
            <w:shd w:val="clear" w:color="auto" w:fill="008E40"/>
            <w:vAlign w:val="center"/>
          </w:tcPr>
          <w:p w14:paraId="27950675" w14:textId="77777777" w:rsidR="006C4306" w:rsidRPr="007B1896" w:rsidRDefault="006C4306" w:rsidP="00F561E7">
            <w:pPr>
              <w:spacing w:after="0"/>
              <w:jc w:val="center"/>
              <w:rPr>
                <w:rFonts w:cstheme="minorHAnsi"/>
                <w:b/>
                <w:bCs/>
                <w:color w:val="FFFFFF" w:themeColor="background1"/>
                <w:sz w:val="18"/>
                <w:szCs w:val="18"/>
              </w:rPr>
            </w:pPr>
          </w:p>
        </w:tc>
        <w:tc>
          <w:tcPr>
            <w:tcW w:w="2061" w:type="pct"/>
            <w:vAlign w:val="center"/>
          </w:tcPr>
          <w:p w14:paraId="1B257D9D" w14:textId="77777777" w:rsidR="006C4306" w:rsidRPr="00700099" w:rsidRDefault="006C4306" w:rsidP="00F561E7">
            <w:pPr>
              <w:spacing w:after="0"/>
              <w:rPr>
                <w:rFonts w:cstheme="minorHAnsi"/>
                <w:sz w:val="18"/>
                <w:szCs w:val="18"/>
              </w:rPr>
            </w:pPr>
            <w:r w:rsidRPr="00700099">
              <w:rPr>
                <w:rFonts w:cstheme="minorHAnsi"/>
                <w:sz w:val="18"/>
                <w:szCs w:val="18"/>
              </w:rPr>
              <w:t>Giovane agricoltore in zona svantaggiata</w:t>
            </w:r>
            <w:r>
              <w:rPr>
                <w:rFonts w:cstheme="minorHAnsi"/>
                <w:sz w:val="18"/>
                <w:szCs w:val="18"/>
              </w:rPr>
              <w:t xml:space="preserve"> </w:t>
            </w:r>
            <w:r w:rsidRPr="00813451">
              <w:rPr>
                <w:rFonts w:cstheme="minorHAnsi"/>
                <w:sz w:val="18"/>
                <w:szCs w:val="18"/>
                <w:highlight w:val="yellow"/>
              </w:rPr>
              <w:t>di montagna</w:t>
            </w:r>
          </w:p>
        </w:tc>
        <w:tc>
          <w:tcPr>
            <w:tcW w:w="438" w:type="pct"/>
            <w:vAlign w:val="center"/>
          </w:tcPr>
          <w:p w14:paraId="0850B1FA" w14:textId="77777777" w:rsidR="006C4306" w:rsidRPr="00700099" w:rsidRDefault="006C4306" w:rsidP="00F561E7">
            <w:pPr>
              <w:spacing w:after="0"/>
              <w:jc w:val="center"/>
              <w:rPr>
                <w:rFonts w:cstheme="minorHAnsi"/>
                <w:sz w:val="18"/>
                <w:szCs w:val="18"/>
              </w:rPr>
            </w:pPr>
            <w:r w:rsidRPr="00700099">
              <w:rPr>
                <w:rFonts w:cstheme="minorHAnsi"/>
                <w:sz w:val="18"/>
                <w:szCs w:val="18"/>
              </w:rPr>
              <w:t>80%</w:t>
            </w:r>
          </w:p>
        </w:tc>
      </w:tr>
      <w:tr w:rsidR="006C4306" w:rsidRPr="00700099" w14:paraId="3E546250" w14:textId="77777777" w:rsidTr="00060A72">
        <w:trPr>
          <w:jc w:val="center"/>
        </w:trPr>
        <w:tc>
          <w:tcPr>
            <w:tcW w:w="2501" w:type="pct"/>
            <w:shd w:val="clear" w:color="auto" w:fill="008E40"/>
            <w:vAlign w:val="center"/>
          </w:tcPr>
          <w:p w14:paraId="16AF7AA1" w14:textId="77777777" w:rsidR="006C4306" w:rsidRPr="007B1896" w:rsidRDefault="006C4306" w:rsidP="00F561E7">
            <w:pPr>
              <w:spacing w:after="0"/>
              <w:jc w:val="center"/>
              <w:rPr>
                <w:rFonts w:cstheme="minorHAnsi"/>
                <w:b/>
                <w:bCs/>
                <w:color w:val="FFFFFF" w:themeColor="background1"/>
                <w:sz w:val="18"/>
                <w:szCs w:val="18"/>
              </w:rPr>
            </w:pPr>
            <w:r w:rsidRPr="007B1896">
              <w:rPr>
                <w:rFonts w:cstheme="minorHAnsi"/>
                <w:b/>
                <w:bCs/>
                <w:color w:val="FFFFFF" w:themeColor="background1"/>
                <w:sz w:val="18"/>
                <w:szCs w:val="18"/>
              </w:rPr>
              <w:t>Aiuti di Stato</w:t>
            </w:r>
          </w:p>
        </w:tc>
        <w:tc>
          <w:tcPr>
            <w:tcW w:w="2499" w:type="pct"/>
            <w:gridSpan w:val="2"/>
            <w:vAlign w:val="center"/>
          </w:tcPr>
          <w:p w14:paraId="65003C4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5515DFD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4339FA3A"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22414DD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sidRPr="000C3F0B">
              <w:rPr>
                <w:rFonts w:cstheme="minorHAnsi"/>
                <w:i/>
                <w:iCs/>
                <w:sz w:val="18"/>
                <w:szCs w:val="18"/>
              </w:rPr>
              <w:t>de minimis</w:t>
            </w:r>
          </w:p>
        </w:tc>
      </w:tr>
      <w:tr w:rsidR="006C4306" w:rsidRPr="00700099" w14:paraId="1969CEC1" w14:textId="77777777" w:rsidTr="00060A72">
        <w:trPr>
          <w:jc w:val="center"/>
        </w:trPr>
        <w:tc>
          <w:tcPr>
            <w:tcW w:w="2501" w:type="pct"/>
            <w:shd w:val="clear" w:color="auto" w:fill="008E40"/>
            <w:vAlign w:val="center"/>
          </w:tcPr>
          <w:p w14:paraId="464C60CB" w14:textId="77777777" w:rsidR="006C4306" w:rsidRPr="007B1896" w:rsidRDefault="006C4306" w:rsidP="00F561E7">
            <w:pPr>
              <w:spacing w:after="0"/>
              <w:jc w:val="center"/>
              <w:rPr>
                <w:rFonts w:cstheme="minorHAnsi"/>
                <w:b/>
                <w:bCs/>
                <w:color w:val="FFFFFF" w:themeColor="background1"/>
                <w:sz w:val="18"/>
                <w:szCs w:val="18"/>
              </w:rPr>
            </w:pPr>
            <w:r w:rsidRPr="007B1896">
              <w:rPr>
                <w:rFonts w:cstheme="minorHAnsi"/>
                <w:b/>
                <w:bCs/>
                <w:color w:val="FFFFFF" w:themeColor="background1"/>
                <w:sz w:val="18"/>
                <w:szCs w:val="18"/>
              </w:rPr>
              <w:t>Anticipi</w:t>
            </w:r>
          </w:p>
        </w:tc>
        <w:tc>
          <w:tcPr>
            <w:tcW w:w="2499" w:type="pct"/>
            <w:gridSpan w:val="2"/>
            <w:vAlign w:val="center"/>
          </w:tcPr>
          <w:p w14:paraId="7B2A1B64" w14:textId="77777777" w:rsidR="006C4306" w:rsidRPr="00700099"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cstheme="minorHAnsi"/>
                <w:sz w:val="18"/>
                <w:szCs w:val="18"/>
              </w:rPr>
              <w:t xml:space="preserve">Sì, </w:t>
            </w:r>
            <w:r w:rsidRPr="00B850B2">
              <w:rPr>
                <w:rFonts w:cstheme="minorHAnsi"/>
                <w:strike/>
                <w:color w:val="FF0000"/>
                <w:sz w:val="18"/>
                <w:szCs w:val="18"/>
              </w:rPr>
              <w:t xml:space="preserve">fino al </w:t>
            </w:r>
            <w:r>
              <w:rPr>
                <w:rFonts w:cstheme="minorHAnsi"/>
                <w:sz w:val="18"/>
                <w:szCs w:val="18"/>
              </w:rPr>
              <w:t>50%</w:t>
            </w:r>
          </w:p>
        </w:tc>
      </w:tr>
    </w:tbl>
    <w:p w14:paraId="0B2D8CAC" w14:textId="77777777" w:rsidR="006C4306" w:rsidRPr="004F602E" w:rsidRDefault="006C4306" w:rsidP="006C4306">
      <w:pPr>
        <w:pStyle w:val="Titolo3"/>
        <w:rPr>
          <w:i/>
          <w:iCs/>
          <w:sz w:val="22"/>
          <w:szCs w:val="22"/>
        </w:rPr>
      </w:pPr>
      <w:r w:rsidRPr="004F602E">
        <w:rPr>
          <w:i/>
          <w:iCs/>
          <w:sz w:val="22"/>
          <w:szCs w:val="22"/>
        </w:rPr>
        <w:t>Partecipazione della scheda di intervento a progetti integrati (LEADER, Misure di cooperazione, etc.)</w:t>
      </w:r>
    </w:p>
    <w:p w14:paraId="6D7A4BB1" w14:textId="77777777" w:rsidR="006C4306" w:rsidRPr="00B3320A" w:rsidRDefault="006C4306" w:rsidP="006C4306">
      <w:pPr>
        <w:spacing w:after="0"/>
        <w:rPr>
          <w:rFonts w:cstheme="minorHAnsi"/>
          <w:sz w:val="20"/>
          <w:szCs w:val="20"/>
        </w:rPr>
      </w:pPr>
      <w:r w:rsidRPr="00B3320A">
        <w:rPr>
          <w:rFonts w:cstheme="minorHAnsi"/>
          <w:sz w:val="20"/>
          <w:szCs w:val="20"/>
        </w:rPr>
        <w:t xml:space="preserve">LEADER: Sì, solo l’azione D dell’intervento SRD02 è attivabile anche in ambito LEADER. </w:t>
      </w:r>
    </w:p>
    <w:p w14:paraId="07B6C1C3" w14:textId="77777777" w:rsidR="006C4306" w:rsidRPr="00B3320A" w:rsidRDefault="006C4306" w:rsidP="006C4306">
      <w:pPr>
        <w:spacing w:after="0"/>
        <w:rPr>
          <w:rFonts w:cstheme="minorHAnsi"/>
          <w:sz w:val="20"/>
          <w:szCs w:val="20"/>
        </w:rPr>
      </w:pPr>
      <w:r w:rsidRPr="00B3320A">
        <w:rPr>
          <w:rFonts w:cstheme="minorHAnsi"/>
          <w:sz w:val="20"/>
          <w:szCs w:val="20"/>
        </w:rPr>
        <w:t>Cooperazione: No.</w:t>
      </w:r>
    </w:p>
    <w:p w14:paraId="0933FE14" w14:textId="77777777" w:rsidR="006C4306" w:rsidRDefault="006C4306" w:rsidP="006C4306">
      <w:pPr>
        <w:spacing w:after="200" w:line="276" w:lineRule="auto"/>
        <w:rPr>
          <w:rFonts w:cstheme="minorHAnsi"/>
          <w:sz w:val="18"/>
          <w:szCs w:val="18"/>
        </w:rPr>
      </w:pPr>
      <w:r>
        <w:rPr>
          <w:rFonts w:cstheme="minorHAnsi"/>
          <w:sz w:val="18"/>
          <w:szCs w:val="18"/>
        </w:rPr>
        <w:br w:type="page"/>
      </w:r>
    </w:p>
    <w:p w14:paraId="65BD9EDF" w14:textId="77777777" w:rsidR="006C4306" w:rsidRPr="006B5664" w:rsidRDefault="006C4306" w:rsidP="006C4306">
      <w:pPr>
        <w:pStyle w:val="Titolo2"/>
        <w:spacing w:before="0"/>
        <w:rPr>
          <w:rFonts w:asciiTheme="minorHAnsi" w:hAnsiTheme="minorHAnsi" w:cstheme="minorHAnsi"/>
          <w:b/>
          <w:bCs/>
        </w:rPr>
      </w:pPr>
      <w:bookmarkStart w:id="94" w:name="_Toc133425223"/>
      <w:r w:rsidRPr="00F6220C">
        <w:rPr>
          <w:rFonts w:asciiTheme="minorHAnsi" w:hAnsiTheme="minorHAnsi" w:cstheme="minorHAnsi"/>
          <w:b/>
          <w:bCs/>
        </w:rPr>
        <w:t>SRD</w:t>
      </w:r>
      <w:r>
        <w:rPr>
          <w:rFonts w:asciiTheme="minorHAnsi" w:hAnsiTheme="minorHAnsi" w:cstheme="minorHAnsi"/>
          <w:b/>
          <w:bCs/>
        </w:rPr>
        <w:t>0</w:t>
      </w:r>
      <w:r w:rsidRPr="00F6220C">
        <w:rPr>
          <w:rFonts w:asciiTheme="minorHAnsi" w:hAnsiTheme="minorHAnsi" w:cstheme="minorHAnsi"/>
          <w:b/>
          <w:bCs/>
        </w:rPr>
        <w:t xml:space="preserve">3 </w:t>
      </w:r>
      <w:r>
        <w:rPr>
          <w:rFonts w:asciiTheme="minorHAnsi" w:hAnsiTheme="minorHAnsi" w:cstheme="minorHAnsi"/>
          <w:b/>
          <w:bCs/>
        </w:rPr>
        <w:t>– Investimenti nelle aziende agricole per la diversificazione in attività non agricole</w:t>
      </w:r>
      <w:bookmarkEnd w:id="94"/>
    </w:p>
    <w:p w14:paraId="3684B3C5" w14:textId="77777777" w:rsidR="006C4306" w:rsidRPr="002949F3" w:rsidRDefault="006C4306" w:rsidP="006C4306">
      <w:pPr>
        <w:pStyle w:val="Titolo3"/>
        <w:spacing w:before="0"/>
        <w:rPr>
          <w:i/>
          <w:iCs/>
          <w:sz w:val="22"/>
          <w:szCs w:val="22"/>
        </w:rPr>
      </w:pPr>
      <w:r>
        <w:rPr>
          <w:i/>
          <w:iCs/>
          <w:sz w:val="22"/>
          <w:szCs w:val="22"/>
        </w:rPr>
        <w:t>Descrizione</w:t>
      </w:r>
    </w:p>
    <w:p w14:paraId="1BF14F7B" w14:textId="77777777" w:rsidR="006C4306" w:rsidRPr="006B5664" w:rsidRDefault="006C4306" w:rsidP="006C4306">
      <w:pPr>
        <w:spacing w:after="0"/>
        <w:jc w:val="both"/>
        <w:rPr>
          <w:rFonts w:cstheme="minorHAnsi"/>
          <w:sz w:val="20"/>
          <w:szCs w:val="20"/>
        </w:rPr>
      </w:pPr>
      <w:r w:rsidRPr="006B5664">
        <w:rPr>
          <w:rFonts w:cstheme="minorHAnsi"/>
          <w:sz w:val="20"/>
          <w:szCs w:val="20"/>
        </w:rPr>
        <w:t>L’Intervento è finalizzato ad incentivare gli investimenti per le attività di diversificazione aziendale che</w:t>
      </w:r>
      <w:r>
        <w:rPr>
          <w:rFonts w:cstheme="minorHAnsi"/>
          <w:sz w:val="20"/>
          <w:szCs w:val="20"/>
        </w:rPr>
        <w:t xml:space="preserve"> </w:t>
      </w:r>
      <w:r w:rsidRPr="006B5664">
        <w:rPr>
          <w:rFonts w:cstheme="minorHAnsi"/>
          <w:sz w:val="20"/>
          <w:szCs w:val="20"/>
        </w:rPr>
        <w:t>favoriscono la crescita economica e lo sviluppo sostenibile nelle zone rurali, contribuendo anche a</w:t>
      </w:r>
      <w:r>
        <w:rPr>
          <w:rFonts w:cstheme="minorHAnsi"/>
          <w:sz w:val="20"/>
          <w:szCs w:val="20"/>
        </w:rPr>
        <w:t xml:space="preserve"> </w:t>
      </w:r>
      <w:r w:rsidRPr="006B5664">
        <w:rPr>
          <w:rFonts w:cstheme="minorHAnsi"/>
          <w:sz w:val="20"/>
          <w:szCs w:val="20"/>
        </w:rPr>
        <w:t>migliorare l'equilibrio territoriale, sia in termini economici che sociali.</w:t>
      </w:r>
      <w:r>
        <w:rPr>
          <w:rFonts w:cstheme="minorHAnsi"/>
          <w:sz w:val="20"/>
          <w:szCs w:val="20"/>
        </w:rPr>
        <w:t xml:space="preserve"> </w:t>
      </w:r>
      <w:r w:rsidRPr="008C6A38">
        <w:rPr>
          <w:rFonts w:cstheme="minorHAnsi"/>
          <w:sz w:val="20"/>
          <w:szCs w:val="20"/>
          <w:highlight w:val="green"/>
        </w:rPr>
        <w:t>L’intervento, sostenendo gli investimenti delle aziende agricole in attività extra-agricole, persegue l’obiettivo di concorrere all’incremento del reddito delle famiglie agricole nonché a migliorare l’attrattività delle aree rurali e, allo stesso tempo, contribuisce a contrastare la tendenza allo spopolamento delle stesse.</w:t>
      </w:r>
    </w:p>
    <w:p w14:paraId="1382DD08" w14:textId="77777777" w:rsidR="006C4306" w:rsidRPr="00020965" w:rsidRDefault="006C4306" w:rsidP="006C4306">
      <w:pPr>
        <w:jc w:val="both"/>
        <w:rPr>
          <w:rFonts w:cstheme="minorHAnsi"/>
          <w:sz w:val="20"/>
          <w:szCs w:val="20"/>
        </w:rPr>
      </w:pPr>
      <w:r w:rsidRPr="006B5664">
        <w:rPr>
          <w:rFonts w:cstheme="minorHAnsi"/>
          <w:sz w:val="20"/>
          <w:szCs w:val="20"/>
        </w:rPr>
        <w:t>In tale contesto è prevista la concessione del sostegno agli investimenti per la creazione, la valorizzazione</w:t>
      </w:r>
      <w:r>
        <w:rPr>
          <w:rFonts w:cstheme="minorHAnsi"/>
          <w:sz w:val="20"/>
          <w:szCs w:val="20"/>
        </w:rPr>
        <w:t xml:space="preserve"> </w:t>
      </w:r>
      <w:r w:rsidRPr="006B5664">
        <w:rPr>
          <w:rFonts w:cstheme="minorHAnsi"/>
          <w:sz w:val="20"/>
          <w:szCs w:val="20"/>
        </w:rPr>
        <w:t xml:space="preserve">e lo sviluppo </w:t>
      </w:r>
      <w:r w:rsidRPr="00020965">
        <w:rPr>
          <w:rFonts w:cstheme="minorHAnsi"/>
          <w:sz w:val="20"/>
          <w:szCs w:val="20"/>
        </w:rPr>
        <w:t>delle seguenti tipologie di attività agricole connesse ai sensi dell’articolo 2135 del Codice civile:</w:t>
      </w:r>
    </w:p>
    <w:p w14:paraId="1E6629FD" w14:textId="77777777" w:rsidR="006C4306" w:rsidRPr="00CD0C76" w:rsidRDefault="006C4306" w:rsidP="006C4306">
      <w:pPr>
        <w:pStyle w:val="Paragrafoelenco"/>
        <w:numPr>
          <w:ilvl w:val="0"/>
          <w:numId w:val="52"/>
        </w:numPr>
        <w:rPr>
          <w:rFonts w:cstheme="minorHAnsi"/>
          <w:sz w:val="20"/>
          <w:szCs w:val="20"/>
        </w:rPr>
      </w:pPr>
      <w:r w:rsidRPr="00CD0C76">
        <w:rPr>
          <w:rFonts w:cstheme="minorHAnsi"/>
          <w:sz w:val="20"/>
          <w:szCs w:val="20"/>
        </w:rPr>
        <w:t>Agriturismo;</w:t>
      </w:r>
    </w:p>
    <w:p w14:paraId="50659D96" w14:textId="77777777" w:rsidR="006C4306" w:rsidRPr="00020965" w:rsidRDefault="006C4306" w:rsidP="006C4306">
      <w:pPr>
        <w:pStyle w:val="Paragrafoelenco"/>
        <w:numPr>
          <w:ilvl w:val="0"/>
          <w:numId w:val="52"/>
        </w:numPr>
        <w:rPr>
          <w:rFonts w:cstheme="minorHAnsi"/>
          <w:sz w:val="20"/>
          <w:szCs w:val="20"/>
        </w:rPr>
      </w:pPr>
      <w:r w:rsidRPr="00020965">
        <w:rPr>
          <w:rFonts w:cstheme="minorHAnsi"/>
          <w:sz w:val="20"/>
          <w:szCs w:val="20"/>
        </w:rPr>
        <w:t>Agricoltura sociale</w:t>
      </w:r>
      <w:r>
        <w:rPr>
          <w:rFonts w:cstheme="minorHAnsi"/>
          <w:sz w:val="20"/>
          <w:szCs w:val="20"/>
        </w:rPr>
        <w:t>;</w:t>
      </w:r>
    </w:p>
    <w:p w14:paraId="655B52B0" w14:textId="77777777" w:rsidR="006C4306" w:rsidRDefault="006C4306" w:rsidP="006C4306">
      <w:pPr>
        <w:pStyle w:val="Paragrafoelenco"/>
        <w:numPr>
          <w:ilvl w:val="0"/>
          <w:numId w:val="52"/>
        </w:numPr>
        <w:rPr>
          <w:rFonts w:cstheme="minorHAnsi"/>
          <w:sz w:val="20"/>
          <w:szCs w:val="20"/>
        </w:rPr>
      </w:pPr>
      <w:r w:rsidRPr="00020965">
        <w:rPr>
          <w:rFonts w:cstheme="minorHAnsi"/>
          <w:sz w:val="20"/>
          <w:szCs w:val="20"/>
        </w:rPr>
        <w:t>Attività educative/didattiche</w:t>
      </w:r>
      <w:r>
        <w:rPr>
          <w:rFonts w:cstheme="minorHAnsi"/>
          <w:sz w:val="20"/>
          <w:szCs w:val="20"/>
        </w:rPr>
        <w:t>;</w:t>
      </w:r>
    </w:p>
    <w:p w14:paraId="7B8029E9" w14:textId="77777777" w:rsidR="006C4306" w:rsidRDefault="006C4306" w:rsidP="006C4306">
      <w:pPr>
        <w:pStyle w:val="Paragrafoelenco"/>
        <w:numPr>
          <w:ilvl w:val="0"/>
          <w:numId w:val="76"/>
        </w:numPr>
        <w:rPr>
          <w:rFonts w:cstheme="minorHAnsi"/>
          <w:sz w:val="20"/>
          <w:szCs w:val="20"/>
        </w:rPr>
      </w:pPr>
      <w:r w:rsidRPr="00CD0C76">
        <w:rPr>
          <w:rFonts w:cstheme="minorHAnsi"/>
          <w:sz w:val="20"/>
          <w:szCs w:val="20"/>
        </w:rPr>
        <w:t>Attività turistico-ricreative e attività legate alle tradizioni rurali e alla valorizzazione delle risorse naturali e paesaggistiche.</w:t>
      </w:r>
    </w:p>
    <w:p w14:paraId="6D201EF1" w14:textId="6FFA48BC" w:rsidR="00BB43DA" w:rsidRPr="00BB43DA" w:rsidRDefault="00BB43DA" w:rsidP="00BB43DA">
      <w:pPr>
        <w:rPr>
          <w:rFonts w:cstheme="minorHAnsi"/>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p w14:paraId="7ED4D922"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jc w:val="center"/>
        <w:tblLook w:val="04A0" w:firstRow="1" w:lastRow="0" w:firstColumn="1" w:lastColumn="0" w:noHBand="0" w:noVBand="1"/>
      </w:tblPr>
      <w:tblGrid>
        <w:gridCol w:w="1612"/>
        <w:gridCol w:w="730"/>
        <w:gridCol w:w="1233"/>
        <w:gridCol w:w="1109"/>
        <w:gridCol w:w="2574"/>
        <w:gridCol w:w="1328"/>
        <w:gridCol w:w="773"/>
        <w:gridCol w:w="781"/>
      </w:tblGrid>
      <w:tr w:rsidR="006C4306" w:rsidRPr="00700099" w14:paraId="5DD54FE7" w14:textId="77777777" w:rsidTr="006E03F7">
        <w:trPr>
          <w:trHeight w:val="405"/>
          <w:jc w:val="center"/>
        </w:trPr>
        <w:tc>
          <w:tcPr>
            <w:tcW w:w="795" w:type="pct"/>
            <w:vMerge w:val="restart"/>
            <w:shd w:val="clear" w:color="auto" w:fill="008E40"/>
            <w:vAlign w:val="center"/>
          </w:tcPr>
          <w:p w14:paraId="469AF98B"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0" w:type="pct"/>
            <w:vMerge w:val="restart"/>
            <w:vAlign w:val="center"/>
          </w:tcPr>
          <w:p w14:paraId="42641DA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SRD03</w:t>
            </w:r>
          </w:p>
        </w:tc>
        <w:tc>
          <w:tcPr>
            <w:tcW w:w="608" w:type="pct"/>
            <w:vMerge w:val="restart"/>
            <w:shd w:val="clear" w:color="auto" w:fill="008E40"/>
            <w:vAlign w:val="center"/>
          </w:tcPr>
          <w:p w14:paraId="15D1F5B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16" w:type="pct"/>
            <w:gridSpan w:val="2"/>
            <w:vMerge w:val="restart"/>
            <w:vAlign w:val="center"/>
          </w:tcPr>
          <w:p w14:paraId="32CD59B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nelle aziende agricole per la diversificazione in attività non agricole</w:t>
            </w:r>
          </w:p>
        </w:tc>
        <w:tc>
          <w:tcPr>
            <w:tcW w:w="655" w:type="pct"/>
            <w:vMerge w:val="restart"/>
            <w:shd w:val="clear" w:color="auto" w:fill="008E40"/>
            <w:vAlign w:val="center"/>
          </w:tcPr>
          <w:p w14:paraId="0AF74CE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81" w:type="pct"/>
            <w:shd w:val="clear" w:color="auto" w:fill="92D050"/>
            <w:vAlign w:val="center"/>
          </w:tcPr>
          <w:p w14:paraId="4C4CD1DD"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105160825"/>
            <w14:checkbox>
              <w14:checked w14:val="1"/>
              <w14:checkedState w14:val="2612" w14:font="MS Gothic"/>
              <w14:uncheckedState w14:val="2610" w14:font="MS Gothic"/>
            </w14:checkbox>
          </w:sdtPr>
          <w:sdtEndPr/>
          <w:sdtContent>
            <w:tc>
              <w:tcPr>
                <w:tcW w:w="385" w:type="pct"/>
                <w:vAlign w:val="center"/>
              </w:tcPr>
              <w:p w14:paraId="3A1BF6BC" w14:textId="77777777" w:rsidR="006C4306" w:rsidRPr="00A54835"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58ECE905" w14:textId="77777777" w:rsidTr="006E03F7">
        <w:trPr>
          <w:trHeight w:val="405"/>
          <w:jc w:val="center"/>
        </w:trPr>
        <w:tc>
          <w:tcPr>
            <w:tcW w:w="795" w:type="pct"/>
            <w:vMerge/>
            <w:shd w:val="clear" w:color="auto" w:fill="008E40"/>
            <w:vAlign w:val="center"/>
          </w:tcPr>
          <w:p w14:paraId="5B67474E" w14:textId="77777777" w:rsidR="006C4306" w:rsidRPr="00700099" w:rsidRDefault="006C4306" w:rsidP="00F561E7">
            <w:pPr>
              <w:spacing w:after="0"/>
              <w:rPr>
                <w:rFonts w:cstheme="minorHAnsi"/>
                <w:sz w:val="18"/>
                <w:szCs w:val="18"/>
              </w:rPr>
            </w:pPr>
          </w:p>
        </w:tc>
        <w:tc>
          <w:tcPr>
            <w:tcW w:w="360" w:type="pct"/>
            <w:vMerge/>
            <w:vAlign w:val="center"/>
          </w:tcPr>
          <w:p w14:paraId="242754E1" w14:textId="77777777" w:rsidR="006C4306" w:rsidRPr="00700099" w:rsidRDefault="006C4306" w:rsidP="00F561E7">
            <w:pPr>
              <w:spacing w:after="0"/>
              <w:rPr>
                <w:rFonts w:cstheme="minorHAnsi"/>
                <w:sz w:val="18"/>
                <w:szCs w:val="18"/>
              </w:rPr>
            </w:pPr>
          </w:p>
        </w:tc>
        <w:tc>
          <w:tcPr>
            <w:tcW w:w="608" w:type="pct"/>
            <w:vMerge/>
            <w:shd w:val="clear" w:color="auto" w:fill="008E40"/>
            <w:vAlign w:val="center"/>
          </w:tcPr>
          <w:p w14:paraId="13EFF18A" w14:textId="77777777" w:rsidR="006C4306" w:rsidRPr="00700099" w:rsidRDefault="006C4306" w:rsidP="00F561E7">
            <w:pPr>
              <w:spacing w:after="0"/>
              <w:rPr>
                <w:rFonts w:cstheme="minorHAnsi"/>
                <w:sz w:val="18"/>
                <w:szCs w:val="18"/>
              </w:rPr>
            </w:pPr>
          </w:p>
        </w:tc>
        <w:tc>
          <w:tcPr>
            <w:tcW w:w="1816" w:type="pct"/>
            <w:gridSpan w:val="2"/>
            <w:vMerge/>
            <w:vAlign w:val="center"/>
          </w:tcPr>
          <w:p w14:paraId="7711FEA4" w14:textId="77777777" w:rsidR="006C4306" w:rsidRPr="00700099" w:rsidRDefault="006C4306" w:rsidP="00F561E7">
            <w:pPr>
              <w:spacing w:after="0"/>
              <w:rPr>
                <w:rFonts w:cstheme="minorHAnsi"/>
                <w:sz w:val="18"/>
                <w:szCs w:val="18"/>
              </w:rPr>
            </w:pPr>
          </w:p>
        </w:tc>
        <w:tc>
          <w:tcPr>
            <w:tcW w:w="655" w:type="pct"/>
            <w:vMerge/>
            <w:shd w:val="clear" w:color="auto" w:fill="008E40"/>
            <w:vAlign w:val="center"/>
          </w:tcPr>
          <w:p w14:paraId="0862CCAC" w14:textId="77777777" w:rsidR="006C4306" w:rsidRPr="00700099" w:rsidRDefault="006C4306" w:rsidP="00F561E7">
            <w:pPr>
              <w:spacing w:after="0"/>
              <w:jc w:val="center"/>
              <w:rPr>
                <w:rFonts w:cstheme="minorHAnsi"/>
                <w:b/>
                <w:bCs/>
                <w:color w:val="FFFFFF" w:themeColor="background1"/>
                <w:sz w:val="18"/>
                <w:szCs w:val="18"/>
              </w:rPr>
            </w:pPr>
          </w:p>
        </w:tc>
        <w:tc>
          <w:tcPr>
            <w:tcW w:w="381" w:type="pct"/>
            <w:shd w:val="clear" w:color="auto" w:fill="FF0000"/>
            <w:vAlign w:val="center"/>
          </w:tcPr>
          <w:p w14:paraId="515295F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64726876"/>
            <w14:checkbox>
              <w14:checked w14:val="0"/>
              <w14:checkedState w14:val="2612" w14:font="MS Gothic"/>
              <w14:uncheckedState w14:val="2610" w14:font="MS Gothic"/>
            </w14:checkbox>
          </w:sdtPr>
          <w:sdtEndPr/>
          <w:sdtContent>
            <w:tc>
              <w:tcPr>
                <w:tcW w:w="385" w:type="pct"/>
                <w:vAlign w:val="center"/>
              </w:tcPr>
              <w:p w14:paraId="684FD009" w14:textId="77777777" w:rsidR="006C4306" w:rsidRPr="00A54835"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62FD6495" w14:textId="77777777" w:rsidTr="006E03F7">
        <w:trPr>
          <w:trHeight w:val="270"/>
          <w:jc w:val="center"/>
        </w:trPr>
        <w:tc>
          <w:tcPr>
            <w:tcW w:w="1155" w:type="pct"/>
            <w:gridSpan w:val="2"/>
            <w:shd w:val="clear" w:color="auto" w:fill="008E40"/>
            <w:vAlign w:val="center"/>
          </w:tcPr>
          <w:p w14:paraId="13B45968" w14:textId="77777777" w:rsidR="006C4306" w:rsidRPr="00CA38A7" w:rsidRDefault="006C4306" w:rsidP="00F561E7">
            <w:pPr>
              <w:spacing w:after="0"/>
              <w:jc w:val="center"/>
              <w:rPr>
                <w:rFonts w:cstheme="minorHAnsi"/>
                <w:b/>
                <w:bCs/>
                <w:sz w:val="18"/>
                <w:szCs w:val="18"/>
                <w:lang w:val="en-GB"/>
              </w:rPr>
            </w:pPr>
            <w:r w:rsidRPr="00CA38A7">
              <w:rPr>
                <w:rFonts w:cstheme="minorHAnsi"/>
                <w:b/>
                <w:bCs/>
                <w:color w:val="FFFFFF" w:themeColor="background1"/>
                <w:sz w:val="18"/>
                <w:szCs w:val="18"/>
                <w:lang w:val="en-GB"/>
              </w:rPr>
              <w:t>Spesa Pubblica</w:t>
            </w:r>
          </w:p>
        </w:tc>
        <w:tc>
          <w:tcPr>
            <w:tcW w:w="1155" w:type="pct"/>
            <w:gridSpan w:val="2"/>
            <w:vAlign w:val="center"/>
          </w:tcPr>
          <w:p w14:paraId="08D6B68A"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13.000.000,00 €</w:t>
            </w:r>
          </w:p>
        </w:tc>
        <w:tc>
          <w:tcPr>
            <w:tcW w:w="1924" w:type="pct"/>
            <w:gridSpan w:val="2"/>
            <w:shd w:val="clear" w:color="auto" w:fill="008E40"/>
            <w:vAlign w:val="center"/>
          </w:tcPr>
          <w:p w14:paraId="302571C0" w14:textId="77777777" w:rsidR="006C4306" w:rsidRPr="00CA38A7" w:rsidRDefault="006C4306" w:rsidP="00F561E7">
            <w:pPr>
              <w:spacing w:after="0"/>
              <w:jc w:val="center"/>
              <w:rPr>
                <w:rFonts w:cstheme="minorHAnsi"/>
                <w:b/>
                <w:bCs/>
                <w:color w:val="FFFFFF" w:themeColor="background1"/>
                <w:sz w:val="18"/>
                <w:szCs w:val="18"/>
                <w:lang w:val="it"/>
              </w:rPr>
            </w:pPr>
            <w:r w:rsidRPr="00CA38A7">
              <w:rPr>
                <w:rFonts w:cstheme="minorHAnsi"/>
                <w:b/>
                <w:bCs/>
                <w:color w:val="FFFFFF" w:themeColor="background1"/>
                <w:sz w:val="18"/>
                <w:szCs w:val="18"/>
                <w:lang w:val="en-GB"/>
              </w:rPr>
              <w:t>Contributo del FEASR</w:t>
            </w:r>
          </w:p>
        </w:tc>
        <w:tc>
          <w:tcPr>
            <w:tcW w:w="766" w:type="pct"/>
            <w:gridSpan w:val="2"/>
            <w:vAlign w:val="center"/>
          </w:tcPr>
          <w:p w14:paraId="27898D45"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5.291.000,00 €</w:t>
            </w:r>
          </w:p>
        </w:tc>
      </w:tr>
      <w:tr w:rsidR="006C4306" w:rsidRPr="00700099" w14:paraId="6B10D26D" w14:textId="77777777" w:rsidTr="006E03F7">
        <w:trPr>
          <w:trHeight w:val="270"/>
          <w:jc w:val="center"/>
        </w:trPr>
        <w:tc>
          <w:tcPr>
            <w:tcW w:w="1155" w:type="pct"/>
            <w:gridSpan w:val="2"/>
            <w:shd w:val="clear" w:color="auto" w:fill="008E40"/>
            <w:vAlign w:val="center"/>
          </w:tcPr>
          <w:p w14:paraId="2E08A423" w14:textId="77777777" w:rsidR="006C4306" w:rsidRPr="0058066E" w:rsidRDefault="006C4306" w:rsidP="00F561E7">
            <w:pPr>
              <w:spacing w:after="0"/>
              <w:jc w:val="center"/>
              <w:rPr>
                <w:rFonts w:cstheme="minorHAnsi"/>
                <w:b/>
                <w:bCs/>
                <w:color w:val="FFFFFF" w:themeColor="background1"/>
                <w:sz w:val="18"/>
                <w:szCs w:val="18"/>
                <w:highlight w:val="green"/>
                <w:lang w:val="en-GB"/>
              </w:rPr>
            </w:pPr>
            <w:r w:rsidRPr="0058066E">
              <w:rPr>
                <w:rFonts w:cstheme="minorHAnsi"/>
                <w:b/>
                <w:bCs/>
                <w:color w:val="FFFFFF" w:themeColor="background1"/>
                <w:sz w:val="18"/>
                <w:szCs w:val="18"/>
                <w:highlight w:val="green"/>
                <w:lang w:val="en-GB"/>
              </w:rPr>
              <w:t>Indicatori di Risultato - R</w:t>
            </w:r>
          </w:p>
        </w:tc>
        <w:tc>
          <w:tcPr>
            <w:tcW w:w="1155" w:type="pct"/>
            <w:gridSpan w:val="2"/>
            <w:vAlign w:val="center"/>
          </w:tcPr>
          <w:p w14:paraId="1C8D9DCC" w14:textId="77777777" w:rsidR="006C4306" w:rsidRPr="0058066E" w:rsidRDefault="006C4306" w:rsidP="00F561E7">
            <w:pPr>
              <w:spacing w:after="0"/>
              <w:jc w:val="center"/>
              <w:rPr>
                <w:rFonts w:cstheme="minorHAnsi"/>
                <w:sz w:val="18"/>
                <w:szCs w:val="18"/>
                <w:highlight w:val="green"/>
                <w:lang w:val="it"/>
              </w:rPr>
            </w:pPr>
            <w:r w:rsidRPr="0058066E">
              <w:rPr>
                <w:rFonts w:cstheme="minorHAnsi"/>
                <w:sz w:val="18"/>
                <w:szCs w:val="18"/>
                <w:highlight w:val="green"/>
                <w:lang w:val="it"/>
              </w:rPr>
              <w:t>R.39</w:t>
            </w:r>
          </w:p>
        </w:tc>
        <w:tc>
          <w:tcPr>
            <w:tcW w:w="1924" w:type="pct"/>
            <w:gridSpan w:val="2"/>
            <w:shd w:val="clear" w:color="auto" w:fill="008E40"/>
            <w:vAlign w:val="center"/>
          </w:tcPr>
          <w:p w14:paraId="7FEB4EBB" w14:textId="77777777" w:rsidR="006C4306" w:rsidRPr="0058066E" w:rsidRDefault="006C4306" w:rsidP="00F561E7">
            <w:pPr>
              <w:spacing w:after="0"/>
              <w:jc w:val="center"/>
              <w:rPr>
                <w:rFonts w:cstheme="minorHAnsi"/>
                <w:b/>
                <w:bCs/>
                <w:color w:val="FFFFFF" w:themeColor="background1"/>
                <w:sz w:val="18"/>
                <w:szCs w:val="18"/>
                <w:highlight w:val="green"/>
                <w:lang w:val="en-GB"/>
              </w:rPr>
            </w:pPr>
            <w:r w:rsidRPr="0058066E">
              <w:rPr>
                <w:rFonts w:cstheme="minorHAnsi"/>
                <w:b/>
                <w:bCs/>
                <w:color w:val="FFFFFF" w:themeColor="background1"/>
                <w:sz w:val="18"/>
                <w:szCs w:val="18"/>
                <w:highlight w:val="green"/>
                <w:lang w:val="en-GB"/>
              </w:rPr>
              <w:t>Indicatori di Output - O</w:t>
            </w:r>
          </w:p>
        </w:tc>
        <w:tc>
          <w:tcPr>
            <w:tcW w:w="766" w:type="pct"/>
            <w:gridSpan w:val="2"/>
            <w:vAlign w:val="center"/>
          </w:tcPr>
          <w:p w14:paraId="013861E9" w14:textId="77777777" w:rsidR="006C4306" w:rsidRPr="0058066E" w:rsidRDefault="006C4306" w:rsidP="00F561E7">
            <w:pPr>
              <w:spacing w:after="0"/>
              <w:jc w:val="center"/>
              <w:rPr>
                <w:rFonts w:cstheme="minorHAnsi"/>
                <w:sz w:val="18"/>
                <w:szCs w:val="18"/>
                <w:highlight w:val="green"/>
                <w:lang w:val="it"/>
              </w:rPr>
            </w:pPr>
            <w:r w:rsidRPr="0058066E">
              <w:rPr>
                <w:rFonts w:cstheme="minorHAnsi"/>
                <w:sz w:val="18"/>
                <w:szCs w:val="18"/>
                <w:highlight w:val="green"/>
                <w:lang w:val="it"/>
              </w:rPr>
              <w:t>O.24</w:t>
            </w:r>
          </w:p>
        </w:tc>
      </w:tr>
    </w:tbl>
    <w:p w14:paraId="7E283CC3" w14:textId="77777777" w:rsidR="00BB43DA" w:rsidRDefault="00BB43DA" w:rsidP="00BB43DA"/>
    <w:p w14:paraId="770F8B6F" w14:textId="6FC54656"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0" w:type="auto"/>
        <w:tblLook w:val="04A0" w:firstRow="1" w:lastRow="0" w:firstColumn="1" w:lastColumn="0" w:noHBand="0" w:noVBand="1"/>
      </w:tblPr>
      <w:tblGrid>
        <w:gridCol w:w="715"/>
        <w:gridCol w:w="9425"/>
      </w:tblGrid>
      <w:tr w:rsidR="006C4306" w:rsidRPr="00700099" w14:paraId="021DA851" w14:textId="77777777" w:rsidTr="00F561E7">
        <w:tc>
          <w:tcPr>
            <w:tcW w:w="0" w:type="auto"/>
            <w:gridSpan w:val="2"/>
            <w:shd w:val="clear" w:color="auto" w:fill="008E40"/>
          </w:tcPr>
          <w:p w14:paraId="2A650FD8"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70C7DB08" w14:textId="77777777" w:rsidTr="00F561E7">
        <w:trPr>
          <w:trHeight w:val="244"/>
        </w:trPr>
        <w:tc>
          <w:tcPr>
            <w:tcW w:w="0" w:type="auto"/>
            <w:shd w:val="clear" w:color="auto" w:fill="A7D9A3"/>
            <w:vAlign w:val="center"/>
          </w:tcPr>
          <w:p w14:paraId="46CECC8B"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0689D54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293FDAC6" w14:textId="77777777" w:rsidTr="00F561E7">
        <w:tc>
          <w:tcPr>
            <w:tcW w:w="0" w:type="auto"/>
            <w:vAlign w:val="center"/>
          </w:tcPr>
          <w:p w14:paraId="3E2AC4BB" w14:textId="77777777" w:rsidR="006C4306" w:rsidRPr="00D6355C" w:rsidRDefault="006C4306" w:rsidP="00F561E7">
            <w:pPr>
              <w:jc w:val="center"/>
              <w:rPr>
                <w:rFonts w:cstheme="minorHAnsi"/>
                <w:b/>
                <w:bCs/>
                <w:sz w:val="18"/>
                <w:szCs w:val="18"/>
              </w:rPr>
            </w:pPr>
            <w:r w:rsidRPr="00D6355C">
              <w:rPr>
                <w:rFonts w:cstheme="minorHAnsi"/>
                <w:b/>
                <w:bCs/>
                <w:sz w:val="18"/>
                <w:szCs w:val="18"/>
              </w:rPr>
              <w:t>-</w:t>
            </w:r>
          </w:p>
        </w:tc>
        <w:tc>
          <w:tcPr>
            <w:tcW w:w="0" w:type="auto"/>
            <w:vAlign w:val="center"/>
          </w:tcPr>
          <w:p w14:paraId="09CA1979" w14:textId="77777777" w:rsidR="006C4306" w:rsidRPr="00700099" w:rsidRDefault="006C4306" w:rsidP="00F561E7">
            <w:pPr>
              <w:spacing w:after="0"/>
              <w:jc w:val="both"/>
              <w:rPr>
                <w:rFonts w:cstheme="minorHAnsi"/>
                <w:sz w:val="18"/>
                <w:szCs w:val="18"/>
              </w:rPr>
            </w:pPr>
            <w:r w:rsidRPr="00700099">
              <w:rPr>
                <w:rFonts w:cstheme="minorHAnsi"/>
                <w:sz w:val="18"/>
                <w:szCs w:val="18"/>
              </w:rPr>
              <w:t>Tipologia del beneficiario (per esempio giovani, imprese femminil</w:t>
            </w:r>
            <w:r>
              <w:rPr>
                <w:rFonts w:cstheme="minorHAnsi"/>
                <w:sz w:val="18"/>
                <w:szCs w:val="18"/>
              </w:rPr>
              <w:t>i</w:t>
            </w:r>
            <w:r w:rsidRPr="00700099">
              <w:rPr>
                <w:rFonts w:cstheme="minorHAnsi"/>
                <w:sz w:val="18"/>
                <w:szCs w:val="18"/>
              </w:rPr>
              <w:t>, ecc.)</w:t>
            </w:r>
          </w:p>
        </w:tc>
      </w:tr>
      <w:tr w:rsidR="006C4306" w:rsidRPr="00700099" w14:paraId="4FC30D64" w14:textId="77777777" w:rsidTr="00F561E7">
        <w:tc>
          <w:tcPr>
            <w:tcW w:w="0" w:type="auto"/>
            <w:vAlign w:val="center"/>
          </w:tcPr>
          <w:p w14:paraId="11B8B107" w14:textId="77777777" w:rsidR="006C4306" w:rsidRPr="00D6355C" w:rsidRDefault="006C4306" w:rsidP="00F561E7">
            <w:pPr>
              <w:jc w:val="center"/>
              <w:rPr>
                <w:rFonts w:cstheme="minorHAnsi"/>
                <w:b/>
                <w:bCs/>
                <w:sz w:val="18"/>
                <w:szCs w:val="18"/>
              </w:rPr>
            </w:pPr>
            <w:r w:rsidRPr="00D6355C">
              <w:rPr>
                <w:rFonts w:cstheme="minorHAnsi"/>
                <w:b/>
                <w:bCs/>
                <w:sz w:val="18"/>
                <w:szCs w:val="18"/>
              </w:rPr>
              <w:t>-</w:t>
            </w:r>
          </w:p>
        </w:tc>
        <w:tc>
          <w:tcPr>
            <w:tcW w:w="0" w:type="auto"/>
            <w:vAlign w:val="center"/>
          </w:tcPr>
          <w:p w14:paraId="756C1DE0" w14:textId="77777777" w:rsidR="006C4306" w:rsidRPr="00700099" w:rsidRDefault="006C4306" w:rsidP="00F561E7">
            <w:pPr>
              <w:spacing w:after="0"/>
              <w:jc w:val="both"/>
              <w:rPr>
                <w:rFonts w:cstheme="minorHAnsi"/>
                <w:sz w:val="18"/>
                <w:szCs w:val="18"/>
              </w:rPr>
            </w:pPr>
            <w:r w:rsidRPr="00700099">
              <w:rPr>
                <w:rFonts w:cstheme="minorHAnsi"/>
                <w:sz w:val="18"/>
                <w:szCs w:val="18"/>
              </w:rPr>
              <w:t>Localizzazione geografica (per esempio aree a maggior grado di</w:t>
            </w:r>
            <w:r>
              <w:rPr>
                <w:rFonts w:cstheme="minorHAnsi"/>
                <w:sz w:val="18"/>
                <w:szCs w:val="18"/>
              </w:rPr>
              <w:t xml:space="preserve"> </w:t>
            </w:r>
            <w:r w:rsidRPr="00700099">
              <w:rPr>
                <w:rFonts w:cstheme="minorHAnsi"/>
                <w:sz w:val="18"/>
                <w:szCs w:val="18"/>
              </w:rPr>
              <w:t>ruralità, interne, montane o svantaggiate, ecc.)</w:t>
            </w:r>
          </w:p>
        </w:tc>
      </w:tr>
      <w:tr w:rsidR="006C4306" w:rsidRPr="00700099" w14:paraId="538BA6B2" w14:textId="77777777" w:rsidTr="00F561E7">
        <w:tc>
          <w:tcPr>
            <w:tcW w:w="0" w:type="auto"/>
            <w:vAlign w:val="center"/>
          </w:tcPr>
          <w:p w14:paraId="08E58847" w14:textId="77777777" w:rsidR="006C4306" w:rsidRPr="00D6355C" w:rsidRDefault="006C4306" w:rsidP="00F561E7">
            <w:pPr>
              <w:jc w:val="center"/>
              <w:rPr>
                <w:rFonts w:cstheme="minorHAnsi"/>
                <w:b/>
                <w:bCs/>
                <w:sz w:val="18"/>
                <w:szCs w:val="18"/>
              </w:rPr>
            </w:pPr>
            <w:r w:rsidRPr="00D6355C">
              <w:rPr>
                <w:rFonts w:cstheme="minorHAnsi"/>
                <w:b/>
                <w:bCs/>
                <w:sz w:val="18"/>
                <w:szCs w:val="18"/>
              </w:rPr>
              <w:t>-</w:t>
            </w:r>
          </w:p>
        </w:tc>
        <w:tc>
          <w:tcPr>
            <w:tcW w:w="0" w:type="auto"/>
            <w:vAlign w:val="center"/>
          </w:tcPr>
          <w:p w14:paraId="68A9C230" w14:textId="77777777" w:rsidR="006C4306" w:rsidRPr="00700099" w:rsidRDefault="006C4306" w:rsidP="00F561E7">
            <w:pPr>
              <w:spacing w:after="0"/>
              <w:jc w:val="both"/>
              <w:rPr>
                <w:rFonts w:cstheme="minorHAnsi"/>
                <w:sz w:val="18"/>
                <w:szCs w:val="18"/>
              </w:rPr>
            </w:pPr>
            <w:r w:rsidRPr="00700099">
              <w:rPr>
                <w:rFonts w:cstheme="minorHAnsi"/>
                <w:sz w:val="18"/>
                <w:szCs w:val="18"/>
              </w:rPr>
              <w:t>Tipologia di funzione creata/sviluppata con l’intervento (per esempio miglioramento della qualità delle aziende esistenti, differenziazione servizi offerti dalle aziende e loro grado di innovatività, caratteristiche dei servizi sociali offerti, sviluppo di</w:t>
            </w:r>
            <w:r>
              <w:rPr>
                <w:rFonts w:cstheme="minorHAnsi"/>
                <w:sz w:val="18"/>
                <w:szCs w:val="18"/>
              </w:rPr>
              <w:t xml:space="preserve"> </w:t>
            </w:r>
            <w:r w:rsidRPr="00700099">
              <w:rPr>
                <w:rFonts w:cstheme="minorHAnsi"/>
                <w:sz w:val="18"/>
                <w:szCs w:val="18"/>
              </w:rPr>
              <w:t>attività volte alla sostenibilità ambientale, ecc.)</w:t>
            </w:r>
          </w:p>
        </w:tc>
      </w:tr>
      <w:tr w:rsidR="006C4306" w:rsidRPr="00700099" w14:paraId="647F086B" w14:textId="77777777" w:rsidTr="00F561E7">
        <w:tc>
          <w:tcPr>
            <w:tcW w:w="0" w:type="auto"/>
            <w:vAlign w:val="center"/>
          </w:tcPr>
          <w:p w14:paraId="2F86CCC9"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616B17DB" w14:textId="77777777" w:rsidR="006C4306" w:rsidRPr="00700099" w:rsidRDefault="006C4306" w:rsidP="00F561E7">
            <w:pPr>
              <w:spacing w:after="0"/>
              <w:jc w:val="both"/>
              <w:rPr>
                <w:rFonts w:cstheme="minorHAnsi"/>
                <w:sz w:val="18"/>
                <w:szCs w:val="18"/>
              </w:rPr>
            </w:pPr>
            <w:r w:rsidRPr="00700099">
              <w:rPr>
                <w:rFonts w:cstheme="minorHAnsi"/>
                <w:sz w:val="18"/>
                <w:szCs w:val="18"/>
              </w:rPr>
              <w:t>Partecipazione a regimi di qualità di processo e/o di prodotto regolamentati (per esempio aziende biologiche, ecc.)</w:t>
            </w:r>
          </w:p>
        </w:tc>
      </w:tr>
      <w:tr w:rsidR="006C4306" w:rsidRPr="00700099" w14:paraId="70C68110" w14:textId="77777777" w:rsidTr="00F561E7">
        <w:tc>
          <w:tcPr>
            <w:tcW w:w="0" w:type="auto"/>
            <w:vAlign w:val="center"/>
          </w:tcPr>
          <w:p w14:paraId="7872E53B"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6AD10C01" w14:textId="77777777" w:rsidR="006C4306" w:rsidRPr="00700099" w:rsidRDefault="006C4306" w:rsidP="00F561E7">
            <w:pPr>
              <w:spacing w:after="0"/>
              <w:jc w:val="both"/>
              <w:rPr>
                <w:rFonts w:cstheme="minorHAnsi"/>
                <w:sz w:val="18"/>
                <w:szCs w:val="18"/>
              </w:rPr>
            </w:pPr>
            <w:r w:rsidRPr="00700099">
              <w:rPr>
                <w:rFonts w:cstheme="minorHAnsi"/>
                <w:sz w:val="18"/>
                <w:szCs w:val="18"/>
              </w:rPr>
              <w:t>Tipologia di investimenti (es. investimenti ambientali, recupero patrimonio edilizio, impiego materiali certificati, ecc.)</w:t>
            </w:r>
          </w:p>
        </w:tc>
      </w:tr>
    </w:tbl>
    <w:p w14:paraId="0A524903" w14:textId="77777777" w:rsidR="006C4306" w:rsidRPr="00D410D9" w:rsidRDefault="006C4306" w:rsidP="006C4306">
      <w:pPr>
        <w:spacing w:before="120" w:after="0"/>
        <w:rPr>
          <w:rFonts w:cstheme="minorHAnsi"/>
        </w:rPr>
      </w:pPr>
    </w:p>
    <w:p w14:paraId="11C7B7DB" w14:textId="77777777" w:rsidR="006C4306" w:rsidRPr="00872834" w:rsidRDefault="006C4306" w:rsidP="006C4306">
      <w:pPr>
        <w:pStyle w:val="Titolo3"/>
        <w:rPr>
          <w:i/>
          <w:iCs/>
          <w:sz w:val="22"/>
          <w:szCs w:val="22"/>
        </w:rPr>
      </w:pPr>
      <w:r w:rsidRPr="00872834">
        <w:rPr>
          <w:i/>
          <w:iCs/>
          <w:sz w:val="22"/>
          <w:szCs w:val="22"/>
        </w:rPr>
        <w:t>Criteri di ammissibilità</w:t>
      </w:r>
    </w:p>
    <w:tbl>
      <w:tblPr>
        <w:tblStyle w:val="Grigliatabella"/>
        <w:tblW w:w="0" w:type="auto"/>
        <w:tblLook w:val="04A0" w:firstRow="1" w:lastRow="0" w:firstColumn="1" w:lastColumn="0" w:noHBand="0" w:noVBand="1"/>
      </w:tblPr>
      <w:tblGrid>
        <w:gridCol w:w="715"/>
        <w:gridCol w:w="9425"/>
      </w:tblGrid>
      <w:tr w:rsidR="006C4306" w:rsidRPr="00700099" w14:paraId="308F24CB" w14:textId="77777777" w:rsidTr="00F561E7">
        <w:tc>
          <w:tcPr>
            <w:tcW w:w="0" w:type="auto"/>
            <w:gridSpan w:val="2"/>
            <w:shd w:val="clear" w:color="auto" w:fill="008E40"/>
          </w:tcPr>
          <w:p w14:paraId="35E51624" w14:textId="77777777" w:rsidR="006C4306" w:rsidRPr="00700099"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700099" w14:paraId="444522F9" w14:textId="77777777" w:rsidTr="00F561E7">
        <w:tc>
          <w:tcPr>
            <w:tcW w:w="0" w:type="auto"/>
            <w:shd w:val="clear" w:color="auto" w:fill="A7D9A3"/>
            <w:vAlign w:val="center"/>
          </w:tcPr>
          <w:p w14:paraId="7E833EA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0C08AF9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689889A9" w14:textId="77777777" w:rsidTr="00F561E7">
        <w:tc>
          <w:tcPr>
            <w:tcW w:w="0" w:type="auto"/>
            <w:vAlign w:val="center"/>
          </w:tcPr>
          <w:p w14:paraId="2B5B929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0" w:type="auto"/>
            <w:vAlign w:val="center"/>
          </w:tcPr>
          <w:p w14:paraId="73143094"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Imprenditori agricoli, singoli o associati, ai sensi dell’art. 2135 del Codice </w:t>
            </w:r>
            <w:r>
              <w:rPr>
                <w:rFonts w:cstheme="minorHAnsi"/>
                <w:sz w:val="18"/>
                <w:szCs w:val="18"/>
              </w:rPr>
              <w:t>C</w:t>
            </w:r>
            <w:r w:rsidRPr="00700099">
              <w:rPr>
                <w:rFonts w:cstheme="minorHAnsi"/>
                <w:sz w:val="18"/>
                <w:szCs w:val="18"/>
              </w:rPr>
              <w:t>ivile con l’esclusione degli imprenditori che esercitano esclusivamente attività di selvicoltura e acquacoltura</w:t>
            </w:r>
          </w:p>
        </w:tc>
      </w:tr>
      <w:tr w:rsidR="006C4306" w:rsidRPr="00700099" w14:paraId="6338112B" w14:textId="77777777" w:rsidTr="00F561E7">
        <w:tc>
          <w:tcPr>
            <w:tcW w:w="0" w:type="auto"/>
            <w:vAlign w:val="center"/>
          </w:tcPr>
          <w:p w14:paraId="3EE607D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w:t>
            </w:r>
            <w:r>
              <w:rPr>
                <w:rFonts w:cstheme="minorHAnsi"/>
                <w:b/>
                <w:bCs/>
                <w:sz w:val="18"/>
                <w:szCs w:val="18"/>
              </w:rPr>
              <w:t>3</w:t>
            </w:r>
          </w:p>
        </w:tc>
        <w:tc>
          <w:tcPr>
            <w:tcW w:w="0" w:type="auto"/>
            <w:vAlign w:val="center"/>
          </w:tcPr>
          <w:p w14:paraId="19C6943A" w14:textId="77777777" w:rsidR="006C4306" w:rsidRPr="001D2829" w:rsidRDefault="006C4306" w:rsidP="00F561E7">
            <w:pPr>
              <w:spacing w:after="0"/>
              <w:jc w:val="both"/>
              <w:rPr>
                <w:rFonts w:cstheme="minorHAnsi"/>
                <w:strike/>
                <w:color w:val="FF0000"/>
                <w:sz w:val="18"/>
                <w:szCs w:val="18"/>
              </w:rPr>
            </w:pPr>
            <w:r w:rsidRPr="0058066E">
              <w:rPr>
                <w:rFonts w:cstheme="minorHAnsi"/>
                <w:strike/>
                <w:color w:val="FF0000"/>
                <w:sz w:val="18"/>
                <w:szCs w:val="18"/>
              </w:rPr>
              <w:t>Laddove giustificato e coerente rispetto alle esigenze e gli obiettivi dell’intervento, e nella misura in cui ciò non comporti alcun tipo di discriminazione non giustificata, la definizione dei possibili beneficiari potrà essere mirata, nell’ambito dei documenti attuativi del presente Piano, con l’obiettivo di migliorare il targeting dell’intervento.</w:t>
            </w:r>
          </w:p>
          <w:p w14:paraId="72312A7E" w14:textId="77777777" w:rsidR="006C4306" w:rsidRPr="00DA1E3C" w:rsidRDefault="006C4306" w:rsidP="00F561E7">
            <w:pPr>
              <w:spacing w:after="0"/>
              <w:rPr>
                <w:rFonts w:cstheme="minorHAnsi"/>
                <w:sz w:val="18"/>
                <w:szCs w:val="18"/>
              </w:rPr>
            </w:pPr>
            <w:r w:rsidRPr="003D1F18">
              <w:rPr>
                <w:rFonts w:cstheme="minorHAnsi"/>
                <w:b/>
                <w:bCs/>
                <w:sz w:val="18"/>
                <w:szCs w:val="18"/>
              </w:rPr>
              <w:t xml:space="preserve">Regione Lombardia: </w:t>
            </w:r>
            <w:r w:rsidRPr="003D1F18">
              <w:rPr>
                <w:rFonts w:cstheme="minorHAnsi"/>
                <w:sz w:val="18"/>
                <w:szCs w:val="18"/>
              </w:rPr>
              <w:t xml:space="preserve">gli imprenditori agricoli di cui al CR01 devono essere in possesso della qualifica di </w:t>
            </w:r>
            <w:r w:rsidRPr="00B850B2">
              <w:rPr>
                <w:rFonts w:cstheme="minorHAnsi"/>
                <w:sz w:val="18"/>
                <w:szCs w:val="18"/>
                <w:highlight w:val="green"/>
              </w:rPr>
              <w:t>Imprenditore Agricolo Professionale</w:t>
            </w:r>
            <w:r w:rsidRPr="003D1F18">
              <w:rPr>
                <w:rFonts w:cstheme="minorHAnsi"/>
                <w:sz w:val="18"/>
                <w:szCs w:val="18"/>
              </w:rPr>
              <w:t xml:space="preserve"> (IAP)</w:t>
            </w:r>
          </w:p>
        </w:tc>
      </w:tr>
      <w:tr w:rsidR="006C4306" w:rsidRPr="00700099" w14:paraId="49F48B9B" w14:textId="77777777" w:rsidTr="00F561E7">
        <w:tc>
          <w:tcPr>
            <w:tcW w:w="0" w:type="auto"/>
            <w:gridSpan w:val="2"/>
            <w:shd w:val="clear" w:color="auto" w:fill="008E40"/>
          </w:tcPr>
          <w:p w14:paraId="78F77FF3" w14:textId="77777777" w:rsidR="006C4306" w:rsidRPr="00700099" w:rsidRDefault="006C4306" w:rsidP="00F561E7">
            <w:pPr>
              <w:spacing w:after="0"/>
              <w:jc w:val="center"/>
              <w:rPr>
                <w:rFonts w:cstheme="minorHAnsi"/>
                <w:b/>
                <w:bCs/>
                <w:sz w:val="18"/>
                <w:szCs w:val="18"/>
              </w:rPr>
            </w:pPr>
            <w:r>
              <w:rPr>
                <w:rFonts w:cstheme="minorHAnsi"/>
                <w:b/>
                <w:bCs/>
                <w:color w:val="FFFFFF" w:themeColor="background1"/>
                <w:sz w:val="18"/>
                <w:szCs w:val="18"/>
              </w:rPr>
              <w:t>Criteri di ammissibilità</w:t>
            </w:r>
          </w:p>
        </w:tc>
      </w:tr>
      <w:tr w:rsidR="006C4306" w:rsidRPr="00700099" w14:paraId="40F615B7" w14:textId="77777777" w:rsidTr="00F561E7">
        <w:tc>
          <w:tcPr>
            <w:tcW w:w="0" w:type="auto"/>
            <w:shd w:val="clear" w:color="auto" w:fill="A7D9A3"/>
            <w:vAlign w:val="center"/>
          </w:tcPr>
          <w:p w14:paraId="459C9CB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2435D9E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4CA5AB9" w14:textId="77777777" w:rsidTr="00F561E7">
        <w:tc>
          <w:tcPr>
            <w:tcW w:w="0" w:type="auto"/>
            <w:vAlign w:val="center"/>
          </w:tcPr>
          <w:p w14:paraId="3BABE54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0" w:type="auto"/>
            <w:vAlign w:val="center"/>
          </w:tcPr>
          <w:p w14:paraId="4C8869F4" w14:textId="77777777" w:rsidR="006C4306" w:rsidRDefault="006C4306" w:rsidP="00F561E7">
            <w:pPr>
              <w:spacing w:after="0"/>
              <w:jc w:val="both"/>
              <w:rPr>
                <w:rFonts w:cstheme="minorHAnsi"/>
                <w:strike/>
                <w:color w:val="FF0000"/>
                <w:sz w:val="18"/>
                <w:szCs w:val="18"/>
              </w:rPr>
            </w:pPr>
            <w:r w:rsidRPr="00B850B2">
              <w:rPr>
                <w:rFonts w:cstheme="minorHAnsi"/>
                <w:b/>
                <w:bCs/>
                <w:sz w:val="18"/>
                <w:szCs w:val="18"/>
              </w:rPr>
              <w:t xml:space="preserve">Regione Lombardia: </w:t>
            </w:r>
            <w:r w:rsidRPr="00B64A11">
              <w:rPr>
                <w:rFonts w:cstheme="minorHAnsi"/>
                <w:sz w:val="18"/>
                <w:szCs w:val="18"/>
                <w:highlight w:val="green"/>
              </w:rPr>
              <w:t>Sono ammissibili a sostegno gli investimenti che perseguono le finalità specifiche indicate nella sezione “Descrizione” del presente intervento</w:t>
            </w:r>
            <w:r>
              <w:rPr>
                <w:rFonts w:cstheme="minorHAnsi"/>
                <w:sz w:val="18"/>
                <w:szCs w:val="18"/>
              </w:rPr>
              <w:t xml:space="preserve"> </w:t>
            </w:r>
            <w:r w:rsidRPr="00B850B2">
              <w:rPr>
                <w:rFonts w:cstheme="minorHAnsi"/>
                <w:strike/>
                <w:color w:val="FF0000"/>
                <w:sz w:val="18"/>
                <w:szCs w:val="18"/>
              </w:rPr>
              <w:t>dedicata agli obiettivi</w:t>
            </w:r>
          </w:p>
          <w:p w14:paraId="28558B36" w14:textId="77777777" w:rsidR="006C4306" w:rsidRPr="00B850B2" w:rsidRDefault="006C4306" w:rsidP="00F561E7">
            <w:pPr>
              <w:spacing w:after="0"/>
              <w:jc w:val="both"/>
              <w:rPr>
                <w:rFonts w:cstheme="minorHAnsi"/>
                <w:strike/>
                <w:sz w:val="18"/>
                <w:szCs w:val="18"/>
              </w:rPr>
            </w:pPr>
            <w:r w:rsidRPr="00B850B2">
              <w:rPr>
                <w:rFonts w:cstheme="minorHAnsi"/>
                <w:b/>
                <w:bCs/>
                <w:strike/>
                <w:color w:val="FF0000"/>
                <w:sz w:val="18"/>
                <w:szCs w:val="18"/>
              </w:rPr>
              <w:t>Regione Lombardia</w:t>
            </w:r>
            <w:r w:rsidRPr="00B850B2">
              <w:rPr>
                <w:rFonts w:cstheme="minorHAnsi"/>
                <w:strike/>
                <w:color w:val="FF0000"/>
                <w:sz w:val="18"/>
                <w:szCs w:val="18"/>
              </w:rPr>
              <w:t>: sono ammissibili a sostegno gli investimenti che perseguono le finalità specifiche indicate alle lettere A), B), C), E).</w:t>
            </w:r>
          </w:p>
        </w:tc>
      </w:tr>
      <w:tr w:rsidR="006C4306" w:rsidRPr="00700099" w14:paraId="35F8FB15" w14:textId="77777777" w:rsidTr="00F561E7">
        <w:tc>
          <w:tcPr>
            <w:tcW w:w="0" w:type="auto"/>
            <w:vAlign w:val="center"/>
          </w:tcPr>
          <w:p w14:paraId="12076FA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CR12</w:t>
            </w:r>
          </w:p>
        </w:tc>
        <w:tc>
          <w:tcPr>
            <w:tcW w:w="0" w:type="auto"/>
            <w:vAlign w:val="center"/>
          </w:tcPr>
          <w:p w14:paraId="42544572" w14:textId="77777777" w:rsidR="006C4306" w:rsidRPr="00700099" w:rsidRDefault="006C4306" w:rsidP="00F561E7">
            <w:pPr>
              <w:spacing w:after="0"/>
              <w:jc w:val="both"/>
              <w:rPr>
                <w:rFonts w:cstheme="minorHAnsi"/>
                <w:sz w:val="18"/>
                <w:szCs w:val="18"/>
              </w:rPr>
            </w:pPr>
            <w:r w:rsidRPr="00700099">
              <w:rPr>
                <w:rFonts w:cstheme="minorHAnsi"/>
                <w:sz w:val="18"/>
                <w:szCs w:val="18"/>
              </w:rPr>
              <w:t>Sono ammissibili a sostegno gli interventi all’interno dei beni fondiari nella disponibilità dell’impresa</w:t>
            </w:r>
          </w:p>
        </w:tc>
      </w:tr>
      <w:tr w:rsidR="006C4306" w:rsidRPr="00700099" w14:paraId="4A3E66E1" w14:textId="77777777" w:rsidTr="00F561E7">
        <w:tc>
          <w:tcPr>
            <w:tcW w:w="0" w:type="auto"/>
            <w:vAlign w:val="center"/>
          </w:tcPr>
          <w:p w14:paraId="2BC5383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CR13</w:t>
            </w:r>
          </w:p>
        </w:tc>
        <w:tc>
          <w:tcPr>
            <w:tcW w:w="0" w:type="auto"/>
            <w:vAlign w:val="center"/>
          </w:tcPr>
          <w:p w14:paraId="480A3274" w14:textId="77777777" w:rsidR="006C4306" w:rsidRPr="00700099" w:rsidRDefault="006C4306" w:rsidP="00F561E7">
            <w:pPr>
              <w:spacing w:after="0"/>
              <w:jc w:val="both"/>
              <w:rPr>
                <w:rFonts w:cstheme="minorHAnsi"/>
                <w:sz w:val="18"/>
                <w:szCs w:val="18"/>
              </w:rPr>
            </w:pPr>
            <w:r w:rsidRPr="00700099">
              <w:rPr>
                <w:rFonts w:cstheme="minorHAnsi"/>
                <w:sz w:val="18"/>
                <w:szCs w:val="18"/>
              </w:rPr>
              <w:t>Gli interventi devono ricadere all'interno del territorio regionale</w:t>
            </w:r>
          </w:p>
        </w:tc>
      </w:tr>
      <w:tr w:rsidR="006C4306" w:rsidRPr="00700099" w14:paraId="028613F1" w14:textId="77777777" w:rsidTr="00F561E7">
        <w:tc>
          <w:tcPr>
            <w:tcW w:w="0" w:type="auto"/>
            <w:vAlign w:val="center"/>
          </w:tcPr>
          <w:p w14:paraId="56FD9E4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CR14</w:t>
            </w:r>
          </w:p>
        </w:tc>
        <w:tc>
          <w:tcPr>
            <w:tcW w:w="0" w:type="auto"/>
            <w:vAlign w:val="center"/>
          </w:tcPr>
          <w:p w14:paraId="5AAEE4A2"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è necessario che la domanda di sostegno sia corredata dalla presentazione di un Piano Aziendale e/o di un Progetto di investimento volto a fornire elementi per la valutazione della coerenza dell’operazione per il raggiungimento delle finalità dell’intervento</w:t>
            </w:r>
          </w:p>
        </w:tc>
      </w:tr>
      <w:tr w:rsidR="006C4306" w:rsidRPr="00700099" w14:paraId="6FA9DB2D" w14:textId="77777777" w:rsidTr="00F561E7">
        <w:tc>
          <w:tcPr>
            <w:tcW w:w="0" w:type="auto"/>
            <w:vAlign w:val="center"/>
          </w:tcPr>
          <w:p w14:paraId="6CB7A60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CR15</w:t>
            </w:r>
          </w:p>
        </w:tc>
        <w:tc>
          <w:tcPr>
            <w:tcW w:w="0" w:type="auto"/>
            <w:vAlign w:val="center"/>
          </w:tcPr>
          <w:p w14:paraId="5C69D541" w14:textId="77777777" w:rsidR="006C4306" w:rsidRDefault="006C4306" w:rsidP="00F561E7">
            <w:pPr>
              <w:spacing w:after="0"/>
              <w:jc w:val="both"/>
              <w:rPr>
                <w:rFonts w:cstheme="minorHAnsi"/>
                <w:sz w:val="18"/>
                <w:szCs w:val="18"/>
              </w:rPr>
            </w:pPr>
            <w:r w:rsidRPr="00B64A11">
              <w:rPr>
                <w:rFonts w:cstheme="minorHAnsi"/>
                <w:b/>
                <w:bCs/>
                <w:sz w:val="18"/>
                <w:szCs w:val="18"/>
                <w:highlight w:val="green"/>
              </w:rPr>
              <w:t>Regione Lombardia</w:t>
            </w:r>
            <w:r w:rsidRPr="00B64A11">
              <w:rPr>
                <w:rFonts w:cstheme="minorHAnsi"/>
                <w:sz w:val="18"/>
                <w:szCs w:val="18"/>
                <w:highlight w:val="green"/>
              </w:rPr>
              <w:t>:</w:t>
            </w:r>
            <w:r>
              <w:rPr>
                <w:rFonts w:cstheme="minorHAnsi"/>
                <w:sz w:val="18"/>
                <w:szCs w:val="18"/>
              </w:rPr>
              <w:t xml:space="preserve"> </w:t>
            </w:r>
            <w:r w:rsidRPr="003F343F">
              <w:rPr>
                <w:rFonts w:cstheme="minorHAnsi"/>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w:t>
            </w:r>
            <w:r>
              <w:rPr>
                <w:rFonts w:cstheme="minorHAnsi"/>
                <w:sz w:val="18"/>
                <w:szCs w:val="18"/>
              </w:rPr>
              <w:t xml:space="preserve">: </w:t>
            </w:r>
          </w:p>
          <w:p w14:paraId="632706B0" w14:textId="77777777" w:rsidR="006C4306" w:rsidRDefault="006C4306" w:rsidP="006C4306">
            <w:pPr>
              <w:pStyle w:val="Paragrafoelenco"/>
              <w:numPr>
                <w:ilvl w:val="0"/>
                <w:numId w:val="77"/>
              </w:numPr>
              <w:spacing w:after="0"/>
              <w:jc w:val="both"/>
              <w:rPr>
                <w:rFonts w:cstheme="minorHAnsi"/>
                <w:sz w:val="18"/>
                <w:szCs w:val="18"/>
              </w:rPr>
            </w:pPr>
            <w:r w:rsidRPr="00DA1E3C">
              <w:rPr>
                <w:rFonts w:cstheme="minorHAnsi"/>
                <w:b/>
                <w:bCs/>
                <w:sz w:val="18"/>
                <w:szCs w:val="18"/>
              </w:rPr>
              <w:t xml:space="preserve">10.000 € </w:t>
            </w:r>
            <w:r w:rsidRPr="00DA1E3C">
              <w:rPr>
                <w:rFonts w:cstheme="minorHAnsi"/>
                <w:sz w:val="18"/>
                <w:szCs w:val="18"/>
              </w:rPr>
              <w:t>per le</w:t>
            </w:r>
            <w:r w:rsidRPr="00DA1E3C">
              <w:rPr>
                <w:rFonts w:cstheme="minorHAnsi"/>
                <w:b/>
                <w:bCs/>
                <w:sz w:val="18"/>
                <w:szCs w:val="18"/>
              </w:rPr>
              <w:t xml:space="preserve"> </w:t>
            </w:r>
            <w:r w:rsidRPr="00DA1E3C">
              <w:rPr>
                <w:rFonts w:cstheme="minorHAnsi"/>
                <w:sz w:val="18"/>
                <w:szCs w:val="18"/>
              </w:rPr>
              <w:t xml:space="preserve">zone svantaggiate </w:t>
            </w:r>
            <w:r w:rsidRPr="007300EE">
              <w:rPr>
                <w:rFonts w:cstheme="minorHAnsi"/>
                <w:sz w:val="18"/>
                <w:szCs w:val="18"/>
                <w:highlight w:val="yellow"/>
              </w:rPr>
              <w:t>di montagna</w:t>
            </w:r>
            <w:r w:rsidRPr="00DA1E3C">
              <w:rPr>
                <w:rFonts w:cstheme="minorHAnsi"/>
                <w:sz w:val="18"/>
                <w:szCs w:val="18"/>
              </w:rPr>
              <w:t xml:space="preserve">; </w:t>
            </w:r>
          </w:p>
          <w:p w14:paraId="6B38733D" w14:textId="77777777" w:rsidR="006C4306" w:rsidRPr="00DA1E3C" w:rsidRDefault="006C4306" w:rsidP="006C4306">
            <w:pPr>
              <w:pStyle w:val="Paragrafoelenco"/>
              <w:numPr>
                <w:ilvl w:val="0"/>
                <w:numId w:val="77"/>
              </w:numPr>
              <w:spacing w:after="0"/>
              <w:jc w:val="both"/>
              <w:rPr>
                <w:rFonts w:cstheme="minorHAnsi"/>
                <w:sz w:val="18"/>
                <w:szCs w:val="18"/>
              </w:rPr>
            </w:pPr>
            <w:r w:rsidRPr="00DA1E3C">
              <w:rPr>
                <w:rFonts w:cstheme="minorHAnsi"/>
                <w:b/>
                <w:bCs/>
                <w:sz w:val="18"/>
                <w:szCs w:val="18"/>
              </w:rPr>
              <w:t xml:space="preserve">20.000 € </w:t>
            </w:r>
            <w:r w:rsidRPr="00DA1E3C">
              <w:rPr>
                <w:rFonts w:cstheme="minorHAnsi"/>
                <w:sz w:val="18"/>
                <w:szCs w:val="18"/>
              </w:rPr>
              <w:t xml:space="preserve">altre </w:t>
            </w:r>
            <w:r w:rsidRPr="007300EE">
              <w:rPr>
                <w:rFonts w:cstheme="minorHAnsi"/>
                <w:sz w:val="18"/>
                <w:szCs w:val="18"/>
                <w:highlight w:val="yellow"/>
              </w:rPr>
              <w:t>aree e zone non svantaggiate</w:t>
            </w:r>
            <w:r>
              <w:rPr>
                <w:rFonts w:cstheme="minorHAnsi"/>
                <w:sz w:val="18"/>
                <w:szCs w:val="18"/>
              </w:rPr>
              <w:t>.</w:t>
            </w:r>
          </w:p>
        </w:tc>
      </w:tr>
      <w:tr w:rsidR="006C4306" w:rsidRPr="00700099" w14:paraId="43EC1A61" w14:textId="77777777" w:rsidTr="00F561E7">
        <w:tc>
          <w:tcPr>
            <w:tcW w:w="0" w:type="auto"/>
            <w:vAlign w:val="center"/>
          </w:tcPr>
          <w:p w14:paraId="624A3C7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CR16</w:t>
            </w:r>
          </w:p>
        </w:tc>
        <w:tc>
          <w:tcPr>
            <w:tcW w:w="0" w:type="auto"/>
            <w:vAlign w:val="center"/>
          </w:tcPr>
          <w:p w14:paraId="54FE8974" w14:textId="77777777" w:rsidR="006C4306" w:rsidRPr="00763BFF" w:rsidRDefault="006C4306" w:rsidP="00F561E7">
            <w:pPr>
              <w:spacing w:after="0"/>
              <w:jc w:val="both"/>
              <w:rPr>
                <w:rFonts w:cstheme="minorHAnsi"/>
                <w:sz w:val="18"/>
                <w:szCs w:val="18"/>
              </w:rPr>
            </w:pPr>
            <w:r w:rsidRPr="00B64A11">
              <w:rPr>
                <w:rFonts w:cstheme="minorHAnsi"/>
                <w:b/>
                <w:bCs/>
                <w:sz w:val="18"/>
                <w:szCs w:val="18"/>
                <w:highlight w:val="green"/>
              </w:rPr>
              <w:t>Regione Lombardia</w:t>
            </w:r>
            <w:r>
              <w:rPr>
                <w:rFonts w:cstheme="minorHAnsi"/>
                <w:b/>
                <w:bCs/>
                <w:sz w:val="18"/>
                <w:szCs w:val="18"/>
              </w:rPr>
              <w:t xml:space="preserve">: </w:t>
            </w:r>
            <w:r w:rsidRPr="00DA1E3C">
              <w:rPr>
                <w:rFonts w:cstheme="minorHAnsi"/>
                <w:sz w:val="18"/>
                <w:szCs w:val="18"/>
              </w:rPr>
              <w:t>Per</w:t>
            </w:r>
            <w:r w:rsidRPr="00700099">
              <w:rPr>
                <w:rFonts w:cstheme="minorHAnsi"/>
                <w:sz w:val="18"/>
                <w:szCs w:val="18"/>
              </w:rPr>
              <w:t xml:space="preserve"> le medesime finalità di cui al criterio precedente è </w:t>
            </w:r>
            <w:r>
              <w:rPr>
                <w:rFonts w:cstheme="minorHAnsi"/>
                <w:sz w:val="18"/>
                <w:szCs w:val="18"/>
              </w:rPr>
              <w:t>stabilito</w:t>
            </w:r>
            <w:r w:rsidRPr="00700099">
              <w:rPr>
                <w:rFonts w:cstheme="minorHAnsi"/>
                <w:sz w:val="18"/>
                <w:szCs w:val="18"/>
              </w:rPr>
              <w:t xml:space="preserve"> un importo massim</w:t>
            </w:r>
            <w:r>
              <w:rPr>
                <w:rFonts w:cstheme="minorHAnsi"/>
                <w:sz w:val="18"/>
                <w:szCs w:val="18"/>
              </w:rPr>
              <w:t xml:space="preserve">o di contributo erogabile </w:t>
            </w:r>
            <w:r w:rsidRPr="00700099">
              <w:rPr>
                <w:rFonts w:cstheme="minorHAnsi"/>
                <w:sz w:val="18"/>
                <w:szCs w:val="18"/>
              </w:rPr>
              <w:t>per ciascuna operazione di investimento</w:t>
            </w:r>
            <w:r>
              <w:rPr>
                <w:rFonts w:cstheme="minorHAnsi"/>
                <w:sz w:val="18"/>
                <w:szCs w:val="18"/>
              </w:rPr>
              <w:t xml:space="preserve">. Tale importo è pari a </w:t>
            </w:r>
            <w:r w:rsidRPr="00763BFF">
              <w:rPr>
                <w:rFonts w:cstheme="minorHAnsi"/>
                <w:b/>
                <w:bCs/>
                <w:sz w:val="18"/>
                <w:szCs w:val="18"/>
              </w:rPr>
              <w:t xml:space="preserve">200.000 </w:t>
            </w:r>
            <w:r>
              <w:rPr>
                <w:rFonts w:cstheme="minorHAnsi"/>
                <w:b/>
                <w:bCs/>
                <w:sz w:val="18"/>
                <w:szCs w:val="18"/>
              </w:rPr>
              <w:t xml:space="preserve">€ </w:t>
            </w:r>
            <w:r w:rsidRPr="00763BFF">
              <w:rPr>
                <w:rFonts w:cstheme="minorHAnsi"/>
                <w:sz w:val="18"/>
                <w:szCs w:val="18"/>
              </w:rPr>
              <w:t>(</w:t>
            </w:r>
            <w:r>
              <w:rPr>
                <w:rFonts w:cstheme="minorHAnsi"/>
                <w:sz w:val="18"/>
                <w:szCs w:val="18"/>
              </w:rPr>
              <w:t>i</w:t>
            </w:r>
            <w:r w:rsidRPr="00763BFF">
              <w:rPr>
                <w:rFonts w:cstheme="minorHAnsi"/>
                <w:sz w:val="18"/>
                <w:szCs w:val="18"/>
              </w:rPr>
              <w:t xml:space="preserve">mporto determinato dal </w:t>
            </w:r>
            <w:r w:rsidRPr="00763BFF">
              <w:rPr>
                <w:rFonts w:cstheme="minorHAnsi"/>
                <w:i/>
                <w:iCs/>
                <w:sz w:val="18"/>
                <w:szCs w:val="18"/>
              </w:rPr>
              <w:t>de minimis</w:t>
            </w:r>
            <w:r w:rsidRPr="00763BFF">
              <w:rPr>
                <w:rFonts w:cstheme="minorHAnsi"/>
                <w:sz w:val="18"/>
                <w:szCs w:val="18"/>
              </w:rPr>
              <w:t>)</w:t>
            </w:r>
          </w:p>
        </w:tc>
      </w:tr>
      <w:tr w:rsidR="006C4306" w:rsidRPr="00700099" w14:paraId="5495CACF" w14:textId="77777777" w:rsidTr="00F561E7">
        <w:tc>
          <w:tcPr>
            <w:tcW w:w="0" w:type="auto"/>
            <w:vAlign w:val="center"/>
          </w:tcPr>
          <w:p w14:paraId="53BCE30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CR17</w:t>
            </w:r>
          </w:p>
        </w:tc>
        <w:tc>
          <w:tcPr>
            <w:tcW w:w="0" w:type="auto"/>
            <w:vAlign w:val="center"/>
          </w:tcPr>
          <w:p w14:paraId="105DD9E3"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7B7C8D3D" w14:textId="77777777" w:rsidR="006C4306"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74434AB4" w14:textId="77777777" w:rsidR="006C4306" w:rsidRPr="00C122D2" w:rsidRDefault="006C4306" w:rsidP="00F561E7">
            <w:pPr>
              <w:spacing w:after="0"/>
              <w:jc w:val="both"/>
              <w:rPr>
                <w:rFonts w:cstheme="minorHAnsi"/>
                <w:sz w:val="18"/>
                <w:szCs w:val="18"/>
              </w:rPr>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ammissibili solo le operazioni per le quali il beneficiario ha avviato i lavori o le attività dopo la presentazione della domanda di sostegno</w:t>
            </w:r>
            <w:r w:rsidRPr="00B850B2">
              <w:rPr>
                <w:rFonts w:cstheme="minorHAnsi"/>
                <w:sz w:val="18"/>
                <w:szCs w:val="18"/>
                <w:highlight w:val="green"/>
                <w:lang w:val="it"/>
              </w:rPr>
              <w:t xml:space="preserve">. </w:t>
            </w:r>
            <w:r w:rsidRPr="00B850B2">
              <w:rPr>
                <w:rFonts w:cstheme="minorHAnsi"/>
                <w:sz w:val="18"/>
                <w:szCs w:val="18"/>
                <w:highlight w:val="green"/>
              </w:rPr>
              <w:t xml:space="preserve">Fanno eccezione le attività preparatorie che possono essere avviate fino a </w:t>
            </w:r>
            <w:r w:rsidRPr="00B850B2">
              <w:rPr>
                <w:rFonts w:cstheme="minorHAnsi"/>
                <w:b/>
                <w:bCs/>
                <w:sz w:val="18"/>
                <w:szCs w:val="18"/>
                <w:highlight w:val="green"/>
              </w:rPr>
              <w:t>12 mesi</w:t>
            </w:r>
            <w:r w:rsidRPr="00B850B2">
              <w:rPr>
                <w:rFonts w:cstheme="minorHAnsi"/>
                <w:sz w:val="18"/>
                <w:szCs w:val="18"/>
                <w:highlight w:val="green"/>
              </w:rPr>
              <w:t xml:space="preserve"> prima dalla data di pubblicazione dell’invito a presentare domanda</w:t>
            </w:r>
          </w:p>
        </w:tc>
      </w:tr>
    </w:tbl>
    <w:p w14:paraId="119244F0" w14:textId="77777777" w:rsidR="006C4306" w:rsidRDefault="006C4306" w:rsidP="006C4306">
      <w:pPr>
        <w:spacing w:after="0"/>
        <w:rPr>
          <w:rFonts w:cstheme="minorHAnsi"/>
        </w:rPr>
      </w:pPr>
    </w:p>
    <w:p w14:paraId="336B6795" w14:textId="77777777" w:rsidR="006C4306" w:rsidRPr="00872834" w:rsidRDefault="006C4306" w:rsidP="006C4306">
      <w:pPr>
        <w:pStyle w:val="Titolo3"/>
        <w:rPr>
          <w:i/>
          <w:iCs/>
          <w:sz w:val="22"/>
          <w:szCs w:val="22"/>
        </w:rPr>
      </w:pPr>
      <w:r w:rsidRPr="00872834">
        <w:rPr>
          <w:i/>
          <w:iCs/>
          <w:sz w:val="22"/>
          <w:szCs w:val="22"/>
        </w:rPr>
        <w:t>Impegni e altri obblighi</w:t>
      </w:r>
    </w:p>
    <w:tbl>
      <w:tblPr>
        <w:tblStyle w:val="Grigliatabella"/>
        <w:tblW w:w="0" w:type="auto"/>
        <w:tblLook w:val="04A0" w:firstRow="1" w:lastRow="0" w:firstColumn="1" w:lastColumn="0" w:noHBand="0" w:noVBand="1"/>
      </w:tblPr>
      <w:tblGrid>
        <w:gridCol w:w="715"/>
        <w:gridCol w:w="9425"/>
      </w:tblGrid>
      <w:tr w:rsidR="006C4306" w:rsidRPr="00700099" w14:paraId="2F969B57" w14:textId="77777777" w:rsidTr="00F561E7">
        <w:tc>
          <w:tcPr>
            <w:tcW w:w="0" w:type="auto"/>
            <w:gridSpan w:val="2"/>
            <w:shd w:val="clear" w:color="auto" w:fill="008E40"/>
            <w:vAlign w:val="center"/>
          </w:tcPr>
          <w:p w14:paraId="3A71820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7A5C8A40" w14:textId="77777777" w:rsidTr="00F561E7">
        <w:tc>
          <w:tcPr>
            <w:tcW w:w="0" w:type="auto"/>
            <w:shd w:val="clear" w:color="auto" w:fill="A7D9A3"/>
            <w:vAlign w:val="center"/>
          </w:tcPr>
          <w:p w14:paraId="3FD22D0D" w14:textId="77777777" w:rsidR="006C4306" w:rsidRPr="00CA38A7"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7D171A65" w14:textId="77777777" w:rsidR="006C4306" w:rsidRPr="00700099" w:rsidRDefault="006C4306" w:rsidP="00F561E7">
            <w:pPr>
              <w:spacing w:after="0"/>
              <w:jc w:val="center"/>
              <w:rPr>
                <w:rFonts w:cstheme="minorHAnsi"/>
                <w:b/>
                <w:bCs/>
                <w:color w:val="FFFFFF" w:themeColor="background1"/>
                <w:sz w:val="18"/>
                <w:szCs w:val="18"/>
              </w:rPr>
            </w:pPr>
            <w:r w:rsidRPr="00CA38A7">
              <w:rPr>
                <w:rFonts w:cstheme="minorHAnsi"/>
                <w:b/>
                <w:bCs/>
                <w:sz w:val="18"/>
                <w:szCs w:val="18"/>
              </w:rPr>
              <w:t>Descrizione</w:t>
            </w:r>
          </w:p>
        </w:tc>
      </w:tr>
      <w:tr w:rsidR="006C4306" w:rsidRPr="00700099" w14:paraId="1D02D90B" w14:textId="77777777" w:rsidTr="00F561E7">
        <w:tc>
          <w:tcPr>
            <w:tcW w:w="0" w:type="auto"/>
            <w:vAlign w:val="center"/>
          </w:tcPr>
          <w:p w14:paraId="4B30B94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IM01</w:t>
            </w:r>
          </w:p>
        </w:tc>
        <w:tc>
          <w:tcPr>
            <w:tcW w:w="0" w:type="auto"/>
            <w:vAlign w:val="center"/>
          </w:tcPr>
          <w:p w14:paraId="2741A926" w14:textId="77777777" w:rsidR="006C4306" w:rsidRPr="00700099" w:rsidRDefault="006C4306" w:rsidP="00F561E7">
            <w:pPr>
              <w:spacing w:after="0"/>
              <w:jc w:val="both"/>
              <w:rPr>
                <w:rFonts w:cstheme="minorHAnsi"/>
                <w:sz w:val="18"/>
                <w:szCs w:val="18"/>
              </w:rPr>
            </w:pPr>
            <w:bookmarkStart w:id="95" w:name="_Hlk132903021"/>
            <w:r w:rsidRPr="003D16AB">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bookmarkEnd w:id="95"/>
          </w:p>
        </w:tc>
      </w:tr>
      <w:tr w:rsidR="006C4306" w:rsidRPr="00700099" w14:paraId="411F963B" w14:textId="77777777" w:rsidTr="00F561E7">
        <w:tc>
          <w:tcPr>
            <w:tcW w:w="0" w:type="auto"/>
            <w:vAlign w:val="center"/>
          </w:tcPr>
          <w:p w14:paraId="114D445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IM02</w:t>
            </w:r>
          </w:p>
        </w:tc>
        <w:tc>
          <w:tcPr>
            <w:tcW w:w="0" w:type="auto"/>
            <w:vAlign w:val="center"/>
          </w:tcPr>
          <w:p w14:paraId="5C4403DD" w14:textId="77777777" w:rsidR="006C4306" w:rsidRDefault="006C4306" w:rsidP="00F561E7">
            <w:pPr>
              <w:spacing w:after="0"/>
              <w:jc w:val="both"/>
              <w:rPr>
                <w:rFonts w:cstheme="minorHAnsi"/>
                <w:sz w:val="18"/>
                <w:szCs w:val="18"/>
              </w:rPr>
            </w:pPr>
            <w:r w:rsidRPr="00B850B2">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Fatti salvi i casi di forza maggiore, a</w:t>
            </w:r>
            <w:r w:rsidRPr="00477FFE">
              <w:rPr>
                <w:rFonts w:cstheme="minorHAnsi"/>
                <w:sz w:val="18"/>
                <w:szCs w:val="18"/>
              </w:rPr>
              <w:t xml:space="preserve">ssicurare la stabilità dell’operazione di investimento oggetto di sostegno </w:t>
            </w:r>
            <w:r w:rsidRPr="00B850B2">
              <w:rPr>
                <w:rFonts w:cstheme="minorHAnsi"/>
                <w:strike/>
                <w:color w:val="FF0000"/>
                <w:sz w:val="18"/>
                <w:szCs w:val="18"/>
              </w:rPr>
              <w:t>per un periodo minimo di tempo e</w:t>
            </w:r>
            <w:r w:rsidRPr="00B850B2">
              <w:rPr>
                <w:rFonts w:cstheme="minorHAnsi"/>
                <w:color w:val="FF0000"/>
                <w:sz w:val="18"/>
                <w:szCs w:val="18"/>
              </w:rPr>
              <w:t xml:space="preserve"> </w:t>
            </w:r>
            <w:r w:rsidRPr="00477FFE">
              <w:rPr>
                <w:rFonts w:cstheme="minorHAnsi"/>
                <w:sz w:val="18"/>
                <w:szCs w:val="18"/>
              </w:rPr>
              <w:t xml:space="preserve">alle condizioni stabilite dalle </w:t>
            </w:r>
            <w:r w:rsidRPr="00B850B2">
              <w:rPr>
                <w:rFonts w:cstheme="minorHAnsi"/>
                <w:strike/>
                <w:color w:val="FF0000"/>
                <w:sz w:val="18"/>
                <w:szCs w:val="18"/>
              </w:rPr>
              <w:t>Autorità di Gestione regionali</w:t>
            </w:r>
            <w:r w:rsidRPr="00B850B2">
              <w:rPr>
                <w:rFonts w:cstheme="minorHAnsi"/>
                <w:sz w:val="18"/>
                <w:szCs w:val="18"/>
                <w:highlight w:val="green"/>
              </w:rPr>
              <w:t xml:space="preserve"> disposizioni attuative e per un periodo minimo di tempo pari a:</w:t>
            </w:r>
          </w:p>
          <w:p w14:paraId="385526F4" w14:textId="77777777" w:rsidR="006C430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5 anni per beni mobili e attrezzature</w:t>
            </w:r>
          </w:p>
          <w:p w14:paraId="35C4272C" w14:textId="77777777" w:rsidR="006C4306" w:rsidRPr="00555A08" w:rsidRDefault="006C4306" w:rsidP="006C4306">
            <w:pPr>
              <w:pStyle w:val="Paragrafoelenco"/>
              <w:numPr>
                <w:ilvl w:val="0"/>
                <w:numId w:val="67"/>
              </w:numPr>
              <w:spacing w:after="0"/>
              <w:jc w:val="both"/>
              <w:rPr>
                <w:rFonts w:cstheme="minorHAnsi"/>
                <w:sz w:val="18"/>
                <w:szCs w:val="18"/>
              </w:rPr>
            </w:pPr>
            <w:r w:rsidRPr="00555A08">
              <w:rPr>
                <w:rFonts w:cstheme="minorHAnsi"/>
                <w:sz w:val="18"/>
                <w:szCs w:val="18"/>
              </w:rPr>
              <w:t>10 anni per beni immobili ed opere edili</w:t>
            </w:r>
          </w:p>
        </w:tc>
      </w:tr>
      <w:tr w:rsidR="006C4306" w:rsidRPr="00700099" w14:paraId="51FD91F4" w14:textId="77777777" w:rsidTr="00F561E7">
        <w:tc>
          <w:tcPr>
            <w:tcW w:w="0" w:type="auto"/>
            <w:vAlign w:val="center"/>
          </w:tcPr>
          <w:p w14:paraId="73D327B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IM03</w:t>
            </w:r>
          </w:p>
        </w:tc>
        <w:tc>
          <w:tcPr>
            <w:tcW w:w="0" w:type="auto"/>
            <w:vAlign w:val="center"/>
          </w:tcPr>
          <w:p w14:paraId="06A70F2B" w14:textId="77777777" w:rsidR="006C4306" w:rsidRPr="00700099" w:rsidRDefault="006C4306" w:rsidP="00F561E7">
            <w:pPr>
              <w:spacing w:after="0"/>
              <w:jc w:val="both"/>
              <w:rPr>
                <w:rFonts w:cstheme="minorHAnsi"/>
                <w:sz w:val="18"/>
                <w:szCs w:val="18"/>
              </w:rPr>
            </w:pPr>
            <w:r w:rsidRPr="00700099">
              <w:rPr>
                <w:rFonts w:cstheme="minorHAnsi"/>
                <w:sz w:val="18"/>
                <w:szCs w:val="18"/>
              </w:rPr>
              <w:t>Rispettare le condizioni e i limiti previsti dalle normative nazionali e regionali vigenti in relazione alle diverse tipologie di intervento compresa l’iscrizione nei relativi elenchi regionali, ove esistenti (es. Agriturismo, fattorie didattiche, ecc.). Gli interventi che prevedono l’iscrizione dei soggetti richiedenti ad appositi elenchi regionali, ovvero comunicazione di avvio attività presso Enti Pubblici, comportano le relative</w:t>
            </w:r>
            <w:r>
              <w:rPr>
                <w:rFonts w:cstheme="minorHAnsi"/>
                <w:sz w:val="18"/>
                <w:szCs w:val="18"/>
              </w:rPr>
              <w:t xml:space="preserve"> </w:t>
            </w:r>
            <w:r w:rsidRPr="00700099">
              <w:rPr>
                <w:rFonts w:cstheme="minorHAnsi"/>
                <w:sz w:val="18"/>
                <w:szCs w:val="18"/>
              </w:rPr>
              <w:t>iscrizioni/comunicazioni, al più tardi entro la conclusione degli investimenti e il mantenimento per tutto il periodo di vincolo degli investimenti</w:t>
            </w:r>
          </w:p>
        </w:tc>
      </w:tr>
      <w:tr w:rsidR="006C4306" w:rsidRPr="00700099" w14:paraId="14548279" w14:textId="77777777" w:rsidTr="00F561E7">
        <w:tc>
          <w:tcPr>
            <w:tcW w:w="0" w:type="auto"/>
            <w:gridSpan w:val="2"/>
            <w:shd w:val="clear" w:color="auto" w:fill="008E40"/>
            <w:vAlign w:val="center"/>
          </w:tcPr>
          <w:p w14:paraId="07D5135D"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Altri obblighi</w:t>
            </w:r>
          </w:p>
        </w:tc>
      </w:tr>
      <w:tr w:rsidR="006C4306" w:rsidRPr="00700099" w14:paraId="0A10B1D3" w14:textId="77777777" w:rsidTr="00F561E7">
        <w:tc>
          <w:tcPr>
            <w:tcW w:w="0" w:type="auto"/>
            <w:shd w:val="clear" w:color="auto" w:fill="A7D9A3"/>
            <w:vAlign w:val="center"/>
          </w:tcPr>
          <w:p w14:paraId="091E0B77" w14:textId="77777777" w:rsidR="006C4306"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0" w:type="auto"/>
            <w:shd w:val="clear" w:color="auto" w:fill="A7D9A3"/>
            <w:vAlign w:val="center"/>
          </w:tcPr>
          <w:p w14:paraId="60AA8DD9" w14:textId="77777777" w:rsidR="006C4306" w:rsidRDefault="006C4306" w:rsidP="00F561E7">
            <w:pPr>
              <w:spacing w:after="0"/>
              <w:jc w:val="center"/>
              <w:rPr>
                <w:rFonts w:cstheme="minorHAnsi"/>
                <w:b/>
                <w:bCs/>
                <w:color w:val="FFFFFF" w:themeColor="background1"/>
                <w:sz w:val="18"/>
                <w:szCs w:val="18"/>
              </w:rPr>
            </w:pPr>
            <w:r w:rsidRPr="00CA38A7">
              <w:rPr>
                <w:rFonts w:cstheme="minorHAnsi"/>
                <w:b/>
                <w:bCs/>
                <w:sz w:val="18"/>
                <w:szCs w:val="18"/>
              </w:rPr>
              <w:t>Descrizione</w:t>
            </w:r>
          </w:p>
        </w:tc>
      </w:tr>
      <w:tr w:rsidR="006C4306" w:rsidRPr="00700099" w14:paraId="10CBE8BA" w14:textId="77777777" w:rsidTr="00F561E7">
        <w:tc>
          <w:tcPr>
            <w:tcW w:w="0" w:type="auto"/>
            <w:vAlign w:val="center"/>
          </w:tcPr>
          <w:p w14:paraId="3D82A606" w14:textId="77777777" w:rsidR="006C4306" w:rsidRPr="00700099" w:rsidRDefault="006C4306" w:rsidP="00F561E7">
            <w:pPr>
              <w:spacing w:after="0"/>
              <w:jc w:val="center"/>
              <w:rPr>
                <w:rFonts w:cstheme="minorHAnsi"/>
                <w:b/>
                <w:bCs/>
                <w:sz w:val="18"/>
                <w:szCs w:val="18"/>
              </w:rPr>
            </w:pPr>
            <w:r>
              <w:rPr>
                <w:rFonts w:cstheme="minorHAnsi"/>
                <w:b/>
                <w:bCs/>
                <w:sz w:val="18"/>
                <w:szCs w:val="18"/>
              </w:rPr>
              <w:t>OB01</w:t>
            </w:r>
          </w:p>
        </w:tc>
        <w:tc>
          <w:tcPr>
            <w:tcW w:w="0" w:type="auto"/>
            <w:vAlign w:val="center"/>
          </w:tcPr>
          <w:p w14:paraId="5827FAC3" w14:textId="77777777" w:rsidR="006C4306" w:rsidRPr="00576A61" w:rsidRDefault="006C4306" w:rsidP="00F561E7">
            <w:pPr>
              <w:spacing w:after="0"/>
              <w:rPr>
                <w:rFonts w:cstheme="minorHAnsi"/>
                <w:sz w:val="18"/>
                <w:szCs w:val="18"/>
              </w:rPr>
            </w:pPr>
            <w:r w:rsidRPr="00576A61">
              <w:rPr>
                <w:rFonts w:cstheme="minorHAnsi"/>
                <w:sz w:val="18"/>
                <w:szCs w:val="18"/>
              </w:rPr>
              <w:t>Al fine di corrispondere agli obblighi di informazione e pubblicità per le operazioni oggetto di sostegno del FEASR, si applica quanto previsto dal Reg. (UE) n. 2022/129</w:t>
            </w:r>
          </w:p>
        </w:tc>
      </w:tr>
    </w:tbl>
    <w:p w14:paraId="79ABF1E5" w14:textId="77777777" w:rsidR="006C4306" w:rsidRDefault="006C4306" w:rsidP="006C4306"/>
    <w:p w14:paraId="546BE596" w14:textId="77777777" w:rsidR="006C4306" w:rsidRPr="00836FC9" w:rsidRDefault="006C4306" w:rsidP="006C4306">
      <w:pPr>
        <w:pStyle w:val="Titolo3"/>
        <w:rPr>
          <w:i/>
          <w:iCs/>
          <w:sz w:val="22"/>
          <w:szCs w:val="22"/>
        </w:rPr>
      </w:pPr>
      <w:r w:rsidRPr="00836FC9">
        <w:rPr>
          <w:i/>
          <w:iCs/>
          <w:sz w:val="22"/>
          <w:szCs w:val="22"/>
        </w:rPr>
        <w:t>Gamma del sostegno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762AF8ED" w14:textId="77777777" w:rsidTr="006E03F7">
        <w:trPr>
          <w:jc w:val="center"/>
        </w:trPr>
        <w:tc>
          <w:tcPr>
            <w:tcW w:w="2500" w:type="pct"/>
            <w:shd w:val="clear" w:color="auto" w:fill="008E40"/>
            <w:vAlign w:val="center"/>
          </w:tcPr>
          <w:p w14:paraId="4A538E0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027C508E" w14:textId="77777777" w:rsidR="006C4306" w:rsidRPr="002E7E5B"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w:t>
            </w:r>
            <w:r>
              <w:rPr>
                <w:rFonts w:cstheme="minorHAnsi"/>
                <w:sz w:val="18"/>
                <w:szCs w:val="18"/>
              </w:rPr>
              <w:t>i</w:t>
            </w:r>
          </w:p>
        </w:tc>
      </w:tr>
      <w:tr w:rsidR="006C4306" w:rsidRPr="00700099" w14:paraId="092A7A04" w14:textId="77777777" w:rsidTr="006E03F7">
        <w:trPr>
          <w:jc w:val="center"/>
        </w:trPr>
        <w:tc>
          <w:tcPr>
            <w:tcW w:w="2500" w:type="pct"/>
            <w:shd w:val="clear" w:color="auto" w:fill="008E40"/>
            <w:vAlign w:val="center"/>
          </w:tcPr>
          <w:p w14:paraId="699C95C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372B09FA" w14:textId="77777777" w:rsidR="006C4306" w:rsidRPr="00F17CC3"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w:t>
            </w:r>
            <w:r>
              <w:rPr>
                <w:rFonts w:cstheme="minorHAnsi"/>
                <w:sz w:val="18"/>
                <w:szCs w:val="18"/>
              </w:rPr>
              <w:t>ei costi elegibili</w:t>
            </w:r>
          </w:p>
        </w:tc>
      </w:tr>
      <w:tr w:rsidR="006C4306" w:rsidRPr="00700099" w14:paraId="12190D97" w14:textId="77777777" w:rsidTr="006E03F7">
        <w:trPr>
          <w:jc w:val="center"/>
        </w:trPr>
        <w:tc>
          <w:tcPr>
            <w:tcW w:w="2500" w:type="pct"/>
            <w:vMerge w:val="restart"/>
            <w:shd w:val="clear" w:color="auto" w:fill="008E40"/>
            <w:vAlign w:val="center"/>
          </w:tcPr>
          <w:p w14:paraId="3D9795C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7B5A31E8" w14:textId="77777777" w:rsidR="006C4306" w:rsidRPr="00700099" w:rsidRDefault="006C4306" w:rsidP="00F561E7">
            <w:pPr>
              <w:spacing w:after="0"/>
              <w:rPr>
                <w:rFonts w:ascii="Segoe UI Symbol" w:eastAsia="MS Gothic" w:hAnsi="Segoe UI Symbol" w:cs="Segoe UI Symbol"/>
                <w:sz w:val="18"/>
                <w:szCs w:val="18"/>
              </w:rPr>
            </w:pPr>
            <w:r w:rsidRPr="00700099">
              <w:rPr>
                <w:rFonts w:cstheme="minorHAnsi"/>
                <w:sz w:val="18"/>
                <w:szCs w:val="18"/>
              </w:rPr>
              <w:t xml:space="preserve">Aliquota base </w:t>
            </w:r>
          </w:p>
        </w:tc>
        <w:tc>
          <w:tcPr>
            <w:tcW w:w="438" w:type="pct"/>
            <w:vAlign w:val="center"/>
          </w:tcPr>
          <w:p w14:paraId="4E399514" w14:textId="77777777" w:rsidR="006C4306" w:rsidRPr="00700099" w:rsidRDefault="006C4306" w:rsidP="00F561E7">
            <w:pPr>
              <w:spacing w:after="0"/>
              <w:jc w:val="center"/>
              <w:rPr>
                <w:rFonts w:ascii="Segoe UI Symbol" w:eastAsia="MS Gothic" w:hAnsi="Segoe UI Symbol" w:cs="Segoe UI Symbol"/>
                <w:sz w:val="18"/>
                <w:szCs w:val="18"/>
              </w:rPr>
            </w:pPr>
            <w:r w:rsidRPr="00700099">
              <w:rPr>
                <w:rFonts w:cstheme="minorHAnsi"/>
                <w:sz w:val="18"/>
                <w:szCs w:val="18"/>
              </w:rPr>
              <w:t>40%</w:t>
            </w:r>
          </w:p>
        </w:tc>
      </w:tr>
      <w:tr w:rsidR="006C4306" w:rsidRPr="00700099" w14:paraId="079417AF" w14:textId="77777777" w:rsidTr="006E03F7">
        <w:trPr>
          <w:jc w:val="center"/>
        </w:trPr>
        <w:tc>
          <w:tcPr>
            <w:tcW w:w="2500" w:type="pct"/>
            <w:vMerge/>
            <w:shd w:val="clear" w:color="auto" w:fill="008E40"/>
            <w:vAlign w:val="center"/>
          </w:tcPr>
          <w:p w14:paraId="662B0DDB" w14:textId="77777777" w:rsidR="006C4306" w:rsidRPr="00700099" w:rsidRDefault="006C4306" w:rsidP="00F561E7">
            <w:pPr>
              <w:spacing w:after="0"/>
              <w:jc w:val="center"/>
              <w:rPr>
                <w:rFonts w:cstheme="minorHAnsi"/>
                <w:b/>
                <w:bCs/>
                <w:color w:val="FFFFFF" w:themeColor="background1"/>
                <w:sz w:val="18"/>
                <w:szCs w:val="18"/>
              </w:rPr>
            </w:pPr>
          </w:p>
        </w:tc>
        <w:tc>
          <w:tcPr>
            <w:tcW w:w="2062" w:type="pct"/>
            <w:vAlign w:val="center"/>
          </w:tcPr>
          <w:p w14:paraId="1CBF66A6" w14:textId="77777777" w:rsidR="006C4306" w:rsidRPr="00700099" w:rsidRDefault="006C4306" w:rsidP="00F561E7">
            <w:pPr>
              <w:spacing w:after="0"/>
              <w:rPr>
                <w:rFonts w:cstheme="minorHAnsi"/>
                <w:sz w:val="18"/>
                <w:szCs w:val="18"/>
              </w:rPr>
            </w:pPr>
            <w:r w:rsidRPr="00700099">
              <w:rPr>
                <w:rFonts w:cstheme="minorHAnsi"/>
                <w:sz w:val="18"/>
                <w:szCs w:val="18"/>
              </w:rPr>
              <w:t>Giovani agricoltori</w:t>
            </w:r>
          </w:p>
        </w:tc>
        <w:tc>
          <w:tcPr>
            <w:tcW w:w="438" w:type="pct"/>
            <w:vAlign w:val="center"/>
          </w:tcPr>
          <w:p w14:paraId="75D1AAD8" w14:textId="77777777" w:rsidR="006C4306" w:rsidRPr="00700099" w:rsidRDefault="006C4306" w:rsidP="00F561E7">
            <w:pPr>
              <w:spacing w:after="0"/>
              <w:jc w:val="center"/>
              <w:rPr>
                <w:rFonts w:cstheme="minorHAnsi"/>
                <w:sz w:val="18"/>
                <w:szCs w:val="18"/>
              </w:rPr>
            </w:pPr>
            <w:r>
              <w:rPr>
                <w:rFonts w:cstheme="minorHAnsi"/>
                <w:sz w:val="18"/>
                <w:szCs w:val="18"/>
              </w:rPr>
              <w:t>5</w:t>
            </w:r>
            <w:r w:rsidRPr="00700099">
              <w:rPr>
                <w:rFonts w:cstheme="minorHAnsi"/>
                <w:sz w:val="18"/>
                <w:szCs w:val="18"/>
              </w:rPr>
              <w:t>0%</w:t>
            </w:r>
          </w:p>
        </w:tc>
      </w:tr>
      <w:tr w:rsidR="006C4306" w:rsidRPr="00700099" w14:paraId="5CCF8B0B" w14:textId="77777777" w:rsidTr="006E03F7">
        <w:trPr>
          <w:jc w:val="center"/>
        </w:trPr>
        <w:tc>
          <w:tcPr>
            <w:tcW w:w="2500" w:type="pct"/>
            <w:vMerge/>
            <w:shd w:val="clear" w:color="auto" w:fill="008E40"/>
            <w:vAlign w:val="center"/>
          </w:tcPr>
          <w:p w14:paraId="575D47C0" w14:textId="77777777" w:rsidR="006C4306" w:rsidRPr="00700099" w:rsidRDefault="006C4306" w:rsidP="00F561E7">
            <w:pPr>
              <w:spacing w:after="0"/>
              <w:jc w:val="center"/>
              <w:rPr>
                <w:rFonts w:cstheme="minorHAnsi"/>
                <w:b/>
                <w:bCs/>
                <w:color w:val="FFFFFF" w:themeColor="background1"/>
                <w:sz w:val="18"/>
                <w:szCs w:val="18"/>
              </w:rPr>
            </w:pPr>
          </w:p>
        </w:tc>
        <w:tc>
          <w:tcPr>
            <w:tcW w:w="2062" w:type="pct"/>
            <w:vAlign w:val="center"/>
          </w:tcPr>
          <w:p w14:paraId="30966CEA" w14:textId="77777777" w:rsidR="006C4306" w:rsidRPr="00700099" w:rsidRDefault="006C4306" w:rsidP="00F561E7">
            <w:pPr>
              <w:spacing w:after="0"/>
              <w:rPr>
                <w:rFonts w:cstheme="minorHAnsi"/>
                <w:sz w:val="18"/>
                <w:szCs w:val="18"/>
              </w:rPr>
            </w:pPr>
            <w:r w:rsidRPr="00700099">
              <w:rPr>
                <w:rFonts w:cstheme="minorHAnsi"/>
                <w:sz w:val="18"/>
                <w:szCs w:val="18"/>
              </w:rPr>
              <w:t>Localizzazione beneficiario: zona svantaggiata</w:t>
            </w:r>
            <w:r>
              <w:rPr>
                <w:rFonts w:cstheme="minorHAnsi"/>
                <w:sz w:val="18"/>
                <w:szCs w:val="18"/>
              </w:rPr>
              <w:t xml:space="preserve"> </w:t>
            </w:r>
            <w:r w:rsidRPr="00A76B6B">
              <w:rPr>
                <w:rFonts w:cstheme="minorHAnsi"/>
                <w:sz w:val="18"/>
                <w:szCs w:val="18"/>
                <w:highlight w:val="yellow"/>
              </w:rPr>
              <w:t>di montagna</w:t>
            </w:r>
          </w:p>
        </w:tc>
        <w:tc>
          <w:tcPr>
            <w:tcW w:w="438" w:type="pct"/>
            <w:vAlign w:val="center"/>
          </w:tcPr>
          <w:p w14:paraId="15DD1085" w14:textId="77777777" w:rsidR="006C4306" w:rsidRPr="00700099" w:rsidRDefault="006C4306" w:rsidP="00F561E7">
            <w:pPr>
              <w:spacing w:after="0"/>
              <w:jc w:val="center"/>
              <w:rPr>
                <w:rFonts w:cstheme="minorHAnsi"/>
                <w:sz w:val="18"/>
                <w:szCs w:val="18"/>
              </w:rPr>
            </w:pPr>
            <w:r>
              <w:rPr>
                <w:rFonts w:cstheme="minorHAnsi"/>
                <w:sz w:val="18"/>
                <w:szCs w:val="18"/>
              </w:rPr>
              <w:t>5</w:t>
            </w:r>
            <w:r w:rsidRPr="00700099">
              <w:rPr>
                <w:rFonts w:cstheme="minorHAnsi"/>
                <w:sz w:val="18"/>
                <w:szCs w:val="18"/>
              </w:rPr>
              <w:t>0%</w:t>
            </w:r>
          </w:p>
        </w:tc>
      </w:tr>
      <w:tr w:rsidR="006C4306" w:rsidRPr="00700099" w14:paraId="3D1465C8" w14:textId="77777777" w:rsidTr="006E03F7">
        <w:trPr>
          <w:jc w:val="center"/>
        </w:trPr>
        <w:tc>
          <w:tcPr>
            <w:tcW w:w="2500" w:type="pct"/>
            <w:vMerge/>
            <w:shd w:val="clear" w:color="auto" w:fill="008E40"/>
            <w:vAlign w:val="center"/>
          </w:tcPr>
          <w:p w14:paraId="2115FED6" w14:textId="77777777" w:rsidR="006C4306" w:rsidRPr="00700099" w:rsidRDefault="006C4306" w:rsidP="00F561E7">
            <w:pPr>
              <w:spacing w:after="0"/>
              <w:jc w:val="center"/>
              <w:rPr>
                <w:rFonts w:cstheme="minorHAnsi"/>
                <w:b/>
                <w:bCs/>
                <w:color w:val="FFFFFF" w:themeColor="background1"/>
                <w:sz w:val="18"/>
                <w:szCs w:val="18"/>
              </w:rPr>
            </w:pPr>
          </w:p>
        </w:tc>
        <w:tc>
          <w:tcPr>
            <w:tcW w:w="2062" w:type="pct"/>
            <w:vAlign w:val="center"/>
          </w:tcPr>
          <w:p w14:paraId="63DE296A" w14:textId="77777777" w:rsidR="006C4306" w:rsidRPr="00700099" w:rsidRDefault="006C4306" w:rsidP="00F561E7">
            <w:pPr>
              <w:spacing w:after="0"/>
              <w:rPr>
                <w:rFonts w:cstheme="minorHAnsi"/>
                <w:sz w:val="18"/>
                <w:szCs w:val="18"/>
              </w:rPr>
            </w:pPr>
            <w:r>
              <w:rPr>
                <w:rFonts w:cstheme="minorHAnsi"/>
                <w:sz w:val="18"/>
                <w:szCs w:val="18"/>
              </w:rPr>
              <w:t xml:space="preserve">Giovane agricoltore in </w:t>
            </w:r>
            <w:r w:rsidRPr="00700099">
              <w:rPr>
                <w:rFonts w:cstheme="minorHAnsi"/>
                <w:sz w:val="18"/>
                <w:szCs w:val="18"/>
              </w:rPr>
              <w:t>zona svantaggiata</w:t>
            </w:r>
            <w:r>
              <w:rPr>
                <w:rFonts w:cstheme="minorHAnsi"/>
                <w:sz w:val="18"/>
                <w:szCs w:val="18"/>
              </w:rPr>
              <w:t xml:space="preserve"> </w:t>
            </w:r>
            <w:r w:rsidRPr="00A76B6B">
              <w:rPr>
                <w:rFonts w:cstheme="minorHAnsi"/>
                <w:sz w:val="18"/>
                <w:szCs w:val="18"/>
                <w:highlight w:val="yellow"/>
              </w:rPr>
              <w:t>di montagna</w:t>
            </w:r>
          </w:p>
        </w:tc>
        <w:tc>
          <w:tcPr>
            <w:tcW w:w="438" w:type="pct"/>
            <w:vAlign w:val="center"/>
          </w:tcPr>
          <w:p w14:paraId="5CE7A0E5" w14:textId="77777777" w:rsidR="006C4306" w:rsidRPr="00700099" w:rsidRDefault="006C4306" w:rsidP="00F561E7">
            <w:pPr>
              <w:spacing w:after="0"/>
              <w:jc w:val="center"/>
              <w:rPr>
                <w:rFonts w:cstheme="minorHAnsi"/>
                <w:sz w:val="18"/>
                <w:szCs w:val="18"/>
              </w:rPr>
            </w:pPr>
            <w:r>
              <w:rPr>
                <w:rFonts w:cstheme="minorHAnsi"/>
                <w:sz w:val="18"/>
                <w:szCs w:val="18"/>
              </w:rPr>
              <w:t>6</w:t>
            </w:r>
            <w:r w:rsidRPr="00700099">
              <w:rPr>
                <w:rFonts w:cstheme="minorHAnsi"/>
                <w:sz w:val="18"/>
                <w:szCs w:val="18"/>
              </w:rPr>
              <w:t>0%</w:t>
            </w:r>
          </w:p>
        </w:tc>
      </w:tr>
      <w:tr w:rsidR="006C4306" w:rsidRPr="00F17CC3" w14:paraId="1EDCD32C" w14:textId="77777777" w:rsidTr="006E03F7">
        <w:trPr>
          <w:jc w:val="center"/>
        </w:trPr>
        <w:tc>
          <w:tcPr>
            <w:tcW w:w="2500" w:type="pct"/>
            <w:shd w:val="clear" w:color="auto" w:fill="008E40"/>
            <w:vAlign w:val="center"/>
          </w:tcPr>
          <w:p w14:paraId="52917568"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3152091F"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3334CB25"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0B621EF7"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4E4A9902" w14:textId="77777777" w:rsidR="006C4306" w:rsidRPr="00F17CC3"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sidRPr="002E7E5B">
              <w:rPr>
                <w:rFonts w:cstheme="minorHAnsi"/>
                <w:i/>
                <w:iCs/>
                <w:sz w:val="18"/>
                <w:szCs w:val="18"/>
              </w:rPr>
              <w:t>de minimis</w:t>
            </w:r>
          </w:p>
        </w:tc>
      </w:tr>
      <w:tr w:rsidR="006C4306" w:rsidRPr="00F17CC3" w14:paraId="566FDD4D" w14:textId="77777777" w:rsidTr="006E03F7">
        <w:trPr>
          <w:jc w:val="center"/>
        </w:trPr>
        <w:tc>
          <w:tcPr>
            <w:tcW w:w="2500" w:type="pct"/>
            <w:shd w:val="clear" w:color="auto" w:fill="008E40"/>
            <w:vAlign w:val="center"/>
          </w:tcPr>
          <w:p w14:paraId="189DF29D"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Anticipi</w:t>
            </w:r>
          </w:p>
        </w:tc>
        <w:tc>
          <w:tcPr>
            <w:tcW w:w="2500" w:type="pct"/>
            <w:gridSpan w:val="2"/>
            <w:vAlign w:val="center"/>
          </w:tcPr>
          <w:p w14:paraId="7E712A47" w14:textId="77777777" w:rsidR="006C4306" w:rsidRPr="00700099"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3D16AB">
              <w:rPr>
                <w:rFonts w:eastAsia="MS Gothic" w:cstheme="minorHAnsi"/>
                <w:strike/>
                <w:color w:val="FF0000"/>
                <w:sz w:val="18"/>
                <w:szCs w:val="18"/>
              </w:rPr>
              <w:t>fino al</w:t>
            </w:r>
            <w:r>
              <w:rPr>
                <w:rFonts w:eastAsia="MS Gothic" w:cstheme="minorHAnsi"/>
                <w:sz w:val="18"/>
                <w:szCs w:val="18"/>
              </w:rPr>
              <w:t xml:space="preserve"> 50%</w:t>
            </w:r>
          </w:p>
        </w:tc>
      </w:tr>
    </w:tbl>
    <w:p w14:paraId="1C89C863" w14:textId="77777777" w:rsidR="006C4306" w:rsidRPr="00700099" w:rsidRDefault="006C4306" w:rsidP="006C4306">
      <w:pPr>
        <w:spacing w:after="0"/>
        <w:rPr>
          <w:rFonts w:cstheme="minorHAnsi"/>
        </w:rPr>
      </w:pPr>
    </w:p>
    <w:p w14:paraId="6CD949A4" w14:textId="77777777" w:rsidR="006C4306" w:rsidRPr="004F602E" w:rsidRDefault="006C4306" w:rsidP="006C4306">
      <w:pPr>
        <w:pStyle w:val="Titolo3"/>
        <w:rPr>
          <w:i/>
          <w:iCs/>
          <w:sz w:val="22"/>
          <w:szCs w:val="22"/>
        </w:rPr>
      </w:pPr>
      <w:r w:rsidRPr="004F602E">
        <w:rPr>
          <w:i/>
          <w:iCs/>
          <w:sz w:val="22"/>
          <w:szCs w:val="22"/>
        </w:rPr>
        <w:t>Partecipazione della scheda di intervento a progetti integrati (LEADER, Misure di cooperazione, etc.)</w:t>
      </w:r>
    </w:p>
    <w:p w14:paraId="66EB03F3" w14:textId="77777777" w:rsidR="006C4306" w:rsidRPr="007479B1" w:rsidRDefault="006C4306" w:rsidP="006C4306">
      <w:pPr>
        <w:spacing w:after="0"/>
        <w:rPr>
          <w:rFonts w:cstheme="minorHAnsi"/>
          <w:sz w:val="20"/>
          <w:szCs w:val="20"/>
        </w:rPr>
      </w:pPr>
      <w:r w:rsidRPr="007479B1">
        <w:rPr>
          <w:rFonts w:cstheme="minorHAnsi"/>
          <w:sz w:val="20"/>
          <w:szCs w:val="20"/>
        </w:rPr>
        <w:t>LEADER: No.</w:t>
      </w:r>
    </w:p>
    <w:p w14:paraId="6103665B" w14:textId="77777777" w:rsidR="006C4306" w:rsidRPr="007479B1" w:rsidRDefault="006C4306" w:rsidP="006C4306">
      <w:pPr>
        <w:spacing w:after="0"/>
        <w:rPr>
          <w:rFonts w:cstheme="minorHAnsi"/>
          <w:sz w:val="20"/>
          <w:szCs w:val="20"/>
        </w:rPr>
      </w:pPr>
      <w:r w:rsidRPr="007479B1">
        <w:rPr>
          <w:rFonts w:cstheme="minorHAnsi"/>
          <w:sz w:val="20"/>
          <w:szCs w:val="20"/>
        </w:rPr>
        <w:t>Cooperazione: No.</w:t>
      </w:r>
    </w:p>
    <w:p w14:paraId="5A7A8C2C" w14:textId="77777777" w:rsidR="006C4306" w:rsidRPr="002E7E5B" w:rsidRDefault="006C4306" w:rsidP="006C4306">
      <w:pPr>
        <w:spacing w:after="0"/>
        <w:rPr>
          <w:rFonts w:cstheme="minorHAnsi"/>
          <w:sz w:val="18"/>
          <w:szCs w:val="18"/>
        </w:rPr>
      </w:pPr>
      <w:r>
        <w:rPr>
          <w:rFonts w:cstheme="minorHAnsi"/>
          <w:b/>
          <w:bCs/>
        </w:rPr>
        <w:br w:type="page"/>
      </w:r>
    </w:p>
    <w:p w14:paraId="2A604908" w14:textId="77777777" w:rsidR="006C4306" w:rsidRPr="00F6220C" w:rsidRDefault="006C4306" w:rsidP="006C4306">
      <w:pPr>
        <w:pStyle w:val="Titolo2"/>
        <w:spacing w:before="0"/>
        <w:rPr>
          <w:rFonts w:asciiTheme="minorHAnsi" w:hAnsiTheme="minorHAnsi" w:cstheme="minorHAnsi"/>
          <w:b/>
          <w:bCs/>
        </w:rPr>
      </w:pPr>
      <w:bookmarkStart w:id="96" w:name="_Toc133425224"/>
      <w:r w:rsidRPr="00F6220C">
        <w:rPr>
          <w:rFonts w:asciiTheme="minorHAnsi" w:hAnsiTheme="minorHAnsi" w:cstheme="minorHAnsi"/>
          <w:b/>
          <w:bCs/>
        </w:rPr>
        <w:t xml:space="preserve">SRD04 </w:t>
      </w:r>
      <w:r>
        <w:rPr>
          <w:rFonts w:asciiTheme="minorHAnsi" w:hAnsiTheme="minorHAnsi" w:cstheme="minorHAnsi"/>
          <w:b/>
          <w:bCs/>
        </w:rPr>
        <w:t>– Investimenti non produttivi agricoli con finalità ambientale</w:t>
      </w:r>
      <w:bookmarkEnd w:id="96"/>
    </w:p>
    <w:p w14:paraId="4ADE719A" w14:textId="77777777" w:rsidR="006C4306" w:rsidRPr="002949F3" w:rsidRDefault="006C4306" w:rsidP="006C4306">
      <w:pPr>
        <w:pStyle w:val="Titolo3"/>
        <w:spacing w:before="0"/>
        <w:rPr>
          <w:i/>
          <w:iCs/>
          <w:sz w:val="22"/>
          <w:szCs w:val="22"/>
        </w:rPr>
      </w:pPr>
      <w:r>
        <w:rPr>
          <w:i/>
          <w:iCs/>
          <w:sz w:val="22"/>
          <w:szCs w:val="22"/>
        </w:rPr>
        <w:t>Descrizione</w:t>
      </w:r>
    </w:p>
    <w:p w14:paraId="52B8F58A" w14:textId="77777777" w:rsidR="006C4306" w:rsidRDefault="006C4306" w:rsidP="006C4306">
      <w:pPr>
        <w:jc w:val="both"/>
        <w:rPr>
          <w:rFonts w:cstheme="minorHAnsi"/>
          <w:sz w:val="20"/>
          <w:szCs w:val="20"/>
        </w:rPr>
      </w:pPr>
      <w:r w:rsidRPr="0074032E">
        <w:rPr>
          <w:rFonts w:cstheme="minorHAnsi"/>
          <w:sz w:val="20"/>
          <w:szCs w:val="20"/>
        </w:rPr>
        <w:t>L’intervento è finalizzato alla realizzazione di investimenti non produttivi agricoli (intesi come</w:t>
      </w:r>
      <w:r>
        <w:rPr>
          <w:rFonts w:cstheme="minorHAnsi"/>
          <w:sz w:val="20"/>
          <w:szCs w:val="20"/>
        </w:rPr>
        <w:t xml:space="preserve"> </w:t>
      </w:r>
      <w:r w:rsidRPr="0074032E">
        <w:rPr>
          <w:rFonts w:cstheme="minorHAnsi"/>
          <w:sz w:val="20"/>
          <w:szCs w:val="20"/>
        </w:rPr>
        <w:t>investimenti su superfici a prevalente destinazione agricola ancorché non utilizzate attualmente a tale</w:t>
      </w:r>
      <w:r>
        <w:rPr>
          <w:rFonts w:cstheme="minorHAnsi"/>
          <w:sz w:val="20"/>
          <w:szCs w:val="20"/>
        </w:rPr>
        <w:t xml:space="preserve"> </w:t>
      </w:r>
      <w:r w:rsidRPr="0074032E">
        <w:rPr>
          <w:rFonts w:cstheme="minorHAnsi"/>
          <w:sz w:val="20"/>
          <w:szCs w:val="20"/>
        </w:rPr>
        <w:t>scopo) con una chiara e diretta caratterizzazione ambientale, in connessione con gli obiettivi specifici 5 e</w:t>
      </w:r>
      <w:r>
        <w:rPr>
          <w:rFonts w:cstheme="minorHAnsi"/>
          <w:sz w:val="20"/>
          <w:szCs w:val="20"/>
        </w:rPr>
        <w:t xml:space="preserve"> </w:t>
      </w:r>
      <w:r w:rsidRPr="0074032E">
        <w:rPr>
          <w:rFonts w:cstheme="minorHAnsi"/>
          <w:sz w:val="20"/>
          <w:szCs w:val="20"/>
        </w:rPr>
        <w:t>6.</w:t>
      </w:r>
      <w:r>
        <w:rPr>
          <w:rFonts w:cstheme="minorHAnsi"/>
          <w:sz w:val="20"/>
          <w:szCs w:val="20"/>
        </w:rPr>
        <w:t xml:space="preserve"> </w:t>
      </w:r>
      <w:r w:rsidRPr="008C6A38">
        <w:rPr>
          <w:rFonts w:cstheme="minorHAnsi"/>
          <w:sz w:val="20"/>
          <w:szCs w:val="20"/>
          <w:highlight w:val="green"/>
        </w:rPr>
        <w:t>In relazione al carattere non produttivo degli investimenti, il presente intervento prevede che gli stessi non siano connessi al ciclo produttivo aziendale oppure in caso di connessione che non producano un significativo incremento del valore e/o della redditività aziendali. Con riferimento alla chiara e diretta caratterizzazione ambientale, il presente intervento non prevede la possibilità di sostenere investimenti per l’adeguamento a norme esistenti o a standard ambientali comunemente in uso.</w:t>
      </w:r>
      <w:r>
        <w:rPr>
          <w:rFonts w:cstheme="minorHAnsi"/>
          <w:sz w:val="20"/>
          <w:szCs w:val="20"/>
        </w:rPr>
        <w:t xml:space="preserve"> </w:t>
      </w:r>
    </w:p>
    <w:p w14:paraId="1CB08BBF" w14:textId="77777777" w:rsidR="006C4306" w:rsidRPr="0074032E" w:rsidRDefault="006C4306" w:rsidP="006C4306">
      <w:pPr>
        <w:jc w:val="both"/>
        <w:rPr>
          <w:rFonts w:cstheme="minorHAnsi"/>
          <w:sz w:val="20"/>
          <w:szCs w:val="20"/>
        </w:rPr>
      </w:pPr>
      <w:r w:rsidRPr="0074032E">
        <w:rPr>
          <w:rFonts w:cstheme="minorHAnsi"/>
          <w:sz w:val="20"/>
          <w:szCs w:val="20"/>
        </w:rPr>
        <w:t>In relazione alla finalità specifica degli investimenti, il presente intervento è articolato in due distinte</w:t>
      </w:r>
      <w:r>
        <w:rPr>
          <w:rFonts w:cstheme="minorHAnsi"/>
          <w:sz w:val="20"/>
          <w:szCs w:val="20"/>
        </w:rPr>
        <w:t xml:space="preserve"> </w:t>
      </w:r>
      <w:r w:rsidRPr="0074032E">
        <w:rPr>
          <w:rFonts w:cstheme="minorHAnsi"/>
          <w:sz w:val="20"/>
          <w:szCs w:val="20"/>
        </w:rPr>
        <w:t>azioni</w:t>
      </w:r>
      <w:r>
        <w:rPr>
          <w:rFonts w:cstheme="minorHAnsi"/>
          <w:sz w:val="20"/>
          <w:szCs w:val="20"/>
        </w:rPr>
        <w:t>, che per Regione Lombardia perseguono le finalità di seguito indicate</w:t>
      </w:r>
      <w:r w:rsidRPr="0074032E">
        <w:rPr>
          <w:rFonts w:cstheme="minorHAnsi"/>
          <w:sz w:val="20"/>
          <w:szCs w:val="20"/>
        </w:rPr>
        <w:t>:</w:t>
      </w:r>
    </w:p>
    <w:p w14:paraId="3BEDE558" w14:textId="77777777" w:rsidR="006C4306" w:rsidRPr="006D3172" w:rsidRDefault="006C4306" w:rsidP="006C4306">
      <w:pPr>
        <w:pStyle w:val="Paragrafoelenco"/>
        <w:numPr>
          <w:ilvl w:val="0"/>
          <w:numId w:val="50"/>
        </w:numPr>
        <w:ind w:left="357" w:hanging="357"/>
        <w:jc w:val="both"/>
        <w:rPr>
          <w:rFonts w:cstheme="minorHAnsi"/>
          <w:sz w:val="20"/>
          <w:szCs w:val="20"/>
        </w:rPr>
      </w:pPr>
      <w:r w:rsidRPr="009026FC">
        <w:rPr>
          <w:rFonts w:cstheme="minorHAnsi"/>
          <w:b/>
          <w:bCs/>
          <w:sz w:val="20"/>
          <w:szCs w:val="20"/>
        </w:rPr>
        <w:t>Azione 1</w:t>
      </w:r>
      <w:r w:rsidRPr="009026FC">
        <w:rPr>
          <w:rFonts w:cstheme="minorHAnsi"/>
          <w:sz w:val="20"/>
          <w:szCs w:val="20"/>
        </w:rPr>
        <w:t xml:space="preserve"> – </w:t>
      </w:r>
      <w:r w:rsidRPr="001F467F">
        <w:rPr>
          <w:rFonts w:cstheme="minorHAnsi"/>
          <w:b/>
          <w:bCs/>
          <w:sz w:val="20"/>
          <w:szCs w:val="20"/>
        </w:rPr>
        <w:t>Investimenti non produttivi finalizzati ad arrestare e invertire la perdita di biodiversità e a preservare il paesaggio rurale</w:t>
      </w:r>
    </w:p>
    <w:p w14:paraId="30843B55" w14:textId="77777777" w:rsidR="006C4306" w:rsidRPr="008C6A38" w:rsidRDefault="006C4306" w:rsidP="006C4306">
      <w:pPr>
        <w:spacing w:after="0"/>
        <w:jc w:val="both"/>
        <w:rPr>
          <w:rFonts w:cstheme="minorHAnsi"/>
          <w:sz w:val="20"/>
          <w:szCs w:val="20"/>
          <w:highlight w:val="green"/>
        </w:rPr>
      </w:pPr>
      <w:r w:rsidRPr="008C6A38">
        <w:rPr>
          <w:rFonts w:cstheme="minorHAnsi"/>
          <w:sz w:val="20"/>
          <w:szCs w:val="20"/>
          <w:highlight w:val="green"/>
        </w:rPr>
        <w:t>Viene fornito un sostegno ad investimenti che contribuiscono a rendere il sistema agricolo più resiliente ai cambiamenti climatici, incrementando la complessità specifica ed ecosistemica delle aree coltivate; consentono di salvaguardare la biodiversità animale e vegetale favorendo la riproduzione di specie floristiche e faunistiche autoctone e contenendo al contempo la diffusione di specie alloctone; favoriscono la convivenza pacifica tra agricoltori/allevatori e fauna selvatica;</w:t>
      </w:r>
    </w:p>
    <w:p w14:paraId="5BE507F7" w14:textId="77777777" w:rsidR="006C4306" w:rsidRPr="00240A92" w:rsidRDefault="006C4306" w:rsidP="006C4306">
      <w:pPr>
        <w:jc w:val="both"/>
        <w:rPr>
          <w:rFonts w:cstheme="minorHAnsi"/>
          <w:sz w:val="20"/>
          <w:szCs w:val="20"/>
        </w:rPr>
      </w:pPr>
      <w:r w:rsidRPr="008C6A38">
        <w:rPr>
          <w:rFonts w:cstheme="minorHAnsi"/>
          <w:sz w:val="20"/>
          <w:szCs w:val="20"/>
          <w:highlight w:val="green"/>
        </w:rPr>
        <w:t>consentono di preservare gli habitat e i paesaggi rurali, storici e tradizionali, salvaguardandone gli elementi tipici.</w:t>
      </w:r>
    </w:p>
    <w:p w14:paraId="7C6F71A2" w14:textId="77777777" w:rsidR="006C4306" w:rsidRPr="001F467F" w:rsidRDefault="006C4306" w:rsidP="006C4306">
      <w:pPr>
        <w:spacing w:after="60"/>
        <w:ind w:left="357"/>
        <w:jc w:val="both"/>
        <w:rPr>
          <w:rFonts w:cstheme="minorHAnsi"/>
          <w:sz w:val="20"/>
          <w:szCs w:val="20"/>
        </w:rPr>
      </w:pPr>
      <w:r w:rsidRPr="001F467F">
        <w:rPr>
          <w:rFonts w:cstheme="minorHAnsi"/>
          <w:b/>
          <w:bCs/>
          <w:sz w:val="20"/>
          <w:szCs w:val="20"/>
        </w:rPr>
        <w:t>1.1</w:t>
      </w:r>
      <w:r w:rsidRPr="001F467F">
        <w:rPr>
          <w:rFonts w:cstheme="minorHAnsi"/>
          <w:sz w:val="20"/>
          <w:szCs w:val="20"/>
        </w:rPr>
        <w:t xml:space="preserve"> - Realizzazione di formazioni arbustive e arboree a tutela della biodiversità, realizzazione di infrastrutture ecologiche </w:t>
      </w:r>
      <w:r>
        <w:rPr>
          <w:rFonts w:cstheme="minorHAnsi"/>
          <w:sz w:val="20"/>
          <w:szCs w:val="20"/>
        </w:rPr>
        <w:t>(</w:t>
      </w:r>
      <w:r w:rsidRPr="001F467F">
        <w:rPr>
          <w:rFonts w:cstheme="minorHAnsi"/>
          <w:sz w:val="20"/>
          <w:szCs w:val="20"/>
        </w:rPr>
        <w:t>a titolo esemplificativo, siepi, filari arborei e/o arbustivi</w:t>
      </w:r>
      <w:r>
        <w:rPr>
          <w:rFonts w:cstheme="minorHAnsi"/>
          <w:sz w:val="20"/>
          <w:szCs w:val="20"/>
        </w:rPr>
        <w:t>)</w:t>
      </w:r>
      <w:r w:rsidRPr="001F467F">
        <w:rPr>
          <w:rFonts w:cstheme="minorHAnsi"/>
          <w:sz w:val="20"/>
          <w:szCs w:val="20"/>
        </w:rPr>
        <w:t>;</w:t>
      </w:r>
    </w:p>
    <w:p w14:paraId="5A674B10" w14:textId="77777777" w:rsidR="006C4306" w:rsidRPr="001F467F" w:rsidRDefault="006C4306" w:rsidP="006C4306">
      <w:pPr>
        <w:spacing w:after="60"/>
        <w:ind w:left="357"/>
        <w:jc w:val="both"/>
        <w:rPr>
          <w:rFonts w:cstheme="minorHAnsi"/>
          <w:sz w:val="20"/>
          <w:szCs w:val="20"/>
        </w:rPr>
      </w:pPr>
      <w:r w:rsidRPr="001F467F">
        <w:rPr>
          <w:rFonts w:cstheme="minorHAnsi"/>
          <w:b/>
          <w:bCs/>
          <w:sz w:val="20"/>
          <w:szCs w:val="20"/>
        </w:rPr>
        <w:t>1.2</w:t>
      </w:r>
      <w:r w:rsidRPr="001F467F">
        <w:rPr>
          <w:rFonts w:cstheme="minorHAnsi"/>
          <w:sz w:val="20"/>
          <w:szCs w:val="20"/>
        </w:rPr>
        <w:t xml:space="preserve"> - Realizzazione e/o ripristino della funzionalità di infrastrutture ecologiche connesse all’acqua (a titolo esemplificativo, aree umide, fontanili, pozze e altre strutture di abbeverata);</w:t>
      </w:r>
    </w:p>
    <w:p w14:paraId="47B77E5A" w14:textId="77777777" w:rsidR="006C4306" w:rsidRPr="001F467F" w:rsidRDefault="006C4306" w:rsidP="006C4306">
      <w:pPr>
        <w:spacing w:afterLines="60" w:after="144"/>
        <w:ind w:left="357"/>
        <w:jc w:val="both"/>
        <w:rPr>
          <w:rFonts w:cstheme="minorHAnsi"/>
          <w:sz w:val="20"/>
          <w:szCs w:val="20"/>
        </w:rPr>
      </w:pPr>
      <w:r w:rsidRPr="001F467F">
        <w:rPr>
          <w:rFonts w:cstheme="minorHAnsi"/>
          <w:b/>
          <w:bCs/>
          <w:sz w:val="20"/>
          <w:szCs w:val="20"/>
        </w:rPr>
        <w:t>1.</w:t>
      </w:r>
      <w:r w:rsidRPr="008C5028">
        <w:rPr>
          <w:rFonts w:cstheme="minorHAnsi"/>
          <w:b/>
          <w:bCs/>
          <w:sz w:val="20"/>
          <w:szCs w:val="20"/>
        </w:rPr>
        <w:t>3</w:t>
      </w:r>
      <w:r w:rsidRPr="008C5028">
        <w:rPr>
          <w:rFonts w:cstheme="minorHAnsi"/>
          <w:sz w:val="20"/>
          <w:szCs w:val="20"/>
        </w:rPr>
        <w:t xml:space="preserve"> - Realizzazione</w:t>
      </w:r>
      <w:r w:rsidRPr="001F467F">
        <w:rPr>
          <w:rFonts w:cstheme="minorHAnsi"/>
          <w:sz w:val="20"/>
          <w:szCs w:val="20"/>
        </w:rPr>
        <w:t xml:space="preserve"> e/o recupero di muretti a secco;</w:t>
      </w:r>
    </w:p>
    <w:p w14:paraId="65771EDB" w14:textId="77777777" w:rsidR="006C4306" w:rsidRPr="001F467F" w:rsidRDefault="006C4306" w:rsidP="006C4306">
      <w:pPr>
        <w:pStyle w:val="Paragrafoelenco"/>
        <w:numPr>
          <w:ilvl w:val="1"/>
          <w:numId w:val="78"/>
        </w:numPr>
        <w:spacing w:afterLines="60" w:after="144"/>
        <w:jc w:val="both"/>
        <w:rPr>
          <w:rFonts w:cstheme="minorHAnsi"/>
          <w:sz w:val="20"/>
          <w:szCs w:val="20"/>
        </w:rPr>
      </w:pPr>
      <w:r w:rsidRPr="001F467F">
        <w:rPr>
          <w:rFonts w:cstheme="minorHAnsi"/>
          <w:sz w:val="20"/>
          <w:szCs w:val="20"/>
        </w:rPr>
        <w:t>- Interventi finalizzati al contenimento delle specie vegetali e animali esotiche invasive di rilevanza unionale:</w:t>
      </w:r>
    </w:p>
    <w:p w14:paraId="25E7A16F" w14:textId="77777777" w:rsidR="006C4306" w:rsidRDefault="006C4306" w:rsidP="006C4306">
      <w:pPr>
        <w:pStyle w:val="Paragrafoelenco"/>
        <w:numPr>
          <w:ilvl w:val="0"/>
          <w:numId w:val="66"/>
        </w:numPr>
        <w:spacing w:afterLines="60" w:after="144"/>
        <w:jc w:val="both"/>
        <w:rPr>
          <w:rFonts w:cstheme="minorHAnsi"/>
          <w:sz w:val="20"/>
          <w:szCs w:val="20"/>
        </w:rPr>
      </w:pPr>
      <w:r w:rsidRPr="001001B3">
        <w:rPr>
          <w:rFonts w:cstheme="minorHAnsi"/>
          <w:sz w:val="20"/>
          <w:szCs w:val="20"/>
        </w:rPr>
        <w:t>contenimento della vegetazione esotica invasiva, finalizzati al recupero delle cenosi originarie, quali a titolo esemplificativo eradicazione/controllo meccanico, sfalci ripetuti nell’arco delle tempistiche di progetto, eradicazioni manuali dell’apparato ipogeo</w:t>
      </w:r>
      <w:r>
        <w:rPr>
          <w:rFonts w:cstheme="minorHAnsi"/>
          <w:sz w:val="20"/>
          <w:szCs w:val="20"/>
        </w:rPr>
        <w:t>,</w:t>
      </w:r>
      <w:r w:rsidRPr="008B5672">
        <w:rPr>
          <w:rFonts w:cstheme="minorHAnsi"/>
          <w:sz w:val="20"/>
          <w:szCs w:val="20"/>
        </w:rPr>
        <w:t xml:space="preserve"> </w:t>
      </w:r>
      <w:r>
        <w:rPr>
          <w:rFonts w:cstheme="minorHAnsi"/>
          <w:sz w:val="20"/>
          <w:szCs w:val="20"/>
        </w:rPr>
        <w:t xml:space="preserve">negli </w:t>
      </w:r>
      <w:r w:rsidRPr="001001B3">
        <w:rPr>
          <w:rFonts w:cstheme="minorHAnsi"/>
          <w:sz w:val="20"/>
          <w:szCs w:val="20"/>
        </w:rPr>
        <w:t>areal</w:t>
      </w:r>
      <w:r>
        <w:rPr>
          <w:rFonts w:cstheme="minorHAnsi"/>
          <w:sz w:val="20"/>
          <w:szCs w:val="20"/>
        </w:rPr>
        <w:t>i individuati</w:t>
      </w:r>
      <w:r w:rsidRPr="001001B3">
        <w:rPr>
          <w:rFonts w:cstheme="minorHAnsi"/>
          <w:sz w:val="20"/>
          <w:szCs w:val="20"/>
        </w:rPr>
        <w:t xml:space="preserve"> </w:t>
      </w:r>
      <w:r>
        <w:rPr>
          <w:rFonts w:cstheme="minorHAnsi"/>
          <w:sz w:val="20"/>
          <w:szCs w:val="20"/>
        </w:rPr>
        <w:t xml:space="preserve">nelle disposizioni attuative in </w:t>
      </w:r>
      <w:r w:rsidRPr="001001B3">
        <w:rPr>
          <w:rFonts w:cstheme="minorHAnsi"/>
          <w:sz w:val="20"/>
          <w:szCs w:val="20"/>
        </w:rPr>
        <w:t>base di quanto previsto dai piani di gestione nazionali inerenti alle specie esotiche vegetali, dai PAF o da altri documenti di indirizzo approvati (es. progetti LIFE)</w:t>
      </w:r>
      <w:r>
        <w:rPr>
          <w:rFonts w:cstheme="minorHAnsi"/>
          <w:sz w:val="20"/>
          <w:szCs w:val="20"/>
        </w:rPr>
        <w:t>;</w:t>
      </w:r>
    </w:p>
    <w:p w14:paraId="4228EC0D" w14:textId="77777777" w:rsidR="006C4306" w:rsidRPr="001F467F" w:rsidRDefault="006C4306" w:rsidP="006C4306">
      <w:pPr>
        <w:pStyle w:val="Paragrafoelenco"/>
        <w:numPr>
          <w:ilvl w:val="0"/>
          <w:numId w:val="66"/>
        </w:numPr>
        <w:spacing w:afterLines="60" w:after="144"/>
        <w:jc w:val="both"/>
        <w:rPr>
          <w:rFonts w:cstheme="minorHAnsi"/>
          <w:sz w:val="20"/>
          <w:szCs w:val="20"/>
        </w:rPr>
      </w:pPr>
      <w:r w:rsidRPr="001F467F">
        <w:rPr>
          <w:rFonts w:cstheme="minorHAnsi"/>
          <w:sz w:val="20"/>
          <w:szCs w:val="20"/>
        </w:rPr>
        <w:t>acquisto di attrezzatura e di strumenti finalizzati al contenimento delle specie animali esotiche invasive di rilevanza unionale, e/o altre specie alloctone, quali a titolo esemplificativo trappole o altri strumenti di cattura, sistemi per la soppressione eutanasica, sistemi di contenimento per la detenzione in sicurezza delle IAS</w:t>
      </w:r>
      <w:r>
        <w:rPr>
          <w:rFonts w:cstheme="minorHAnsi"/>
          <w:sz w:val="20"/>
          <w:szCs w:val="20"/>
        </w:rPr>
        <w:t>.</w:t>
      </w:r>
    </w:p>
    <w:p w14:paraId="36F48890" w14:textId="77777777" w:rsidR="006C4306" w:rsidRDefault="006C4306" w:rsidP="006C4306">
      <w:pPr>
        <w:spacing w:after="60"/>
        <w:ind w:left="425"/>
        <w:jc w:val="both"/>
        <w:rPr>
          <w:rFonts w:cstheme="minorHAnsi"/>
          <w:sz w:val="20"/>
          <w:szCs w:val="20"/>
        </w:rPr>
      </w:pPr>
      <w:r w:rsidRPr="00CE648F">
        <w:rPr>
          <w:rFonts w:cstheme="minorHAnsi"/>
          <w:b/>
          <w:bCs/>
          <w:sz w:val="20"/>
          <w:szCs w:val="20"/>
        </w:rPr>
        <w:t>1.7</w:t>
      </w:r>
      <w:r>
        <w:rPr>
          <w:rFonts w:cstheme="minorHAnsi"/>
          <w:sz w:val="20"/>
          <w:szCs w:val="20"/>
        </w:rPr>
        <w:t xml:space="preserve"> -</w:t>
      </w:r>
      <w:r w:rsidRPr="00CE648F">
        <w:rPr>
          <w:rFonts w:cstheme="minorHAnsi"/>
          <w:sz w:val="20"/>
          <w:szCs w:val="20"/>
        </w:rPr>
        <w:t xml:space="preserve"> Investimenti per migliorare la coesistenza tra agricoltura, allevamenti e la fauna selvatica, inclusi gli ungulati (Cinghiali e Cervidi) e le specie di interesse comunitario tutelate dalla Dir. 92/43/CEE (Lupo, Lince, Orso bruno e Sciacallo dorato). A titolo esemplificativo, è prevista la realizzazione di recinzioni fisse o mobili, elettrificate o senza protezione elettrica, per la tutela delle colture </w:t>
      </w:r>
      <w:r w:rsidRPr="00453868">
        <w:rPr>
          <w:rFonts w:cstheme="minorHAnsi"/>
          <w:sz w:val="20"/>
          <w:szCs w:val="20"/>
        </w:rPr>
        <w:t>agricole, per la protezione degli animali dalla fauna selvatica durante il pascolamento e per il ricovero notturno, inclusi i punti di abbeverata</w:t>
      </w:r>
      <w:r>
        <w:rPr>
          <w:rFonts w:cstheme="minorHAnsi"/>
          <w:sz w:val="20"/>
          <w:szCs w:val="20"/>
        </w:rPr>
        <w:t>, l’</w:t>
      </w:r>
      <w:r w:rsidRPr="00453868">
        <w:rPr>
          <w:rFonts w:cstheme="minorHAnsi"/>
          <w:sz w:val="20"/>
          <w:szCs w:val="20"/>
        </w:rPr>
        <w:t>acquisto di cani da guardiania</w:t>
      </w:r>
      <w:r>
        <w:rPr>
          <w:rFonts w:cstheme="minorHAnsi"/>
          <w:sz w:val="20"/>
          <w:szCs w:val="20"/>
        </w:rPr>
        <w:t>,</w:t>
      </w:r>
      <w:r w:rsidRPr="00453868">
        <w:rPr>
          <w:rFonts w:cstheme="minorHAnsi"/>
          <w:sz w:val="20"/>
          <w:szCs w:val="20"/>
        </w:rPr>
        <w:t xml:space="preserve"> reti anti-uccello</w:t>
      </w:r>
      <w:r>
        <w:rPr>
          <w:rFonts w:cstheme="minorHAnsi"/>
          <w:sz w:val="20"/>
          <w:szCs w:val="20"/>
        </w:rPr>
        <w:t>,</w:t>
      </w:r>
      <w:r w:rsidRPr="00453868">
        <w:rPr>
          <w:rFonts w:cstheme="minorHAnsi"/>
          <w:sz w:val="20"/>
          <w:szCs w:val="20"/>
        </w:rPr>
        <w:t xml:space="preserve"> altri sistemi di dissuasione acustici/luminosi antintrusione da fauna non già ricompresi ai punti precedenti</w:t>
      </w:r>
      <w:r>
        <w:rPr>
          <w:rFonts w:cstheme="minorHAnsi"/>
          <w:sz w:val="20"/>
          <w:szCs w:val="20"/>
        </w:rPr>
        <w:t>;</w:t>
      </w:r>
    </w:p>
    <w:p w14:paraId="5E27CDFC" w14:textId="77777777" w:rsidR="006C4306" w:rsidRDefault="006C4306" w:rsidP="006C4306">
      <w:pPr>
        <w:spacing w:after="60"/>
        <w:ind w:left="426"/>
        <w:jc w:val="both"/>
        <w:rPr>
          <w:rFonts w:cstheme="minorHAnsi"/>
          <w:sz w:val="20"/>
          <w:szCs w:val="20"/>
        </w:rPr>
      </w:pPr>
      <w:r w:rsidRPr="00CE648F">
        <w:rPr>
          <w:rFonts w:cstheme="minorHAnsi"/>
          <w:b/>
          <w:bCs/>
          <w:sz w:val="20"/>
          <w:szCs w:val="20"/>
        </w:rPr>
        <w:t>1.8</w:t>
      </w:r>
      <w:r>
        <w:rPr>
          <w:rFonts w:cstheme="minorHAnsi"/>
          <w:sz w:val="20"/>
          <w:szCs w:val="20"/>
        </w:rPr>
        <w:t xml:space="preserve"> - </w:t>
      </w:r>
      <w:r w:rsidRPr="0074032E">
        <w:rPr>
          <w:rFonts w:cstheme="minorHAnsi"/>
          <w:sz w:val="20"/>
          <w:szCs w:val="20"/>
        </w:rPr>
        <w:t xml:space="preserve">Investimenti per la messa in sicurezza di linee elettriche ed altre infrastrutture aeree, finalizzati </w:t>
      </w:r>
      <w:r>
        <w:rPr>
          <w:rFonts w:cstheme="minorHAnsi"/>
          <w:sz w:val="20"/>
          <w:szCs w:val="20"/>
        </w:rPr>
        <w:t xml:space="preserve">a </w:t>
      </w:r>
      <w:r w:rsidRPr="0074032E">
        <w:rPr>
          <w:rFonts w:cstheme="minorHAnsi"/>
          <w:sz w:val="20"/>
          <w:szCs w:val="20"/>
        </w:rPr>
        <w:t>prevenire le collisioni dell’avifauna e a limitare il fenomeno dell’elettrocuzione sulle linee ad alta e</w:t>
      </w:r>
      <w:r>
        <w:rPr>
          <w:rFonts w:cstheme="minorHAnsi"/>
          <w:sz w:val="20"/>
          <w:szCs w:val="20"/>
        </w:rPr>
        <w:t xml:space="preserve"> </w:t>
      </w:r>
      <w:r w:rsidRPr="0074032E">
        <w:rPr>
          <w:rFonts w:cstheme="minorHAnsi"/>
          <w:sz w:val="20"/>
          <w:szCs w:val="20"/>
        </w:rPr>
        <w:t xml:space="preserve">medio-bassa tensione, incluso l’interramento di cavi </w:t>
      </w:r>
      <w:r w:rsidRPr="008464D3">
        <w:rPr>
          <w:rFonts w:cstheme="minorHAnsi"/>
          <w:sz w:val="20"/>
          <w:szCs w:val="20"/>
        </w:rPr>
        <w:t>aerei, in linea con quanto previsto dal PAF regionale;</w:t>
      </w:r>
    </w:p>
    <w:p w14:paraId="381615F0" w14:textId="77777777" w:rsidR="006C4306" w:rsidRDefault="006C4306" w:rsidP="006C4306">
      <w:pPr>
        <w:spacing w:after="60"/>
        <w:ind w:left="425"/>
        <w:jc w:val="both"/>
        <w:rPr>
          <w:rFonts w:cstheme="minorHAnsi"/>
          <w:sz w:val="20"/>
          <w:szCs w:val="20"/>
        </w:rPr>
      </w:pPr>
      <w:r>
        <w:rPr>
          <w:rFonts w:cstheme="minorHAnsi"/>
          <w:b/>
          <w:bCs/>
          <w:sz w:val="20"/>
          <w:szCs w:val="20"/>
        </w:rPr>
        <w:t>1</w:t>
      </w:r>
      <w:r w:rsidRPr="00CE648F">
        <w:rPr>
          <w:rFonts w:cstheme="minorHAnsi"/>
          <w:b/>
          <w:bCs/>
          <w:sz w:val="20"/>
          <w:szCs w:val="20"/>
        </w:rPr>
        <w:t>.9</w:t>
      </w:r>
      <w:r>
        <w:rPr>
          <w:rFonts w:cstheme="minorHAnsi"/>
          <w:sz w:val="20"/>
          <w:szCs w:val="20"/>
        </w:rPr>
        <w:t xml:space="preserve"> - </w:t>
      </w:r>
      <w:r w:rsidRPr="0074032E">
        <w:rPr>
          <w:rFonts w:cstheme="minorHAnsi"/>
          <w:sz w:val="20"/>
          <w:szCs w:val="20"/>
        </w:rPr>
        <w:t>Interventi per la connettività ecologica della fauna selvatica</w:t>
      </w:r>
      <w:r>
        <w:rPr>
          <w:rFonts w:cstheme="minorHAnsi"/>
          <w:sz w:val="20"/>
          <w:szCs w:val="20"/>
        </w:rPr>
        <w:t xml:space="preserve">: </w:t>
      </w:r>
      <w:r w:rsidRPr="00BC3238">
        <w:rPr>
          <w:rFonts w:cstheme="minorHAnsi"/>
          <w:sz w:val="20"/>
          <w:szCs w:val="20"/>
        </w:rPr>
        <w:t>realizzazione di infrastrutture ecologiche</w:t>
      </w:r>
      <w:r>
        <w:rPr>
          <w:rFonts w:cstheme="minorHAnsi"/>
          <w:sz w:val="20"/>
          <w:szCs w:val="20"/>
        </w:rPr>
        <w:t xml:space="preserve"> </w:t>
      </w:r>
      <w:r w:rsidRPr="00BC3238">
        <w:rPr>
          <w:rFonts w:cstheme="minorHAnsi"/>
          <w:sz w:val="20"/>
          <w:szCs w:val="20"/>
        </w:rPr>
        <w:t>(</w:t>
      </w:r>
      <w:r>
        <w:rPr>
          <w:rFonts w:cstheme="minorHAnsi"/>
          <w:sz w:val="20"/>
          <w:szCs w:val="20"/>
        </w:rPr>
        <w:t>quali ad esempio</w:t>
      </w:r>
      <w:r w:rsidRPr="00BC3238">
        <w:rPr>
          <w:rFonts w:cstheme="minorHAnsi"/>
          <w:sz w:val="20"/>
          <w:szCs w:val="20"/>
        </w:rPr>
        <w:t xml:space="preserve"> tunnel, sovrappassi, sottopassi, recinzioni) che favoriscono il movimento della fauna selvatica sul</w:t>
      </w:r>
      <w:r>
        <w:rPr>
          <w:rFonts w:cstheme="minorHAnsi"/>
          <w:sz w:val="20"/>
          <w:szCs w:val="20"/>
        </w:rPr>
        <w:t xml:space="preserve"> </w:t>
      </w:r>
      <w:r w:rsidRPr="00BC3238">
        <w:rPr>
          <w:rFonts w:cstheme="minorHAnsi"/>
          <w:sz w:val="20"/>
          <w:szCs w:val="20"/>
        </w:rPr>
        <w:t>territorio, anche prevenendone la collisione con gli autoveicoli</w:t>
      </w:r>
      <w:r>
        <w:rPr>
          <w:rFonts w:cstheme="minorHAnsi"/>
          <w:sz w:val="20"/>
          <w:szCs w:val="20"/>
        </w:rPr>
        <w:t>;</w:t>
      </w:r>
    </w:p>
    <w:p w14:paraId="4254666A" w14:textId="77777777" w:rsidR="006C4306" w:rsidRDefault="006C4306" w:rsidP="006C4306">
      <w:pPr>
        <w:spacing w:after="60"/>
        <w:ind w:left="426"/>
        <w:jc w:val="both"/>
        <w:rPr>
          <w:rFonts w:cstheme="minorHAnsi"/>
          <w:sz w:val="20"/>
          <w:szCs w:val="20"/>
        </w:rPr>
      </w:pPr>
      <w:r w:rsidRPr="00CE648F">
        <w:rPr>
          <w:rFonts w:cstheme="minorHAnsi"/>
          <w:b/>
          <w:bCs/>
          <w:sz w:val="20"/>
          <w:szCs w:val="20"/>
        </w:rPr>
        <w:t>1.12</w:t>
      </w:r>
      <w:r>
        <w:rPr>
          <w:rFonts w:cstheme="minorHAnsi"/>
          <w:b/>
          <w:bCs/>
          <w:sz w:val="20"/>
          <w:szCs w:val="20"/>
        </w:rPr>
        <w:t xml:space="preserve"> -</w:t>
      </w:r>
      <w:r w:rsidRPr="0074032E">
        <w:rPr>
          <w:rFonts w:cstheme="minorHAnsi"/>
          <w:sz w:val="20"/>
          <w:szCs w:val="20"/>
        </w:rPr>
        <w:t xml:space="preserve"> </w:t>
      </w:r>
      <w:r w:rsidRPr="00BC3238">
        <w:rPr>
          <w:rFonts w:cstheme="minorHAnsi"/>
          <w:sz w:val="20"/>
          <w:szCs w:val="20"/>
        </w:rPr>
        <w:t>Altri investimenti non produttivi previsti dai PAF regionali/provinciali non già ricompresi</w:t>
      </w:r>
      <w:r>
        <w:rPr>
          <w:rFonts w:cstheme="minorHAnsi"/>
          <w:sz w:val="20"/>
          <w:szCs w:val="20"/>
        </w:rPr>
        <w:t xml:space="preserve"> </w:t>
      </w:r>
      <w:r w:rsidRPr="00BC3238">
        <w:rPr>
          <w:rFonts w:cstheme="minorHAnsi"/>
          <w:sz w:val="20"/>
          <w:szCs w:val="20"/>
        </w:rPr>
        <w:t>nell’elenco di cui sopra</w:t>
      </w:r>
      <w:r w:rsidRPr="008464D3">
        <w:rPr>
          <w:rFonts w:cstheme="minorHAnsi"/>
          <w:sz w:val="20"/>
          <w:szCs w:val="20"/>
        </w:rPr>
        <w:t>, ad esempio la reintroduzione e/o ripopolamento di specie floristiche rare e/o minacciate, come previsto dal PAF regionale.</w:t>
      </w:r>
    </w:p>
    <w:p w14:paraId="3AE9BC43" w14:textId="77777777" w:rsidR="006C4306" w:rsidRDefault="006C4306" w:rsidP="006C4306">
      <w:pPr>
        <w:pStyle w:val="Paragrafoelenco"/>
        <w:numPr>
          <w:ilvl w:val="0"/>
          <w:numId w:val="50"/>
        </w:numPr>
        <w:spacing w:after="0"/>
        <w:jc w:val="both"/>
        <w:rPr>
          <w:rFonts w:cstheme="minorHAnsi"/>
          <w:b/>
          <w:bCs/>
          <w:sz w:val="20"/>
          <w:szCs w:val="20"/>
        </w:rPr>
      </w:pPr>
      <w:r w:rsidRPr="00CE648F">
        <w:rPr>
          <w:rFonts w:cstheme="minorHAnsi"/>
          <w:b/>
          <w:bCs/>
          <w:sz w:val="20"/>
          <w:szCs w:val="20"/>
        </w:rPr>
        <w:t xml:space="preserve">Azione 2 - Investimenti non produttivi finalizzati al miglioramento della qualità dell’acqua </w:t>
      </w:r>
    </w:p>
    <w:p w14:paraId="33E82251" w14:textId="77777777" w:rsidR="006C4306" w:rsidRPr="00240A92" w:rsidRDefault="006C4306" w:rsidP="006C4306">
      <w:pPr>
        <w:jc w:val="both"/>
        <w:rPr>
          <w:rFonts w:cstheme="minorHAnsi"/>
          <w:sz w:val="20"/>
          <w:szCs w:val="20"/>
          <w:highlight w:val="cyan"/>
        </w:rPr>
      </w:pPr>
      <w:r w:rsidRPr="008C6A38">
        <w:rPr>
          <w:rFonts w:cstheme="minorHAnsi"/>
          <w:sz w:val="20"/>
          <w:szCs w:val="20"/>
          <w:highlight w:val="green"/>
        </w:rPr>
        <w:t>L'azione concorre direttamente al perseguimento degli obiettivi della direttiva quadro sulle acque attraverso un sostegno per la realizzazione di investimenti non produttivi finalizzati ad una migliore gestione/miglioramento qualitativo dell’acqua quali, a titolo esemplificativo, la realizzazione di fasce tampone arboree/arbustive e/o messa a dimora di vegetazione nel reticolo idrico minore ed artificiale, al fine di ridurre l’inquinamento nelle acque superficiali; la realizzazione di reti di monitoraggio quali-quantitative delle acque utilizzate a scopo irriguo o ad esse connesse, aggiuntive rispetto agli obblighi di misurazione vigenti.</w:t>
      </w:r>
    </w:p>
    <w:p w14:paraId="6B795E4E" w14:textId="77777777" w:rsidR="006C4306" w:rsidRDefault="006C4306" w:rsidP="006C4306">
      <w:pPr>
        <w:spacing w:after="0"/>
        <w:ind w:left="426"/>
        <w:jc w:val="both"/>
        <w:rPr>
          <w:rFonts w:cstheme="minorHAnsi"/>
          <w:sz w:val="20"/>
          <w:szCs w:val="20"/>
        </w:rPr>
      </w:pPr>
      <w:r w:rsidRPr="00CE648F">
        <w:rPr>
          <w:rFonts w:cstheme="minorHAnsi"/>
          <w:b/>
          <w:bCs/>
          <w:sz w:val="20"/>
          <w:szCs w:val="20"/>
        </w:rPr>
        <w:t>2.1</w:t>
      </w:r>
      <w:r>
        <w:rPr>
          <w:rFonts w:cstheme="minorHAnsi"/>
          <w:sz w:val="20"/>
          <w:szCs w:val="20"/>
        </w:rPr>
        <w:t xml:space="preserve"> - </w:t>
      </w:r>
      <w:r w:rsidRPr="0074032E">
        <w:rPr>
          <w:rFonts w:cstheme="minorHAnsi"/>
          <w:sz w:val="20"/>
          <w:szCs w:val="20"/>
        </w:rPr>
        <w:t>Ripristino o impianto della vegetazione in alveo (macrofite) e sulle sponde (fasce riparie) nel reticolo</w:t>
      </w:r>
      <w:r>
        <w:rPr>
          <w:rFonts w:cstheme="minorHAnsi"/>
          <w:sz w:val="20"/>
          <w:szCs w:val="20"/>
        </w:rPr>
        <w:t xml:space="preserve"> </w:t>
      </w:r>
      <w:r w:rsidRPr="0074032E">
        <w:rPr>
          <w:rFonts w:cstheme="minorHAnsi"/>
          <w:sz w:val="20"/>
          <w:szCs w:val="20"/>
        </w:rPr>
        <w:t>idrico minore quali il ripristino e/o l’impianto della vegetazione acquatica e ripariale o altri interventi di</w:t>
      </w:r>
      <w:r>
        <w:rPr>
          <w:rFonts w:cstheme="minorHAnsi"/>
          <w:sz w:val="20"/>
          <w:szCs w:val="20"/>
        </w:rPr>
        <w:t xml:space="preserve"> </w:t>
      </w:r>
      <w:r w:rsidRPr="0074032E">
        <w:rPr>
          <w:rFonts w:cstheme="minorHAnsi"/>
          <w:sz w:val="20"/>
          <w:szCs w:val="20"/>
        </w:rPr>
        <w:t>riqualificazione ecologica;</w:t>
      </w:r>
    </w:p>
    <w:p w14:paraId="2A23D138" w14:textId="77777777" w:rsidR="006C4306" w:rsidRDefault="006C4306" w:rsidP="006C4306">
      <w:pPr>
        <w:spacing w:after="0"/>
        <w:ind w:left="426"/>
        <w:jc w:val="both"/>
        <w:rPr>
          <w:rFonts w:cstheme="minorHAnsi"/>
          <w:sz w:val="20"/>
          <w:szCs w:val="20"/>
        </w:rPr>
      </w:pPr>
      <w:r w:rsidRPr="00CE648F">
        <w:rPr>
          <w:rFonts w:cstheme="minorHAnsi"/>
          <w:b/>
          <w:bCs/>
          <w:sz w:val="20"/>
          <w:szCs w:val="20"/>
        </w:rPr>
        <w:t>2.2</w:t>
      </w:r>
      <w:r>
        <w:rPr>
          <w:rFonts w:cstheme="minorHAnsi"/>
          <w:sz w:val="20"/>
          <w:szCs w:val="20"/>
        </w:rPr>
        <w:t xml:space="preserve"> - </w:t>
      </w:r>
      <w:r w:rsidRPr="0074032E">
        <w:rPr>
          <w:rFonts w:cstheme="minorHAnsi"/>
          <w:sz w:val="20"/>
          <w:szCs w:val="20"/>
        </w:rPr>
        <w:t>Realizzazione fasce tampone arboree e/o arbustive: realizzazione di fasce tampone arboree e/o</w:t>
      </w:r>
      <w:r>
        <w:rPr>
          <w:rFonts w:cstheme="minorHAnsi"/>
          <w:sz w:val="20"/>
          <w:szCs w:val="20"/>
        </w:rPr>
        <w:t xml:space="preserve"> </w:t>
      </w:r>
      <w:r w:rsidRPr="0074032E">
        <w:rPr>
          <w:rFonts w:cstheme="minorHAnsi"/>
          <w:sz w:val="20"/>
          <w:szCs w:val="20"/>
        </w:rPr>
        <w:t>arbustive con funzione di riduzione dell’inquinamento nelle acque superficiali naturali e artificiali.</w:t>
      </w:r>
    </w:p>
    <w:p w14:paraId="3B1E26FD" w14:textId="77777777" w:rsidR="006C4306" w:rsidRDefault="006C4306" w:rsidP="006C4306">
      <w:pPr>
        <w:spacing w:after="0"/>
        <w:ind w:left="426"/>
        <w:jc w:val="both"/>
        <w:rPr>
          <w:rFonts w:cstheme="minorHAnsi"/>
          <w:sz w:val="20"/>
          <w:szCs w:val="20"/>
        </w:rPr>
      </w:pPr>
    </w:p>
    <w:p w14:paraId="0ECA82FE" w14:textId="77777777" w:rsidR="006C4306" w:rsidRPr="00240A92" w:rsidRDefault="006C4306" w:rsidP="006C4306">
      <w:pPr>
        <w:spacing w:after="0"/>
        <w:jc w:val="both"/>
        <w:rPr>
          <w:rFonts w:cstheme="minorHAnsi"/>
          <w:sz w:val="20"/>
          <w:szCs w:val="20"/>
          <w:highlight w:val="green"/>
        </w:rPr>
      </w:pPr>
      <w:r w:rsidRPr="008C6A38">
        <w:rPr>
          <w:rFonts w:cstheme="minorHAnsi"/>
          <w:sz w:val="20"/>
          <w:szCs w:val="20"/>
          <w:highlight w:val="green"/>
        </w:rPr>
        <w:t>A</w:t>
      </w:r>
      <w:r w:rsidRPr="00240A92">
        <w:rPr>
          <w:rFonts w:cstheme="minorHAnsi"/>
          <w:sz w:val="20"/>
          <w:szCs w:val="20"/>
          <w:highlight w:val="green"/>
        </w:rPr>
        <w:t xml:space="preserve">lcuni degli investimenti </w:t>
      </w:r>
      <w:r w:rsidRPr="008C6A38">
        <w:rPr>
          <w:rFonts w:cstheme="minorHAnsi"/>
          <w:sz w:val="20"/>
          <w:szCs w:val="20"/>
          <w:highlight w:val="green"/>
        </w:rPr>
        <w:t>previsti dal presente i</w:t>
      </w:r>
      <w:r w:rsidRPr="00240A92">
        <w:rPr>
          <w:rFonts w:cstheme="minorHAnsi"/>
          <w:sz w:val="20"/>
          <w:szCs w:val="20"/>
          <w:highlight w:val="green"/>
        </w:rPr>
        <w:t xml:space="preserve">ntervento agiscono in sinergia e complementarità con gli interventi del </w:t>
      </w:r>
      <w:r w:rsidRPr="008C6A38">
        <w:rPr>
          <w:rFonts w:cstheme="minorHAnsi"/>
          <w:sz w:val="20"/>
          <w:szCs w:val="20"/>
          <w:highlight w:val="green"/>
        </w:rPr>
        <w:t>PSP</w:t>
      </w:r>
      <w:r w:rsidRPr="00240A92">
        <w:rPr>
          <w:rFonts w:cstheme="minorHAnsi"/>
          <w:sz w:val="20"/>
          <w:szCs w:val="20"/>
          <w:highlight w:val="green"/>
        </w:rPr>
        <w:t xml:space="preserve"> che prevedono impegni di gestione in materia ambientale, con particolare riferimento a quelli che perseguono le finalità specifiche di tutela della biodiversità, del paesaggio e della qualità della acqua. </w:t>
      </w:r>
    </w:p>
    <w:p w14:paraId="0A0FFDE7" w14:textId="77777777" w:rsidR="006C4306" w:rsidRPr="00240A92" w:rsidRDefault="006C4306" w:rsidP="006C4306">
      <w:pPr>
        <w:spacing w:after="0"/>
        <w:jc w:val="both"/>
        <w:rPr>
          <w:rFonts w:cstheme="minorHAnsi"/>
          <w:sz w:val="20"/>
          <w:szCs w:val="20"/>
          <w:highlight w:val="green"/>
        </w:rPr>
      </w:pPr>
      <w:r w:rsidRPr="00240A92">
        <w:rPr>
          <w:rFonts w:cstheme="minorHAnsi"/>
          <w:sz w:val="20"/>
          <w:szCs w:val="20"/>
          <w:highlight w:val="green"/>
        </w:rPr>
        <w:t>Gli investimenti sostenuti, infatti, creano le condizioni per l’assunzione degli impegni agro-climatico-ambientali da parte degli agricoltori e la combinazione di investimenti ed impegni di gestione contribuisce a rafforzare l’efficacia degli interventi nel loro complesso, migliorando la capacità di raggiungimento dei risultati degli interventi stessi del Piano.</w:t>
      </w:r>
    </w:p>
    <w:p w14:paraId="228C402A" w14:textId="77777777" w:rsidR="006C4306" w:rsidRDefault="006C4306" w:rsidP="006C4306">
      <w:pPr>
        <w:spacing w:after="0"/>
        <w:jc w:val="both"/>
        <w:rPr>
          <w:rFonts w:cstheme="minorHAnsi"/>
          <w:sz w:val="20"/>
          <w:szCs w:val="20"/>
          <w:highlight w:val="green"/>
        </w:rPr>
      </w:pPr>
      <w:r w:rsidRPr="008C6A38">
        <w:rPr>
          <w:rFonts w:cstheme="minorHAnsi"/>
          <w:sz w:val="20"/>
          <w:szCs w:val="20"/>
          <w:highlight w:val="green"/>
        </w:rPr>
        <w:t>Inoltre, gli investimenti previsti nell’azione 1 operano in conformità con le finalità e gli obiettivi specifici dei PAF (Prioritized Action Framework), della Direttiva “Habitat”, concorrendo alla loro attuazione ed al raggiungimento degli obiettivi di conservazione della rete Natura 2000.</w:t>
      </w:r>
    </w:p>
    <w:p w14:paraId="7A22C08A" w14:textId="77777777" w:rsidR="00BB43DA" w:rsidRDefault="00BB43DA" w:rsidP="006C4306">
      <w:pPr>
        <w:spacing w:after="0"/>
        <w:jc w:val="both"/>
        <w:rPr>
          <w:rFonts w:cstheme="minorHAnsi"/>
          <w:sz w:val="20"/>
          <w:szCs w:val="20"/>
          <w:highlight w:val="green"/>
        </w:rPr>
      </w:pPr>
    </w:p>
    <w:p w14:paraId="403BCD22" w14:textId="51395922" w:rsidR="00BB43DA" w:rsidRPr="00BB43DA" w:rsidRDefault="00BB43DA" w:rsidP="006C4306">
      <w:pPr>
        <w:spacing w:after="0"/>
        <w:jc w:val="both"/>
        <w:rPr>
          <w:rFonts w:cstheme="minorHAnsi"/>
          <w:highlight w:val="green"/>
        </w:rPr>
      </w:pPr>
      <w:r w:rsidRPr="00BB43DA">
        <w:rPr>
          <w:rFonts w:cstheme="minorHAnsi"/>
          <w:sz w:val="20"/>
          <w:szCs w:val="20"/>
          <w:highlight w:val="green"/>
        </w:rPr>
        <w:t>L’intervento risulta in linea con gli obiettivi del progetto LIFE Strategic Nature Project “Natural connections for Natura2000 in Northern Italy to 2030”, in coerenza con il Prioritized Action Framework 21-27 della Lombardia.</w:t>
      </w:r>
    </w:p>
    <w:p w14:paraId="79865C67" w14:textId="77777777" w:rsidR="006C4306" w:rsidRPr="00CE648F" w:rsidRDefault="006C4306" w:rsidP="006C4306">
      <w:pPr>
        <w:spacing w:after="0"/>
        <w:ind w:left="426"/>
        <w:jc w:val="both"/>
        <w:rPr>
          <w:rFonts w:cstheme="minorHAnsi"/>
          <w:sz w:val="20"/>
          <w:szCs w:val="20"/>
        </w:rPr>
      </w:pPr>
    </w:p>
    <w:p w14:paraId="3293D0C2"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9"/>
        <w:gridCol w:w="732"/>
        <w:gridCol w:w="1237"/>
        <w:gridCol w:w="1113"/>
        <w:gridCol w:w="2582"/>
        <w:gridCol w:w="1334"/>
        <w:gridCol w:w="758"/>
        <w:gridCol w:w="765"/>
      </w:tblGrid>
      <w:tr w:rsidR="006C4306" w:rsidRPr="00700099" w14:paraId="73EAC277" w14:textId="77777777" w:rsidTr="006E03F7">
        <w:trPr>
          <w:trHeight w:val="405"/>
        </w:trPr>
        <w:tc>
          <w:tcPr>
            <w:tcW w:w="798" w:type="pct"/>
            <w:vMerge w:val="restart"/>
            <w:shd w:val="clear" w:color="auto" w:fill="008E40"/>
            <w:vAlign w:val="center"/>
          </w:tcPr>
          <w:p w14:paraId="6BBC6755"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1" w:type="pct"/>
            <w:vMerge w:val="restart"/>
            <w:vAlign w:val="center"/>
          </w:tcPr>
          <w:p w14:paraId="35D5254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SRD04</w:t>
            </w:r>
          </w:p>
        </w:tc>
        <w:tc>
          <w:tcPr>
            <w:tcW w:w="610" w:type="pct"/>
            <w:vMerge w:val="restart"/>
            <w:shd w:val="clear" w:color="auto" w:fill="008E40"/>
            <w:vAlign w:val="center"/>
          </w:tcPr>
          <w:p w14:paraId="4D05243C"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2" w:type="pct"/>
            <w:gridSpan w:val="2"/>
            <w:vMerge w:val="restart"/>
            <w:vAlign w:val="center"/>
          </w:tcPr>
          <w:p w14:paraId="594BF82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non produttivi agricoli con finalità ambientale</w:t>
            </w:r>
          </w:p>
        </w:tc>
        <w:tc>
          <w:tcPr>
            <w:tcW w:w="657" w:type="pct"/>
            <w:vMerge w:val="restart"/>
            <w:shd w:val="clear" w:color="auto" w:fill="008E40"/>
            <w:vAlign w:val="center"/>
          </w:tcPr>
          <w:p w14:paraId="527BA84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4" w:type="pct"/>
            <w:shd w:val="clear" w:color="auto" w:fill="92D050"/>
            <w:vAlign w:val="center"/>
          </w:tcPr>
          <w:p w14:paraId="6CF3FA9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912149396"/>
            <w14:checkbox>
              <w14:checked w14:val="1"/>
              <w14:checkedState w14:val="2612" w14:font="MS Gothic"/>
              <w14:uncheckedState w14:val="2610" w14:font="MS Gothic"/>
            </w14:checkbox>
          </w:sdtPr>
          <w:sdtEndPr/>
          <w:sdtContent>
            <w:tc>
              <w:tcPr>
                <w:tcW w:w="377" w:type="pct"/>
                <w:vAlign w:val="center"/>
              </w:tcPr>
              <w:p w14:paraId="66E17FA5"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2F9EFD69" w14:textId="77777777" w:rsidTr="006E03F7">
        <w:trPr>
          <w:trHeight w:val="405"/>
        </w:trPr>
        <w:tc>
          <w:tcPr>
            <w:tcW w:w="798" w:type="pct"/>
            <w:vMerge/>
            <w:shd w:val="clear" w:color="auto" w:fill="008E40"/>
            <w:vAlign w:val="center"/>
          </w:tcPr>
          <w:p w14:paraId="10335428" w14:textId="77777777" w:rsidR="006C4306" w:rsidRPr="00700099" w:rsidRDefault="006C4306" w:rsidP="00F561E7">
            <w:pPr>
              <w:spacing w:after="0"/>
              <w:rPr>
                <w:rFonts w:cstheme="minorHAnsi"/>
                <w:sz w:val="18"/>
                <w:szCs w:val="18"/>
              </w:rPr>
            </w:pPr>
          </w:p>
        </w:tc>
        <w:tc>
          <w:tcPr>
            <w:tcW w:w="361" w:type="pct"/>
            <w:vMerge/>
            <w:vAlign w:val="center"/>
          </w:tcPr>
          <w:p w14:paraId="1C303F00" w14:textId="77777777" w:rsidR="006C4306" w:rsidRPr="00700099" w:rsidRDefault="006C4306" w:rsidP="00F561E7">
            <w:pPr>
              <w:spacing w:after="0"/>
              <w:rPr>
                <w:rFonts w:cstheme="minorHAnsi"/>
                <w:sz w:val="18"/>
                <w:szCs w:val="18"/>
              </w:rPr>
            </w:pPr>
          </w:p>
        </w:tc>
        <w:tc>
          <w:tcPr>
            <w:tcW w:w="610" w:type="pct"/>
            <w:vMerge/>
            <w:shd w:val="clear" w:color="auto" w:fill="008E40"/>
            <w:vAlign w:val="center"/>
          </w:tcPr>
          <w:p w14:paraId="01EDACE2" w14:textId="77777777" w:rsidR="006C4306" w:rsidRPr="00700099" w:rsidRDefault="006C4306" w:rsidP="00F561E7">
            <w:pPr>
              <w:spacing w:after="0"/>
              <w:rPr>
                <w:rFonts w:cstheme="minorHAnsi"/>
                <w:sz w:val="18"/>
                <w:szCs w:val="18"/>
              </w:rPr>
            </w:pPr>
          </w:p>
        </w:tc>
        <w:tc>
          <w:tcPr>
            <w:tcW w:w="1822" w:type="pct"/>
            <w:gridSpan w:val="2"/>
            <w:vMerge/>
            <w:vAlign w:val="center"/>
          </w:tcPr>
          <w:p w14:paraId="160E1154" w14:textId="77777777" w:rsidR="006C4306" w:rsidRPr="00700099" w:rsidRDefault="006C4306" w:rsidP="00F561E7">
            <w:pPr>
              <w:spacing w:after="0"/>
              <w:rPr>
                <w:rFonts w:cstheme="minorHAnsi"/>
                <w:sz w:val="18"/>
                <w:szCs w:val="18"/>
              </w:rPr>
            </w:pPr>
          </w:p>
        </w:tc>
        <w:tc>
          <w:tcPr>
            <w:tcW w:w="657" w:type="pct"/>
            <w:vMerge/>
            <w:shd w:val="clear" w:color="auto" w:fill="008E40"/>
            <w:vAlign w:val="center"/>
          </w:tcPr>
          <w:p w14:paraId="34BB71F9" w14:textId="77777777" w:rsidR="006C4306" w:rsidRPr="00700099" w:rsidRDefault="006C4306" w:rsidP="00F561E7">
            <w:pPr>
              <w:spacing w:after="0"/>
              <w:jc w:val="center"/>
              <w:rPr>
                <w:rFonts w:cstheme="minorHAnsi"/>
                <w:b/>
                <w:bCs/>
                <w:color w:val="FFFFFF" w:themeColor="background1"/>
                <w:sz w:val="18"/>
                <w:szCs w:val="18"/>
              </w:rPr>
            </w:pPr>
          </w:p>
        </w:tc>
        <w:tc>
          <w:tcPr>
            <w:tcW w:w="374" w:type="pct"/>
            <w:shd w:val="clear" w:color="auto" w:fill="FF0000"/>
            <w:vAlign w:val="center"/>
          </w:tcPr>
          <w:p w14:paraId="16103F9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954930742"/>
            <w14:checkbox>
              <w14:checked w14:val="0"/>
              <w14:checkedState w14:val="2612" w14:font="MS Gothic"/>
              <w14:uncheckedState w14:val="2610" w14:font="MS Gothic"/>
            </w14:checkbox>
          </w:sdtPr>
          <w:sdtEndPr/>
          <w:sdtContent>
            <w:tc>
              <w:tcPr>
                <w:tcW w:w="377" w:type="pct"/>
                <w:vAlign w:val="center"/>
              </w:tcPr>
              <w:p w14:paraId="086541EE"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09D8F165" w14:textId="77777777" w:rsidTr="006E03F7">
        <w:trPr>
          <w:trHeight w:val="270"/>
        </w:trPr>
        <w:tc>
          <w:tcPr>
            <w:tcW w:w="1159" w:type="pct"/>
            <w:gridSpan w:val="2"/>
            <w:shd w:val="clear" w:color="auto" w:fill="008E40"/>
            <w:vAlign w:val="center"/>
          </w:tcPr>
          <w:p w14:paraId="016C7699" w14:textId="77777777" w:rsidR="006C4306" w:rsidRPr="00CA38A7" w:rsidRDefault="006C4306" w:rsidP="00F561E7">
            <w:pPr>
              <w:spacing w:after="0"/>
              <w:jc w:val="center"/>
              <w:rPr>
                <w:rFonts w:cstheme="minorHAnsi"/>
                <w:b/>
                <w:bCs/>
                <w:sz w:val="18"/>
                <w:szCs w:val="18"/>
                <w:lang w:val="en-GB"/>
              </w:rPr>
            </w:pPr>
            <w:r w:rsidRPr="00CA38A7">
              <w:rPr>
                <w:rFonts w:cstheme="minorHAnsi"/>
                <w:b/>
                <w:bCs/>
                <w:color w:val="FFFFFF" w:themeColor="background1"/>
                <w:sz w:val="18"/>
                <w:szCs w:val="18"/>
                <w:lang w:val="en-GB"/>
              </w:rPr>
              <w:t>Spesa Pubblica</w:t>
            </w:r>
          </w:p>
        </w:tc>
        <w:tc>
          <w:tcPr>
            <w:tcW w:w="1159" w:type="pct"/>
            <w:gridSpan w:val="2"/>
            <w:vAlign w:val="center"/>
          </w:tcPr>
          <w:p w14:paraId="390E69B4"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w:t>
            </w:r>
            <w:r>
              <w:rPr>
                <w:rFonts w:cstheme="minorHAnsi"/>
                <w:sz w:val="18"/>
                <w:szCs w:val="18"/>
                <w:lang w:val="it"/>
              </w:rPr>
              <w:t>5</w:t>
            </w:r>
            <w:r w:rsidRPr="00700099">
              <w:rPr>
                <w:rFonts w:cstheme="minorHAnsi"/>
                <w:sz w:val="18"/>
                <w:szCs w:val="18"/>
                <w:lang w:val="it"/>
              </w:rPr>
              <w:t>.000.000,00 €</w:t>
            </w:r>
          </w:p>
        </w:tc>
        <w:tc>
          <w:tcPr>
            <w:tcW w:w="1931" w:type="pct"/>
            <w:gridSpan w:val="2"/>
            <w:shd w:val="clear" w:color="auto" w:fill="008E40"/>
            <w:vAlign w:val="center"/>
          </w:tcPr>
          <w:p w14:paraId="78F9F8FA" w14:textId="77777777" w:rsidR="006C4306" w:rsidRPr="00CA38A7" w:rsidRDefault="006C4306" w:rsidP="00F561E7">
            <w:pPr>
              <w:spacing w:after="0"/>
              <w:jc w:val="center"/>
              <w:rPr>
                <w:rFonts w:cstheme="minorHAnsi"/>
                <w:b/>
                <w:bCs/>
                <w:color w:val="FFFFFF" w:themeColor="background1"/>
                <w:sz w:val="18"/>
                <w:szCs w:val="18"/>
                <w:lang w:val="it"/>
              </w:rPr>
            </w:pPr>
            <w:r w:rsidRPr="00CA38A7">
              <w:rPr>
                <w:rFonts w:cstheme="minorHAnsi"/>
                <w:b/>
                <w:bCs/>
                <w:color w:val="FFFFFF" w:themeColor="background1"/>
                <w:sz w:val="18"/>
                <w:szCs w:val="18"/>
                <w:lang w:val="en-GB"/>
              </w:rPr>
              <w:t>Contributo del FEASR</w:t>
            </w:r>
          </w:p>
        </w:tc>
        <w:tc>
          <w:tcPr>
            <w:tcW w:w="752" w:type="pct"/>
            <w:gridSpan w:val="2"/>
            <w:vAlign w:val="center"/>
          </w:tcPr>
          <w:p w14:paraId="28D18B47" w14:textId="77777777" w:rsidR="006C4306" w:rsidRPr="00700099" w:rsidRDefault="006C4306" w:rsidP="00F561E7">
            <w:pPr>
              <w:spacing w:after="0"/>
              <w:jc w:val="center"/>
              <w:rPr>
                <w:rFonts w:cstheme="minorHAnsi"/>
                <w:sz w:val="18"/>
                <w:szCs w:val="18"/>
                <w:lang w:val="it"/>
              </w:rPr>
            </w:pPr>
            <w:r>
              <w:rPr>
                <w:rFonts w:cstheme="minorHAnsi"/>
                <w:sz w:val="18"/>
                <w:szCs w:val="18"/>
                <w:lang w:val="it"/>
              </w:rPr>
              <w:t>6</w:t>
            </w:r>
            <w:r w:rsidRPr="00700099">
              <w:rPr>
                <w:rFonts w:cstheme="minorHAnsi"/>
                <w:sz w:val="18"/>
                <w:szCs w:val="18"/>
                <w:lang w:val="it"/>
              </w:rPr>
              <w:t>.</w:t>
            </w:r>
            <w:r>
              <w:rPr>
                <w:rFonts w:cstheme="minorHAnsi"/>
                <w:sz w:val="18"/>
                <w:szCs w:val="18"/>
                <w:lang w:val="it"/>
              </w:rPr>
              <w:t>105</w:t>
            </w:r>
            <w:r w:rsidRPr="00700099">
              <w:rPr>
                <w:rFonts w:cstheme="minorHAnsi"/>
                <w:sz w:val="18"/>
                <w:szCs w:val="18"/>
                <w:lang w:val="it"/>
              </w:rPr>
              <w:t>.000,00 €</w:t>
            </w:r>
          </w:p>
        </w:tc>
      </w:tr>
      <w:tr w:rsidR="006C4306" w:rsidRPr="00700099" w14:paraId="294B9CC5" w14:textId="77777777" w:rsidTr="006E03F7">
        <w:trPr>
          <w:trHeight w:val="270"/>
        </w:trPr>
        <w:tc>
          <w:tcPr>
            <w:tcW w:w="1159" w:type="pct"/>
            <w:gridSpan w:val="2"/>
            <w:shd w:val="clear" w:color="auto" w:fill="008E40"/>
            <w:vAlign w:val="center"/>
          </w:tcPr>
          <w:p w14:paraId="62B177EC" w14:textId="77777777" w:rsidR="006C4306" w:rsidRPr="00F82F96" w:rsidRDefault="006C4306" w:rsidP="00F561E7">
            <w:pPr>
              <w:spacing w:after="0"/>
              <w:jc w:val="center"/>
              <w:rPr>
                <w:rFonts w:cstheme="minorHAnsi"/>
                <w:b/>
                <w:bCs/>
                <w:color w:val="FFFFFF" w:themeColor="background1"/>
                <w:sz w:val="18"/>
                <w:szCs w:val="18"/>
                <w:highlight w:val="green"/>
                <w:lang w:val="en-GB"/>
              </w:rPr>
            </w:pPr>
            <w:r w:rsidRPr="00F82F96">
              <w:rPr>
                <w:rFonts w:cstheme="minorHAnsi"/>
                <w:b/>
                <w:bCs/>
                <w:color w:val="FFFFFF" w:themeColor="background1"/>
                <w:sz w:val="18"/>
                <w:szCs w:val="18"/>
                <w:highlight w:val="green"/>
                <w:lang w:val="en-GB"/>
              </w:rPr>
              <w:t>Indicatori di Risultato - R</w:t>
            </w:r>
          </w:p>
        </w:tc>
        <w:tc>
          <w:tcPr>
            <w:tcW w:w="1159" w:type="pct"/>
            <w:gridSpan w:val="2"/>
            <w:vAlign w:val="center"/>
          </w:tcPr>
          <w:p w14:paraId="4D527678" w14:textId="77777777" w:rsidR="006C4306" w:rsidRPr="00F82F96" w:rsidRDefault="006C4306" w:rsidP="00F561E7">
            <w:pPr>
              <w:spacing w:after="0"/>
              <w:jc w:val="center"/>
              <w:rPr>
                <w:rFonts w:cstheme="minorHAnsi"/>
                <w:sz w:val="18"/>
                <w:szCs w:val="18"/>
                <w:highlight w:val="green"/>
                <w:lang w:val="it"/>
              </w:rPr>
            </w:pPr>
            <w:r w:rsidRPr="00F82F96">
              <w:rPr>
                <w:rFonts w:cstheme="minorHAnsi"/>
                <w:sz w:val="18"/>
                <w:szCs w:val="18"/>
                <w:highlight w:val="green"/>
                <w:lang w:val="it"/>
              </w:rPr>
              <w:t>R.26</w:t>
            </w:r>
          </w:p>
          <w:p w14:paraId="6F97BC59" w14:textId="77777777" w:rsidR="006C4306" w:rsidRPr="00F82F96" w:rsidRDefault="006C4306" w:rsidP="00F561E7">
            <w:pPr>
              <w:spacing w:after="0"/>
              <w:jc w:val="center"/>
              <w:rPr>
                <w:rFonts w:cstheme="minorHAnsi"/>
                <w:sz w:val="18"/>
                <w:szCs w:val="18"/>
                <w:highlight w:val="green"/>
                <w:lang w:val="it"/>
              </w:rPr>
            </w:pPr>
            <w:r w:rsidRPr="00F82F96">
              <w:rPr>
                <w:rFonts w:cstheme="minorHAnsi"/>
                <w:sz w:val="18"/>
                <w:szCs w:val="18"/>
                <w:highlight w:val="green"/>
                <w:lang w:val="it"/>
              </w:rPr>
              <w:t>R.32</w:t>
            </w:r>
          </w:p>
        </w:tc>
        <w:tc>
          <w:tcPr>
            <w:tcW w:w="1931" w:type="pct"/>
            <w:gridSpan w:val="2"/>
            <w:shd w:val="clear" w:color="auto" w:fill="008E40"/>
            <w:vAlign w:val="center"/>
          </w:tcPr>
          <w:p w14:paraId="2B218B9C" w14:textId="77777777" w:rsidR="006C4306" w:rsidRPr="00F82F96" w:rsidRDefault="006C4306" w:rsidP="00F561E7">
            <w:pPr>
              <w:spacing w:after="0"/>
              <w:jc w:val="center"/>
              <w:rPr>
                <w:rFonts w:cstheme="minorHAnsi"/>
                <w:b/>
                <w:bCs/>
                <w:color w:val="FFFFFF" w:themeColor="background1"/>
                <w:sz w:val="18"/>
                <w:szCs w:val="18"/>
                <w:highlight w:val="green"/>
                <w:lang w:val="en-GB"/>
              </w:rPr>
            </w:pPr>
            <w:r w:rsidRPr="00F82F96">
              <w:rPr>
                <w:rFonts w:cstheme="minorHAnsi"/>
                <w:b/>
                <w:bCs/>
                <w:color w:val="FFFFFF" w:themeColor="background1"/>
                <w:sz w:val="18"/>
                <w:szCs w:val="18"/>
                <w:highlight w:val="green"/>
                <w:lang w:val="en-GB"/>
              </w:rPr>
              <w:t>Indicatori di Output - O</w:t>
            </w:r>
          </w:p>
        </w:tc>
        <w:tc>
          <w:tcPr>
            <w:tcW w:w="752" w:type="pct"/>
            <w:gridSpan w:val="2"/>
            <w:vAlign w:val="center"/>
          </w:tcPr>
          <w:p w14:paraId="40F59B17" w14:textId="77777777" w:rsidR="006C4306" w:rsidRPr="00F82F96" w:rsidRDefault="006C4306" w:rsidP="00F561E7">
            <w:pPr>
              <w:spacing w:after="0"/>
              <w:jc w:val="center"/>
              <w:rPr>
                <w:rFonts w:cstheme="minorHAnsi"/>
                <w:sz w:val="18"/>
                <w:szCs w:val="18"/>
                <w:highlight w:val="green"/>
                <w:lang w:val="it"/>
              </w:rPr>
            </w:pPr>
            <w:r w:rsidRPr="00F82F96">
              <w:rPr>
                <w:rFonts w:cstheme="minorHAnsi"/>
                <w:sz w:val="18"/>
                <w:szCs w:val="18"/>
                <w:highlight w:val="green"/>
                <w:lang w:val="it"/>
              </w:rPr>
              <w:t>O.21</w:t>
            </w:r>
          </w:p>
        </w:tc>
      </w:tr>
    </w:tbl>
    <w:p w14:paraId="34400CAD" w14:textId="77777777" w:rsidR="000F7E05" w:rsidRDefault="000F7E05" w:rsidP="006C4306">
      <w:pPr>
        <w:spacing w:after="0"/>
        <w:rPr>
          <w:rFonts w:cstheme="minorHAnsi"/>
        </w:rPr>
      </w:pPr>
    </w:p>
    <w:p w14:paraId="63DA00D5"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0" w:type="auto"/>
        <w:tblLook w:val="04A0" w:firstRow="1" w:lastRow="0" w:firstColumn="1" w:lastColumn="0" w:noHBand="0" w:noVBand="1"/>
      </w:tblPr>
      <w:tblGrid>
        <w:gridCol w:w="715"/>
        <w:gridCol w:w="9425"/>
      </w:tblGrid>
      <w:tr w:rsidR="006C4306" w:rsidRPr="00E77ADC" w14:paraId="7CF0CB43" w14:textId="77777777" w:rsidTr="00F561E7">
        <w:tc>
          <w:tcPr>
            <w:tcW w:w="0" w:type="auto"/>
            <w:gridSpan w:val="2"/>
            <w:shd w:val="clear" w:color="auto" w:fill="008E40"/>
            <w:vAlign w:val="center"/>
          </w:tcPr>
          <w:p w14:paraId="3D5EE7D6" w14:textId="77777777" w:rsidR="006C4306" w:rsidRPr="00E77ADC" w:rsidRDefault="006C4306" w:rsidP="00F561E7">
            <w:pPr>
              <w:spacing w:after="0"/>
              <w:jc w:val="center"/>
              <w:rPr>
                <w:rFonts w:cstheme="minorHAnsi"/>
                <w:b/>
                <w:bCs/>
                <w:sz w:val="18"/>
                <w:szCs w:val="18"/>
              </w:rPr>
            </w:pPr>
            <w:r w:rsidRPr="00700099">
              <w:rPr>
                <w:rFonts w:cstheme="minorHAnsi"/>
                <w:b/>
                <w:bCs/>
                <w:color w:val="FFFFFF" w:themeColor="background1"/>
                <w:sz w:val="18"/>
                <w:szCs w:val="18"/>
              </w:rPr>
              <w:t>Principi di selezione</w:t>
            </w:r>
          </w:p>
        </w:tc>
      </w:tr>
      <w:tr w:rsidR="006C4306" w:rsidRPr="00700099" w14:paraId="555465C3" w14:textId="77777777" w:rsidTr="00F561E7">
        <w:tc>
          <w:tcPr>
            <w:tcW w:w="0" w:type="auto"/>
            <w:shd w:val="clear" w:color="auto" w:fill="A7D9A3"/>
            <w:vAlign w:val="center"/>
          </w:tcPr>
          <w:p w14:paraId="3CB2D754"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33FB937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327D8CD8" w14:textId="77777777" w:rsidTr="00F561E7">
        <w:tc>
          <w:tcPr>
            <w:tcW w:w="0" w:type="auto"/>
            <w:vAlign w:val="center"/>
          </w:tcPr>
          <w:p w14:paraId="21D0D284"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6328E246" w14:textId="77777777" w:rsidR="006C4306" w:rsidRPr="00700099" w:rsidRDefault="006C4306" w:rsidP="00F561E7">
            <w:pPr>
              <w:spacing w:after="0"/>
              <w:jc w:val="both"/>
              <w:rPr>
                <w:rFonts w:cstheme="minorHAnsi"/>
                <w:sz w:val="18"/>
                <w:szCs w:val="18"/>
              </w:rPr>
            </w:pPr>
            <w:r w:rsidRPr="00F53F0D">
              <w:rPr>
                <w:rFonts w:cstheme="minorHAnsi"/>
                <w:sz w:val="18"/>
                <w:szCs w:val="18"/>
              </w:rPr>
              <w:t>Principi di selezione territoriali quali ad esempio le aree Natura 2000 per l’azione 1 o le Zone Vulnerabili ai Nitrati per l’azione 2</w:t>
            </w:r>
          </w:p>
        </w:tc>
      </w:tr>
      <w:tr w:rsidR="006C4306" w:rsidRPr="00700099" w14:paraId="28B0A491" w14:textId="77777777" w:rsidTr="00F561E7">
        <w:tc>
          <w:tcPr>
            <w:tcW w:w="0" w:type="auto"/>
            <w:vAlign w:val="center"/>
          </w:tcPr>
          <w:p w14:paraId="15910626"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77A5A4D0" w14:textId="77777777" w:rsidR="006C4306" w:rsidRPr="00700099" w:rsidRDefault="006C4306" w:rsidP="00F561E7">
            <w:pPr>
              <w:spacing w:after="0"/>
              <w:jc w:val="both"/>
              <w:rPr>
                <w:rFonts w:cstheme="minorHAnsi"/>
                <w:sz w:val="18"/>
                <w:szCs w:val="18"/>
              </w:rPr>
            </w:pPr>
            <w:r w:rsidRPr="00F53F0D">
              <w:rPr>
                <w:rFonts w:cstheme="minorHAnsi"/>
                <w:sz w:val="18"/>
                <w:szCs w:val="18"/>
              </w:rPr>
              <w:t>Principi di selezione legati a determinate caratteristiche del soggetto richiedente quali ad esempio il grado di professionalità dello stesso, investimenti presentati da soggetti collettivi o da giovani agricoltori</w:t>
            </w:r>
          </w:p>
        </w:tc>
      </w:tr>
      <w:tr w:rsidR="006C4306" w:rsidRPr="00700099" w14:paraId="48C860D3" w14:textId="77777777" w:rsidTr="00F561E7">
        <w:tc>
          <w:tcPr>
            <w:tcW w:w="0" w:type="auto"/>
            <w:vAlign w:val="center"/>
          </w:tcPr>
          <w:p w14:paraId="1BA622D3"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4F92AB74" w14:textId="77777777" w:rsidR="006C4306" w:rsidRPr="00700099" w:rsidRDefault="006C4306" w:rsidP="00F561E7">
            <w:pPr>
              <w:spacing w:after="0"/>
              <w:jc w:val="both"/>
              <w:rPr>
                <w:rFonts w:cstheme="minorHAnsi"/>
                <w:sz w:val="18"/>
                <w:szCs w:val="18"/>
              </w:rPr>
            </w:pPr>
            <w:r w:rsidRPr="00F53F0D">
              <w:rPr>
                <w:rFonts w:cstheme="minorHAnsi"/>
                <w:sz w:val="18"/>
                <w:szCs w:val="18"/>
              </w:rPr>
              <w:t>Principi di selezione relativi alla coerenza delle operazioni con strumenti di pianificazione unionali e nazionali quali ad esempio, per l’azione 1, le priorità di conservazione di ambienti e specie individuate nei Prioritized Action Framework (PAF)</w:t>
            </w:r>
          </w:p>
        </w:tc>
      </w:tr>
      <w:tr w:rsidR="006C4306" w:rsidRPr="00700099" w14:paraId="0B4C8A52" w14:textId="77777777" w:rsidTr="00F561E7">
        <w:tc>
          <w:tcPr>
            <w:tcW w:w="0" w:type="auto"/>
            <w:vAlign w:val="center"/>
          </w:tcPr>
          <w:p w14:paraId="4A3756C5"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48088E6B" w14:textId="77777777" w:rsidR="006C4306" w:rsidRPr="00700099" w:rsidRDefault="006C4306" w:rsidP="00F561E7">
            <w:pPr>
              <w:spacing w:after="0"/>
              <w:jc w:val="both"/>
              <w:rPr>
                <w:rFonts w:cstheme="minorHAnsi"/>
                <w:sz w:val="18"/>
                <w:szCs w:val="18"/>
              </w:rPr>
            </w:pPr>
            <w:r w:rsidRPr="00F53F0D">
              <w:rPr>
                <w:rFonts w:cstheme="minorHAnsi"/>
                <w:sz w:val="18"/>
                <w:szCs w:val="18"/>
              </w:rPr>
              <w:t>Principi di selezione legati alla categoria di investimento e alle caratteristiche progettuali quali ad esempio un maggior vantaggio ambientale dell’operazione</w:t>
            </w:r>
          </w:p>
        </w:tc>
      </w:tr>
    </w:tbl>
    <w:p w14:paraId="12633167" w14:textId="77777777" w:rsidR="006C4306" w:rsidRDefault="006C4306" w:rsidP="006C4306">
      <w:pPr>
        <w:spacing w:after="0"/>
        <w:rPr>
          <w:rFonts w:cstheme="minorHAnsi"/>
        </w:rPr>
      </w:pPr>
    </w:p>
    <w:p w14:paraId="026AE615" w14:textId="77777777" w:rsidR="006C4306" w:rsidRPr="009026FC" w:rsidRDefault="006C4306" w:rsidP="006C4306">
      <w:pPr>
        <w:pStyle w:val="Titolo3"/>
        <w:rPr>
          <w:i/>
          <w:iCs/>
          <w:sz w:val="22"/>
          <w:szCs w:val="22"/>
        </w:rPr>
      </w:pPr>
      <w:r w:rsidRPr="009026FC">
        <w:rPr>
          <w:i/>
          <w:iCs/>
          <w:sz w:val="22"/>
          <w:szCs w:val="22"/>
        </w:rPr>
        <w:t>Criteri di ammissibilità</w:t>
      </w:r>
    </w:p>
    <w:tbl>
      <w:tblPr>
        <w:tblStyle w:val="Grigliatabella"/>
        <w:tblW w:w="5000" w:type="pct"/>
        <w:tblLook w:val="04A0" w:firstRow="1" w:lastRow="0" w:firstColumn="1" w:lastColumn="0" w:noHBand="0" w:noVBand="1"/>
      </w:tblPr>
      <w:tblGrid>
        <w:gridCol w:w="1590"/>
        <w:gridCol w:w="8550"/>
      </w:tblGrid>
      <w:tr w:rsidR="006C4306" w:rsidRPr="00700099" w14:paraId="35B9C900" w14:textId="77777777" w:rsidTr="006E03F7">
        <w:tc>
          <w:tcPr>
            <w:tcW w:w="5000" w:type="pct"/>
            <w:gridSpan w:val="2"/>
            <w:shd w:val="clear" w:color="auto" w:fill="008E40"/>
          </w:tcPr>
          <w:p w14:paraId="5A0966CE" w14:textId="77777777" w:rsidR="006C4306" w:rsidRPr="00700099"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700099" w14:paraId="074AF7B4" w14:textId="77777777" w:rsidTr="006E03F7">
        <w:tc>
          <w:tcPr>
            <w:tcW w:w="784" w:type="pct"/>
            <w:shd w:val="clear" w:color="auto" w:fill="A7D9A3"/>
            <w:vAlign w:val="center"/>
          </w:tcPr>
          <w:p w14:paraId="3360DF8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216" w:type="pct"/>
            <w:shd w:val="clear" w:color="auto" w:fill="A7D9A3"/>
            <w:vAlign w:val="center"/>
          </w:tcPr>
          <w:p w14:paraId="266B8E9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2A6A8035" w14:textId="77777777" w:rsidTr="006E03F7">
        <w:tc>
          <w:tcPr>
            <w:tcW w:w="784" w:type="pct"/>
            <w:vAlign w:val="center"/>
          </w:tcPr>
          <w:p w14:paraId="620D5F9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4216" w:type="pct"/>
            <w:vAlign w:val="center"/>
          </w:tcPr>
          <w:p w14:paraId="361A4F8C" w14:textId="77777777" w:rsidR="006C4306" w:rsidRPr="00700099" w:rsidRDefault="006C4306" w:rsidP="00F561E7">
            <w:pPr>
              <w:spacing w:after="0"/>
              <w:jc w:val="both"/>
              <w:rPr>
                <w:rFonts w:cstheme="minorHAnsi"/>
                <w:sz w:val="18"/>
                <w:szCs w:val="18"/>
              </w:rPr>
            </w:pPr>
            <w:r w:rsidRPr="00700099">
              <w:rPr>
                <w:rFonts w:cstheme="minorHAnsi"/>
                <w:sz w:val="18"/>
                <w:szCs w:val="18"/>
              </w:rPr>
              <w:t>Agricoltori singoli o associati, inclusi i consorzi di scopo</w:t>
            </w:r>
          </w:p>
        </w:tc>
      </w:tr>
      <w:tr w:rsidR="006C4306" w:rsidRPr="00700099" w14:paraId="56FF65D2" w14:textId="77777777" w:rsidTr="006E03F7">
        <w:tc>
          <w:tcPr>
            <w:tcW w:w="784" w:type="pct"/>
            <w:vAlign w:val="center"/>
          </w:tcPr>
          <w:p w14:paraId="52C53CA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4216" w:type="pct"/>
            <w:vAlign w:val="center"/>
          </w:tcPr>
          <w:p w14:paraId="73B3E259" w14:textId="77777777" w:rsidR="006C4306" w:rsidRPr="00700099" w:rsidRDefault="006C4306" w:rsidP="00F561E7">
            <w:pPr>
              <w:spacing w:after="0"/>
              <w:jc w:val="both"/>
              <w:rPr>
                <w:rFonts w:cstheme="minorHAnsi"/>
                <w:sz w:val="18"/>
                <w:szCs w:val="18"/>
              </w:rPr>
            </w:pPr>
            <w:r w:rsidRPr="00700099">
              <w:rPr>
                <w:rFonts w:cstheme="minorHAnsi"/>
                <w:sz w:val="18"/>
                <w:szCs w:val="18"/>
              </w:rPr>
              <w:t>Altri gestori del territorio pubblici o privati, anche associati</w:t>
            </w:r>
            <w:r>
              <w:rPr>
                <w:rFonts w:cstheme="minorHAnsi"/>
                <w:sz w:val="18"/>
                <w:szCs w:val="18"/>
              </w:rPr>
              <w:t xml:space="preserve">. </w:t>
            </w:r>
            <w:r w:rsidRPr="003D16AB">
              <w:rPr>
                <w:rFonts w:cstheme="minorHAnsi"/>
                <w:strike/>
                <w:color w:val="FF0000"/>
                <w:sz w:val="18"/>
                <w:szCs w:val="18"/>
              </w:rPr>
              <w:t>Le Regioni e Province Autonome declinano nei documenti di attuazione del PSP le specifiche attuative del presente criterio.</w:t>
            </w:r>
          </w:p>
        </w:tc>
      </w:tr>
      <w:tr w:rsidR="006C4306" w:rsidRPr="00700099" w14:paraId="445AE713" w14:textId="77777777" w:rsidTr="006E03F7">
        <w:trPr>
          <w:trHeight w:val="118"/>
        </w:trPr>
        <w:tc>
          <w:tcPr>
            <w:tcW w:w="5000" w:type="pct"/>
            <w:gridSpan w:val="2"/>
            <w:shd w:val="clear" w:color="auto" w:fill="008E40"/>
            <w:vAlign w:val="center"/>
          </w:tcPr>
          <w:p w14:paraId="1EF1FBF0" w14:textId="77777777" w:rsidR="006C4306" w:rsidRPr="00720AF1"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Criteri di ammissibilità</w:t>
            </w:r>
          </w:p>
        </w:tc>
      </w:tr>
      <w:tr w:rsidR="006C4306" w:rsidRPr="00700099" w14:paraId="537A6037" w14:textId="77777777" w:rsidTr="006E03F7">
        <w:tc>
          <w:tcPr>
            <w:tcW w:w="784" w:type="pct"/>
            <w:shd w:val="clear" w:color="auto" w:fill="A7D9A3"/>
            <w:vAlign w:val="center"/>
          </w:tcPr>
          <w:p w14:paraId="6E5FA94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216" w:type="pct"/>
            <w:shd w:val="clear" w:color="auto" w:fill="A7D9A3"/>
            <w:vAlign w:val="center"/>
          </w:tcPr>
          <w:p w14:paraId="66EDFFC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5DE3C626" w14:textId="77777777" w:rsidTr="006E03F7">
        <w:trPr>
          <w:trHeight w:val="401"/>
        </w:trPr>
        <w:tc>
          <w:tcPr>
            <w:tcW w:w="784" w:type="pct"/>
            <w:vAlign w:val="center"/>
          </w:tcPr>
          <w:p w14:paraId="18C9FF8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4216" w:type="pct"/>
            <w:vAlign w:val="center"/>
          </w:tcPr>
          <w:p w14:paraId="185D17A5" w14:textId="77777777" w:rsidR="006C4306" w:rsidRPr="00700099" w:rsidRDefault="006C4306" w:rsidP="00F561E7">
            <w:pPr>
              <w:spacing w:after="0"/>
              <w:jc w:val="both"/>
              <w:rPr>
                <w:rFonts w:cstheme="minorHAnsi"/>
                <w:sz w:val="18"/>
                <w:szCs w:val="18"/>
              </w:rPr>
            </w:pPr>
            <w:r w:rsidRPr="003D16AB">
              <w:rPr>
                <w:rFonts w:cstheme="minorHAnsi"/>
                <w:b/>
                <w:bCs/>
                <w:sz w:val="18"/>
                <w:szCs w:val="18"/>
                <w:highlight w:val="green"/>
              </w:rPr>
              <w:t>Regione Lombardia</w:t>
            </w:r>
            <w:r>
              <w:rPr>
                <w:rFonts w:cstheme="minorHAnsi"/>
                <w:b/>
                <w:bCs/>
                <w:sz w:val="18"/>
                <w:szCs w:val="18"/>
              </w:rPr>
              <w:t>:</w:t>
            </w:r>
            <w:r w:rsidRPr="00293F8D">
              <w:rPr>
                <w:rFonts w:cstheme="minorHAnsi"/>
                <w:sz w:val="18"/>
                <w:szCs w:val="18"/>
              </w:rPr>
              <w:t xml:space="preserve"> Sono ammissibili a sostegno </w:t>
            </w:r>
            <w:r w:rsidRPr="003D16AB">
              <w:rPr>
                <w:rFonts w:cstheme="minorHAnsi"/>
                <w:strike/>
                <w:color w:val="FF0000"/>
                <w:sz w:val="18"/>
                <w:szCs w:val="18"/>
              </w:rPr>
              <w:t>le operazioni</w:t>
            </w:r>
            <w:r w:rsidRPr="003D16AB">
              <w:rPr>
                <w:rFonts w:cstheme="minorHAnsi"/>
                <w:color w:val="FF0000"/>
                <w:sz w:val="18"/>
                <w:szCs w:val="18"/>
              </w:rPr>
              <w:t xml:space="preserve"> </w:t>
            </w:r>
            <w:r w:rsidRPr="003D16AB">
              <w:rPr>
                <w:rFonts w:cstheme="minorHAnsi"/>
                <w:sz w:val="18"/>
                <w:szCs w:val="18"/>
                <w:highlight w:val="green"/>
              </w:rPr>
              <w:t>gli investimenti</w:t>
            </w:r>
            <w:r>
              <w:rPr>
                <w:rFonts w:cstheme="minorHAnsi"/>
                <w:sz w:val="18"/>
                <w:szCs w:val="18"/>
              </w:rPr>
              <w:t xml:space="preserve"> </w:t>
            </w:r>
            <w:r w:rsidRPr="00293F8D">
              <w:rPr>
                <w:rFonts w:cstheme="minorHAnsi"/>
                <w:sz w:val="18"/>
                <w:szCs w:val="18"/>
              </w:rPr>
              <w:t xml:space="preserve">che </w:t>
            </w:r>
            <w:r>
              <w:rPr>
                <w:rFonts w:cstheme="minorHAnsi"/>
                <w:sz w:val="18"/>
                <w:szCs w:val="18"/>
              </w:rPr>
              <w:t>p</w:t>
            </w:r>
            <w:r w:rsidRPr="00293F8D">
              <w:rPr>
                <w:rFonts w:cstheme="minorHAnsi"/>
                <w:sz w:val="18"/>
                <w:szCs w:val="18"/>
              </w:rPr>
              <w:t xml:space="preserve">erseguano </w:t>
            </w:r>
            <w:r w:rsidRPr="003D16AB">
              <w:rPr>
                <w:rFonts w:cstheme="minorHAnsi"/>
                <w:strike/>
                <w:color w:val="FF0000"/>
                <w:sz w:val="18"/>
                <w:szCs w:val="18"/>
              </w:rPr>
              <w:t>una o più finalità delle azioni previste nell’ambito presente intervento.</w:t>
            </w:r>
            <w:r w:rsidRPr="00700099">
              <w:rPr>
                <w:rFonts w:cstheme="minorHAnsi"/>
                <w:sz w:val="18"/>
                <w:szCs w:val="18"/>
              </w:rPr>
              <w:t xml:space="preserve"> </w:t>
            </w:r>
            <w:r>
              <w:rPr>
                <w:rFonts w:cstheme="minorHAnsi"/>
                <w:sz w:val="18"/>
                <w:szCs w:val="18"/>
              </w:rPr>
              <w:t xml:space="preserve"> </w:t>
            </w:r>
            <w:r w:rsidRPr="003D16AB">
              <w:rPr>
                <w:rFonts w:cstheme="minorHAnsi"/>
                <w:sz w:val="18"/>
                <w:szCs w:val="18"/>
                <w:highlight w:val="green"/>
              </w:rPr>
              <w:t>le finalità specifiche indicate nella sezione “Descrizione” del presente intervento</w:t>
            </w:r>
          </w:p>
          <w:p w14:paraId="4660C57F" w14:textId="77777777" w:rsidR="006C4306" w:rsidRPr="003D16AB" w:rsidRDefault="006C4306" w:rsidP="00F561E7">
            <w:pPr>
              <w:spacing w:after="0"/>
              <w:jc w:val="both"/>
              <w:rPr>
                <w:rFonts w:cstheme="minorHAnsi"/>
                <w:strike/>
                <w:color w:val="FF0000"/>
                <w:sz w:val="18"/>
                <w:szCs w:val="18"/>
              </w:rPr>
            </w:pPr>
            <w:r w:rsidRPr="003D16AB">
              <w:rPr>
                <w:rFonts w:cstheme="minorHAnsi"/>
                <w:strike/>
                <w:color w:val="FF0000"/>
                <w:sz w:val="18"/>
                <w:szCs w:val="18"/>
              </w:rPr>
              <w:t>Azione a)</w:t>
            </w:r>
          </w:p>
          <w:p w14:paraId="09856797" w14:textId="77777777" w:rsidR="006C4306" w:rsidRPr="003D16AB" w:rsidRDefault="006C4306" w:rsidP="00F561E7">
            <w:pPr>
              <w:spacing w:after="0"/>
              <w:jc w:val="both"/>
              <w:rPr>
                <w:rFonts w:cstheme="minorHAnsi"/>
                <w:b/>
                <w:bCs/>
                <w:strike/>
                <w:color w:val="FF0000"/>
                <w:sz w:val="18"/>
                <w:szCs w:val="18"/>
              </w:rPr>
            </w:pPr>
            <w:r w:rsidRPr="003D16AB">
              <w:rPr>
                <w:rFonts w:cstheme="minorHAnsi"/>
                <w:strike/>
                <w:color w:val="FF0000"/>
                <w:sz w:val="18"/>
                <w:szCs w:val="18"/>
              </w:rPr>
              <w:t>Azione b)</w:t>
            </w:r>
          </w:p>
        </w:tc>
      </w:tr>
      <w:tr w:rsidR="006C4306" w:rsidRPr="00700099" w14:paraId="7449E2B6" w14:textId="77777777" w:rsidTr="006E03F7">
        <w:tc>
          <w:tcPr>
            <w:tcW w:w="784" w:type="pct"/>
            <w:vAlign w:val="center"/>
          </w:tcPr>
          <w:p w14:paraId="063585C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4216" w:type="pct"/>
            <w:vAlign w:val="center"/>
          </w:tcPr>
          <w:p w14:paraId="4E5A2BA9"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tc>
      </w:tr>
      <w:tr w:rsidR="006C4306" w:rsidRPr="00700099" w14:paraId="4614D558" w14:textId="77777777" w:rsidTr="006E03F7">
        <w:tc>
          <w:tcPr>
            <w:tcW w:w="784" w:type="pct"/>
            <w:vAlign w:val="center"/>
          </w:tcPr>
          <w:p w14:paraId="518B44AC" w14:textId="77777777" w:rsidR="006C4306" w:rsidRPr="008C6A38" w:rsidRDefault="006C4306" w:rsidP="00F561E7">
            <w:pPr>
              <w:spacing w:after="0"/>
              <w:jc w:val="center"/>
              <w:rPr>
                <w:rFonts w:cstheme="minorHAnsi"/>
                <w:b/>
                <w:bCs/>
                <w:sz w:val="18"/>
                <w:szCs w:val="18"/>
                <w:highlight w:val="green"/>
              </w:rPr>
            </w:pPr>
            <w:r w:rsidRPr="008C6A38">
              <w:rPr>
                <w:rFonts w:cstheme="minorHAnsi"/>
                <w:b/>
                <w:bCs/>
                <w:sz w:val="18"/>
                <w:szCs w:val="18"/>
                <w:highlight w:val="green"/>
              </w:rPr>
              <w:t>CR06</w:t>
            </w:r>
          </w:p>
        </w:tc>
        <w:tc>
          <w:tcPr>
            <w:tcW w:w="4216" w:type="pct"/>
            <w:vAlign w:val="center"/>
          </w:tcPr>
          <w:p w14:paraId="66D64B54" w14:textId="77777777" w:rsidR="006C4306" w:rsidRPr="008C6A38" w:rsidRDefault="006C4306" w:rsidP="00F561E7">
            <w:pPr>
              <w:spacing w:after="0"/>
              <w:jc w:val="both"/>
              <w:rPr>
                <w:rFonts w:cstheme="minorHAnsi"/>
                <w:sz w:val="18"/>
                <w:szCs w:val="18"/>
                <w:highlight w:val="green"/>
              </w:rPr>
            </w:pPr>
            <w:r w:rsidRPr="008C6A38">
              <w:rPr>
                <w:rFonts w:cstheme="minorHAnsi"/>
                <w:sz w:val="18"/>
                <w:szCs w:val="18"/>
                <w:highlight w:val="green"/>
              </w:rPr>
              <w:t xml:space="preserve">Non è previsto una soglia minima di spesa ammissibile per l’eleggibilità delle operazioni di investimento </w:t>
            </w:r>
          </w:p>
        </w:tc>
      </w:tr>
      <w:tr w:rsidR="006C4306" w:rsidRPr="00700099" w14:paraId="31B7972E" w14:textId="77777777" w:rsidTr="006E03F7">
        <w:tc>
          <w:tcPr>
            <w:tcW w:w="784" w:type="pct"/>
            <w:vAlign w:val="center"/>
          </w:tcPr>
          <w:p w14:paraId="2849662A" w14:textId="77777777" w:rsidR="006C4306" w:rsidRPr="008C6A38" w:rsidRDefault="006C4306" w:rsidP="00F561E7">
            <w:pPr>
              <w:spacing w:after="0"/>
              <w:jc w:val="center"/>
              <w:rPr>
                <w:rFonts w:cstheme="minorHAnsi"/>
                <w:b/>
                <w:bCs/>
                <w:sz w:val="18"/>
                <w:szCs w:val="18"/>
                <w:highlight w:val="green"/>
              </w:rPr>
            </w:pPr>
            <w:r w:rsidRPr="008C6A38">
              <w:rPr>
                <w:rFonts w:cstheme="minorHAnsi"/>
                <w:b/>
                <w:bCs/>
                <w:sz w:val="18"/>
                <w:szCs w:val="18"/>
                <w:highlight w:val="green"/>
              </w:rPr>
              <w:t>CR07</w:t>
            </w:r>
          </w:p>
        </w:tc>
        <w:tc>
          <w:tcPr>
            <w:tcW w:w="4216" w:type="pct"/>
            <w:vAlign w:val="center"/>
          </w:tcPr>
          <w:p w14:paraId="22E120E4" w14:textId="77777777" w:rsidR="006C4306" w:rsidRPr="008C6A38" w:rsidRDefault="006C4306" w:rsidP="00F561E7">
            <w:pPr>
              <w:spacing w:after="0"/>
              <w:jc w:val="both"/>
              <w:rPr>
                <w:rFonts w:cstheme="minorHAnsi"/>
                <w:sz w:val="18"/>
                <w:szCs w:val="18"/>
                <w:highlight w:val="green"/>
              </w:rPr>
            </w:pPr>
            <w:r w:rsidRPr="008C6A38">
              <w:rPr>
                <w:rFonts w:cstheme="minorHAnsi"/>
                <w:sz w:val="18"/>
                <w:szCs w:val="18"/>
                <w:highlight w:val="green"/>
              </w:rPr>
              <w:t>Non è previsto un limite massimo di spesa ammissibile per ciascun beneficiario per l’intero periodo di programmazione</w:t>
            </w:r>
          </w:p>
        </w:tc>
      </w:tr>
      <w:tr w:rsidR="006C4306" w:rsidRPr="00700099" w14:paraId="32B1A685" w14:textId="77777777" w:rsidTr="006E03F7">
        <w:tc>
          <w:tcPr>
            <w:tcW w:w="784" w:type="pct"/>
            <w:vAlign w:val="center"/>
          </w:tcPr>
          <w:p w14:paraId="6B2F9D12" w14:textId="77777777" w:rsidR="006C4306" w:rsidRPr="00176557" w:rsidRDefault="006C4306" w:rsidP="00F561E7">
            <w:pPr>
              <w:spacing w:after="0"/>
              <w:jc w:val="center"/>
              <w:rPr>
                <w:rFonts w:cstheme="minorHAnsi"/>
                <w:b/>
                <w:bCs/>
                <w:sz w:val="18"/>
                <w:szCs w:val="18"/>
              </w:rPr>
            </w:pPr>
            <w:r w:rsidRPr="00176557">
              <w:rPr>
                <w:rFonts w:cstheme="minorHAnsi"/>
                <w:b/>
                <w:bCs/>
                <w:sz w:val="18"/>
                <w:szCs w:val="18"/>
              </w:rPr>
              <w:t>CR08</w:t>
            </w:r>
          </w:p>
        </w:tc>
        <w:tc>
          <w:tcPr>
            <w:tcW w:w="4216" w:type="pct"/>
            <w:vAlign w:val="center"/>
          </w:tcPr>
          <w:p w14:paraId="1CA9A1D2" w14:textId="77777777" w:rsidR="006C4306" w:rsidRPr="00C443D6" w:rsidRDefault="006C4306" w:rsidP="00F561E7">
            <w:pPr>
              <w:spacing w:after="0"/>
              <w:jc w:val="both"/>
              <w:rPr>
                <w:rFonts w:cstheme="minorHAnsi"/>
                <w:sz w:val="18"/>
                <w:szCs w:val="18"/>
              </w:rPr>
            </w:pPr>
            <w:r w:rsidRPr="00F82F96">
              <w:rPr>
                <w:rFonts w:cstheme="minorHAnsi"/>
                <w:b/>
                <w:bCs/>
                <w:sz w:val="18"/>
                <w:szCs w:val="18"/>
                <w:highlight w:val="green"/>
              </w:rPr>
              <w:t>Regione Lombardia</w:t>
            </w:r>
            <w:r w:rsidRPr="00C443D6">
              <w:rPr>
                <w:rFonts w:cstheme="minorHAnsi"/>
                <w:sz w:val="18"/>
                <w:szCs w:val="18"/>
              </w:rPr>
              <w:t xml:space="preserve">: è stabilito un importo massimo di spesa ammissibile per ciascuna operazione di investimento. La soglia massima di spesa ammissibile è di </w:t>
            </w:r>
            <w:r w:rsidRPr="00C443D6">
              <w:rPr>
                <w:rFonts w:cstheme="minorHAnsi"/>
                <w:b/>
                <w:bCs/>
                <w:sz w:val="18"/>
                <w:szCs w:val="18"/>
              </w:rPr>
              <w:t>200.000 €.</w:t>
            </w:r>
            <w:r w:rsidRPr="00C443D6">
              <w:rPr>
                <w:rFonts w:cstheme="minorHAnsi"/>
                <w:sz w:val="18"/>
                <w:szCs w:val="18"/>
              </w:rPr>
              <w:t xml:space="preserve"> Tale soglia potrà essere abbassata in relazione alle specifiche categorie di investimento</w:t>
            </w:r>
          </w:p>
        </w:tc>
      </w:tr>
      <w:tr w:rsidR="006C4306" w:rsidRPr="00700099" w14:paraId="41014B44" w14:textId="77777777" w:rsidTr="006E03F7">
        <w:trPr>
          <w:trHeight w:val="741"/>
        </w:trPr>
        <w:tc>
          <w:tcPr>
            <w:tcW w:w="784" w:type="pct"/>
            <w:vAlign w:val="center"/>
          </w:tcPr>
          <w:p w14:paraId="644DFCC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w:t>
            </w:r>
            <w:r>
              <w:rPr>
                <w:rFonts w:cstheme="minorHAnsi"/>
                <w:b/>
                <w:bCs/>
                <w:sz w:val="18"/>
                <w:szCs w:val="18"/>
              </w:rPr>
              <w:t>09</w:t>
            </w:r>
          </w:p>
        </w:tc>
        <w:tc>
          <w:tcPr>
            <w:tcW w:w="4216" w:type="pct"/>
            <w:vAlign w:val="center"/>
          </w:tcPr>
          <w:p w14:paraId="1EE65A0C"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06194159"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11ECB5A6" w14:textId="77777777" w:rsidR="006C4306" w:rsidRPr="003D16AB" w:rsidRDefault="006C4306" w:rsidP="00F561E7">
            <w:pPr>
              <w:jc w:val="both"/>
              <w:rPr>
                <w:rFonts w:cstheme="minorHAnsi"/>
                <w:sz w:val="18"/>
                <w:szCs w:val="18"/>
              </w:rPr>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p>
        </w:tc>
      </w:tr>
      <w:tr w:rsidR="006C4306" w:rsidRPr="00700099" w14:paraId="436C59C1" w14:textId="77777777" w:rsidTr="006E03F7">
        <w:trPr>
          <w:trHeight w:val="556"/>
        </w:trPr>
        <w:tc>
          <w:tcPr>
            <w:tcW w:w="784" w:type="pct"/>
            <w:vAlign w:val="center"/>
          </w:tcPr>
          <w:p w14:paraId="69B13EC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4216" w:type="pct"/>
            <w:vAlign w:val="center"/>
          </w:tcPr>
          <w:p w14:paraId="4FC13DCA" w14:textId="77777777" w:rsidR="006C4306" w:rsidRPr="00700099" w:rsidRDefault="006C4306" w:rsidP="00F561E7">
            <w:pPr>
              <w:spacing w:after="0"/>
              <w:jc w:val="both"/>
              <w:rPr>
                <w:rFonts w:cstheme="minorHAnsi"/>
                <w:sz w:val="18"/>
                <w:szCs w:val="18"/>
              </w:rPr>
            </w:pPr>
            <w:r w:rsidRPr="00700099">
              <w:rPr>
                <w:rFonts w:cstheme="minorHAnsi"/>
                <w:sz w:val="18"/>
                <w:szCs w:val="18"/>
              </w:rPr>
              <w:t>Nell’ambito dell’</w:t>
            </w:r>
            <w:r w:rsidRPr="002F4A39">
              <w:rPr>
                <w:rFonts w:cstheme="minorHAnsi"/>
                <w:b/>
                <w:bCs/>
                <w:sz w:val="18"/>
                <w:szCs w:val="18"/>
              </w:rPr>
              <w:t>Azione 1</w:t>
            </w:r>
            <w:r w:rsidRPr="00700099">
              <w:rPr>
                <w:rFonts w:cstheme="minorHAnsi"/>
                <w:sz w:val="18"/>
                <w:szCs w:val="18"/>
              </w:rPr>
              <w:t xml:space="preserve"> gli investimenti ammissibili rientrano in una o più delle categorie </w:t>
            </w:r>
            <w:r>
              <w:rPr>
                <w:rFonts w:cstheme="minorHAnsi"/>
                <w:sz w:val="18"/>
                <w:szCs w:val="18"/>
              </w:rPr>
              <w:t xml:space="preserve">indicate </w:t>
            </w:r>
            <w:r w:rsidRPr="00700099">
              <w:rPr>
                <w:rFonts w:cstheme="minorHAnsi"/>
                <w:sz w:val="18"/>
                <w:szCs w:val="18"/>
              </w:rPr>
              <w:t>nell</w:t>
            </w:r>
            <w:r>
              <w:rPr>
                <w:rFonts w:cstheme="minorHAnsi"/>
                <w:sz w:val="18"/>
                <w:szCs w:val="18"/>
              </w:rPr>
              <w:t>a sezione “Descrizione” del presente intervento</w:t>
            </w:r>
            <w:r w:rsidRPr="00700099">
              <w:rPr>
                <w:rFonts w:cstheme="minorHAnsi"/>
                <w:sz w:val="18"/>
                <w:szCs w:val="18"/>
              </w:rPr>
              <w:t xml:space="preserve"> </w:t>
            </w:r>
          </w:p>
        </w:tc>
      </w:tr>
      <w:tr w:rsidR="006C4306" w:rsidRPr="00700099" w14:paraId="76737C28" w14:textId="77777777" w:rsidTr="006E03F7">
        <w:trPr>
          <w:trHeight w:val="550"/>
        </w:trPr>
        <w:tc>
          <w:tcPr>
            <w:tcW w:w="784" w:type="pct"/>
            <w:vAlign w:val="center"/>
          </w:tcPr>
          <w:p w14:paraId="2EBC261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CR11</w:t>
            </w:r>
          </w:p>
        </w:tc>
        <w:tc>
          <w:tcPr>
            <w:tcW w:w="4216" w:type="pct"/>
            <w:vAlign w:val="center"/>
          </w:tcPr>
          <w:p w14:paraId="030F210C"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Nell’ambito </w:t>
            </w:r>
            <w:r w:rsidRPr="002F4A39">
              <w:rPr>
                <w:rFonts w:cstheme="minorHAnsi"/>
                <w:sz w:val="18"/>
                <w:szCs w:val="18"/>
              </w:rPr>
              <w:t>dell’</w:t>
            </w:r>
            <w:r w:rsidRPr="002F4A39">
              <w:rPr>
                <w:rFonts w:cstheme="minorHAnsi"/>
                <w:b/>
                <w:bCs/>
                <w:sz w:val="18"/>
                <w:szCs w:val="18"/>
              </w:rPr>
              <w:t>Azione 2</w:t>
            </w:r>
            <w:r w:rsidRPr="00700099">
              <w:rPr>
                <w:rFonts w:cstheme="minorHAnsi"/>
                <w:sz w:val="18"/>
                <w:szCs w:val="18"/>
              </w:rPr>
              <w:t xml:space="preserve"> gli investimenti ammissibili rientrano in una o più delle categorie </w:t>
            </w:r>
            <w:r>
              <w:rPr>
                <w:rFonts w:cstheme="minorHAnsi"/>
                <w:sz w:val="18"/>
                <w:szCs w:val="18"/>
              </w:rPr>
              <w:t xml:space="preserve">indicate </w:t>
            </w:r>
            <w:r w:rsidRPr="00700099">
              <w:rPr>
                <w:rFonts w:cstheme="minorHAnsi"/>
                <w:sz w:val="18"/>
                <w:szCs w:val="18"/>
              </w:rPr>
              <w:t>nell</w:t>
            </w:r>
            <w:r>
              <w:rPr>
                <w:rFonts w:cstheme="minorHAnsi"/>
                <w:sz w:val="18"/>
                <w:szCs w:val="18"/>
              </w:rPr>
              <w:t>a sezione “Descrizione” del presente intervento</w:t>
            </w:r>
          </w:p>
        </w:tc>
      </w:tr>
      <w:tr w:rsidR="006C4306" w:rsidRPr="00700099" w14:paraId="0ADBECE3" w14:textId="77777777" w:rsidTr="006E03F7">
        <w:trPr>
          <w:trHeight w:val="168"/>
        </w:trPr>
        <w:tc>
          <w:tcPr>
            <w:tcW w:w="5000" w:type="pct"/>
            <w:gridSpan w:val="2"/>
            <w:shd w:val="clear" w:color="auto" w:fill="008E40"/>
            <w:vAlign w:val="center"/>
          </w:tcPr>
          <w:p w14:paraId="476F1095"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Altri c</w:t>
            </w:r>
            <w:r w:rsidRPr="00700099">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700099" w14:paraId="6E538336" w14:textId="77777777" w:rsidTr="006E03F7">
        <w:trPr>
          <w:trHeight w:val="189"/>
        </w:trPr>
        <w:tc>
          <w:tcPr>
            <w:tcW w:w="784" w:type="pct"/>
            <w:shd w:val="clear" w:color="auto" w:fill="A7D9A3"/>
            <w:vAlign w:val="center"/>
          </w:tcPr>
          <w:p w14:paraId="321B8241" w14:textId="77777777" w:rsidR="006C4306" w:rsidRPr="00CA38A7" w:rsidRDefault="006C4306" w:rsidP="00F561E7">
            <w:pPr>
              <w:spacing w:after="0"/>
              <w:jc w:val="center"/>
              <w:rPr>
                <w:rFonts w:cstheme="minorHAnsi"/>
                <w:b/>
                <w:bCs/>
                <w:sz w:val="18"/>
                <w:szCs w:val="18"/>
              </w:rPr>
            </w:pPr>
            <w:r>
              <w:rPr>
                <w:rFonts w:cstheme="minorHAnsi"/>
                <w:b/>
                <w:bCs/>
                <w:sz w:val="18"/>
                <w:szCs w:val="18"/>
              </w:rPr>
              <w:t>Codice</w:t>
            </w:r>
          </w:p>
        </w:tc>
        <w:tc>
          <w:tcPr>
            <w:tcW w:w="4216" w:type="pct"/>
            <w:shd w:val="clear" w:color="auto" w:fill="A7D9A3"/>
            <w:vAlign w:val="center"/>
          </w:tcPr>
          <w:p w14:paraId="6460BD85" w14:textId="77777777" w:rsidR="006C4306" w:rsidRPr="00CA38A7" w:rsidRDefault="006C4306" w:rsidP="00F561E7">
            <w:pPr>
              <w:spacing w:after="0"/>
              <w:jc w:val="center"/>
              <w:rPr>
                <w:rFonts w:cstheme="minorHAnsi"/>
                <w:b/>
                <w:bCs/>
                <w:sz w:val="18"/>
                <w:szCs w:val="18"/>
              </w:rPr>
            </w:pPr>
            <w:r w:rsidRPr="00CA38A7">
              <w:rPr>
                <w:rFonts w:cstheme="minorHAnsi"/>
                <w:b/>
                <w:bCs/>
                <w:sz w:val="18"/>
                <w:szCs w:val="18"/>
              </w:rPr>
              <w:t>Descrizione</w:t>
            </w:r>
          </w:p>
        </w:tc>
      </w:tr>
      <w:tr w:rsidR="006C4306" w:rsidRPr="00700099" w14:paraId="71B25E3F" w14:textId="77777777" w:rsidTr="006E03F7">
        <w:trPr>
          <w:trHeight w:val="741"/>
        </w:trPr>
        <w:tc>
          <w:tcPr>
            <w:tcW w:w="784" w:type="pct"/>
            <w:vAlign w:val="center"/>
          </w:tcPr>
          <w:p w14:paraId="14DD9E0A" w14:textId="77777777" w:rsidR="006C4306" w:rsidRPr="00700099" w:rsidRDefault="006C4306" w:rsidP="00F561E7">
            <w:pPr>
              <w:spacing w:after="0"/>
              <w:jc w:val="center"/>
              <w:rPr>
                <w:rFonts w:cstheme="minorHAnsi"/>
                <w:b/>
                <w:bCs/>
                <w:sz w:val="18"/>
                <w:szCs w:val="18"/>
              </w:rPr>
            </w:pPr>
            <w:r>
              <w:rPr>
                <w:rFonts w:cstheme="minorHAnsi"/>
                <w:b/>
                <w:bCs/>
                <w:sz w:val="18"/>
                <w:szCs w:val="18"/>
              </w:rPr>
              <w:t>SRD04_C_LOM_1</w:t>
            </w:r>
          </w:p>
        </w:tc>
        <w:tc>
          <w:tcPr>
            <w:tcW w:w="4216" w:type="pct"/>
            <w:vAlign w:val="center"/>
          </w:tcPr>
          <w:p w14:paraId="15049D02" w14:textId="77777777" w:rsidR="006C4306" w:rsidRDefault="006C4306" w:rsidP="00F561E7">
            <w:pPr>
              <w:spacing w:after="0"/>
              <w:rPr>
                <w:rFonts w:cstheme="minorHAnsi"/>
                <w:sz w:val="18"/>
                <w:szCs w:val="18"/>
              </w:rPr>
            </w:pPr>
            <w:r>
              <w:rPr>
                <w:rFonts w:cstheme="minorHAnsi"/>
                <w:sz w:val="18"/>
                <w:szCs w:val="18"/>
              </w:rPr>
              <w:t>L</w:t>
            </w:r>
            <w:r w:rsidRPr="00700099">
              <w:rPr>
                <w:rFonts w:cstheme="minorHAnsi"/>
                <w:sz w:val="18"/>
                <w:szCs w:val="18"/>
              </w:rPr>
              <w:t>e operazioni di investimento sono localizzate</w:t>
            </w:r>
            <w:r>
              <w:rPr>
                <w:rStyle w:val="Rimandonotaapidipagina"/>
                <w:rFonts w:cstheme="minorHAnsi"/>
                <w:sz w:val="18"/>
                <w:szCs w:val="18"/>
              </w:rPr>
              <w:footnoteReference w:id="11"/>
            </w:r>
            <w:r>
              <w:rPr>
                <w:rFonts w:cstheme="minorHAnsi"/>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6176"/>
            </w:tblGrid>
            <w:tr w:rsidR="006C4306" w:rsidRPr="00700099" w14:paraId="69ABF22C" w14:textId="77777777" w:rsidTr="00F561E7">
              <w:trPr>
                <w:trHeight w:val="294"/>
              </w:trPr>
              <w:tc>
                <w:tcPr>
                  <w:tcW w:w="0" w:type="auto"/>
                  <w:gridSpan w:val="2"/>
                  <w:tcBorders>
                    <w:top w:val="single" w:sz="4" w:space="0" w:color="auto"/>
                    <w:left w:val="single" w:sz="4" w:space="0" w:color="auto"/>
                    <w:bottom w:val="single" w:sz="4" w:space="0" w:color="auto"/>
                    <w:right w:val="single" w:sz="4" w:space="0" w:color="auto"/>
                  </w:tcBorders>
                  <w:shd w:val="clear" w:color="auto" w:fill="A7D9A3"/>
                  <w:vAlign w:val="center"/>
                  <w:hideMark/>
                </w:tcPr>
                <w:p w14:paraId="6D08121E" w14:textId="77777777" w:rsidR="006C4306" w:rsidRPr="00700099" w:rsidRDefault="006C4306" w:rsidP="00F561E7">
                  <w:pPr>
                    <w:spacing w:after="0" w:line="256" w:lineRule="auto"/>
                    <w:jc w:val="center"/>
                    <w:rPr>
                      <w:rFonts w:cstheme="minorHAnsi"/>
                      <w:color w:val="000000"/>
                      <w:sz w:val="16"/>
                      <w:szCs w:val="16"/>
                    </w:rPr>
                  </w:pPr>
                  <w:r w:rsidRPr="00700099">
                    <w:rPr>
                      <w:rFonts w:cstheme="minorHAnsi"/>
                      <w:b/>
                      <w:bCs/>
                      <w:color w:val="000000"/>
                      <w:sz w:val="16"/>
                      <w:szCs w:val="16"/>
                    </w:rPr>
                    <w:t>Localizzazione delle operazioni (secondo classificazione ISTAT)</w:t>
                  </w:r>
                </w:p>
              </w:tc>
            </w:tr>
            <w:tr w:rsidR="006C4306" w:rsidRPr="00700099" w14:paraId="032244F5" w14:textId="77777777" w:rsidTr="00F561E7">
              <w:trPr>
                <w:trHeight w:val="315"/>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7663C5" w14:textId="77777777" w:rsidR="006C4306" w:rsidRPr="00700099" w:rsidRDefault="006C4306" w:rsidP="00F561E7">
                  <w:pPr>
                    <w:spacing w:after="0" w:line="256" w:lineRule="auto"/>
                    <w:jc w:val="center"/>
                    <w:rPr>
                      <w:rFonts w:cstheme="minorHAnsi"/>
                      <w:color w:val="000000"/>
                      <w:sz w:val="16"/>
                      <w:szCs w:val="16"/>
                    </w:rPr>
                  </w:pPr>
                  <w:r w:rsidRPr="00700099">
                    <w:rPr>
                      <w:rFonts w:cstheme="minorHAnsi"/>
                      <w:color w:val="000000"/>
                      <w:sz w:val="16"/>
                      <w:szCs w:val="16"/>
                    </w:rPr>
                    <w:t>Pianura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DE319D" w14:textId="77777777" w:rsidR="006C4306" w:rsidRPr="00700099" w:rsidRDefault="006C4306" w:rsidP="00F561E7">
                  <w:pPr>
                    <w:spacing w:after="0" w:line="256" w:lineRule="auto"/>
                    <w:rPr>
                      <w:rFonts w:cstheme="minorHAnsi"/>
                      <w:color w:val="000000"/>
                      <w:sz w:val="16"/>
                      <w:szCs w:val="16"/>
                    </w:rPr>
                  </w:pPr>
                  <w:r>
                    <w:rPr>
                      <w:rFonts w:cstheme="minorHAnsi"/>
                      <w:color w:val="000000"/>
                      <w:sz w:val="16"/>
                      <w:szCs w:val="16"/>
                    </w:rPr>
                    <w:t>R</w:t>
                  </w:r>
                  <w:r w:rsidRPr="00700099">
                    <w:rPr>
                      <w:rFonts w:cstheme="minorHAnsi"/>
                      <w:color w:val="000000"/>
                      <w:sz w:val="16"/>
                      <w:szCs w:val="16"/>
                    </w:rPr>
                    <w:t>ealizzazione di siepi e filari arborei e/o arbustivi (azione 1.1)</w:t>
                  </w:r>
                </w:p>
              </w:tc>
            </w:tr>
            <w:tr w:rsidR="006C4306" w:rsidRPr="00700099" w14:paraId="611FB66E" w14:textId="77777777" w:rsidTr="00F561E7">
              <w:trPr>
                <w:trHeight w:val="549"/>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BC1437" w14:textId="77777777" w:rsidR="006C4306" w:rsidRPr="00700099" w:rsidRDefault="006C4306" w:rsidP="00F561E7">
                  <w:pPr>
                    <w:spacing w:after="0" w:line="256" w:lineRule="auto"/>
                    <w:jc w:val="center"/>
                    <w:rPr>
                      <w:rFonts w:cstheme="minorHAnsi"/>
                      <w:color w:val="000000"/>
                      <w:sz w:val="16"/>
                      <w:szCs w:val="16"/>
                    </w:rPr>
                  </w:pPr>
                  <w:r w:rsidRPr="00700099">
                    <w:rPr>
                      <w:rFonts w:cstheme="minorHAnsi"/>
                      <w:color w:val="000000"/>
                      <w:sz w:val="16"/>
                      <w:szCs w:val="16"/>
                    </w:rPr>
                    <w:t>Pianura e collina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05813" w14:textId="77777777" w:rsidR="006C4306" w:rsidRPr="00700099" w:rsidRDefault="006C4306" w:rsidP="00F561E7">
                  <w:pPr>
                    <w:spacing w:after="0" w:line="256" w:lineRule="auto"/>
                    <w:rPr>
                      <w:rFonts w:cstheme="minorHAnsi"/>
                      <w:color w:val="000000"/>
                      <w:sz w:val="16"/>
                      <w:szCs w:val="16"/>
                    </w:rPr>
                  </w:pPr>
                  <w:r>
                    <w:rPr>
                      <w:rFonts w:cstheme="minorHAnsi"/>
                      <w:color w:val="000000"/>
                      <w:sz w:val="16"/>
                      <w:szCs w:val="16"/>
                    </w:rPr>
                    <w:t>R</w:t>
                  </w:r>
                  <w:r w:rsidRPr="00700099">
                    <w:rPr>
                      <w:rFonts w:cstheme="minorHAnsi"/>
                      <w:color w:val="000000"/>
                      <w:sz w:val="16"/>
                      <w:szCs w:val="16"/>
                    </w:rPr>
                    <w:t>ealizzazione/ripristino di zone umide e recupero fontanili (azione 1.2)</w:t>
                  </w:r>
                  <w:r w:rsidRPr="00700099">
                    <w:rPr>
                      <w:rFonts w:cstheme="minorHAnsi"/>
                      <w:color w:val="000000"/>
                      <w:sz w:val="16"/>
                      <w:szCs w:val="16"/>
                    </w:rPr>
                    <w:br/>
                  </w:r>
                  <w:r>
                    <w:rPr>
                      <w:rFonts w:cstheme="minorHAnsi"/>
                      <w:color w:val="000000"/>
                      <w:sz w:val="16"/>
                      <w:szCs w:val="16"/>
                    </w:rPr>
                    <w:t>R</w:t>
                  </w:r>
                  <w:r w:rsidRPr="00700099">
                    <w:rPr>
                      <w:rFonts w:cstheme="minorHAnsi"/>
                      <w:color w:val="000000"/>
                      <w:sz w:val="16"/>
                      <w:szCs w:val="16"/>
                    </w:rPr>
                    <w:t>ealizzazione fasce tampone arboree e/o arbustive (azione 2.1)</w:t>
                  </w:r>
                </w:p>
              </w:tc>
            </w:tr>
            <w:tr w:rsidR="006C4306" w:rsidRPr="00700099" w14:paraId="1E4AE0F2" w14:textId="77777777" w:rsidTr="00F561E7">
              <w:trPr>
                <w:trHeight w:val="545"/>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A67886" w14:textId="77777777" w:rsidR="006C4306" w:rsidRPr="00700099" w:rsidRDefault="006C4306" w:rsidP="00F561E7">
                  <w:pPr>
                    <w:spacing w:after="0" w:line="256" w:lineRule="auto"/>
                    <w:jc w:val="center"/>
                    <w:rPr>
                      <w:rFonts w:cstheme="minorHAnsi"/>
                      <w:color w:val="000000"/>
                      <w:sz w:val="16"/>
                      <w:szCs w:val="16"/>
                    </w:rPr>
                  </w:pPr>
                  <w:r w:rsidRPr="00B333C1">
                    <w:rPr>
                      <w:rFonts w:cstheme="minorHAnsi"/>
                      <w:color w:val="000000"/>
                      <w:sz w:val="16"/>
                      <w:szCs w:val="16"/>
                    </w:rPr>
                    <w:t>Collina e montagna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A68FF" w14:textId="77777777" w:rsidR="006C4306" w:rsidRPr="00700099" w:rsidRDefault="006C4306" w:rsidP="00F561E7">
                  <w:pPr>
                    <w:spacing w:after="0" w:line="256" w:lineRule="auto"/>
                    <w:rPr>
                      <w:rFonts w:cstheme="minorHAnsi"/>
                      <w:color w:val="000000"/>
                      <w:sz w:val="16"/>
                      <w:szCs w:val="16"/>
                    </w:rPr>
                  </w:pPr>
                  <w:r>
                    <w:rPr>
                      <w:rFonts w:cstheme="minorHAnsi"/>
                      <w:color w:val="000000"/>
                      <w:sz w:val="16"/>
                      <w:szCs w:val="16"/>
                    </w:rPr>
                    <w:t>R</w:t>
                  </w:r>
                  <w:r w:rsidRPr="00B333C1">
                    <w:rPr>
                      <w:rFonts w:cstheme="minorHAnsi"/>
                      <w:color w:val="000000"/>
                      <w:sz w:val="16"/>
                      <w:szCs w:val="16"/>
                    </w:rPr>
                    <w:t>ealizzazione e/o il ripristino di muretti a secco (azione 1.3)</w:t>
                  </w:r>
                </w:p>
              </w:tc>
            </w:tr>
            <w:tr w:rsidR="006C4306" w:rsidRPr="00700099" w14:paraId="00002CE6" w14:textId="77777777" w:rsidTr="00F561E7">
              <w:trPr>
                <w:trHeight w:val="465"/>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A46361" w14:textId="77777777" w:rsidR="006C4306" w:rsidRPr="00700099" w:rsidRDefault="006C4306" w:rsidP="00F561E7">
                  <w:pPr>
                    <w:spacing w:after="0" w:line="256" w:lineRule="auto"/>
                    <w:jc w:val="center"/>
                    <w:rPr>
                      <w:rFonts w:cstheme="minorHAnsi"/>
                      <w:color w:val="000000"/>
                      <w:sz w:val="16"/>
                      <w:szCs w:val="16"/>
                    </w:rPr>
                  </w:pPr>
                  <w:r w:rsidRPr="00700099">
                    <w:rPr>
                      <w:rFonts w:cstheme="minorHAnsi"/>
                      <w:color w:val="000000"/>
                      <w:sz w:val="16"/>
                      <w:szCs w:val="16"/>
                    </w:rPr>
                    <w:t>Montagna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85544E" w14:textId="77777777" w:rsidR="006C4306" w:rsidRPr="00700099" w:rsidRDefault="006C4306" w:rsidP="00F561E7">
                  <w:pPr>
                    <w:spacing w:after="0" w:line="256" w:lineRule="auto"/>
                    <w:rPr>
                      <w:rFonts w:cstheme="minorHAnsi"/>
                      <w:color w:val="000000"/>
                      <w:sz w:val="16"/>
                      <w:szCs w:val="16"/>
                    </w:rPr>
                  </w:pPr>
                  <w:r>
                    <w:rPr>
                      <w:rFonts w:cstheme="minorHAnsi"/>
                      <w:color w:val="000000"/>
                      <w:sz w:val="16"/>
                      <w:szCs w:val="16"/>
                    </w:rPr>
                    <w:t>R</w:t>
                  </w:r>
                  <w:r w:rsidRPr="00700099">
                    <w:rPr>
                      <w:rFonts w:cstheme="minorHAnsi"/>
                      <w:color w:val="000000"/>
                      <w:sz w:val="16"/>
                      <w:szCs w:val="16"/>
                    </w:rPr>
                    <w:t xml:space="preserve">ealizzazione e ripristino di pozze di abbeverata e di altre strutture d’abbeverata (azione 1.2) </w:t>
                  </w:r>
                </w:p>
              </w:tc>
            </w:tr>
          </w:tbl>
          <w:p w14:paraId="21C73113" w14:textId="77777777" w:rsidR="006C4306" w:rsidRPr="00700099" w:rsidRDefault="006C4306" w:rsidP="00F561E7">
            <w:pPr>
              <w:spacing w:after="0"/>
              <w:rPr>
                <w:rFonts w:cstheme="minorHAnsi"/>
                <w:sz w:val="18"/>
                <w:szCs w:val="18"/>
              </w:rPr>
            </w:pPr>
          </w:p>
        </w:tc>
      </w:tr>
    </w:tbl>
    <w:p w14:paraId="62D6954A" w14:textId="77777777" w:rsidR="006C4306" w:rsidRDefault="006C4306" w:rsidP="006C4306">
      <w:pPr>
        <w:spacing w:after="0"/>
        <w:rPr>
          <w:rFonts w:cstheme="minorHAnsi"/>
        </w:rPr>
      </w:pPr>
    </w:p>
    <w:p w14:paraId="5D2A2234" w14:textId="77777777" w:rsidR="006C4306" w:rsidRPr="009026FC" w:rsidRDefault="006C4306" w:rsidP="006C4306">
      <w:pPr>
        <w:pStyle w:val="Titolo3"/>
        <w:rPr>
          <w:i/>
          <w:iCs/>
        </w:rPr>
      </w:pPr>
      <w:r w:rsidRPr="009026FC">
        <w:rPr>
          <w:i/>
          <w:iCs/>
          <w:sz w:val="22"/>
          <w:szCs w:val="22"/>
        </w:rPr>
        <w:t>Impegni e altri obblighi</w:t>
      </w:r>
    </w:p>
    <w:tbl>
      <w:tblPr>
        <w:tblStyle w:val="Grigliatabella"/>
        <w:tblW w:w="0" w:type="auto"/>
        <w:tblLook w:val="04A0" w:firstRow="1" w:lastRow="0" w:firstColumn="1" w:lastColumn="0" w:noHBand="0" w:noVBand="1"/>
      </w:tblPr>
      <w:tblGrid>
        <w:gridCol w:w="715"/>
        <w:gridCol w:w="9425"/>
      </w:tblGrid>
      <w:tr w:rsidR="006C4306" w:rsidRPr="00700099" w14:paraId="257C0C13" w14:textId="77777777" w:rsidTr="00F561E7">
        <w:tc>
          <w:tcPr>
            <w:tcW w:w="0" w:type="auto"/>
            <w:gridSpan w:val="2"/>
            <w:shd w:val="clear" w:color="auto" w:fill="008E40"/>
            <w:vAlign w:val="center"/>
          </w:tcPr>
          <w:p w14:paraId="346F1B6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3EF1B8B1" w14:textId="77777777" w:rsidTr="00F561E7">
        <w:tc>
          <w:tcPr>
            <w:tcW w:w="0" w:type="auto"/>
            <w:shd w:val="clear" w:color="auto" w:fill="A7D9A3"/>
            <w:vAlign w:val="center"/>
          </w:tcPr>
          <w:p w14:paraId="22E808D3" w14:textId="77777777" w:rsidR="006C4306" w:rsidRPr="00CA38A7"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3AA74AEA" w14:textId="77777777" w:rsidR="006C4306" w:rsidRPr="00CA38A7"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049A7D4C" w14:textId="77777777" w:rsidTr="00F561E7">
        <w:tc>
          <w:tcPr>
            <w:tcW w:w="0" w:type="auto"/>
            <w:vAlign w:val="center"/>
          </w:tcPr>
          <w:p w14:paraId="5A47354B"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IM01</w:t>
            </w:r>
          </w:p>
        </w:tc>
        <w:tc>
          <w:tcPr>
            <w:tcW w:w="0" w:type="auto"/>
            <w:vAlign w:val="center"/>
          </w:tcPr>
          <w:p w14:paraId="78D453A9" w14:textId="77777777" w:rsidR="006C4306" w:rsidRPr="00700099" w:rsidRDefault="006C4306" w:rsidP="00F561E7">
            <w:pPr>
              <w:spacing w:after="0"/>
              <w:jc w:val="both"/>
              <w:rPr>
                <w:rFonts w:cstheme="minorHAnsi"/>
                <w:sz w:val="18"/>
                <w:szCs w:val="18"/>
              </w:rPr>
            </w:pPr>
            <w:r w:rsidRPr="003D16AB">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459A038B" w14:textId="77777777" w:rsidTr="00F561E7">
        <w:tc>
          <w:tcPr>
            <w:tcW w:w="0" w:type="auto"/>
            <w:vAlign w:val="center"/>
          </w:tcPr>
          <w:p w14:paraId="35C58CAD" w14:textId="77777777" w:rsidR="006C4306" w:rsidRPr="00D6355C" w:rsidRDefault="006C4306" w:rsidP="00F561E7">
            <w:pPr>
              <w:spacing w:after="0"/>
              <w:jc w:val="center"/>
              <w:rPr>
                <w:rFonts w:cstheme="minorHAnsi"/>
                <w:b/>
                <w:bCs/>
                <w:sz w:val="18"/>
                <w:szCs w:val="18"/>
              </w:rPr>
            </w:pPr>
            <w:r w:rsidRPr="00700099">
              <w:rPr>
                <w:rFonts w:cstheme="minorHAnsi"/>
                <w:b/>
                <w:bCs/>
                <w:sz w:val="18"/>
                <w:szCs w:val="18"/>
              </w:rPr>
              <w:t>IM02</w:t>
            </w:r>
          </w:p>
        </w:tc>
        <w:tc>
          <w:tcPr>
            <w:tcW w:w="0" w:type="auto"/>
            <w:vAlign w:val="center"/>
          </w:tcPr>
          <w:p w14:paraId="76B287EF" w14:textId="77777777" w:rsidR="006C4306" w:rsidRDefault="006C4306" w:rsidP="00F561E7">
            <w:pPr>
              <w:spacing w:after="0"/>
              <w:jc w:val="both"/>
              <w:rPr>
                <w:rFonts w:cstheme="minorHAnsi"/>
                <w:sz w:val="18"/>
                <w:szCs w:val="18"/>
              </w:rPr>
            </w:pPr>
            <w:r w:rsidRPr="003D16AB">
              <w:rPr>
                <w:rFonts w:cstheme="minorHAnsi"/>
                <w:b/>
                <w:bCs/>
                <w:sz w:val="18"/>
                <w:szCs w:val="18"/>
                <w:highlight w:val="green"/>
              </w:rPr>
              <w:t>Regione Lombardia:</w:t>
            </w:r>
            <w:r>
              <w:rPr>
                <w:rFonts w:cstheme="minorHAnsi"/>
                <w:b/>
                <w:bCs/>
                <w:sz w:val="18"/>
                <w:szCs w:val="18"/>
              </w:rPr>
              <w:t xml:space="preserve"> </w:t>
            </w:r>
            <w:r w:rsidRPr="003D16AB">
              <w:rPr>
                <w:rFonts w:cstheme="minorHAnsi"/>
                <w:sz w:val="18"/>
                <w:szCs w:val="18"/>
              </w:rPr>
              <w:t>A</w:t>
            </w:r>
            <w:r w:rsidRPr="00477FFE">
              <w:rPr>
                <w:rFonts w:cstheme="minorHAnsi"/>
                <w:sz w:val="18"/>
                <w:szCs w:val="18"/>
              </w:rPr>
              <w:t xml:space="preserve">ssicurare la stabilità dell’operazione di investimento oggetto di sostegno </w:t>
            </w:r>
            <w:r w:rsidRPr="00B850B2">
              <w:rPr>
                <w:rFonts w:cstheme="minorHAnsi"/>
                <w:strike/>
                <w:color w:val="FF0000"/>
                <w:sz w:val="18"/>
                <w:szCs w:val="18"/>
              </w:rPr>
              <w:t>per un periodo minimo di tempo e</w:t>
            </w:r>
            <w:r w:rsidRPr="00B850B2">
              <w:rPr>
                <w:rFonts w:cstheme="minorHAnsi"/>
                <w:color w:val="FF0000"/>
                <w:sz w:val="18"/>
                <w:szCs w:val="18"/>
              </w:rPr>
              <w:t xml:space="preserve"> </w:t>
            </w:r>
            <w:r w:rsidRPr="00477FFE">
              <w:rPr>
                <w:rFonts w:cstheme="minorHAnsi"/>
                <w:sz w:val="18"/>
                <w:szCs w:val="18"/>
              </w:rPr>
              <w:t xml:space="preserve">alle condizioni stabilite dalle </w:t>
            </w:r>
            <w:r w:rsidRPr="00B850B2">
              <w:rPr>
                <w:rFonts w:cstheme="minorHAnsi"/>
                <w:strike/>
                <w:color w:val="FF0000"/>
                <w:sz w:val="18"/>
                <w:szCs w:val="18"/>
              </w:rPr>
              <w:t>Autorità di Gestione regionali</w:t>
            </w:r>
            <w:r w:rsidRPr="00B850B2">
              <w:rPr>
                <w:rFonts w:cstheme="minorHAnsi"/>
                <w:sz w:val="18"/>
                <w:szCs w:val="18"/>
                <w:highlight w:val="green"/>
              </w:rPr>
              <w:t xml:space="preserve"> disposizioni attuative e per un periodo minimo di tempo pari a:</w:t>
            </w:r>
          </w:p>
          <w:p w14:paraId="3A15D9C8" w14:textId="77777777" w:rsidR="006C4306" w:rsidRPr="007A3EE5" w:rsidRDefault="006C4306" w:rsidP="006C4306">
            <w:pPr>
              <w:pStyle w:val="Paragrafoelenco"/>
              <w:numPr>
                <w:ilvl w:val="0"/>
                <w:numId w:val="79"/>
              </w:numPr>
              <w:spacing w:after="0"/>
              <w:jc w:val="both"/>
              <w:rPr>
                <w:rFonts w:cstheme="minorHAnsi"/>
                <w:sz w:val="18"/>
                <w:szCs w:val="18"/>
              </w:rPr>
            </w:pPr>
            <w:r w:rsidRPr="007A3EE5">
              <w:rPr>
                <w:rFonts w:cstheme="minorHAnsi"/>
                <w:sz w:val="18"/>
                <w:szCs w:val="18"/>
              </w:rPr>
              <w:t>5 anni per beni mobili, attrezzature, interventi connessi all'acqua, recupero di prati</w:t>
            </w:r>
          </w:p>
          <w:p w14:paraId="73508E2B" w14:textId="77777777" w:rsidR="006C4306" w:rsidRPr="007A3EE5" w:rsidRDefault="006C4306" w:rsidP="006C4306">
            <w:pPr>
              <w:pStyle w:val="Paragrafoelenco"/>
              <w:numPr>
                <w:ilvl w:val="0"/>
                <w:numId w:val="79"/>
              </w:numPr>
              <w:spacing w:after="0"/>
              <w:jc w:val="both"/>
              <w:rPr>
                <w:rFonts w:cstheme="minorHAnsi"/>
                <w:sz w:val="18"/>
                <w:szCs w:val="18"/>
              </w:rPr>
            </w:pPr>
            <w:r w:rsidRPr="007A3EE5">
              <w:rPr>
                <w:rFonts w:cstheme="minorHAnsi"/>
                <w:sz w:val="18"/>
                <w:szCs w:val="18"/>
              </w:rPr>
              <w:t>10 anni per beni immobili, realizzazione arboree/arbustive</w:t>
            </w:r>
          </w:p>
          <w:p w14:paraId="746AF085" w14:textId="77777777" w:rsidR="006C4306" w:rsidRPr="008F4509" w:rsidRDefault="006C4306" w:rsidP="00F561E7">
            <w:pPr>
              <w:spacing w:after="0"/>
              <w:jc w:val="both"/>
              <w:rPr>
                <w:rFonts w:cstheme="minorHAnsi"/>
                <w:sz w:val="18"/>
                <w:szCs w:val="18"/>
              </w:rPr>
            </w:pPr>
            <w:r>
              <w:rPr>
                <w:rFonts w:cstheme="minorHAnsi"/>
                <w:sz w:val="18"/>
                <w:szCs w:val="18"/>
              </w:rPr>
              <w:t>I</w:t>
            </w:r>
            <w:r w:rsidRPr="008F4509">
              <w:rPr>
                <w:rFonts w:cstheme="minorHAnsi"/>
                <w:sz w:val="18"/>
                <w:szCs w:val="18"/>
              </w:rPr>
              <w:t xml:space="preserve">l periodo di stabilità della operazione può essere differenziato in relazione al tipo di operazione e alla sotto-azione con un </w:t>
            </w:r>
            <w:r w:rsidRPr="00C22686">
              <w:rPr>
                <w:rFonts w:cstheme="minorHAnsi"/>
                <w:strike/>
                <w:color w:val="FF0000"/>
                <w:sz w:val="18"/>
                <w:szCs w:val="18"/>
                <w:highlight w:val="yellow"/>
              </w:rPr>
              <w:t>minimo</w:t>
            </w:r>
            <w:r w:rsidRPr="00C22686">
              <w:rPr>
                <w:rFonts w:cstheme="minorHAnsi"/>
                <w:sz w:val="18"/>
                <w:szCs w:val="18"/>
                <w:highlight w:val="yellow"/>
              </w:rPr>
              <w:t xml:space="preserve"> periodo di tempo</w:t>
            </w:r>
            <w:r w:rsidRPr="008F4509">
              <w:rPr>
                <w:rFonts w:cstheme="minorHAnsi"/>
                <w:sz w:val="18"/>
                <w:szCs w:val="18"/>
              </w:rPr>
              <w:t xml:space="preserve"> che può variare tra i 5 ed i 10 anni</w:t>
            </w:r>
          </w:p>
        </w:tc>
      </w:tr>
      <w:tr w:rsidR="006C4306" w:rsidRPr="00700099" w14:paraId="0F97AB89" w14:textId="77777777" w:rsidTr="00F561E7">
        <w:tc>
          <w:tcPr>
            <w:tcW w:w="0" w:type="auto"/>
            <w:gridSpan w:val="2"/>
            <w:shd w:val="clear" w:color="auto" w:fill="008E40"/>
            <w:vAlign w:val="center"/>
          </w:tcPr>
          <w:p w14:paraId="4086D49F" w14:textId="77777777" w:rsidR="006C4306" w:rsidRPr="00025732" w:rsidRDefault="006C4306" w:rsidP="00F561E7">
            <w:pPr>
              <w:spacing w:after="0"/>
              <w:jc w:val="center"/>
              <w:rPr>
                <w:rFonts w:cstheme="minorHAnsi"/>
                <w:sz w:val="18"/>
                <w:szCs w:val="18"/>
              </w:rPr>
            </w:pPr>
            <w:r>
              <w:rPr>
                <w:rFonts w:cstheme="minorHAnsi"/>
                <w:b/>
                <w:bCs/>
                <w:color w:val="FFFFFF" w:themeColor="background1"/>
                <w:sz w:val="18"/>
                <w:szCs w:val="18"/>
              </w:rPr>
              <w:t>Altri obblighi</w:t>
            </w:r>
          </w:p>
        </w:tc>
      </w:tr>
      <w:tr w:rsidR="006C4306" w:rsidRPr="00700099" w14:paraId="35ACA32F" w14:textId="77777777" w:rsidTr="00F561E7">
        <w:tc>
          <w:tcPr>
            <w:tcW w:w="0" w:type="auto"/>
            <w:shd w:val="clear" w:color="auto" w:fill="A7D9A3"/>
            <w:vAlign w:val="center"/>
          </w:tcPr>
          <w:p w14:paraId="489C5D18" w14:textId="77777777" w:rsidR="006C4306" w:rsidRPr="00CA38A7"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31AC2FA5" w14:textId="77777777" w:rsidR="006C4306" w:rsidRPr="00CA38A7"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7D61B3C5" w14:textId="77777777" w:rsidTr="00F561E7">
        <w:tc>
          <w:tcPr>
            <w:tcW w:w="0" w:type="auto"/>
            <w:vAlign w:val="center"/>
          </w:tcPr>
          <w:p w14:paraId="3AFD1E89" w14:textId="77777777" w:rsidR="006C4306" w:rsidRPr="00435EB4" w:rsidRDefault="006C4306" w:rsidP="00F561E7">
            <w:pPr>
              <w:spacing w:after="0"/>
              <w:jc w:val="center"/>
              <w:rPr>
                <w:rFonts w:cstheme="minorHAnsi"/>
                <w:sz w:val="18"/>
                <w:szCs w:val="18"/>
              </w:rPr>
            </w:pPr>
            <w:r w:rsidRPr="00435EB4">
              <w:rPr>
                <w:rFonts w:cstheme="minorHAnsi"/>
                <w:sz w:val="18"/>
                <w:szCs w:val="18"/>
              </w:rPr>
              <w:t>-</w:t>
            </w:r>
          </w:p>
        </w:tc>
        <w:tc>
          <w:tcPr>
            <w:tcW w:w="0" w:type="auto"/>
            <w:vAlign w:val="center"/>
          </w:tcPr>
          <w:p w14:paraId="1B894D28" w14:textId="77777777" w:rsidR="006C4306" w:rsidRPr="00025732" w:rsidRDefault="006C4306" w:rsidP="00F561E7">
            <w:pPr>
              <w:spacing w:after="0"/>
              <w:jc w:val="both"/>
              <w:rPr>
                <w:rFonts w:cstheme="minorHAnsi"/>
                <w:sz w:val="18"/>
                <w:szCs w:val="18"/>
              </w:rPr>
            </w:pPr>
            <w:r w:rsidRPr="00576A61">
              <w:rPr>
                <w:rFonts w:cstheme="minorHAnsi"/>
                <w:sz w:val="18"/>
                <w:szCs w:val="18"/>
              </w:rPr>
              <w:t>Al fine di corrispondere agli obblighi di informazione e pubblicità per le operazioni oggetto di sostegno del FEASR, si applica quanto previsto dal Reg. (UE) n. 2022/129</w:t>
            </w:r>
          </w:p>
        </w:tc>
      </w:tr>
    </w:tbl>
    <w:p w14:paraId="283A8E45" w14:textId="77777777" w:rsidR="006C4306" w:rsidRDefault="006C4306" w:rsidP="006C4306">
      <w:pPr>
        <w:spacing w:after="0"/>
        <w:rPr>
          <w:rFonts w:cstheme="minorHAnsi"/>
        </w:rPr>
      </w:pPr>
    </w:p>
    <w:p w14:paraId="6970B0B9" w14:textId="77777777" w:rsidR="006C4306" w:rsidRPr="009026FC" w:rsidRDefault="006C4306" w:rsidP="006C4306">
      <w:pPr>
        <w:pStyle w:val="Titolo3"/>
        <w:rPr>
          <w:i/>
          <w:iCs/>
          <w:sz w:val="22"/>
          <w:szCs w:val="22"/>
        </w:rPr>
      </w:pPr>
      <w:r w:rsidRPr="009026FC">
        <w:rPr>
          <w:i/>
          <w:iCs/>
          <w:sz w:val="22"/>
          <w:szCs w:val="22"/>
        </w:rPr>
        <w:t>Gamma del sostegno</w:t>
      </w:r>
    </w:p>
    <w:tbl>
      <w:tblPr>
        <w:tblStyle w:val="Grigliatabella"/>
        <w:tblW w:w="5000" w:type="pct"/>
        <w:jc w:val="center"/>
        <w:tblLook w:val="04A0" w:firstRow="1" w:lastRow="0" w:firstColumn="1" w:lastColumn="0" w:noHBand="0" w:noVBand="1"/>
      </w:tblPr>
      <w:tblGrid>
        <w:gridCol w:w="2831"/>
        <w:gridCol w:w="6419"/>
        <w:gridCol w:w="890"/>
      </w:tblGrid>
      <w:tr w:rsidR="006C4306" w:rsidRPr="00700099" w14:paraId="01C1A21E" w14:textId="77777777" w:rsidTr="006E03F7">
        <w:trPr>
          <w:jc w:val="center"/>
        </w:trPr>
        <w:tc>
          <w:tcPr>
            <w:tcW w:w="1396" w:type="pct"/>
            <w:shd w:val="clear" w:color="auto" w:fill="008E40"/>
            <w:vAlign w:val="center"/>
          </w:tcPr>
          <w:p w14:paraId="2338AA3C"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3604" w:type="pct"/>
            <w:gridSpan w:val="2"/>
            <w:vAlign w:val="center"/>
          </w:tcPr>
          <w:p w14:paraId="4FE79165" w14:textId="77777777" w:rsidR="006C4306" w:rsidRPr="00A65A21"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22E77D5E" w14:textId="77777777" w:rsidTr="006E03F7">
        <w:trPr>
          <w:jc w:val="center"/>
        </w:trPr>
        <w:tc>
          <w:tcPr>
            <w:tcW w:w="1396" w:type="pct"/>
            <w:shd w:val="clear" w:color="auto" w:fill="008E40"/>
            <w:vAlign w:val="center"/>
          </w:tcPr>
          <w:p w14:paraId="7C7504E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3604" w:type="pct"/>
            <w:gridSpan w:val="2"/>
            <w:vAlign w:val="center"/>
          </w:tcPr>
          <w:p w14:paraId="30491D7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p w14:paraId="7FFCDE42" w14:textId="77777777" w:rsidR="006C4306" w:rsidRPr="0074032E"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standard</w:t>
            </w:r>
          </w:p>
        </w:tc>
      </w:tr>
      <w:tr w:rsidR="006C4306" w:rsidRPr="00700099" w14:paraId="0744C428" w14:textId="77777777" w:rsidTr="006E03F7">
        <w:trPr>
          <w:jc w:val="center"/>
        </w:trPr>
        <w:tc>
          <w:tcPr>
            <w:tcW w:w="1396" w:type="pct"/>
            <w:shd w:val="clear" w:color="auto" w:fill="008E40"/>
            <w:vAlign w:val="center"/>
          </w:tcPr>
          <w:p w14:paraId="25C14E8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3165" w:type="pct"/>
            <w:vAlign w:val="center"/>
          </w:tcPr>
          <w:p w14:paraId="03ED45B1" w14:textId="77777777" w:rsidR="006C4306" w:rsidRPr="00700099" w:rsidRDefault="006C4306" w:rsidP="00F561E7">
            <w:pPr>
              <w:spacing w:after="0"/>
              <w:rPr>
                <w:rFonts w:cstheme="minorHAnsi"/>
                <w:sz w:val="18"/>
                <w:szCs w:val="18"/>
              </w:rPr>
            </w:pPr>
            <w:r w:rsidRPr="00700099">
              <w:rPr>
                <w:rFonts w:cstheme="minorHAnsi"/>
                <w:sz w:val="18"/>
                <w:szCs w:val="18"/>
              </w:rPr>
              <w:t xml:space="preserve">Aliquota base </w:t>
            </w:r>
          </w:p>
        </w:tc>
        <w:tc>
          <w:tcPr>
            <w:tcW w:w="438" w:type="pct"/>
            <w:vAlign w:val="center"/>
          </w:tcPr>
          <w:p w14:paraId="40974BD3" w14:textId="77777777" w:rsidR="006C4306" w:rsidRPr="00700099" w:rsidRDefault="006C4306" w:rsidP="00F561E7">
            <w:pPr>
              <w:spacing w:after="0"/>
              <w:jc w:val="center"/>
              <w:rPr>
                <w:rFonts w:cstheme="minorHAnsi"/>
                <w:sz w:val="18"/>
                <w:szCs w:val="18"/>
              </w:rPr>
            </w:pPr>
            <w:r w:rsidRPr="00700099">
              <w:rPr>
                <w:rFonts w:cstheme="minorHAnsi"/>
                <w:sz w:val="18"/>
                <w:szCs w:val="18"/>
              </w:rPr>
              <w:t>100 %</w:t>
            </w:r>
          </w:p>
        </w:tc>
      </w:tr>
      <w:tr w:rsidR="006C4306" w:rsidRPr="00700099" w14:paraId="28AA17D2" w14:textId="77777777" w:rsidTr="006E03F7">
        <w:trPr>
          <w:jc w:val="center"/>
        </w:trPr>
        <w:tc>
          <w:tcPr>
            <w:tcW w:w="1396" w:type="pct"/>
            <w:shd w:val="clear" w:color="auto" w:fill="008E40"/>
            <w:vAlign w:val="center"/>
          </w:tcPr>
          <w:p w14:paraId="7425F896"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604" w:type="pct"/>
            <w:gridSpan w:val="2"/>
            <w:vAlign w:val="center"/>
          </w:tcPr>
          <w:p w14:paraId="6FBE8C53"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7C1A337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1435BBBF"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6C703B91"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De Minimis</w:t>
            </w:r>
          </w:p>
        </w:tc>
      </w:tr>
      <w:tr w:rsidR="006C4306" w:rsidRPr="00700099" w14:paraId="646027E8" w14:textId="77777777" w:rsidTr="006E03F7">
        <w:trPr>
          <w:jc w:val="center"/>
        </w:trPr>
        <w:tc>
          <w:tcPr>
            <w:tcW w:w="1396" w:type="pct"/>
            <w:shd w:val="clear" w:color="auto" w:fill="008E40"/>
            <w:vAlign w:val="center"/>
          </w:tcPr>
          <w:p w14:paraId="2060ADBB"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Anticipi</w:t>
            </w:r>
          </w:p>
        </w:tc>
        <w:tc>
          <w:tcPr>
            <w:tcW w:w="3604" w:type="pct"/>
            <w:gridSpan w:val="2"/>
            <w:vAlign w:val="center"/>
          </w:tcPr>
          <w:p w14:paraId="37F59BA0" w14:textId="77777777" w:rsidR="006C4306" w:rsidRPr="00700099" w:rsidRDefault="006C4306" w:rsidP="00F561E7">
            <w:pPr>
              <w:spacing w:after="0"/>
              <w:rPr>
                <w:rFonts w:cstheme="minorHAnsi"/>
                <w:sz w:val="18"/>
                <w:szCs w:val="18"/>
              </w:rPr>
            </w:pPr>
            <w:r w:rsidRPr="004F0244">
              <w:rPr>
                <w:rFonts w:ascii="Segoe UI Symbol" w:eastAsia="MS Gothic" w:hAnsi="Segoe UI Symbol" w:cs="Segoe UI Symbol"/>
                <w:sz w:val="18"/>
                <w:szCs w:val="18"/>
              </w:rPr>
              <w:t xml:space="preserve">☒ </w:t>
            </w:r>
            <w:r>
              <w:rPr>
                <w:rFonts w:ascii="Segoe UI Symbol" w:eastAsia="MS Gothic" w:hAnsi="Segoe UI Symbol" w:cs="Segoe UI Symbol"/>
                <w:sz w:val="18"/>
                <w:szCs w:val="18"/>
              </w:rPr>
              <w:t xml:space="preserve">Sì, </w:t>
            </w:r>
            <w:r w:rsidRPr="003D16AB">
              <w:rPr>
                <w:rFonts w:ascii="Segoe UI Symbol" w:eastAsia="MS Gothic" w:hAnsi="Segoe UI Symbol" w:cs="Segoe UI Symbol"/>
                <w:strike/>
                <w:color w:val="FF0000"/>
                <w:sz w:val="18"/>
                <w:szCs w:val="18"/>
              </w:rPr>
              <w:t>fino al</w:t>
            </w:r>
            <w:r>
              <w:rPr>
                <w:rFonts w:ascii="Segoe UI Symbol" w:eastAsia="MS Gothic" w:hAnsi="Segoe UI Symbol" w:cs="Segoe UI Symbol"/>
                <w:sz w:val="18"/>
                <w:szCs w:val="18"/>
              </w:rPr>
              <w:t xml:space="preserve"> 50%</w:t>
            </w:r>
          </w:p>
        </w:tc>
      </w:tr>
    </w:tbl>
    <w:p w14:paraId="57E7E6DE" w14:textId="77777777" w:rsidR="006C4306" w:rsidRPr="00700099" w:rsidRDefault="006C4306" w:rsidP="006C4306">
      <w:pPr>
        <w:spacing w:after="0"/>
        <w:rPr>
          <w:rFonts w:cstheme="minorHAnsi"/>
        </w:rPr>
      </w:pPr>
    </w:p>
    <w:p w14:paraId="7690A897" w14:textId="77777777" w:rsidR="006C4306" w:rsidRPr="004F602E" w:rsidRDefault="006C4306" w:rsidP="006C4306">
      <w:pPr>
        <w:pStyle w:val="Titolo3"/>
        <w:rPr>
          <w:i/>
          <w:iCs/>
          <w:sz w:val="22"/>
          <w:szCs w:val="22"/>
        </w:rPr>
      </w:pPr>
      <w:bookmarkStart w:id="97" w:name="_Hlk130200404"/>
      <w:r w:rsidRPr="004F602E">
        <w:rPr>
          <w:i/>
          <w:iCs/>
          <w:sz w:val="22"/>
          <w:szCs w:val="22"/>
        </w:rPr>
        <w:t>Partecipazione della scheda di intervento a progetti integrati (LEADER, Misure di cooperazione, etc.)</w:t>
      </w:r>
    </w:p>
    <w:p w14:paraId="26A08FCF" w14:textId="77777777" w:rsidR="006C4306" w:rsidRPr="007479B1" w:rsidRDefault="006C4306" w:rsidP="006C4306">
      <w:pPr>
        <w:spacing w:after="0"/>
        <w:rPr>
          <w:rFonts w:cstheme="minorHAnsi"/>
          <w:sz w:val="20"/>
          <w:szCs w:val="20"/>
        </w:rPr>
      </w:pPr>
      <w:r w:rsidRPr="007479B1">
        <w:rPr>
          <w:rFonts w:cstheme="minorHAnsi"/>
          <w:sz w:val="20"/>
          <w:szCs w:val="20"/>
        </w:rPr>
        <w:t xml:space="preserve">LEADER: Sì, l’intervento SRD04 è attivabile anche in ambito LEADER. </w:t>
      </w:r>
    </w:p>
    <w:p w14:paraId="78B9C1DA" w14:textId="77777777" w:rsidR="006C4306" w:rsidRPr="007479B1" w:rsidRDefault="006C4306" w:rsidP="006C4306">
      <w:pPr>
        <w:spacing w:after="0"/>
        <w:rPr>
          <w:rFonts w:cstheme="minorHAnsi"/>
          <w:sz w:val="20"/>
          <w:szCs w:val="20"/>
        </w:rPr>
      </w:pPr>
      <w:r w:rsidRPr="007479B1">
        <w:rPr>
          <w:rFonts w:cstheme="minorHAnsi"/>
          <w:sz w:val="20"/>
          <w:szCs w:val="20"/>
        </w:rPr>
        <w:t>Cooperazione: No.</w:t>
      </w:r>
    </w:p>
    <w:bookmarkEnd w:id="97"/>
    <w:p w14:paraId="094EB73E" w14:textId="77777777" w:rsidR="006C4306" w:rsidRDefault="006C4306" w:rsidP="006C4306">
      <w:pPr>
        <w:spacing w:after="0"/>
        <w:rPr>
          <w:rFonts w:eastAsiaTheme="majorEastAsia" w:cstheme="minorHAnsi"/>
          <w:b/>
          <w:bCs/>
          <w:color w:val="008000"/>
          <w:sz w:val="26"/>
          <w:szCs w:val="26"/>
        </w:rPr>
      </w:pPr>
      <w:r>
        <w:rPr>
          <w:rFonts w:cstheme="minorHAnsi"/>
          <w:b/>
          <w:bCs/>
        </w:rPr>
        <w:br w:type="page"/>
      </w:r>
    </w:p>
    <w:p w14:paraId="2BD8807E" w14:textId="77777777" w:rsidR="006C4306" w:rsidRPr="00F6220C" w:rsidRDefault="006C4306" w:rsidP="006C4306">
      <w:pPr>
        <w:pStyle w:val="Titolo2"/>
        <w:jc w:val="both"/>
        <w:rPr>
          <w:rFonts w:asciiTheme="minorHAnsi" w:hAnsiTheme="minorHAnsi" w:cstheme="minorHAnsi"/>
          <w:b/>
          <w:bCs/>
        </w:rPr>
      </w:pPr>
      <w:bookmarkStart w:id="98" w:name="_Toc133425225"/>
      <w:r w:rsidRPr="00F6220C">
        <w:rPr>
          <w:rFonts w:asciiTheme="minorHAnsi" w:hAnsiTheme="minorHAnsi" w:cstheme="minorHAnsi"/>
          <w:b/>
          <w:bCs/>
        </w:rPr>
        <w:t>SRD</w:t>
      </w:r>
      <w:r>
        <w:rPr>
          <w:rFonts w:asciiTheme="minorHAnsi" w:hAnsiTheme="minorHAnsi" w:cstheme="minorHAnsi"/>
          <w:b/>
          <w:bCs/>
        </w:rPr>
        <w:t>0</w:t>
      </w:r>
      <w:r w:rsidRPr="00F6220C">
        <w:rPr>
          <w:rFonts w:asciiTheme="minorHAnsi" w:hAnsiTheme="minorHAnsi" w:cstheme="minorHAnsi"/>
          <w:b/>
          <w:bCs/>
        </w:rPr>
        <w:t xml:space="preserve">5 </w:t>
      </w:r>
      <w:r>
        <w:rPr>
          <w:rFonts w:asciiTheme="minorHAnsi" w:hAnsiTheme="minorHAnsi" w:cstheme="minorHAnsi"/>
          <w:b/>
          <w:bCs/>
        </w:rPr>
        <w:t>– Impianti forestazione/imboschimento e sistemi agroforestali su terreni agricoli</w:t>
      </w:r>
      <w:bookmarkEnd w:id="98"/>
    </w:p>
    <w:p w14:paraId="2BC639BE" w14:textId="77777777" w:rsidR="006C4306" w:rsidRPr="002949F3" w:rsidRDefault="006C4306" w:rsidP="006C4306">
      <w:pPr>
        <w:pStyle w:val="Titolo3"/>
        <w:rPr>
          <w:i/>
          <w:iCs/>
          <w:sz w:val="22"/>
          <w:szCs w:val="22"/>
        </w:rPr>
      </w:pPr>
      <w:r>
        <w:rPr>
          <w:i/>
          <w:iCs/>
          <w:sz w:val="22"/>
          <w:szCs w:val="22"/>
        </w:rPr>
        <w:t>Descrizione</w:t>
      </w:r>
    </w:p>
    <w:p w14:paraId="6EA1EAF0" w14:textId="77777777" w:rsidR="006C4306" w:rsidRPr="005769A6" w:rsidRDefault="006C4306" w:rsidP="006C4306">
      <w:pPr>
        <w:jc w:val="both"/>
        <w:rPr>
          <w:rFonts w:cstheme="minorHAnsi"/>
          <w:color w:val="FF0000"/>
          <w:sz w:val="20"/>
          <w:szCs w:val="20"/>
        </w:rPr>
      </w:pPr>
      <w:bookmarkStart w:id="99" w:name="_Hlk132109536"/>
      <w:r w:rsidRPr="00F07887">
        <w:rPr>
          <w:rFonts w:cstheme="minorHAnsi"/>
          <w:sz w:val="20"/>
          <w:szCs w:val="20"/>
        </w:rPr>
        <w:t>L’intervento</w:t>
      </w:r>
      <w:r>
        <w:rPr>
          <w:rFonts w:cstheme="minorHAnsi"/>
          <w:sz w:val="20"/>
          <w:szCs w:val="20"/>
        </w:rPr>
        <w:t xml:space="preserve"> </w:t>
      </w:r>
      <w:r w:rsidRPr="008C6A38">
        <w:rPr>
          <w:rFonts w:cstheme="minorHAnsi"/>
          <w:sz w:val="20"/>
          <w:szCs w:val="20"/>
          <w:highlight w:val="green"/>
        </w:rPr>
        <w:t>contribuisce al perseguimento degli Obiettivi specifici 1, 4 e 6, ed</w:t>
      </w:r>
      <w:r>
        <w:rPr>
          <w:rFonts w:cstheme="minorHAnsi"/>
          <w:sz w:val="20"/>
          <w:szCs w:val="20"/>
        </w:rPr>
        <w:t xml:space="preserve"> </w:t>
      </w:r>
      <w:r w:rsidRPr="00F07887">
        <w:rPr>
          <w:rFonts w:cstheme="minorHAnsi"/>
          <w:sz w:val="20"/>
          <w:szCs w:val="20"/>
        </w:rPr>
        <w:t>è volto a realizzare su</w:t>
      </w:r>
      <w:r>
        <w:rPr>
          <w:rFonts w:cstheme="minorHAnsi"/>
          <w:sz w:val="20"/>
          <w:szCs w:val="20"/>
        </w:rPr>
        <w:t xml:space="preserve"> </w:t>
      </w:r>
      <w:r w:rsidRPr="00F07887">
        <w:rPr>
          <w:rFonts w:cstheme="minorHAnsi"/>
          <w:sz w:val="20"/>
          <w:szCs w:val="20"/>
        </w:rPr>
        <w:t>superfici agricole, nuovi soprassuoli forestali e di arboricoltura</w:t>
      </w:r>
      <w:r>
        <w:rPr>
          <w:rFonts w:cstheme="minorHAnsi"/>
          <w:sz w:val="20"/>
          <w:szCs w:val="20"/>
        </w:rPr>
        <w:t xml:space="preserve"> al fine</w:t>
      </w:r>
      <w:r w:rsidRPr="00F07887">
        <w:rPr>
          <w:rFonts w:cstheme="minorHAnsi"/>
          <w:sz w:val="20"/>
          <w:szCs w:val="20"/>
        </w:rPr>
        <w:t xml:space="preserve"> di </w:t>
      </w:r>
      <w:r>
        <w:rPr>
          <w:rFonts w:cstheme="minorHAnsi"/>
          <w:sz w:val="20"/>
          <w:szCs w:val="20"/>
        </w:rPr>
        <w:t>incrementare</w:t>
      </w:r>
      <w:r w:rsidRPr="00F07887">
        <w:rPr>
          <w:rFonts w:cstheme="minorHAnsi"/>
          <w:sz w:val="20"/>
          <w:szCs w:val="20"/>
        </w:rPr>
        <w:t xml:space="preserve"> la capacità di assorbimento e di stoccaggio del carbonio atmosferico</w:t>
      </w:r>
      <w:r>
        <w:rPr>
          <w:rFonts w:cstheme="minorHAnsi"/>
          <w:sz w:val="20"/>
          <w:szCs w:val="20"/>
        </w:rPr>
        <w:t xml:space="preserve"> </w:t>
      </w:r>
      <w:r w:rsidRPr="00F07887">
        <w:rPr>
          <w:rFonts w:cstheme="minorHAnsi"/>
          <w:sz w:val="20"/>
          <w:szCs w:val="20"/>
        </w:rPr>
        <w:t>nel suolo e nella biomassa legnosa utilizzabile anche a fini duraturi</w:t>
      </w:r>
      <w:r>
        <w:rPr>
          <w:rFonts w:cstheme="minorHAnsi"/>
          <w:sz w:val="20"/>
          <w:szCs w:val="20"/>
        </w:rPr>
        <w:t>.</w:t>
      </w:r>
      <w:r w:rsidRPr="001416BF">
        <w:rPr>
          <w:rFonts w:ascii="TimesNewRomanPSMT" w:hAnsi="TimesNewRomanPSMT" w:cs="TimesNewRomanPSMT"/>
          <w:sz w:val="24"/>
          <w:szCs w:val="24"/>
        </w:rPr>
        <w:t xml:space="preserve"> </w:t>
      </w:r>
      <w:r w:rsidRPr="005769A6">
        <w:rPr>
          <w:rFonts w:cstheme="minorHAnsi"/>
          <w:strike/>
          <w:color w:val="FF0000"/>
          <w:sz w:val="20"/>
          <w:szCs w:val="20"/>
        </w:rPr>
        <w:t>Tali finalità saranno perseguite attraverso l’erogazione di un sostegno per la realizzazione di:</w:t>
      </w:r>
    </w:p>
    <w:p w14:paraId="54BEECE0" w14:textId="77777777" w:rsidR="006C4306" w:rsidRPr="00E4472E" w:rsidRDefault="006C4306" w:rsidP="006C4306">
      <w:pPr>
        <w:jc w:val="both"/>
        <w:rPr>
          <w:rFonts w:cstheme="minorHAnsi"/>
          <w:sz w:val="20"/>
          <w:szCs w:val="20"/>
        </w:rPr>
      </w:pPr>
      <w:bookmarkStart w:id="100" w:name="_Hlk132887590"/>
      <w:r w:rsidRPr="00E4472E">
        <w:rPr>
          <w:rFonts w:cstheme="minorHAnsi"/>
          <w:sz w:val="20"/>
          <w:szCs w:val="20"/>
          <w:highlight w:val="green"/>
        </w:rPr>
        <w:t>Il sostegno contribuisce inoltre, al perseguimento degli impegni europei e internazionali sottoscritti dal Governo italiano in materia di conservazione della biodiversità e mitigazione e adattamento al cambiamento climatico, e degli obiettivi dell’Unione fissati nel Green Deal e dalle Strategie Forestale (COM/2021/572 final) e per la Biodiversità (COM(2020) 380 final), recepiti e attuati dagli strumenti strategici nazionali e regionali (Strategia Forestale Nazionale, Strategia Nazionale per la Biodiversità, Programmi forestali regionali). L’intervento promuove altresì il ruolo multifunzionale delle foreste, in linea con i principi paneuropei di Gestione Forestale Sostenibile (GFS) e delle Linee guida europee per “Afforestation and Reforestation”, recepiti dalla normativa nazionale e regionale di settore.</w:t>
      </w:r>
    </w:p>
    <w:bookmarkEnd w:id="100"/>
    <w:p w14:paraId="3B923899" w14:textId="77777777" w:rsidR="006C4306" w:rsidRPr="008C6A38" w:rsidRDefault="006C4306" w:rsidP="006C4306">
      <w:pPr>
        <w:jc w:val="both"/>
        <w:rPr>
          <w:rFonts w:cstheme="minorHAnsi"/>
          <w:sz w:val="20"/>
          <w:szCs w:val="20"/>
          <w:highlight w:val="green"/>
        </w:rPr>
      </w:pPr>
      <w:r w:rsidRPr="008C6A38">
        <w:rPr>
          <w:rFonts w:cstheme="minorHAnsi"/>
          <w:sz w:val="20"/>
          <w:szCs w:val="20"/>
          <w:highlight w:val="green"/>
        </w:rPr>
        <w:t>L’intervento persegue quindi, le seguenti finalità di interesse nazionale:</w:t>
      </w:r>
    </w:p>
    <w:p w14:paraId="73921CA5" w14:textId="77777777" w:rsidR="006C4306" w:rsidRPr="008C6A38" w:rsidRDefault="006C4306" w:rsidP="006C4306">
      <w:pPr>
        <w:spacing w:before="20" w:after="0"/>
        <w:jc w:val="both"/>
        <w:rPr>
          <w:rFonts w:cstheme="minorHAnsi"/>
          <w:sz w:val="20"/>
          <w:szCs w:val="20"/>
          <w:highlight w:val="green"/>
        </w:rPr>
      </w:pPr>
      <w:r w:rsidRPr="008C6A38">
        <w:rPr>
          <w:rFonts w:cstheme="minorHAnsi"/>
          <w:sz w:val="20"/>
          <w:szCs w:val="20"/>
          <w:highlight w:val="green"/>
        </w:rPr>
        <w:t>a) incrementare la superficie forestale di arboricoltura;</w:t>
      </w:r>
    </w:p>
    <w:p w14:paraId="4761E8B1" w14:textId="77777777" w:rsidR="006C4306" w:rsidRPr="008C6A38" w:rsidRDefault="006C4306" w:rsidP="006C4306">
      <w:pPr>
        <w:spacing w:before="20" w:after="0"/>
        <w:jc w:val="both"/>
        <w:rPr>
          <w:rFonts w:cstheme="minorHAnsi"/>
          <w:sz w:val="20"/>
          <w:szCs w:val="20"/>
          <w:highlight w:val="green"/>
        </w:rPr>
      </w:pPr>
      <w:r w:rsidRPr="008C6A38">
        <w:rPr>
          <w:rFonts w:cstheme="minorHAnsi"/>
          <w:sz w:val="20"/>
          <w:szCs w:val="20"/>
          <w:highlight w:val="green"/>
        </w:rPr>
        <w:t>b) incrementare l’assorbimento e lo stoccaggio del carbonio atmosferico, nei soprassuoli, nel suolo e nella</w:t>
      </w:r>
      <w:r>
        <w:rPr>
          <w:rFonts w:cstheme="minorHAnsi"/>
          <w:sz w:val="20"/>
          <w:szCs w:val="20"/>
          <w:highlight w:val="green"/>
        </w:rPr>
        <w:t xml:space="preserve"> </w:t>
      </w:r>
      <w:r w:rsidRPr="008C6A38">
        <w:rPr>
          <w:rFonts w:cstheme="minorHAnsi"/>
          <w:sz w:val="20"/>
          <w:szCs w:val="20"/>
          <w:highlight w:val="green"/>
        </w:rPr>
        <w:t>biomassa legnosa utilizzabile anche a fini duraturi;</w:t>
      </w:r>
    </w:p>
    <w:p w14:paraId="1228A6CB" w14:textId="77777777" w:rsidR="006C4306" w:rsidRPr="008C6A38" w:rsidRDefault="006C4306" w:rsidP="006C4306">
      <w:pPr>
        <w:spacing w:before="20" w:after="0"/>
        <w:jc w:val="both"/>
        <w:rPr>
          <w:rFonts w:cstheme="minorHAnsi"/>
          <w:sz w:val="20"/>
          <w:szCs w:val="20"/>
          <w:highlight w:val="green"/>
        </w:rPr>
      </w:pPr>
      <w:r w:rsidRPr="008C6A38">
        <w:rPr>
          <w:rFonts w:cstheme="minorHAnsi"/>
          <w:sz w:val="20"/>
          <w:szCs w:val="20"/>
          <w:highlight w:val="green"/>
        </w:rPr>
        <w:t>d)</w:t>
      </w:r>
      <w:r>
        <w:rPr>
          <w:rFonts w:cstheme="minorHAnsi"/>
          <w:sz w:val="20"/>
          <w:szCs w:val="20"/>
          <w:highlight w:val="green"/>
        </w:rPr>
        <w:t xml:space="preserve"> </w:t>
      </w:r>
      <w:r w:rsidRPr="008C6A38">
        <w:rPr>
          <w:rFonts w:cstheme="minorHAnsi"/>
          <w:sz w:val="20"/>
          <w:szCs w:val="20"/>
          <w:highlight w:val="green"/>
        </w:rPr>
        <w:t>migliorare la funzione protettiva dei soprassuoli forestali per la conservazione del suolo, dell’equilibrio</w:t>
      </w:r>
      <w:r>
        <w:rPr>
          <w:rFonts w:cstheme="minorHAnsi"/>
          <w:sz w:val="20"/>
          <w:szCs w:val="20"/>
          <w:highlight w:val="green"/>
        </w:rPr>
        <w:t xml:space="preserve"> </w:t>
      </w:r>
      <w:r w:rsidRPr="008C6A38">
        <w:rPr>
          <w:rFonts w:cstheme="minorHAnsi"/>
          <w:sz w:val="20"/>
          <w:szCs w:val="20"/>
          <w:highlight w:val="green"/>
        </w:rPr>
        <w:t xml:space="preserve">idrogeologico e della regolazione del deflusso idrico; </w:t>
      </w:r>
    </w:p>
    <w:p w14:paraId="3C938114" w14:textId="77777777" w:rsidR="006C4306" w:rsidRPr="008C6A38" w:rsidRDefault="006C4306" w:rsidP="006C4306">
      <w:pPr>
        <w:spacing w:before="20" w:after="0"/>
        <w:jc w:val="both"/>
        <w:rPr>
          <w:rFonts w:cstheme="minorHAnsi"/>
          <w:sz w:val="20"/>
          <w:szCs w:val="20"/>
          <w:highlight w:val="green"/>
        </w:rPr>
      </w:pPr>
      <w:r w:rsidRPr="008C6A38">
        <w:rPr>
          <w:rFonts w:cstheme="minorHAnsi"/>
          <w:sz w:val="20"/>
          <w:szCs w:val="20"/>
          <w:highlight w:val="green"/>
        </w:rPr>
        <w:t>e) fornire prodotti legnosi e non legnosi;</w:t>
      </w:r>
    </w:p>
    <w:p w14:paraId="01CBB31D" w14:textId="77777777" w:rsidR="006C4306" w:rsidRPr="00F56973" w:rsidRDefault="006C4306" w:rsidP="006C4306">
      <w:pPr>
        <w:spacing w:before="20" w:after="0"/>
        <w:jc w:val="both"/>
        <w:rPr>
          <w:rFonts w:cstheme="minorHAnsi"/>
          <w:sz w:val="20"/>
          <w:szCs w:val="20"/>
          <w:highlight w:val="green"/>
        </w:rPr>
      </w:pPr>
      <w:r w:rsidRPr="00FE6F31">
        <w:rPr>
          <w:rFonts w:cstheme="minorHAnsi"/>
          <w:sz w:val="20"/>
          <w:szCs w:val="20"/>
          <w:highlight w:val="green"/>
        </w:rPr>
        <w:t>f) fornire servizi ecosistemici</w:t>
      </w:r>
      <w:r w:rsidRPr="00F56973">
        <w:rPr>
          <w:rFonts w:cstheme="minorHAnsi"/>
          <w:sz w:val="20"/>
          <w:szCs w:val="20"/>
          <w:highlight w:val="green"/>
        </w:rPr>
        <w:t>;</w:t>
      </w:r>
    </w:p>
    <w:p w14:paraId="7EA300A6" w14:textId="77777777" w:rsidR="006C4306" w:rsidRPr="008C6A38" w:rsidRDefault="006C4306" w:rsidP="006C4306">
      <w:pPr>
        <w:spacing w:before="20"/>
        <w:jc w:val="both"/>
        <w:rPr>
          <w:rFonts w:cstheme="minorHAnsi"/>
          <w:sz w:val="20"/>
          <w:szCs w:val="20"/>
          <w:highlight w:val="green"/>
        </w:rPr>
      </w:pPr>
      <w:r w:rsidRPr="008C6A38">
        <w:rPr>
          <w:rFonts w:cstheme="minorHAnsi"/>
          <w:sz w:val="20"/>
          <w:szCs w:val="20"/>
          <w:highlight w:val="green"/>
        </w:rPr>
        <w:t>g) diversificare il reddito aziendale agricolo.</w:t>
      </w:r>
    </w:p>
    <w:p w14:paraId="4E5CEB73" w14:textId="77777777" w:rsidR="006C4306" w:rsidRPr="00E30ED9" w:rsidRDefault="006C4306" w:rsidP="006C4306">
      <w:pPr>
        <w:jc w:val="both"/>
        <w:rPr>
          <w:rFonts w:cstheme="minorHAnsi"/>
          <w:sz w:val="20"/>
          <w:szCs w:val="20"/>
        </w:rPr>
      </w:pPr>
      <w:r w:rsidRPr="008C6A38">
        <w:rPr>
          <w:rFonts w:cstheme="minorHAnsi"/>
          <w:sz w:val="20"/>
          <w:szCs w:val="20"/>
          <w:highlight w:val="green"/>
        </w:rPr>
        <w:t>Tali finalità saranno perseguite attraverso l’erogazione di un sostegno ai titolari della conduzione di superfici agricole, a copertura in tutto o in parte dei costi sostenuti per realizzare la seguente azione di interesse nazionale:</w:t>
      </w:r>
    </w:p>
    <w:p w14:paraId="5DC17105" w14:textId="77777777" w:rsidR="006C4306" w:rsidRDefault="006C4306" w:rsidP="006C4306">
      <w:pPr>
        <w:pStyle w:val="Paragrafoelenco"/>
        <w:numPr>
          <w:ilvl w:val="0"/>
          <w:numId w:val="50"/>
        </w:numPr>
        <w:ind w:left="709"/>
        <w:jc w:val="both"/>
        <w:rPr>
          <w:rFonts w:cstheme="minorHAnsi"/>
          <w:sz w:val="20"/>
          <w:szCs w:val="20"/>
          <w:highlight w:val="green"/>
        </w:rPr>
      </w:pPr>
      <w:r w:rsidRPr="004B066C">
        <w:rPr>
          <w:rFonts w:cstheme="minorHAnsi"/>
          <w:b/>
          <w:bCs/>
          <w:sz w:val="20"/>
          <w:szCs w:val="20"/>
        </w:rPr>
        <w:t>Azione SRD05.2)</w:t>
      </w:r>
      <w:r w:rsidRPr="0052791D">
        <w:rPr>
          <w:rFonts w:cstheme="minorHAnsi"/>
          <w:sz w:val="20"/>
          <w:szCs w:val="20"/>
        </w:rPr>
        <w:t xml:space="preserve"> </w:t>
      </w:r>
      <w:r w:rsidRPr="00BB6F1D">
        <w:rPr>
          <w:rFonts w:cstheme="minorHAnsi"/>
          <w:b/>
          <w:bCs/>
          <w:sz w:val="20"/>
          <w:szCs w:val="20"/>
        </w:rPr>
        <w:t>Impianti di arboricoltura a ciclo breve o medio-lungo su superfici agricole</w:t>
      </w:r>
      <w:r>
        <w:rPr>
          <w:rFonts w:cstheme="minorHAnsi"/>
          <w:b/>
          <w:bCs/>
          <w:sz w:val="20"/>
          <w:szCs w:val="20"/>
        </w:rPr>
        <w:t>:</w:t>
      </w:r>
      <w:r>
        <w:rPr>
          <w:rFonts w:cstheme="minorHAnsi"/>
          <w:sz w:val="20"/>
          <w:szCs w:val="20"/>
        </w:rPr>
        <w:t xml:space="preserve"> </w:t>
      </w:r>
      <w:r w:rsidRPr="00913557">
        <w:rPr>
          <w:rFonts w:cstheme="minorHAnsi"/>
          <w:sz w:val="20"/>
          <w:szCs w:val="20"/>
          <w:highlight w:val="green"/>
        </w:rPr>
        <w:t>l’</w:t>
      </w:r>
      <w:r>
        <w:rPr>
          <w:rFonts w:cstheme="minorHAnsi"/>
          <w:sz w:val="20"/>
          <w:szCs w:val="20"/>
          <w:highlight w:val="green"/>
        </w:rPr>
        <w:t>azione prevede la realizzazione di i</w:t>
      </w:r>
      <w:r w:rsidRPr="00BB6F1D">
        <w:rPr>
          <w:rFonts w:cstheme="minorHAnsi"/>
          <w:sz w:val="20"/>
          <w:szCs w:val="20"/>
          <w:highlight w:val="green"/>
        </w:rPr>
        <w:t>mpiant</w:t>
      </w:r>
      <w:r>
        <w:rPr>
          <w:rFonts w:cstheme="minorHAnsi"/>
          <w:sz w:val="20"/>
          <w:szCs w:val="20"/>
          <w:highlight w:val="green"/>
        </w:rPr>
        <w:t>i</w:t>
      </w:r>
      <w:r w:rsidRPr="00BB6F1D">
        <w:rPr>
          <w:rFonts w:cstheme="minorHAnsi"/>
          <w:sz w:val="20"/>
          <w:szCs w:val="20"/>
          <w:highlight w:val="green"/>
        </w:rPr>
        <w:t xml:space="preserve"> con finalità multiple (ambientali, paesaggistiche, socio-ricreative nonché produttive - legno, legname e tartufi), realizzat</w:t>
      </w:r>
      <w:r>
        <w:rPr>
          <w:rFonts w:cstheme="minorHAnsi"/>
          <w:sz w:val="20"/>
          <w:szCs w:val="20"/>
          <w:highlight w:val="green"/>
        </w:rPr>
        <w:t>i</w:t>
      </w:r>
      <w:r w:rsidRPr="00BB6F1D">
        <w:rPr>
          <w:rFonts w:cstheme="minorHAnsi"/>
          <w:sz w:val="20"/>
          <w:szCs w:val="20"/>
          <w:highlight w:val="green"/>
        </w:rPr>
        <w:t xml:space="preserve"> utilizzando specie forestali arboree e arbustive autoctone di origine certificata, di antico indigenato o altre specie forestali adatte alle condizioni ambientali locali, compresi i cloni di pioppo e le piante micorizzate. Gli impianti realizzati sono reversibili al termine del periodo di permanenza previsto </w:t>
      </w:r>
      <w:r>
        <w:rPr>
          <w:rFonts w:cstheme="minorHAnsi"/>
          <w:sz w:val="20"/>
          <w:szCs w:val="20"/>
          <w:highlight w:val="green"/>
        </w:rPr>
        <w:t>nelle disposizioni attuative.</w:t>
      </w:r>
    </w:p>
    <w:p w14:paraId="6119A947" w14:textId="77777777" w:rsidR="006C4306" w:rsidRPr="00EB4453" w:rsidRDefault="006C4306" w:rsidP="006C4306">
      <w:pPr>
        <w:pStyle w:val="Paragrafoelenco"/>
        <w:ind w:left="709"/>
        <w:jc w:val="both"/>
        <w:rPr>
          <w:rFonts w:cstheme="minorHAnsi"/>
          <w:sz w:val="20"/>
          <w:szCs w:val="20"/>
          <w:highlight w:val="green"/>
        </w:rPr>
      </w:pPr>
    </w:p>
    <w:p w14:paraId="307FE82E" w14:textId="77777777" w:rsidR="006C4306" w:rsidRDefault="006C4306" w:rsidP="006C4306">
      <w:pPr>
        <w:pStyle w:val="Paragrafoelenco"/>
        <w:spacing w:before="240"/>
        <w:ind w:left="0"/>
        <w:jc w:val="both"/>
        <w:rPr>
          <w:rFonts w:cstheme="minorHAnsi"/>
          <w:sz w:val="20"/>
          <w:szCs w:val="20"/>
          <w:highlight w:val="green"/>
        </w:rPr>
      </w:pPr>
      <w:r w:rsidRPr="00EB4453">
        <w:rPr>
          <w:rFonts w:cstheme="minorHAnsi"/>
          <w:sz w:val="20"/>
          <w:szCs w:val="20"/>
          <w:highlight w:val="green"/>
        </w:rPr>
        <w:t>L</w:t>
      </w:r>
      <w:r>
        <w:rPr>
          <w:rFonts w:cstheme="minorHAnsi"/>
          <w:sz w:val="20"/>
          <w:szCs w:val="20"/>
          <w:highlight w:val="green"/>
        </w:rPr>
        <w:t>’a</w:t>
      </w:r>
      <w:r w:rsidRPr="00EB4453">
        <w:rPr>
          <w:rFonts w:cstheme="minorHAnsi"/>
          <w:sz w:val="20"/>
          <w:szCs w:val="20"/>
          <w:highlight w:val="green"/>
        </w:rPr>
        <w:t>zion</w:t>
      </w:r>
      <w:r>
        <w:rPr>
          <w:rFonts w:cstheme="minorHAnsi"/>
          <w:sz w:val="20"/>
          <w:szCs w:val="20"/>
          <w:highlight w:val="green"/>
        </w:rPr>
        <w:t>e</w:t>
      </w:r>
      <w:r w:rsidRPr="00EB4453">
        <w:rPr>
          <w:rFonts w:cstheme="minorHAnsi"/>
          <w:sz w:val="20"/>
          <w:szCs w:val="20"/>
          <w:highlight w:val="green"/>
        </w:rPr>
        <w:t xml:space="preserve"> previst</w:t>
      </w:r>
      <w:r>
        <w:rPr>
          <w:rFonts w:cstheme="minorHAnsi"/>
          <w:sz w:val="20"/>
          <w:szCs w:val="20"/>
          <w:highlight w:val="green"/>
        </w:rPr>
        <w:t>a</w:t>
      </w:r>
      <w:r w:rsidRPr="00EB4453">
        <w:rPr>
          <w:rFonts w:cstheme="minorHAnsi"/>
          <w:sz w:val="20"/>
          <w:szCs w:val="20"/>
          <w:highlight w:val="green"/>
        </w:rPr>
        <w:t xml:space="preserve"> dal presente intervento si collega direttamente all’intervento di mantenimento degli</w:t>
      </w:r>
      <w:r>
        <w:rPr>
          <w:rFonts w:cstheme="minorHAnsi"/>
          <w:sz w:val="20"/>
          <w:szCs w:val="20"/>
          <w:highlight w:val="green"/>
        </w:rPr>
        <w:t xml:space="preserve"> </w:t>
      </w:r>
      <w:r w:rsidRPr="00EB4453">
        <w:rPr>
          <w:rFonts w:cstheme="minorHAnsi"/>
          <w:sz w:val="20"/>
          <w:szCs w:val="20"/>
          <w:highlight w:val="green"/>
        </w:rPr>
        <w:t xml:space="preserve">impianti di imboschimento (SRA28) del </w:t>
      </w:r>
      <w:r>
        <w:rPr>
          <w:rFonts w:cstheme="minorHAnsi"/>
          <w:sz w:val="20"/>
          <w:szCs w:val="20"/>
          <w:highlight w:val="green"/>
        </w:rPr>
        <w:t>PSP</w:t>
      </w:r>
      <w:r w:rsidRPr="00EB4453">
        <w:rPr>
          <w:rFonts w:cstheme="minorHAnsi"/>
          <w:sz w:val="20"/>
          <w:szCs w:val="20"/>
          <w:highlight w:val="green"/>
        </w:rPr>
        <w:t xml:space="preserve">. </w:t>
      </w:r>
    </w:p>
    <w:p w14:paraId="35FAE8F4" w14:textId="77777777" w:rsidR="006C4306" w:rsidRDefault="006C4306" w:rsidP="006C4306">
      <w:pPr>
        <w:pStyle w:val="Paragrafoelenco"/>
        <w:spacing w:before="240"/>
        <w:ind w:left="0"/>
        <w:jc w:val="both"/>
        <w:rPr>
          <w:rFonts w:cstheme="minorHAnsi"/>
          <w:sz w:val="20"/>
          <w:szCs w:val="20"/>
          <w:highlight w:val="green"/>
        </w:rPr>
      </w:pPr>
    </w:p>
    <w:p w14:paraId="75C7B3FA" w14:textId="77777777" w:rsidR="006C4306" w:rsidRPr="00051458" w:rsidRDefault="006C4306" w:rsidP="006C4306">
      <w:pPr>
        <w:pStyle w:val="Paragrafoelenco"/>
        <w:spacing w:before="240"/>
        <w:ind w:left="0"/>
        <w:jc w:val="both"/>
        <w:rPr>
          <w:rFonts w:cstheme="minorHAnsi"/>
          <w:sz w:val="20"/>
          <w:szCs w:val="20"/>
          <w:highlight w:val="green"/>
        </w:rPr>
      </w:pPr>
      <w:bookmarkStart w:id="101" w:name="_Hlk132887692"/>
      <w:r w:rsidRPr="00051458">
        <w:rPr>
          <w:rFonts w:cstheme="minorHAnsi"/>
          <w:sz w:val="20"/>
          <w:szCs w:val="20"/>
          <w:highlight w:val="green"/>
        </w:rPr>
        <w:t>La superficie ammissibile al sostegno corrisponde alla superficie su cui si realizza l’impianto ed è indipendente dal numero di piante. Tale area è delimitata, anche con GPS, prevedendo una distanza minima di cornice esterna fino ad un massimo di 6 metri dal colletto della pianta più esterna e nel rispetto delle normative e regolamentazioni vigenti.</w:t>
      </w:r>
    </w:p>
    <w:p w14:paraId="095067C6" w14:textId="77777777" w:rsidR="006C4306" w:rsidRDefault="006C4306" w:rsidP="006C4306">
      <w:pPr>
        <w:pStyle w:val="Paragrafoelenco"/>
        <w:spacing w:before="240"/>
        <w:ind w:left="0"/>
        <w:jc w:val="both"/>
        <w:rPr>
          <w:rFonts w:cstheme="minorHAnsi"/>
          <w:sz w:val="20"/>
          <w:szCs w:val="20"/>
          <w:highlight w:val="green"/>
        </w:rPr>
      </w:pPr>
      <w:r w:rsidRPr="00FE6F31">
        <w:rPr>
          <w:rFonts w:cstheme="minorHAnsi"/>
          <w:sz w:val="20"/>
          <w:szCs w:val="20"/>
          <w:highlight w:val="green"/>
        </w:rPr>
        <w:t xml:space="preserve">Le superfici agricole su cui viene realizzato un impianto di Arboricoltura (SRD.05.2) dopo l’impianto rientrano </w:t>
      </w:r>
      <w:r>
        <w:rPr>
          <w:rFonts w:cstheme="minorHAnsi"/>
          <w:sz w:val="20"/>
          <w:szCs w:val="20"/>
          <w:highlight w:val="green"/>
        </w:rPr>
        <w:t xml:space="preserve">tra le </w:t>
      </w:r>
      <w:r w:rsidRPr="00FE6F31">
        <w:rPr>
          <w:rFonts w:cstheme="minorHAnsi"/>
          <w:sz w:val="20"/>
          <w:szCs w:val="20"/>
          <w:highlight w:val="green"/>
        </w:rPr>
        <w:t>Aree escluse dalla definizione di bosco di cui all’articolo 5, comma 1, lettera b) del D.lgs. 34 del 2018 (Testo unico in materia di foreste e filiere forestali) e pertanto se sono rispettate le disposizioni di legge in materia, il terreno oggetto di impianto non è soggetto ai vincoli di destinazione previsti per il bosco dalle norme paesistico-ambientali e forestali.</w:t>
      </w:r>
    </w:p>
    <w:p w14:paraId="1F726ACF" w14:textId="77777777" w:rsidR="00BB43DA" w:rsidRDefault="00BB43DA" w:rsidP="006C4306">
      <w:pPr>
        <w:pStyle w:val="Paragrafoelenco"/>
        <w:spacing w:before="240"/>
        <w:ind w:left="0"/>
        <w:jc w:val="both"/>
        <w:rPr>
          <w:rFonts w:cstheme="minorHAnsi"/>
          <w:sz w:val="20"/>
          <w:szCs w:val="20"/>
          <w:highlight w:val="green"/>
        </w:rPr>
      </w:pPr>
    </w:p>
    <w:p w14:paraId="419F9BBA" w14:textId="77777777" w:rsidR="00BB43DA" w:rsidRPr="00BB43DA" w:rsidRDefault="00BB43DA" w:rsidP="00BB43DA">
      <w:pPr>
        <w:spacing w:after="0"/>
        <w:rPr>
          <w:rFonts w:cstheme="minorHAnsi"/>
          <w:sz w:val="20"/>
          <w:szCs w:val="20"/>
          <w:highlight w:val="green"/>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p w14:paraId="0A8516FA" w14:textId="2325FA1A" w:rsidR="00BB43DA" w:rsidRPr="00BB43DA" w:rsidRDefault="00BB43DA" w:rsidP="00BB43DA">
      <w:pPr>
        <w:pStyle w:val="Paragrafoelenco"/>
        <w:spacing w:before="240"/>
        <w:ind w:left="0"/>
        <w:jc w:val="both"/>
        <w:rPr>
          <w:rFonts w:cstheme="minorHAnsi"/>
          <w:highlight w:val="yellow"/>
        </w:rPr>
      </w:pPr>
      <w:r w:rsidRPr="00BB43DA">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bookmarkEnd w:id="99"/>
    <w:bookmarkEnd w:id="101"/>
    <w:p w14:paraId="6CA9C469"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9"/>
        <w:gridCol w:w="732"/>
        <w:gridCol w:w="1237"/>
        <w:gridCol w:w="1113"/>
        <w:gridCol w:w="2582"/>
        <w:gridCol w:w="1334"/>
        <w:gridCol w:w="758"/>
        <w:gridCol w:w="765"/>
      </w:tblGrid>
      <w:tr w:rsidR="006C4306" w:rsidRPr="00700099" w14:paraId="56E48050" w14:textId="77777777" w:rsidTr="00A76B6B">
        <w:trPr>
          <w:trHeight w:val="405"/>
        </w:trPr>
        <w:tc>
          <w:tcPr>
            <w:tcW w:w="798" w:type="pct"/>
            <w:vMerge w:val="restart"/>
            <w:shd w:val="clear" w:color="auto" w:fill="008E40"/>
            <w:vAlign w:val="center"/>
          </w:tcPr>
          <w:p w14:paraId="47E0D3CD"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1" w:type="pct"/>
            <w:vMerge w:val="restart"/>
            <w:vAlign w:val="center"/>
          </w:tcPr>
          <w:p w14:paraId="172A296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SRD05</w:t>
            </w:r>
          </w:p>
        </w:tc>
        <w:tc>
          <w:tcPr>
            <w:tcW w:w="610" w:type="pct"/>
            <w:vMerge w:val="restart"/>
            <w:shd w:val="clear" w:color="auto" w:fill="008E40"/>
            <w:vAlign w:val="center"/>
          </w:tcPr>
          <w:p w14:paraId="47841F27"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2" w:type="pct"/>
            <w:gridSpan w:val="2"/>
            <w:vMerge w:val="restart"/>
            <w:vAlign w:val="center"/>
          </w:tcPr>
          <w:p w14:paraId="32ABEBD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Impianti forestazione/imboschimento e sistemi agroforestali su terreni agricoli</w:t>
            </w:r>
          </w:p>
        </w:tc>
        <w:tc>
          <w:tcPr>
            <w:tcW w:w="658" w:type="pct"/>
            <w:vMerge w:val="restart"/>
            <w:shd w:val="clear" w:color="auto" w:fill="008E40"/>
            <w:vAlign w:val="center"/>
          </w:tcPr>
          <w:p w14:paraId="08846F2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4" w:type="pct"/>
            <w:shd w:val="clear" w:color="auto" w:fill="92D050"/>
            <w:vAlign w:val="center"/>
          </w:tcPr>
          <w:p w14:paraId="5BA9EEC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330372737"/>
            <w14:checkbox>
              <w14:checked w14:val="1"/>
              <w14:checkedState w14:val="2612" w14:font="MS Gothic"/>
              <w14:uncheckedState w14:val="2610" w14:font="MS Gothic"/>
            </w14:checkbox>
          </w:sdtPr>
          <w:sdtEndPr/>
          <w:sdtContent>
            <w:tc>
              <w:tcPr>
                <w:tcW w:w="377" w:type="pct"/>
                <w:vAlign w:val="center"/>
              </w:tcPr>
              <w:p w14:paraId="213A5BE7"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0DB401D2" w14:textId="77777777" w:rsidTr="00A76B6B">
        <w:trPr>
          <w:trHeight w:val="405"/>
        </w:trPr>
        <w:tc>
          <w:tcPr>
            <w:tcW w:w="798" w:type="pct"/>
            <w:vMerge/>
            <w:shd w:val="clear" w:color="auto" w:fill="008E40"/>
            <w:vAlign w:val="center"/>
          </w:tcPr>
          <w:p w14:paraId="171B5D46" w14:textId="77777777" w:rsidR="006C4306" w:rsidRPr="00700099" w:rsidRDefault="006C4306" w:rsidP="00F561E7">
            <w:pPr>
              <w:spacing w:after="0"/>
              <w:rPr>
                <w:rFonts w:cstheme="minorHAnsi"/>
                <w:sz w:val="18"/>
                <w:szCs w:val="18"/>
              </w:rPr>
            </w:pPr>
          </w:p>
        </w:tc>
        <w:tc>
          <w:tcPr>
            <w:tcW w:w="361" w:type="pct"/>
            <w:vMerge/>
            <w:vAlign w:val="center"/>
          </w:tcPr>
          <w:p w14:paraId="0FD6029A" w14:textId="77777777" w:rsidR="006C4306" w:rsidRPr="00700099" w:rsidRDefault="006C4306" w:rsidP="00F561E7">
            <w:pPr>
              <w:spacing w:after="0"/>
              <w:rPr>
                <w:rFonts w:cstheme="minorHAnsi"/>
                <w:sz w:val="18"/>
                <w:szCs w:val="18"/>
              </w:rPr>
            </w:pPr>
          </w:p>
        </w:tc>
        <w:tc>
          <w:tcPr>
            <w:tcW w:w="610" w:type="pct"/>
            <w:vMerge/>
            <w:shd w:val="clear" w:color="auto" w:fill="008E40"/>
            <w:vAlign w:val="center"/>
          </w:tcPr>
          <w:p w14:paraId="202E7BF4" w14:textId="77777777" w:rsidR="006C4306" w:rsidRPr="00700099" w:rsidRDefault="006C4306" w:rsidP="00F561E7">
            <w:pPr>
              <w:spacing w:after="0"/>
              <w:rPr>
                <w:rFonts w:cstheme="minorHAnsi"/>
                <w:sz w:val="18"/>
                <w:szCs w:val="18"/>
              </w:rPr>
            </w:pPr>
          </w:p>
        </w:tc>
        <w:tc>
          <w:tcPr>
            <w:tcW w:w="1822" w:type="pct"/>
            <w:gridSpan w:val="2"/>
            <w:vMerge/>
            <w:vAlign w:val="center"/>
          </w:tcPr>
          <w:p w14:paraId="32560759" w14:textId="77777777" w:rsidR="006C4306" w:rsidRPr="00700099" w:rsidRDefault="006C4306" w:rsidP="00F561E7">
            <w:pPr>
              <w:spacing w:after="0"/>
              <w:rPr>
                <w:rFonts w:cstheme="minorHAnsi"/>
                <w:sz w:val="18"/>
                <w:szCs w:val="18"/>
              </w:rPr>
            </w:pPr>
          </w:p>
        </w:tc>
        <w:tc>
          <w:tcPr>
            <w:tcW w:w="658" w:type="pct"/>
            <w:vMerge/>
            <w:shd w:val="clear" w:color="auto" w:fill="008E40"/>
            <w:vAlign w:val="center"/>
          </w:tcPr>
          <w:p w14:paraId="2964B4A7" w14:textId="77777777" w:rsidR="006C4306" w:rsidRPr="00700099" w:rsidRDefault="006C4306" w:rsidP="00F561E7">
            <w:pPr>
              <w:spacing w:after="0"/>
              <w:jc w:val="center"/>
              <w:rPr>
                <w:rFonts w:cstheme="minorHAnsi"/>
                <w:b/>
                <w:bCs/>
                <w:color w:val="FFFFFF" w:themeColor="background1"/>
                <w:sz w:val="18"/>
                <w:szCs w:val="18"/>
              </w:rPr>
            </w:pPr>
          </w:p>
        </w:tc>
        <w:tc>
          <w:tcPr>
            <w:tcW w:w="374" w:type="pct"/>
            <w:shd w:val="clear" w:color="auto" w:fill="FF0000"/>
            <w:vAlign w:val="center"/>
          </w:tcPr>
          <w:p w14:paraId="177343E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740523736"/>
            <w14:checkbox>
              <w14:checked w14:val="0"/>
              <w14:checkedState w14:val="2612" w14:font="MS Gothic"/>
              <w14:uncheckedState w14:val="2610" w14:font="MS Gothic"/>
            </w14:checkbox>
          </w:sdtPr>
          <w:sdtEndPr/>
          <w:sdtContent>
            <w:tc>
              <w:tcPr>
                <w:tcW w:w="377" w:type="pct"/>
                <w:vAlign w:val="center"/>
              </w:tcPr>
              <w:p w14:paraId="3C0101EF"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1311426E" w14:textId="77777777" w:rsidTr="00A76B6B">
        <w:trPr>
          <w:trHeight w:val="270"/>
        </w:trPr>
        <w:tc>
          <w:tcPr>
            <w:tcW w:w="1159" w:type="pct"/>
            <w:gridSpan w:val="2"/>
            <w:shd w:val="clear" w:color="auto" w:fill="008E40"/>
            <w:vAlign w:val="center"/>
          </w:tcPr>
          <w:p w14:paraId="4DB6A084" w14:textId="77777777" w:rsidR="006C4306" w:rsidRPr="00CA38A7" w:rsidRDefault="006C4306" w:rsidP="00F561E7">
            <w:pPr>
              <w:spacing w:after="0"/>
              <w:jc w:val="center"/>
              <w:rPr>
                <w:rFonts w:cstheme="minorHAnsi"/>
                <w:b/>
                <w:bCs/>
                <w:sz w:val="18"/>
                <w:szCs w:val="18"/>
                <w:lang w:val="en-GB"/>
              </w:rPr>
            </w:pPr>
            <w:r w:rsidRPr="00CA38A7">
              <w:rPr>
                <w:rFonts w:cstheme="minorHAnsi"/>
                <w:b/>
                <w:bCs/>
                <w:color w:val="FFFFFF" w:themeColor="background1"/>
                <w:sz w:val="18"/>
                <w:szCs w:val="18"/>
                <w:lang w:val="en-GB"/>
              </w:rPr>
              <w:t>Spesa Pubblica</w:t>
            </w:r>
          </w:p>
        </w:tc>
        <w:tc>
          <w:tcPr>
            <w:tcW w:w="1159" w:type="pct"/>
            <w:gridSpan w:val="2"/>
            <w:vAlign w:val="center"/>
          </w:tcPr>
          <w:p w14:paraId="7238CFE0"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4.000.000,00 €</w:t>
            </w:r>
          </w:p>
        </w:tc>
        <w:tc>
          <w:tcPr>
            <w:tcW w:w="1931" w:type="pct"/>
            <w:gridSpan w:val="2"/>
            <w:shd w:val="clear" w:color="auto" w:fill="008E40"/>
            <w:vAlign w:val="center"/>
          </w:tcPr>
          <w:p w14:paraId="088BC21C" w14:textId="77777777" w:rsidR="006C4306" w:rsidRPr="00CA38A7" w:rsidRDefault="006C4306" w:rsidP="00F561E7">
            <w:pPr>
              <w:spacing w:after="0"/>
              <w:jc w:val="center"/>
              <w:rPr>
                <w:rFonts w:cstheme="minorHAnsi"/>
                <w:b/>
                <w:bCs/>
                <w:color w:val="FFFFFF" w:themeColor="background1"/>
                <w:sz w:val="18"/>
                <w:szCs w:val="18"/>
                <w:lang w:val="it"/>
              </w:rPr>
            </w:pPr>
            <w:r w:rsidRPr="00CA38A7">
              <w:rPr>
                <w:rFonts w:cstheme="minorHAnsi"/>
                <w:b/>
                <w:bCs/>
                <w:color w:val="FFFFFF" w:themeColor="background1"/>
                <w:sz w:val="18"/>
                <w:szCs w:val="18"/>
                <w:lang w:val="en-GB"/>
              </w:rPr>
              <w:t>Contributo del FEASR</w:t>
            </w:r>
          </w:p>
        </w:tc>
        <w:tc>
          <w:tcPr>
            <w:tcW w:w="751" w:type="pct"/>
            <w:gridSpan w:val="2"/>
            <w:vAlign w:val="center"/>
          </w:tcPr>
          <w:p w14:paraId="74A257DA"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1.628.000</w:t>
            </w:r>
            <w:r>
              <w:rPr>
                <w:rFonts w:cstheme="minorHAnsi"/>
                <w:sz w:val="18"/>
                <w:szCs w:val="18"/>
                <w:lang w:val="it"/>
              </w:rPr>
              <w:t>,</w:t>
            </w:r>
            <w:r w:rsidRPr="00700099">
              <w:rPr>
                <w:rFonts w:cstheme="minorHAnsi"/>
                <w:sz w:val="18"/>
                <w:szCs w:val="18"/>
                <w:lang w:val="it"/>
              </w:rPr>
              <w:t>00</w:t>
            </w:r>
            <w:r>
              <w:rPr>
                <w:rFonts w:cstheme="minorHAnsi"/>
                <w:sz w:val="18"/>
                <w:szCs w:val="18"/>
                <w:lang w:val="it"/>
              </w:rPr>
              <w:t xml:space="preserve"> €</w:t>
            </w:r>
          </w:p>
        </w:tc>
      </w:tr>
      <w:tr w:rsidR="006C4306" w:rsidRPr="00700099" w14:paraId="5DA7E123" w14:textId="77777777" w:rsidTr="00A76B6B">
        <w:trPr>
          <w:trHeight w:val="270"/>
        </w:trPr>
        <w:tc>
          <w:tcPr>
            <w:tcW w:w="1159" w:type="pct"/>
            <w:gridSpan w:val="2"/>
            <w:shd w:val="clear" w:color="auto" w:fill="008E40"/>
            <w:vAlign w:val="center"/>
          </w:tcPr>
          <w:p w14:paraId="182E2FBC" w14:textId="77777777" w:rsidR="006C4306" w:rsidRPr="00300478" w:rsidRDefault="006C4306" w:rsidP="00F561E7">
            <w:pPr>
              <w:spacing w:after="0"/>
              <w:jc w:val="center"/>
              <w:rPr>
                <w:rFonts w:cstheme="minorHAnsi"/>
                <w:b/>
                <w:bCs/>
                <w:color w:val="FFFFFF" w:themeColor="background1"/>
                <w:sz w:val="18"/>
                <w:szCs w:val="18"/>
                <w:highlight w:val="green"/>
                <w:lang w:val="en-GB"/>
              </w:rPr>
            </w:pPr>
            <w:r w:rsidRPr="00300478">
              <w:rPr>
                <w:rFonts w:cstheme="minorHAnsi"/>
                <w:b/>
                <w:bCs/>
                <w:color w:val="FFFFFF" w:themeColor="background1"/>
                <w:sz w:val="18"/>
                <w:szCs w:val="18"/>
                <w:highlight w:val="green"/>
                <w:lang w:val="en-GB"/>
              </w:rPr>
              <w:t>Indicatori di Risultato - R</w:t>
            </w:r>
          </w:p>
        </w:tc>
        <w:tc>
          <w:tcPr>
            <w:tcW w:w="1159" w:type="pct"/>
            <w:gridSpan w:val="2"/>
            <w:vAlign w:val="center"/>
          </w:tcPr>
          <w:p w14:paraId="3EE9F47F" w14:textId="77777777" w:rsidR="006C4306" w:rsidRPr="00300478" w:rsidRDefault="006C4306" w:rsidP="00F561E7">
            <w:pPr>
              <w:spacing w:after="0"/>
              <w:jc w:val="center"/>
              <w:rPr>
                <w:rFonts w:cstheme="minorHAnsi"/>
                <w:sz w:val="18"/>
                <w:szCs w:val="18"/>
                <w:highlight w:val="green"/>
                <w:lang w:val="it"/>
              </w:rPr>
            </w:pPr>
            <w:r w:rsidRPr="00300478">
              <w:rPr>
                <w:rFonts w:cstheme="minorHAnsi"/>
                <w:sz w:val="18"/>
                <w:szCs w:val="18"/>
                <w:highlight w:val="green"/>
                <w:lang w:val="it"/>
              </w:rPr>
              <w:t>R.17</w:t>
            </w:r>
          </w:p>
          <w:p w14:paraId="305584A1" w14:textId="77777777" w:rsidR="006C4306" w:rsidRPr="00300478" w:rsidRDefault="006C4306" w:rsidP="00F561E7">
            <w:pPr>
              <w:spacing w:after="0"/>
              <w:jc w:val="center"/>
              <w:rPr>
                <w:rFonts w:cstheme="minorHAnsi"/>
                <w:sz w:val="18"/>
                <w:szCs w:val="18"/>
                <w:highlight w:val="green"/>
                <w:lang w:val="it"/>
              </w:rPr>
            </w:pPr>
            <w:r w:rsidRPr="00300478">
              <w:rPr>
                <w:rFonts w:cstheme="minorHAnsi"/>
                <w:sz w:val="18"/>
                <w:szCs w:val="18"/>
                <w:highlight w:val="green"/>
                <w:lang w:val="it"/>
              </w:rPr>
              <w:t>R.18</w:t>
            </w:r>
          </w:p>
          <w:p w14:paraId="5BCDDBD2" w14:textId="77777777" w:rsidR="006C4306" w:rsidRPr="00300478" w:rsidRDefault="006C4306" w:rsidP="00F561E7">
            <w:pPr>
              <w:spacing w:after="0"/>
              <w:jc w:val="center"/>
              <w:rPr>
                <w:rFonts w:cstheme="minorHAnsi"/>
                <w:sz w:val="18"/>
                <w:szCs w:val="18"/>
                <w:highlight w:val="green"/>
                <w:lang w:val="it"/>
              </w:rPr>
            </w:pPr>
            <w:r w:rsidRPr="00300478">
              <w:rPr>
                <w:rFonts w:cstheme="minorHAnsi"/>
                <w:sz w:val="18"/>
                <w:szCs w:val="18"/>
                <w:highlight w:val="green"/>
                <w:lang w:val="it"/>
              </w:rPr>
              <w:t>R.27</w:t>
            </w:r>
          </w:p>
          <w:p w14:paraId="0376DE23" w14:textId="77777777" w:rsidR="006C4306" w:rsidRPr="00300478" w:rsidRDefault="006C4306" w:rsidP="00F561E7">
            <w:pPr>
              <w:spacing w:after="0"/>
              <w:jc w:val="center"/>
              <w:rPr>
                <w:rFonts w:cstheme="minorHAnsi"/>
                <w:sz w:val="18"/>
                <w:szCs w:val="18"/>
                <w:highlight w:val="green"/>
                <w:lang w:val="it"/>
              </w:rPr>
            </w:pPr>
            <w:r w:rsidRPr="00300478">
              <w:rPr>
                <w:rFonts w:cstheme="minorHAnsi"/>
                <w:sz w:val="18"/>
                <w:szCs w:val="18"/>
                <w:highlight w:val="green"/>
                <w:lang w:val="it"/>
              </w:rPr>
              <w:t>R.32</w:t>
            </w:r>
          </w:p>
        </w:tc>
        <w:tc>
          <w:tcPr>
            <w:tcW w:w="1931" w:type="pct"/>
            <w:gridSpan w:val="2"/>
            <w:shd w:val="clear" w:color="auto" w:fill="008E40"/>
            <w:vAlign w:val="center"/>
          </w:tcPr>
          <w:p w14:paraId="023485D6" w14:textId="77777777" w:rsidR="006C4306" w:rsidRPr="00300478" w:rsidRDefault="006C4306" w:rsidP="00F561E7">
            <w:pPr>
              <w:spacing w:after="0"/>
              <w:jc w:val="center"/>
              <w:rPr>
                <w:rFonts w:cstheme="minorHAnsi"/>
                <w:b/>
                <w:bCs/>
                <w:color w:val="FFFFFF" w:themeColor="background1"/>
                <w:sz w:val="18"/>
                <w:szCs w:val="18"/>
                <w:highlight w:val="green"/>
                <w:lang w:val="en-GB"/>
              </w:rPr>
            </w:pPr>
            <w:r w:rsidRPr="00300478">
              <w:rPr>
                <w:rFonts w:cstheme="minorHAnsi"/>
                <w:b/>
                <w:bCs/>
                <w:color w:val="FFFFFF" w:themeColor="background1"/>
                <w:sz w:val="18"/>
                <w:szCs w:val="18"/>
                <w:highlight w:val="green"/>
                <w:lang w:val="en-GB"/>
              </w:rPr>
              <w:t>Indicatori di Output - O</w:t>
            </w:r>
          </w:p>
        </w:tc>
        <w:tc>
          <w:tcPr>
            <w:tcW w:w="751" w:type="pct"/>
            <w:gridSpan w:val="2"/>
            <w:vAlign w:val="center"/>
          </w:tcPr>
          <w:p w14:paraId="33FF2129" w14:textId="77777777" w:rsidR="006C4306" w:rsidRPr="00300478" w:rsidRDefault="006C4306" w:rsidP="00F561E7">
            <w:pPr>
              <w:spacing w:after="0"/>
              <w:jc w:val="center"/>
              <w:rPr>
                <w:rFonts w:cstheme="minorHAnsi"/>
                <w:sz w:val="18"/>
                <w:szCs w:val="18"/>
                <w:highlight w:val="green"/>
                <w:lang w:val="it"/>
              </w:rPr>
            </w:pPr>
            <w:r w:rsidRPr="00300478">
              <w:rPr>
                <w:rFonts w:cstheme="minorHAnsi"/>
                <w:sz w:val="18"/>
                <w:szCs w:val="18"/>
                <w:highlight w:val="green"/>
                <w:lang w:val="it"/>
              </w:rPr>
              <w:t>O.23</w:t>
            </w:r>
          </w:p>
        </w:tc>
      </w:tr>
    </w:tbl>
    <w:p w14:paraId="0C74D1E3" w14:textId="77777777" w:rsidR="006C4306" w:rsidRPr="006C5EE8" w:rsidRDefault="006C4306" w:rsidP="006C4306">
      <w:pPr>
        <w:spacing w:after="0"/>
        <w:rPr>
          <w:rFonts w:cstheme="minorHAnsi"/>
        </w:rPr>
      </w:pPr>
    </w:p>
    <w:p w14:paraId="78A4A097"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03" w:type="pct"/>
        <w:tblLook w:val="04A0" w:firstRow="1" w:lastRow="0" w:firstColumn="1" w:lastColumn="0" w:noHBand="0" w:noVBand="1"/>
      </w:tblPr>
      <w:tblGrid>
        <w:gridCol w:w="1487"/>
        <w:gridCol w:w="8659"/>
      </w:tblGrid>
      <w:tr w:rsidR="006C4306" w:rsidRPr="00700099" w14:paraId="65BAFD70" w14:textId="77777777" w:rsidTr="00F561E7">
        <w:tc>
          <w:tcPr>
            <w:tcW w:w="5000" w:type="pct"/>
            <w:gridSpan w:val="2"/>
            <w:shd w:val="clear" w:color="auto" w:fill="008E40"/>
          </w:tcPr>
          <w:p w14:paraId="5EB1CAB9"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5C8C7B8B" w14:textId="77777777" w:rsidTr="00F561E7">
        <w:tc>
          <w:tcPr>
            <w:tcW w:w="733" w:type="pct"/>
            <w:shd w:val="clear" w:color="auto" w:fill="A7D9A3"/>
            <w:vAlign w:val="center"/>
          </w:tcPr>
          <w:p w14:paraId="5199908C"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4267" w:type="pct"/>
            <w:shd w:val="clear" w:color="auto" w:fill="A7D9A3"/>
            <w:vAlign w:val="center"/>
          </w:tcPr>
          <w:p w14:paraId="0B4B230E" w14:textId="77777777" w:rsidR="006C4306" w:rsidRPr="00700099" w:rsidRDefault="006C4306" w:rsidP="00F561E7">
            <w:pPr>
              <w:spacing w:after="0"/>
              <w:ind w:right="-1155"/>
              <w:jc w:val="center"/>
              <w:rPr>
                <w:rFonts w:cstheme="minorHAnsi"/>
                <w:b/>
                <w:bCs/>
                <w:sz w:val="18"/>
                <w:szCs w:val="18"/>
              </w:rPr>
            </w:pPr>
            <w:r w:rsidRPr="00700099">
              <w:rPr>
                <w:rFonts w:cstheme="minorHAnsi"/>
                <w:b/>
                <w:bCs/>
                <w:sz w:val="18"/>
                <w:szCs w:val="18"/>
              </w:rPr>
              <w:t>Descrizione</w:t>
            </w:r>
          </w:p>
        </w:tc>
      </w:tr>
      <w:tr w:rsidR="006C4306" w:rsidRPr="00700099" w14:paraId="3A7EC7B8" w14:textId="77777777" w:rsidTr="00F561E7">
        <w:tc>
          <w:tcPr>
            <w:tcW w:w="733" w:type="pct"/>
            <w:vAlign w:val="center"/>
          </w:tcPr>
          <w:p w14:paraId="146C6AD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w:t>
            </w:r>
            <w:r>
              <w:rPr>
                <w:rFonts w:cstheme="minorHAnsi"/>
                <w:b/>
                <w:bCs/>
                <w:sz w:val="18"/>
                <w:szCs w:val="18"/>
              </w:rPr>
              <w:t>1</w:t>
            </w:r>
          </w:p>
        </w:tc>
        <w:tc>
          <w:tcPr>
            <w:tcW w:w="4267" w:type="pct"/>
            <w:vAlign w:val="center"/>
          </w:tcPr>
          <w:p w14:paraId="1E4AE6A3" w14:textId="77777777" w:rsidR="006C4306" w:rsidRPr="00700099" w:rsidRDefault="006C4306" w:rsidP="00F561E7">
            <w:pPr>
              <w:spacing w:after="0"/>
              <w:ind w:right="-1155"/>
              <w:rPr>
                <w:rFonts w:cstheme="minorHAnsi"/>
                <w:sz w:val="18"/>
                <w:szCs w:val="18"/>
              </w:rPr>
            </w:pPr>
            <w:r w:rsidRPr="00700099">
              <w:rPr>
                <w:rFonts w:cstheme="minorHAnsi"/>
                <w:sz w:val="18"/>
                <w:szCs w:val="18"/>
              </w:rPr>
              <w:t xml:space="preserve">Finalità specifiche </w:t>
            </w:r>
            <w:r>
              <w:rPr>
                <w:rFonts w:cstheme="minorHAnsi"/>
                <w:sz w:val="18"/>
                <w:szCs w:val="18"/>
              </w:rPr>
              <w:t>dell’intervento</w:t>
            </w:r>
          </w:p>
        </w:tc>
      </w:tr>
      <w:tr w:rsidR="006C4306" w:rsidRPr="00700099" w14:paraId="089490C9" w14:textId="77777777" w:rsidTr="00F561E7">
        <w:tc>
          <w:tcPr>
            <w:tcW w:w="733" w:type="pct"/>
            <w:vAlign w:val="center"/>
          </w:tcPr>
          <w:p w14:paraId="2CC0A2C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P02</w:t>
            </w:r>
          </w:p>
        </w:tc>
        <w:tc>
          <w:tcPr>
            <w:tcW w:w="4267" w:type="pct"/>
            <w:vAlign w:val="center"/>
          </w:tcPr>
          <w:p w14:paraId="75318A53" w14:textId="77777777" w:rsidR="006C4306" w:rsidRPr="00700099" w:rsidRDefault="006C4306" w:rsidP="00F561E7">
            <w:pPr>
              <w:spacing w:after="0"/>
              <w:ind w:right="-1155"/>
              <w:rPr>
                <w:rFonts w:cstheme="minorHAnsi"/>
                <w:sz w:val="18"/>
                <w:szCs w:val="18"/>
              </w:rPr>
            </w:pPr>
            <w:r w:rsidRPr="00700099">
              <w:rPr>
                <w:rFonts w:cstheme="minorHAnsi"/>
                <w:sz w:val="18"/>
                <w:szCs w:val="18"/>
              </w:rPr>
              <w:t>Caratteristiche territoriali</w:t>
            </w:r>
          </w:p>
        </w:tc>
      </w:tr>
      <w:tr w:rsidR="006C4306" w:rsidRPr="00700099" w14:paraId="0FB66EE7" w14:textId="77777777" w:rsidTr="00F561E7">
        <w:tc>
          <w:tcPr>
            <w:tcW w:w="733" w:type="pct"/>
            <w:vAlign w:val="center"/>
          </w:tcPr>
          <w:p w14:paraId="4683219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P03</w:t>
            </w:r>
          </w:p>
        </w:tc>
        <w:tc>
          <w:tcPr>
            <w:tcW w:w="4267" w:type="pct"/>
            <w:vAlign w:val="center"/>
          </w:tcPr>
          <w:p w14:paraId="2FACB55D" w14:textId="77777777" w:rsidR="006C4306" w:rsidRPr="00700099" w:rsidRDefault="006C4306" w:rsidP="00F561E7">
            <w:pPr>
              <w:spacing w:after="0"/>
              <w:ind w:right="-1155"/>
              <w:rPr>
                <w:rFonts w:cstheme="minorHAnsi"/>
                <w:sz w:val="18"/>
                <w:szCs w:val="18"/>
              </w:rPr>
            </w:pPr>
            <w:r w:rsidRPr="00700099">
              <w:rPr>
                <w:rFonts w:cstheme="minorHAnsi"/>
                <w:sz w:val="18"/>
                <w:szCs w:val="18"/>
              </w:rPr>
              <w:t>Caratteristiche del soggetto richiedente</w:t>
            </w:r>
            <w:r w:rsidRPr="00F56973">
              <w:rPr>
                <w:rFonts w:cstheme="minorHAnsi"/>
                <w:strike/>
                <w:color w:val="FF0000"/>
                <w:sz w:val="18"/>
                <w:szCs w:val="18"/>
              </w:rPr>
              <w:t>/azienda</w:t>
            </w:r>
            <w:r>
              <w:rPr>
                <w:rFonts w:cstheme="minorHAnsi"/>
                <w:sz w:val="18"/>
                <w:szCs w:val="18"/>
              </w:rPr>
              <w:t xml:space="preserve"> </w:t>
            </w:r>
          </w:p>
        </w:tc>
      </w:tr>
      <w:tr w:rsidR="006C4306" w:rsidRPr="00700099" w14:paraId="3E9F05B4" w14:textId="77777777" w:rsidTr="00F561E7">
        <w:tc>
          <w:tcPr>
            <w:tcW w:w="733" w:type="pct"/>
            <w:vAlign w:val="center"/>
          </w:tcPr>
          <w:p w14:paraId="64C95DA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P06</w:t>
            </w:r>
          </w:p>
        </w:tc>
        <w:tc>
          <w:tcPr>
            <w:tcW w:w="4267" w:type="pct"/>
            <w:vAlign w:val="center"/>
          </w:tcPr>
          <w:p w14:paraId="1C1A78F5" w14:textId="77777777" w:rsidR="006C4306" w:rsidRPr="00700099" w:rsidRDefault="006C4306" w:rsidP="00F561E7">
            <w:pPr>
              <w:spacing w:after="0"/>
              <w:ind w:right="-1155"/>
              <w:rPr>
                <w:rFonts w:cstheme="minorHAnsi"/>
                <w:sz w:val="18"/>
                <w:szCs w:val="18"/>
              </w:rPr>
            </w:pPr>
            <w:r w:rsidRPr="00700099">
              <w:rPr>
                <w:rFonts w:cstheme="minorHAnsi"/>
                <w:sz w:val="18"/>
                <w:szCs w:val="18"/>
              </w:rPr>
              <w:t>Localizzazione delle aziende beneficiarie</w:t>
            </w:r>
          </w:p>
        </w:tc>
      </w:tr>
      <w:tr w:rsidR="006C4306" w:rsidRPr="00300478" w14:paraId="266AD8B9" w14:textId="77777777" w:rsidTr="00F561E7">
        <w:tc>
          <w:tcPr>
            <w:tcW w:w="733" w:type="pct"/>
            <w:vAlign w:val="center"/>
          </w:tcPr>
          <w:p w14:paraId="75AA94CB" w14:textId="77777777" w:rsidR="006C4306" w:rsidRPr="00EA68A2" w:rsidRDefault="006C4306" w:rsidP="00F561E7">
            <w:pPr>
              <w:spacing w:after="0"/>
              <w:jc w:val="center"/>
              <w:rPr>
                <w:rFonts w:cstheme="minorHAnsi"/>
                <w:b/>
                <w:bCs/>
                <w:strike/>
                <w:color w:val="FF0000"/>
                <w:sz w:val="18"/>
                <w:szCs w:val="18"/>
                <w:highlight w:val="yellow"/>
              </w:rPr>
            </w:pPr>
            <w:r w:rsidRPr="00EA68A2">
              <w:rPr>
                <w:rFonts w:cstheme="minorHAnsi"/>
                <w:b/>
                <w:bCs/>
                <w:strike/>
                <w:color w:val="FF0000"/>
                <w:sz w:val="18"/>
                <w:szCs w:val="18"/>
                <w:highlight w:val="yellow"/>
              </w:rPr>
              <w:t>P07</w:t>
            </w:r>
          </w:p>
        </w:tc>
        <w:tc>
          <w:tcPr>
            <w:tcW w:w="4267" w:type="pct"/>
            <w:vAlign w:val="center"/>
          </w:tcPr>
          <w:p w14:paraId="2C1B17C0" w14:textId="77777777" w:rsidR="006C4306" w:rsidRPr="00EA68A2" w:rsidRDefault="006C4306" w:rsidP="00F561E7">
            <w:pPr>
              <w:spacing w:after="0"/>
              <w:ind w:right="-1155"/>
              <w:rPr>
                <w:rFonts w:cstheme="minorHAnsi"/>
                <w:strike/>
                <w:color w:val="FF0000"/>
                <w:sz w:val="18"/>
                <w:szCs w:val="18"/>
                <w:highlight w:val="yellow"/>
              </w:rPr>
            </w:pPr>
            <w:r w:rsidRPr="00EA68A2">
              <w:rPr>
                <w:rFonts w:cstheme="minorHAnsi"/>
                <w:strike/>
                <w:color w:val="FF0000"/>
                <w:sz w:val="18"/>
                <w:szCs w:val="18"/>
                <w:highlight w:val="yellow"/>
              </w:rPr>
              <w:t>Specie prioritarie di cui alla Direttiva Habitat</w:t>
            </w:r>
          </w:p>
        </w:tc>
      </w:tr>
    </w:tbl>
    <w:p w14:paraId="6C08FEFB" w14:textId="77777777" w:rsidR="006C4306" w:rsidRPr="006C5EE8" w:rsidRDefault="006C4306" w:rsidP="006C4306">
      <w:pPr>
        <w:spacing w:after="0"/>
        <w:rPr>
          <w:rFonts w:cstheme="minorHAnsi"/>
        </w:rPr>
      </w:pPr>
    </w:p>
    <w:p w14:paraId="302AD1DB" w14:textId="77777777" w:rsidR="006C4306" w:rsidRPr="002949F3" w:rsidRDefault="006C4306" w:rsidP="006C4306">
      <w:pPr>
        <w:pStyle w:val="Titolo3"/>
        <w:rPr>
          <w:i/>
          <w:iCs/>
          <w:sz w:val="22"/>
          <w:szCs w:val="22"/>
        </w:rPr>
      </w:pPr>
      <w:r w:rsidRPr="002949F3">
        <w:rPr>
          <w:i/>
          <w:iCs/>
          <w:sz w:val="22"/>
          <w:szCs w:val="22"/>
        </w:rPr>
        <w:t>Criteri di ammissibilità</w:t>
      </w:r>
    </w:p>
    <w:tbl>
      <w:tblPr>
        <w:tblStyle w:val="Grigliatabella"/>
        <w:tblW w:w="0" w:type="auto"/>
        <w:tblLook w:val="04A0" w:firstRow="1" w:lastRow="0" w:firstColumn="1" w:lastColumn="0" w:noHBand="0" w:noVBand="1"/>
      </w:tblPr>
      <w:tblGrid>
        <w:gridCol w:w="1509"/>
        <w:gridCol w:w="8631"/>
      </w:tblGrid>
      <w:tr w:rsidR="006C4306" w:rsidRPr="00700099" w14:paraId="1AE44210" w14:textId="77777777" w:rsidTr="00F561E7">
        <w:trPr>
          <w:trHeight w:val="156"/>
        </w:trPr>
        <w:tc>
          <w:tcPr>
            <w:tcW w:w="0" w:type="auto"/>
            <w:gridSpan w:val="2"/>
            <w:shd w:val="clear" w:color="auto" w:fill="008E40"/>
          </w:tcPr>
          <w:p w14:paraId="75C17CF9" w14:textId="77777777" w:rsidR="006C4306" w:rsidRPr="0025500F" w:rsidRDefault="006C4306" w:rsidP="00F561E7">
            <w:pPr>
              <w:spacing w:after="0"/>
              <w:jc w:val="center"/>
              <w:rPr>
                <w:rFonts w:cstheme="minorHAnsi"/>
                <w:b/>
                <w:bCs/>
                <w:color w:val="FFFFFF" w:themeColor="background1"/>
                <w:sz w:val="18"/>
                <w:szCs w:val="18"/>
              </w:rPr>
            </w:pPr>
            <w:r w:rsidRPr="0025500F">
              <w:rPr>
                <w:rFonts w:cstheme="minorHAnsi"/>
                <w:b/>
                <w:bCs/>
                <w:color w:val="FFFFFF" w:themeColor="background1"/>
                <w:sz w:val="18"/>
                <w:szCs w:val="18"/>
              </w:rPr>
              <w:t>Beneficiari</w:t>
            </w:r>
          </w:p>
        </w:tc>
      </w:tr>
      <w:tr w:rsidR="006C4306" w:rsidRPr="00700099" w14:paraId="7D7EDAEA" w14:textId="77777777" w:rsidTr="00F561E7">
        <w:tc>
          <w:tcPr>
            <w:tcW w:w="0" w:type="auto"/>
            <w:shd w:val="clear" w:color="auto" w:fill="A7D9A3"/>
            <w:vAlign w:val="center"/>
          </w:tcPr>
          <w:p w14:paraId="41C71EF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Codice</w:t>
            </w:r>
          </w:p>
        </w:tc>
        <w:tc>
          <w:tcPr>
            <w:tcW w:w="0" w:type="auto"/>
            <w:shd w:val="clear" w:color="auto" w:fill="A7D9A3"/>
            <w:vAlign w:val="center"/>
          </w:tcPr>
          <w:p w14:paraId="0EFC3B6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560722B7" w14:textId="77777777" w:rsidTr="00F561E7">
        <w:tc>
          <w:tcPr>
            <w:tcW w:w="0" w:type="auto"/>
            <w:vAlign w:val="center"/>
          </w:tcPr>
          <w:p w14:paraId="06A14BA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C01</w:t>
            </w:r>
          </w:p>
        </w:tc>
        <w:tc>
          <w:tcPr>
            <w:tcW w:w="0" w:type="auto"/>
            <w:vAlign w:val="center"/>
          </w:tcPr>
          <w:p w14:paraId="74E111AC" w14:textId="77777777" w:rsidR="006C4306" w:rsidRDefault="006C4306" w:rsidP="00F561E7">
            <w:pPr>
              <w:spacing w:after="0"/>
              <w:jc w:val="both"/>
              <w:rPr>
                <w:rFonts w:cstheme="minorHAnsi"/>
                <w:sz w:val="18"/>
                <w:szCs w:val="18"/>
              </w:rPr>
            </w:pPr>
            <w:r w:rsidRPr="00300478">
              <w:rPr>
                <w:rFonts w:cstheme="minorHAnsi"/>
                <w:b/>
                <w:bCs/>
                <w:sz w:val="18"/>
                <w:szCs w:val="18"/>
                <w:highlight w:val="green"/>
              </w:rPr>
              <w:t>Regione Lombardia</w:t>
            </w:r>
            <w:r w:rsidRPr="00300478">
              <w:rPr>
                <w:rFonts w:cstheme="minorHAnsi"/>
                <w:sz w:val="18"/>
                <w:szCs w:val="18"/>
                <w:highlight w:val="green"/>
              </w:rPr>
              <w:t>:</w:t>
            </w:r>
            <w:r>
              <w:rPr>
                <w:rFonts w:cstheme="minorHAnsi"/>
                <w:sz w:val="18"/>
                <w:szCs w:val="18"/>
              </w:rPr>
              <w:t xml:space="preserve"> </w:t>
            </w:r>
            <w:r w:rsidRPr="0025500F">
              <w:rPr>
                <w:rFonts w:cstheme="minorHAnsi"/>
                <w:sz w:val="18"/>
                <w:szCs w:val="18"/>
              </w:rPr>
              <w:t>Nel</w:t>
            </w:r>
            <w:r w:rsidRPr="00073384">
              <w:rPr>
                <w:rFonts w:cstheme="minorHAnsi"/>
                <w:sz w:val="18"/>
                <w:szCs w:val="18"/>
              </w:rPr>
              <w:t xml:space="preserve"> rispetto della normativa nazionale e regionale vigente, i beneficiari del sostegno sono riconducibili ai </w:t>
            </w:r>
            <w:r>
              <w:rPr>
                <w:rFonts w:cstheme="minorHAnsi"/>
                <w:sz w:val="18"/>
                <w:szCs w:val="18"/>
              </w:rPr>
              <w:t>p</w:t>
            </w:r>
            <w:r w:rsidRPr="00073384">
              <w:rPr>
                <w:rFonts w:cstheme="minorHAnsi"/>
                <w:sz w:val="18"/>
                <w:szCs w:val="18"/>
              </w:rPr>
              <w:t>roprietari</w:t>
            </w:r>
            <w:r>
              <w:rPr>
                <w:rFonts w:cstheme="minorHAnsi"/>
                <w:sz w:val="18"/>
                <w:szCs w:val="18"/>
              </w:rPr>
              <w:t>/p</w:t>
            </w:r>
            <w:r w:rsidRPr="00073384">
              <w:rPr>
                <w:rFonts w:cstheme="minorHAnsi"/>
                <w:sz w:val="18"/>
                <w:szCs w:val="18"/>
              </w:rPr>
              <w:t>ossessori</w:t>
            </w:r>
            <w:r>
              <w:rPr>
                <w:rFonts w:cstheme="minorHAnsi"/>
                <w:sz w:val="18"/>
                <w:szCs w:val="18"/>
              </w:rPr>
              <w:t xml:space="preserve"> </w:t>
            </w:r>
            <w:r w:rsidRPr="001B7426">
              <w:rPr>
                <w:rFonts w:cstheme="minorHAnsi"/>
                <w:strike/>
                <w:color w:val="FF0000"/>
                <w:sz w:val="18"/>
                <w:szCs w:val="18"/>
              </w:rPr>
              <w:t>pubblici o</w:t>
            </w:r>
            <w:r>
              <w:rPr>
                <w:rFonts w:cstheme="minorHAnsi"/>
                <w:sz w:val="18"/>
                <w:szCs w:val="18"/>
              </w:rPr>
              <w:t xml:space="preserve"> privati</w:t>
            </w:r>
            <w:r w:rsidRPr="00073384">
              <w:rPr>
                <w:rFonts w:cstheme="minorHAnsi"/>
                <w:sz w:val="18"/>
                <w:szCs w:val="18"/>
              </w:rPr>
              <w:t xml:space="preserve"> e loro associazioni, nonché altri soggetti ed enti di diritto</w:t>
            </w:r>
            <w:r>
              <w:rPr>
                <w:rFonts w:cstheme="minorHAnsi"/>
                <w:sz w:val="18"/>
                <w:szCs w:val="18"/>
              </w:rPr>
              <w:t xml:space="preserve"> </w:t>
            </w:r>
            <w:r w:rsidRPr="001B7426">
              <w:rPr>
                <w:rFonts w:cstheme="minorHAnsi"/>
                <w:strike/>
                <w:color w:val="FF0000"/>
                <w:sz w:val="18"/>
                <w:szCs w:val="18"/>
              </w:rPr>
              <w:t xml:space="preserve">pubblico o </w:t>
            </w:r>
            <w:r w:rsidRPr="00073384">
              <w:rPr>
                <w:rFonts w:cstheme="minorHAnsi"/>
                <w:sz w:val="18"/>
                <w:szCs w:val="18"/>
              </w:rPr>
              <w:t>privato e loro associazioni, titolari della conduzione di superfici</w:t>
            </w:r>
            <w:r w:rsidRPr="00700099">
              <w:rPr>
                <w:rFonts w:cstheme="minorHAnsi"/>
                <w:sz w:val="18"/>
                <w:szCs w:val="18"/>
              </w:rPr>
              <w:t xml:space="preserve"> agricole</w:t>
            </w:r>
          </w:p>
          <w:p w14:paraId="796FEDEA" w14:textId="77777777" w:rsidR="006C4306" w:rsidRPr="001B7426" w:rsidRDefault="006C4306" w:rsidP="00F561E7">
            <w:pPr>
              <w:spacing w:after="0"/>
              <w:jc w:val="both"/>
              <w:rPr>
                <w:rFonts w:cstheme="minorHAnsi"/>
                <w:strike/>
                <w:color w:val="FF0000"/>
                <w:sz w:val="18"/>
                <w:szCs w:val="18"/>
              </w:rPr>
            </w:pPr>
            <w:r w:rsidRPr="00F56973">
              <w:rPr>
                <w:rFonts w:cstheme="minorHAnsi"/>
                <w:b/>
                <w:bCs/>
                <w:strike/>
                <w:color w:val="FF0000"/>
                <w:sz w:val="18"/>
                <w:szCs w:val="18"/>
              </w:rPr>
              <w:t>Regione Lombardia</w:t>
            </w:r>
            <w:r w:rsidRPr="00F56973">
              <w:rPr>
                <w:rFonts w:cstheme="minorHAnsi"/>
                <w:strike/>
                <w:color w:val="FF0000"/>
                <w:sz w:val="18"/>
                <w:szCs w:val="18"/>
              </w:rPr>
              <w:t>: vengono esclusi dall’intervento i beneficiari pubblici.</w:t>
            </w:r>
          </w:p>
        </w:tc>
      </w:tr>
      <w:tr w:rsidR="006C4306" w:rsidRPr="00700099" w14:paraId="1444546C" w14:textId="77777777" w:rsidTr="00F561E7">
        <w:trPr>
          <w:trHeight w:val="324"/>
        </w:trPr>
        <w:tc>
          <w:tcPr>
            <w:tcW w:w="0" w:type="auto"/>
            <w:vAlign w:val="center"/>
          </w:tcPr>
          <w:p w14:paraId="6ACBB84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C02</w:t>
            </w:r>
          </w:p>
        </w:tc>
        <w:tc>
          <w:tcPr>
            <w:tcW w:w="0" w:type="auto"/>
            <w:vAlign w:val="center"/>
          </w:tcPr>
          <w:p w14:paraId="246A1214" w14:textId="77777777" w:rsidR="006C4306" w:rsidRPr="00700099" w:rsidRDefault="006C4306" w:rsidP="00F561E7">
            <w:pPr>
              <w:spacing w:after="0"/>
              <w:jc w:val="both"/>
              <w:rPr>
                <w:rFonts w:cstheme="minorHAnsi"/>
                <w:sz w:val="18"/>
                <w:szCs w:val="18"/>
              </w:rPr>
            </w:pPr>
            <w:r w:rsidRPr="00700099">
              <w:rPr>
                <w:rFonts w:cstheme="minorHAnsi"/>
                <w:sz w:val="18"/>
                <w:szCs w:val="18"/>
              </w:rPr>
              <w:t>I beneficiari devono dimostrare la proprietà, il titolo di possesso o di conduzione delle superfici interessate dall’intervento</w:t>
            </w:r>
          </w:p>
        </w:tc>
      </w:tr>
      <w:tr w:rsidR="006C4306" w:rsidRPr="00700099" w14:paraId="46ED3981" w14:textId="77777777" w:rsidTr="00F561E7">
        <w:trPr>
          <w:trHeight w:val="156"/>
        </w:trPr>
        <w:tc>
          <w:tcPr>
            <w:tcW w:w="0" w:type="auto"/>
            <w:gridSpan w:val="2"/>
            <w:shd w:val="clear" w:color="auto" w:fill="008E40"/>
          </w:tcPr>
          <w:p w14:paraId="1C676DD5" w14:textId="77777777" w:rsidR="006C4306" w:rsidRPr="00700099" w:rsidRDefault="006C4306" w:rsidP="00F561E7">
            <w:pPr>
              <w:spacing w:after="0"/>
              <w:jc w:val="center"/>
              <w:rPr>
                <w:rFonts w:cstheme="minorHAnsi"/>
                <w:b/>
                <w:bCs/>
                <w:sz w:val="18"/>
                <w:szCs w:val="18"/>
              </w:rPr>
            </w:pPr>
            <w:r w:rsidRPr="00700099">
              <w:rPr>
                <w:rFonts w:cstheme="minorHAnsi"/>
                <w:b/>
                <w:bCs/>
                <w:color w:val="FFFFFF" w:themeColor="background1"/>
                <w:sz w:val="18"/>
                <w:szCs w:val="18"/>
              </w:rPr>
              <w:t>Criteri di ammissibilità</w:t>
            </w:r>
          </w:p>
        </w:tc>
      </w:tr>
      <w:tr w:rsidR="006C4306" w:rsidRPr="00700099" w14:paraId="22824F57" w14:textId="77777777" w:rsidTr="00F561E7">
        <w:tc>
          <w:tcPr>
            <w:tcW w:w="0" w:type="auto"/>
            <w:shd w:val="clear" w:color="auto" w:fill="A7D9A3"/>
            <w:vAlign w:val="center"/>
          </w:tcPr>
          <w:p w14:paraId="15C3DB6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Codice</w:t>
            </w:r>
          </w:p>
        </w:tc>
        <w:tc>
          <w:tcPr>
            <w:tcW w:w="0" w:type="auto"/>
            <w:shd w:val="clear" w:color="auto" w:fill="A7D9A3"/>
            <w:vAlign w:val="center"/>
          </w:tcPr>
          <w:p w14:paraId="15C4306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2EEF007" w14:textId="77777777" w:rsidTr="00F561E7">
        <w:tc>
          <w:tcPr>
            <w:tcW w:w="0" w:type="auto"/>
            <w:vAlign w:val="center"/>
          </w:tcPr>
          <w:p w14:paraId="7C2A879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0" w:type="auto"/>
            <w:vAlign w:val="center"/>
          </w:tcPr>
          <w:p w14:paraId="06A13EB2" w14:textId="77777777" w:rsidR="006C4306" w:rsidRPr="002D74C0" w:rsidRDefault="006C4306" w:rsidP="00F561E7">
            <w:pPr>
              <w:spacing w:after="0"/>
              <w:jc w:val="both"/>
              <w:rPr>
                <w:rFonts w:cstheme="minorHAnsi"/>
                <w:sz w:val="18"/>
                <w:szCs w:val="18"/>
              </w:rPr>
            </w:pPr>
            <w:r w:rsidRPr="002D74C0">
              <w:rPr>
                <w:rFonts w:cstheme="minorHAnsi"/>
                <w:sz w:val="18"/>
                <w:szCs w:val="18"/>
              </w:rPr>
              <w:t>Ai fini dell’ammissibilità è necessario che la domanda di sostegno sia corredata dalla presentazione di un “Piano di investimento”, redatto in coerenza con le Linee guida europee per “</w:t>
            </w:r>
            <w:r w:rsidRPr="009E346D">
              <w:rPr>
                <w:rFonts w:cstheme="minorHAnsi"/>
                <w:i/>
                <w:iCs/>
                <w:sz w:val="18"/>
                <w:szCs w:val="18"/>
              </w:rPr>
              <w:t>Afforestation and Reforestation</w:t>
            </w:r>
            <w:r w:rsidRPr="002D74C0">
              <w:rPr>
                <w:rFonts w:cstheme="minorHAnsi"/>
                <w:sz w:val="18"/>
                <w:szCs w:val="18"/>
              </w:rPr>
              <w:t>” e secondo i dettagli definiti</w:t>
            </w:r>
            <w:r>
              <w:rPr>
                <w:rFonts w:cstheme="minorHAnsi"/>
                <w:sz w:val="18"/>
                <w:szCs w:val="18"/>
              </w:rPr>
              <w:t xml:space="preserve"> dalle </w:t>
            </w:r>
            <w:r w:rsidRPr="001B7426">
              <w:rPr>
                <w:rFonts w:cstheme="minorHAnsi"/>
                <w:strike/>
                <w:color w:val="FF0000"/>
                <w:sz w:val="18"/>
                <w:szCs w:val="18"/>
              </w:rPr>
              <w:t>AdG regionali nell</w:t>
            </w:r>
            <w:r>
              <w:rPr>
                <w:rFonts w:cstheme="minorHAnsi"/>
                <w:strike/>
                <w:color w:val="FF0000"/>
                <w:sz w:val="18"/>
                <w:szCs w:val="18"/>
              </w:rPr>
              <w:t>e</w:t>
            </w:r>
            <w:r w:rsidRPr="001B7426">
              <w:rPr>
                <w:rFonts w:cstheme="minorHAnsi"/>
                <w:strike/>
                <w:color w:val="FF0000"/>
                <w:sz w:val="18"/>
                <w:szCs w:val="18"/>
              </w:rPr>
              <w:t xml:space="preserve"> procedur</w:t>
            </w:r>
            <w:r>
              <w:rPr>
                <w:rFonts w:cstheme="minorHAnsi"/>
                <w:strike/>
                <w:color w:val="FF0000"/>
                <w:sz w:val="18"/>
                <w:szCs w:val="18"/>
              </w:rPr>
              <w:t>e</w:t>
            </w:r>
            <w:r w:rsidRPr="001B7426">
              <w:rPr>
                <w:rFonts w:cstheme="minorHAnsi"/>
                <w:strike/>
                <w:color w:val="FF0000"/>
                <w:sz w:val="18"/>
                <w:szCs w:val="18"/>
              </w:rPr>
              <w:t xml:space="preserve"> di attuazione</w:t>
            </w:r>
            <w:r w:rsidRPr="001B7426">
              <w:rPr>
                <w:rFonts w:cstheme="minorHAnsi"/>
                <w:color w:val="FF0000"/>
                <w:sz w:val="18"/>
                <w:szCs w:val="18"/>
              </w:rPr>
              <w:t xml:space="preserve"> </w:t>
            </w:r>
            <w:r w:rsidRPr="001B7426">
              <w:rPr>
                <w:rFonts w:cstheme="minorHAnsi"/>
                <w:sz w:val="18"/>
                <w:szCs w:val="18"/>
                <w:highlight w:val="green"/>
              </w:rPr>
              <w:t>nelle disposizioni attuative</w:t>
            </w:r>
            <w:r w:rsidRPr="002D74C0">
              <w:rPr>
                <w:rFonts w:cstheme="minorHAnsi"/>
                <w:sz w:val="18"/>
                <w:szCs w:val="18"/>
              </w:rPr>
              <w:t xml:space="preserve"> e volto a fornire elementi utili per valutare l’efficacia e la coerenza delle Azioni di interesse nazionale previste. Il Piano dovrà essere, ove pertinente, redatto da tecnico abilitato e competente ai sensi degli ordinamenti professionali riconosciuti dalla normativa vigente</w:t>
            </w:r>
          </w:p>
        </w:tc>
      </w:tr>
      <w:tr w:rsidR="006C4306" w:rsidRPr="00700099" w14:paraId="4BAEF4CF" w14:textId="77777777" w:rsidTr="00F561E7">
        <w:tc>
          <w:tcPr>
            <w:tcW w:w="0" w:type="auto"/>
            <w:vAlign w:val="center"/>
          </w:tcPr>
          <w:p w14:paraId="537B33A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0" w:type="auto"/>
            <w:vAlign w:val="center"/>
          </w:tcPr>
          <w:p w14:paraId="387A6CDC"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l’investimento è riconosciuto per le superfici agricole così come definite ai sensi dell’art.4, comma 3 del Reg</w:t>
            </w:r>
            <w:r>
              <w:rPr>
                <w:rFonts w:cstheme="minorHAnsi"/>
                <w:sz w:val="18"/>
                <w:szCs w:val="18"/>
              </w:rPr>
              <w:t>.</w:t>
            </w:r>
            <w:r w:rsidRPr="00700099">
              <w:rPr>
                <w:rFonts w:cstheme="minorHAnsi"/>
                <w:sz w:val="18"/>
                <w:szCs w:val="18"/>
              </w:rPr>
              <w:t xml:space="preserve"> </w:t>
            </w:r>
            <w:r>
              <w:rPr>
                <w:rFonts w:cstheme="minorHAnsi"/>
                <w:sz w:val="18"/>
                <w:szCs w:val="18"/>
              </w:rPr>
              <w:t>(</w:t>
            </w:r>
            <w:r w:rsidRPr="00700099">
              <w:rPr>
                <w:rFonts w:cstheme="minorHAnsi"/>
                <w:sz w:val="18"/>
                <w:szCs w:val="18"/>
              </w:rPr>
              <w:t>UE</w:t>
            </w:r>
            <w:r>
              <w:rPr>
                <w:rFonts w:cstheme="minorHAnsi"/>
                <w:sz w:val="18"/>
                <w:szCs w:val="18"/>
              </w:rPr>
              <w:t>)</w:t>
            </w:r>
            <w:r w:rsidRPr="00700099">
              <w:rPr>
                <w:rFonts w:cstheme="minorHAnsi"/>
                <w:sz w:val="18"/>
                <w:szCs w:val="18"/>
              </w:rPr>
              <w:t xml:space="preserve"> n. </w:t>
            </w:r>
            <w:r>
              <w:rPr>
                <w:rFonts w:cstheme="minorHAnsi"/>
                <w:sz w:val="18"/>
                <w:szCs w:val="18"/>
              </w:rPr>
              <w:t>2021/2115</w:t>
            </w:r>
          </w:p>
        </w:tc>
      </w:tr>
      <w:tr w:rsidR="006C4306" w:rsidRPr="00700099" w14:paraId="44CD84E3" w14:textId="77777777" w:rsidTr="00F561E7">
        <w:tc>
          <w:tcPr>
            <w:tcW w:w="0" w:type="auto"/>
            <w:vAlign w:val="center"/>
          </w:tcPr>
          <w:p w14:paraId="11F28E9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CR03</w:t>
            </w:r>
          </w:p>
        </w:tc>
        <w:tc>
          <w:tcPr>
            <w:tcW w:w="0" w:type="auto"/>
            <w:vAlign w:val="center"/>
          </w:tcPr>
          <w:p w14:paraId="21549464" w14:textId="77777777" w:rsidR="006C4306" w:rsidRPr="00700099" w:rsidRDefault="006C4306" w:rsidP="00F561E7">
            <w:pPr>
              <w:spacing w:after="0"/>
              <w:jc w:val="both"/>
              <w:rPr>
                <w:rFonts w:cstheme="minorHAnsi"/>
                <w:sz w:val="18"/>
                <w:szCs w:val="18"/>
              </w:rPr>
            </w:pPr>
            <w:r w:rsidRPr="00700099">
              <w:rPr>
                <w:rFonts w:cstheme="minorHAnsi"/>
                <w:sz w:val="18"/>
                <w:szCs w:val="18"/>
              </w:rPr>
              <w:t>L’investimento può essere attivato anche sulle superfici agricole già interessate da investimenti di</w:t>
            </w:r>
            <w:r>
              <w:rPr>
                <w:rFonts w:cstheme="minorHAnsi"/>
                <w:sz w:val="18"/>
                <w:szCs w:val="18"/>
              </w:rPr>
              <w:t xml:space="preserve"> </w:t>
            </w:r>
            <w:r w:rsidRPr="00700099">
              <w:rPr>
                <w:rFonts w:cstheme="minorHAnsi"/>
                <w:sz w:val="18"/>
                <w:szCs w:val="18"/>
              </w:rPr>
              <w:t xml:space="preserve">imboschimento, reversibili al termine del turno colturale, realizzati nei precedenti periodi di </w:t>
            </w:r>
            <w:r>
              <w:rPr>
                <w:rFonts w:cstheme="minorHAnsi"/>
                <w:sz w:val="18"/>
                <w:szCs w:val="18"/>
              </w:rPr>
              <w:t>p</w:t>
            </w:r>
            <w:r w:rsidRPr="00700099">
              <w:rPr>
                <w:rFonts w:cstheme="minorHAnsi"/>
                <w:sz w:val="18"/>
                <w:szCs w:val="18"/>
              </w:rPr>
              <w:t>rogrammazione purché si sia concluso il periodo di impegno previsto</w:t>
            </w:r>
          </w:p>
        </w:tc>
      </w:tr>
      <w:tr w:rsidR="006C4306" w:rsidRPr="00700099" w14:paraId="0DA78C03" w14:textId="77777777" w:rsidTr="00F561E7">
        <w:tc>
          <w:tcPr>
            <w:tcW w:w="0" w:type="auto"/>
            <w:vAlign w:val="center"/>
          </w:tcPr>
          <w:p w14:paraId="1B6FDA0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0" w:type="auto"/>
            <w:vAlign w:val="center"/>
          </w:tcPr>
          <w:p w14:paraId="2D0BDEB0"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al sostegno:</w:t>
            </w:r>
          </w:p>
          <w:p w14:paraId="3B6ADCDB" w14:textId="77777777" w:rsidR="006C4306" w:rsidRPr="009E346D" w:rsidRDefault="006C4306" w:rsidP="006C4306">
            <w:pPr>
              <w:pStyle w:val="Paragrafoelenco"/>
              <w:numPr>
                <w:ilvl w:val="0"/>
                <w:numId w:val="80"/>
              </w:numPr>
              <w:spacing w:after="0"/>
              <w:jc w:val="both"/>
              <w:rPr>
                <w:rFonts w:cstheme="minorHAnsi"/>
                <w:sz w:val="18"/>
                <w:szCs w:val="18"/>
              </w:rPr>
            </w:pPr>
            <w:r>
              <w:rPr>
                <w:rFonts w:cstheme="minorHAnsi"/>
                <w:sz w:val="18"/>
                <w:szCs w:val="18"/>
              </w:rPr>
              <w:t>p</w:t>
            </w:r>
            <w:r w:rsidRPr="009E346D">
              <w:rPr>
                <w:rFonts w:cstheme="minorHAnsi"/>
                <w:sz w:val="18"/>
                <w:szCs w:val="18"/>
              </w:rPr>
              <w:t>er l’</w:t>
            </w:r>
            <w:r w:rsidRPr="009E346D">
              <w:rPr>
                <w:rFonts w:cstheme="minorHAnsi"/>
                <w:b/>
                <w:bCs/>
                <w:sz w:val="18"/>
                <w:szCs w:val="18"/>
              </w:rPr>
              <w:t>azione SRD05.2)</w:t>
            </w:r>
            <w:r w:rsidRPr="009E346D">
              <w:rPr>
                <w:rFonts w:cstheme="minorHAnsi"/>
                <w:sz w:val="18"/>
                <w:szCs w:val="18"/>
              </w:rPr>
              <w:t xml:space="preserve"> gli impianti di arboricoltura devono essere costituiti da popolamenti puri o misti di specie forestali arboree e arbustive autoctone, di antico indigenato o comunque adatte alle condizioni ambientali locali e climatiche dell’area, compresi i cloni di pioppo, e/o cloni e piante micorizzate. Nel caso di impianti di cloni di pioppo deve essere perseguita la sostenibilità dal punto di vista ambientale in particolare attraverso la diversificazione clonale, prevedendo l’utilizzo delle tipologie clonali riconosciute, con Decreto ministeriale, dall’Osservatorio nazionale del Pioppo (D.M. 17132 del 13/03/15)</w:t>
            </w:r>
          </w:p>
        </w:tc>
      </w:tr>
      <w:tr w:rsidR="006C4306" w:rsidRPr="00700099" w14:paraId="247D41D9" w14:textId="77777777" w:rsidTr="00F561E7">
        <w:trPr>
          <w:trHeight w:val="446"/>
        </w:trPr>
        <w:tc>
          <w:tcPr>
            <w:tcW w:w="0" w:type="auto"/>
            <w:vAlign w:val="center"/>
          </w:tcPr>
          <w:p w14:paraId="6FB3096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0" w:type="auto"/>
            <w:vAlign w:val="center"/>
          </w:tcPr>
          <w:p w14:paraId="427BDA94" w14:textId="77777777" w:rsidR="006C4306" w:rsidRPr="00700099" w:rsidRDefault="006C4306" w:rsidP="00F561E7">
            <w:pPr>
              <w:spacing w:after="0"/>
              <w:jc w:val="both"/>
              <w:rPr>
                <w:rFonts w:cstheme="minorHAnsi"/>
                <w:sz w:val="18"/>
                <w:szCs w:val="18"/>
              </w:rPr>
            </w:pPr>
            <w:r w:rsidRPr="00700099">
              <w:rPr>
                <w:rFonts w:cstheme="minorHAnsi"/>
                <w:sz w:val="18"/>
                <w:szCs w:val="18"/>
              </w:rPr>
              <w:t>Non è consentito l’uso di specie esotiche invasive riconosciute dall’elenco del Ministero della Transizione ecologica e dalle Black list nazionale e regionali</w:t>
            </w:r>
          </w:p>
        </w:tc>
      </w:tr>
      <w:tr w:rsidR="006C4306" w:rsidRPr="00700099" w14:paraId="2EBD1DB4" w14:textId="77777777" w:rsidTr="00F561E7">
        <w:trPr>
          <w:trHeight w:val="485"/>
        </w:trPr>
        <w:tc>
          <w:tcPr>
            <w:tcW w:w="0" w:type="auto"/>
            <w:vAlign w:val="center"/>
          </w:tcPr>
          <w:p w14:paraId="7453F2C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0" w:type="auto"/>
            <w:vAlign w:val="center"/>
          </w:tcPr>
          <w:p w14:paraId="5394B68C" w14:textId="77777777" w:rsidR="006C4306" w:rsidRDefault="006C4306" w:rsidP="00F561E7">
            <w:pPr>
              <w:spacing w:after="0"/>
              <w:jc w:val="both"/>
              <w:rPr>
                <w:rFonts w:cstheme="minorHAnsi"/>
                <w:sz w:val="18"/>
                <w:szCs w:val="18"/>
              </w:rPr>
            </w:pPr>
            <w:r w:rsidRPr="00300478">
              <w:rPr>
                <w:rFonts w:cstheme="minorHAnsi"/>
                <w:b/>
                <w:bCs/>
                <w:sz w:val="18"/>
                <w:szCs w:val="18"/>
                <w:highlight w:val="green"/>
              </w:rPr>
              <w:t>Regione Lombardia</w:t>
            </w:r>
            <w:r>
              <w:rPr>
                <w:rFonts w:cstheme="minorHAnsi"/>
                <w:sz w:val="18"/>
                <w:szCs w:val="18"/>
              </w:rPr>
              <w:t>: a</w:t>
            </w:r>
            <w:r w:rsidRPr="00700099">
              <w:rPr>
                <w:rFonts w:cstheme="minorHAnsi"/>
                <w:sz w:val="18"/>
                <w:szCs w:val="18"/>
              </w:rPr>
              <w:t xml:space="preserve"> motivo dei costi di gestione amministrativa non sono ammissibili domande di sostegno per superfici complessive di dimensione inferiore a</w:t>
            </w:r>
            <w:r>
              <w:rPr>
                <w:rFonts w:cstheme="minorHAnsi"/>
                <w:sz w:val="18"/>
                <w:szCs w:val="18"/>
              </w:rPr>
              <w:t xml:space="preserve"> </w:t>
            </w:r>
            <w:r w:rsidRPr="001B7426">
              <w:rPr>
                <w:rFonts w:cstheme="minorHAnsi"/>
                <w:strike/>
                <w:color w:val="FF0000"/>
                <w:sz w:val="18"/>
                <w:szCs w:val="18"/>
              </w:rPr>
              <w:t xml:space="preserve">0,5 ettari </w:t>
            </w:r>
            <w:r w:rsidRPr="001B7426">
              <w:rPr>
                <w:rFonts w:cstheme="minorHAnsi"/>
                <w:b/>
                <w:bCs/>
                <w:sz w:val="18"/>
                <w:szCs w:val="18"/>
                <w:highlight w:val="green"/>
              </w:rPr>
              <w:t>1 ettaro</w:t>
            </w:r>
            <w:r w:rsidRPr="00700099">
              <w:rPr>
                <w:rFonts w:cstheme="minorHAnsi"/>
                <w:sz w:val="18"/>
                <w:szCs w:val="18"/>
              </w:rPr>
              <w:t xml:space="preserve"> per </w:t>
            </w:r>
            <w:r w:rsidRPr="009E346D">
              <w:rPr>
                <w:rFonts w:cstheme="minorHAnsi"/>
                <w:b/>
                <w:bCs/>
                <w:sz w:val="18"/>
                <w:szCs w:val="18"/>
              </w:rPr>
              <w:t>l’Azione SRD05.2</w:t>
            </w:r>
            <w:r w:rsidRPr="00700099">
              <w:rPr>
                <w:rFonts w:cstheme="minorHAnsi"/>
                <w:sz w:val="18"/>
                <w:szCs w:val="18"/>
              </w:rPr>
              <w:t xml:space="preserve">. </w:t>
            </w:r>
            <w:r>
              <w:rPr>
                <w:rFonts w:cstheme="minorHAnsi"/>
                <w:sz w:val="18"/>
                <w:szCs w:val="18"/>
              </w:rPr>
              <w:t>Non</w:t>
            </w:r>
            <w:r w:rsidRPr="00700099">
              <w:rPr>
                <w:rFonts w:cstheme="minorHAnsi"/>
                <w:sz w:val="18"/>
                <w:szCs w:val="18"/>
              </w:rPr>
              <w:t xml:space="preserve"> è prevista nessuna limitazione della superficie massima di intervento</w:t>
            </w:r>
          </w:p>
          <w:p w14:paraId="0B2BEA03" w14:textId="77777777" w:rsidR="006C4306" w:rsidRPr="001B7426" w:rsidRDefault="006C4306" w:rsidP="00F561E7">
            <w:pPr>
              <w:spacing w:after="0"/>
              <w:jc w:val="both"/>
              <w:rPr>
                <w:rFonts w:cstheme="minorHAnsi"/>
                <w:strike/>
                <w:sz w:val="18"/>
                <w:szCs w:val="18"/>
              </w:rPr>
            </w:pPr>
            <w:r w:rsidRPr="001B7426">
              <w:rPr>
                <w:rFonts w:cstheme="minorHAnsi"/>
                <w:b/>
                <w:bCs/>
                <w:strike/>
                <w:color w:val="FF0000"/>
                <w:sz w:val="18"/>
                <w:szCs w:val="18"/>
              </w:rPr>
              <w:t>Regione Lombardia</w:t>
            </w:r>
            <w:r w:rsidRPr="001B7426">
              <w:rPr>
                <w:rFonts w:cstheme="minorHAnsi"/>
                <w:strike/>
                <w:color w:val="FF0000"/>
                <w:sz w:val="18"/>
                <w:szCs w:val="18"/>
              </w:rPr>
              <w:t xml:space="preserve">: il limite della dimensione complessiva minima di intervento è pari a </w:t>
            </w:r>
            <w:r w:rsidRPr="001B7426">
              <w:rPr>
                <w:rFonts w:cstheme="minorHAnsi"/>
                <w:b/>
                <w:bCs/>
                <w:strike/>
                <w:color w:val="FF0000"/>
                <w:sz w:val="18"/>
                <w:szCs w:val="18"/>
              </w:rPr>
              <w:t>1 ettaro</w:t>
            </w:r>
            <w:r w:rsidRPr="001B7426">
              <w:rPr>
                <w:rFonts w:cstheme="minorHAnsi"/>
                <w:strike/>
                <w:color w:val="FF0000"/>
                <w:sz w:val="18"/>
                <w:szCs w:val="18"/>
              </w:rPr>
              <w:t>.</w:t>
            </w:r>
          </w:p>
        </w:tc>
      </w:tr>
      <w:tr w:rsidR="006C4306" w:rsidRPr="00700099" w14:paraId="64D9E107" w14:textId="77777777" w:rsidTr="00F561E7">
        <w:trPr>
          <w:trHeight w:val="269"/>
        </w:trPr>
        <w:tc>
          <w:tcPr>
            <w:tcW w:w="0" w:type="auto"/>
            <w:vAlign w:val="center"/>
          </w:tcPr>
          <w:p w14:paraId="2829471A" w14:textId="77777777" w:rsidR="006C4306" w:rsidRPr="00700099" w:rsidRDefault="006C4306" w:rsidP="00F561E7">
            <w:pPr>
              <w:jc w:val="center"/>
              <w:rPr>
                <w:rFonts w:cstheme="minorHAnsi"/>
                <w:b/>
                <w:bCs/>
                <w:sz w:val="18"/>
                <w:szCs w:val="18"/>
              </w:rPr>
            </w:pPr>
            <w:r w:rsidRPr="00700099">
              <w:rPr>
                <w:rFonts w:cstheme="minorHAnsi"/>
                <w:b/>
                <w:bCs/>
                <w:sz w:val="18"/>
                <w:szCs w:val="18"/>
              </w:rPr>
              <w:t>CR07</w:t>
            </w:r>
          </w:p>
        </w:tc>
        <w:tc>
          <w:tcPr>
            <w:tcW w:w="0" w:type="auto"/>
            <w:vAlign w:val="center"/>
          </w:tcPr>
          <w:p w14:paraId="52997993"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Al fine di consentire l’accesso ad un numero adeguato di beneficiari, viene stabilito a livello nazionale, un importo massimo di spesa ammissibile ad ettaro per la copertura dei costi di impianto per il medesimo intervento e per singolo bando. </w:t>
            </w:r>
            <w:r w:rsidRPr="00C07076">
              <w:rPr>
                <w:rFonts w:cstheme="minorHAnsi"/>
                <w:strike/>
                <w:color w:val="FF0000"/>
                <w:sz w:val="18"/>
                <w:szCs w:val="18"/>
              </w:rPr>
              <w:t>Tale limitazione è giustificata in ragione delle profonde differenze ecologiche, socioeconomiche e dei prezzi di mercato del territorio italiano.</w:t>
            </w:r>
            <w:r w:rsidRPr="00C07076">
              <w:rPr>
                <w:rFonts w:cstheme="minorHAnsi"/>
                <w:color w:val="FF0000"/>
                <w:sz w:val="18"/>
                <w:szCs w:val="18"/>
              </w:rPr>
              <w:t xml:space="preserve"> </w:t>
            </w:r>
            <w:r w:rsidRPr="005C506D">
              <w:rPr>
                <w:rFonts w:cstheme="minorHAnsi"/>
                <w:sz w:val="18"/>
                <w:szCs w:val="18"/>
              </w:rPr>
              <w:t>Per l’azione SRD05.2 l’importo</w:t>
            </w:r>
            <w:r w:rsidRPr="006221DA">
              <w:rPr>
                <w:rFonts w:cstheme="minorHAnsi"/>
                <w:sz w:val="18"/>
                <w:szCs w:val="18"/>
              </w:rPr>
              <w:t xml:space="preserve"> massimo di spesa ammissibile per impianto ad ettaro è pari a </w:t>
            </w:r>
            <w:r w:rsidRPr="006221DA">
              <w:rPr>
                <w:rFonts w:cstheme="minorHAnsi"/>
                <w:b/>
                <w:bCs/>
                <w:sz w:val="18"/>
                <w:szCs w:val="18"/>
              </w:rPr>
              <w:t xml:space="preserve">15.000 </w:t>
            </w:r>
            <w:r>
              <w:rPr>
                <w:rFonts w:cstheme="minorHAnsi"/>
                <w:b/>
                <w:bCs/>
                <w:sz w:val="18"/>
                <w:szCs w:val="18"/>
              </w:rPr>
              <w:t>€</w:t>
            </w:r>
          </w:p>
        </w:tc>
      </w:tr>
      <w:tr w:rsidR="006C4306" w:rsidRPr="00700099" w14:paraId="55D5F802" w14:textId="77777777" w:rsidTr="00F561E7">
        <w:trPr>
          <w:trHeight w:val="460"/>
        </w:trPr>
        <w:tc>
          <w:tcPr>
            <w:tcW w:w="0" w:type="auto"/>
            <w:vAlign w:val="center"/>
          </w:tcPr>
          <w:p w14:paraId="159AC793" w14:textId="77777777" w:rsidR="006C4306" w:rsidRPr="00700099" w:rsidRDefault="006C4306" w:rsidP="00F561E7">
            <w:pPr>
              <w:jc w:val="center"/>
              <w:rPr>
                <w:rFonts w:cstheme="minorHAnsi"/>
                <w:b/>
                <w:bCs/>
                <w:sz w:val="18"/>
                <w:szCs w:val="18"/>
              </w:rPr>
            </w:pPr>
            <w:r w:rsidRPr="00700099">
              <w:rPr>
                <w:rFonts w:cstheme="minorHAnsi"/>
                <w:b/>
                <w:bCs/>
                <w:sz w:val="18"/>
                <w:szCs w:val="18"/>
              </w:rPr>
              <w:t>CR08</w:t>
            </w:r>
          </w:p>
        </w:tc>
        <w:tc>
          <w:tcPr>
            <w:tcW w:w="0" w:type="auto"/>
            <w:vAlign w:val="center"/>
          </w:tcPr>
          <w:p w14:paraId="6DE719CE" w14:textId="77777777" w:rsidR="006C4306" w:rsidRPr="00C07076" w:rsidRDefault="006C4306" w:rsidP="00F561E7">
            <w:pPr>
              <w:spacing w:after="0"/>
              <w:jc w:val="both"/>
              <w:rPr>
                <w:rFonts w:cstheme="minorHAnsi"/>
                <w:sz w:val="18"/>
                <w:szCs w:val="18"/>
              </w:rPr>
            </w:pPr>
            <w:r w:rsidRPr="00300478">
              <w:rPr>
                <w:rFonts w:cstheme="minorHAnsi"/>
                <w:b/>
                <w:bCs/>
                <w:sz w:val="18"/>
                <w:szCs w:val="18"/>
                <w:highlight w:val="green"/>
              </w:rPr>
              <w:t>Regione Lombardia</w:t>
            </w:r>
            <w:r>
              <w:rPr>
                <w:rFonts w:cstheme="minorHAnsi"/>
                <w:sz w:val="18"/>
                <w:szCs w:val="18"/>
              </w:rPr>
              <w:t xml:space="preserve">: </w:t>
            </w:r>
            <w:r w:rsidRPr="00C07076">
              <w:rPr>
                <w:rFonts w:cstheme="minorHAnsi"/>
                <w:sz w:val="18"/>
                <w:szCs w:val="18"/>
              </w:rPr>
              <w:t>Al</w:t>
            </w:r>
            <w:r w:rsidRPr="00331CFC">
              <w:rPr>
                <w:rFonts w:cstheme="minorHAnsi"/>
                <w:sz w:val="18"/>
                <w:szCs w:val="18"/>
              </w:rPr>
              <w:t xml:space="preserve"> fine di garantire l’effetto incentivante del contributo pubblico, sono considerate ammissibili solo le</w:t>
            </w:r>
            <w:r>
              <w:rPr>
                <w:rFonts w:cstheme="minorHAnsi"/>
                <w:sz w:val="18"/>
                <w:szCs w:val="18"/>
              </w:rPr>
              <w:t xml:space="preserve"> </w:t>
            </w:r>
            <w:r w:rsidRPr="00331CFC">
              <w:rPr>
                <w:rFonts w:cstheme="minorHAnsi"/>
                <w:sz w:val="18"/>
                <w:szCs w:val="18"/>
              </w:rPr>
              <w:t>operazioni per le quali il beneficiario ha avviato i lavori o le attività dopo la presentazione della domanda di sostegno</w:t>
            </w:r>
            <w:r w:rsidRPr="001B7426">
              <w:rPr>
                <w:rFonts w:cstheme="minorHAnsi"/>
                <w:sz w:val="18"/>
                <w:szCs w:val="18"/>
              </w:rPr>
              <w:t xml:space="preserve">. </w:t>
            </w:r>
            <w:r w:rsidRPr="001B7426">
              <w:rPr>
                <w:rFonts w:cstheme="minorHAnsi"/>
                <w:sz w:val="18"/>
                <w:szCs w:val="18"/>
                <w:lang w:val="it"/>
              </w:rPr>
              <w:t xml:space="preserve"> </w:t>
            </w:r>
            <w:r w:rsidRPr="001B7426">
              <w:rPr>
                <w:rFonts w:cstheme="minorHAnsi"/>
                <w:strike/>
                <w:color w:val="FF0000"/>
                <w:sz w:val="18"/>
                <w:szCs w:val="18"/>
              </w:rPr>
              <w:t>Fanno eccezione le spese generali preparatorie che possono essere avviate entro i 24 mesi precedenti alla presentazione della citata domanda o alla pubblicazione dell’invito a presentare proposte.</w:t>
            </w:r>
            <w:r>
              <w:rPr>
                <w:rFonts w:cstheme="minorHAnsi"/>
                <w:strike/>
                <w:color w:val="FF0000"/>
                <w:sz w:val="18"/>
                <w:szCs w:val="18"/>
              </w:rPr>
              <w:t xml:space="preserve"> </w:t>
            </w:r>
            <w:r w:rsidRPr="003D1F18">
              <w:rPr>
                <w:rFonts w:cstheme="minorHAnsi"/>
                <w:sz w:val="18"/>
                <w:szCs w:val="18"/>
              </w:rPr>
              <w:t xml:space="preserve">Le </w:t>
            </w:r>
            <w:r w:rsidRPr="004D5BC1">
              <w:rPr>
                <w:rFonts w:cstheme="minorHAnsi"/>
                <w:strike/>
                <w:color w:val="FF0000"/>
                <w:sz w:val="18"/>
                <w:szCs w:val="18"/>
              </w:rPr>
              <w:t>attività relative alle</w:t>
            </w:r>
            <w:r w:rsidRPr="004D5BC1">
              <w:rPr>
                <w:rFonts w:cstheme="minorHAnsi"/>
                <w:color w:val="FF0000"/>
                <w:sz w:val="18"/>
                <w:szCs w:val="18"/>
              </w:rPr>
              <w:t xml:space="preserve"> </w:t>
            </w:r>
            <w:r w:rsidRPr="00FB7516">
              <w:rPr>
                <w:rFonts w:cstheme="minorHAnsi"/>
                <w:sz w:val="18"/>
                <w:szCs w:val="18"/>
              </w:rPr>
              <w:t>spese generali preparatorie</w:t>
            </w:r>
            <w:r w:rsidRPr="003D1F18">
              <w:rPr>
                <w:rFonts w:cstheme="minorHAnsi"/>
                <w:sz w:val="18"/>
                <w:szCs w:val="18"/>
              </w:rPr>
              <w:t xml:space="preserve"> possono essere avviate </w:t>
            </w:r>
            <w:r>
              <w:rPr>
                <w:rFonts w:cstheme="minorHAnsi"/>
                <w:sz w:val="18"/>
                <w:szCs w:val="18"/>
              </w:rPr>
              <w:t>dalla data di</w:t>
            </w:r>
            <w:r w:rsidRPr="00527E6D">
              <w:rPr>
                <w:rFonts w:cstheme="minorHAnsi"/>
                <w:sz w:val="18"/>
                <w:szCs w:val="18"/>
              </w:rPr>
              <w:t xml:space="preserve"> pubblicazione dell’invito a presentare </w:t>
            </w:r>
            <w:r>
              <w:rPr>
                <w:rFonts w:cstheme="minorHAnsi"/>
                <w:sz w:val="18"/>
                <w:szCs w:val="18"/>
              </w:rPr>
              <w:t>domanda</w:t>
            </w:r>
          </w:p>
        </w:tc>
      </w:tr>
      <w:tr w:rsidR="006C4306" w:rsidRPr="00700099" w14:paraId="4A0676EE" w14:textId="77777777" w:rsidTr="00F561E7">
        <w:trPr>
          <w:trHeight w:val="212"/>
        </w:trPr>
        <w:tc>
          <w:tcPr>
            <w:tcW w:w="0" w:type="auto"/>
            <w:gridSpan w:val="2"/>
            <w:shd w:val="clear" w:color="auto" w:fill="008E40"/>
            <w:vAlign w:val="center"/>
          </w:tcPr>
          <w:p w14:paraId="0C984E74"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shd w:val="clear" w:color="auto" w:fill="008E40"/>
              </w:rPr>
              <w:t>Altri criteri di ammissibilità specifici regionali</w:t>
            </w:r>
          </w:p>
        </w:tc>
      </w:tr>
      <w:tr w:rsidR="006C4306" w:rsidRPr="00700099" w14:paraId="599E144D" w14:textId="77777777" w:rsidTr="00F561E7">
        <w:trPr>
          <w:trHeight w:val="352"/>
        </w:trPr>
        <w:tc>
          <w:tcPr>
            <w:tcW w:w="0" w:type="auto"/>
            <w:vAlign w:val="center"/>
          </w:tcPr>
          <w:p w14:paraId="750D6A8A" w14:textId="77777777" w:rsidR="006C4306" w:rsidRPr="00700099" w:rsidRDefault="006C4306" w:rsidP="00F561E7">
            <w:pPr>
              <w:spacing w:after="0"/>
              <w:jc w:val="center"/>
              <w:rPr>
                <w:rFonts w:cstheme="minorHAnsi"/>
                <w:b/>
                <w:bCs/>
                <w:sz w:val="18"/>
                <w:szCs w:val="18"/>
              </w:rPr>
            </w:pPr>
            <w:r>
              <w:rPr>
                <w:rFonts w:cstheme="minorHAnsi"/>
                <w:b/>
                <w:bCs/>
                <w:sz w:val="18"/>
                <w:szCs w:val="18"/>
              </w:rPr>
              <w:t>SRD05_C_LOM_1</w:t>
            </w:r>
          </w:p>
        </w:tc>
        <w:tc>
          <w:tcPr>
            <w:tcW w:w="0" w:type="auto"/>
            <w:vAlign w:val="center"/>
          </w:tcPr>
          <w:p w14:paraId="1EBD276C" w14:textId="77777777" w:rsidR="006C4306" w:rsidRPr="00700099" w:rsidRDefault="006C4306" w:rsidP="00F561E7">
            <w:pPr>
              <w:spacing w:after="0"/>
              <w:jc w:val="both"/>
              <w:rPr>
                <w:rFonts w:cstheme="minorHAnsi"/>
                <w:sz w:val="18"/>
                <w:szCs w:val="18"/>
              </w:rPr>
            </w:pPr>
            <w:r>
              <w:rPr>
                <w:rFonts w:cstheme="minorHAnsi"/>
                <w:sz w:val="18"/>
                <w:szCs w:val="18"/>
              </w:rPr>
              <w:t>Gli</w:t>
            </w:r>
            <w:r w:rsidRPr="00700099">
              <w:rPr>
                <w:rFonts w:cstheme="minorHAnsi"/>
                <w:sz w:val="18"/>
                <w:szCs w:val="18"/>
              </w:rPr>
              <w:t xml:space="preserve"> impianti di arboricoltura a ciclo breve sono finanziati in pianura mentre gli impianti a ciclo medio lungo in pianura e collina</w:t>
            </w:r>
          </w:p>
        </w:tc>
      </w:tr>
    </w:tbl>
    <w:p w14:paraId="207DC569" w14:textId="77777777" w:rsidR="006C4306" w:rsidRDefault="006C4306" w:rsidP="006C4306">
      <w:pPr>
        <w:spacing w:after="0"/>
        <w:rPr>
          <w:rFonts w:cstheme="minorHAnsi"/>
        </w:rPr>
      </w:pPr>
    </w:p>
    <w:p w14:paraId="140B1527" w14:textId="77777777" w:rsidR="006C4306" w:rsidRPr="00364709" w:rsidRDefault="006C4306" w:rsidP="006C4306">
      <w:pPr>
        <w:pStyle w:val="Titolo3"/>
        <w:rPr>
          <w:i/>
          <w:iCs/>
          <w:sz w:val="22"/>
          <w:szCs w:val="22"/>
        </w:rPr>
      </w:pPr>
      <w:r w:rsidRPr="00987C57">
        <w:rPr>
          <w:i/>
          <w:iCs/>
          <w:sz w:val="22"/>
          <w:szCs w:val="22"/>
        </w:rPr>
        <w:t>Categorie di spese ammissibili</w:t>
      </w:r>
      <w:r>
        <w:rPr>
          <w:i/>
          <w:iCs/>
          <w:sz w:val="22"/>
          <w:szCs w:val="22"/>
        </w:rPr>
        <w:t xml:space="preserve"> e non ammissibili</w:t>
      </w:r>
    </w:p>
    <w:tbl>
      <w:tblPr>
        <w:tblStyle w:val="Grigliatabella"/>
        <w:tblW w:w="5000" w:type="pct"/>
        <w:tblLook w:val="04A0" w:firstRow="1" w:lastRow="0" w:firstColumn="1" w:lastColumn="0" w:noHBand="0" w:noVBand="1"/>
      </w:tblPr>
      <w:tblGrid>
        <w:gridCol w:w="10140"/>
      </w:tblGrid>
      <w:tr w:rsidR="006C4306" w:rsidRPr="00700099" w14:paraId="4AEBC2C1" w14:textId="77777777" w:rsidTr="006E03F7">
        <w:tc>
          <w:tcPr>
            <w:tcW w:w="5000" w:type="pct"/>
            <w:shd w:val="clear" w:color="auto" w:fill="A7D9A3"/>
            <w:vAlign w:val="center"/>
          </w:tcPr>
          <w:p w14:paraId="08374201" w14:textId="77777777" w:rsidR="006C4306" w:rsidRPr="00700099" w:rsidRDefault="006C4306" w:rsidP="00F561E7">
            <w:pPr>
              <w:spacing w:after="0"/>
              <w:jc w:val="center"/>
              <w:rPr>
                <w:rFonts w:cstheme="minorHAnsi"/>
                <w:b/>
                <w:bCs/>
                <w:sz w:val="18"/>
                <w:szCs w:val="18"/>
              </w:rPr>
            </w:pPr>
            <w:r>
              <w:rPr>
                <w:rFonts w:cstheme="minorHAnsi"/>
                <w:b/>
                <w:bCs/>
                <w:sz w:val="18"/>
                <w:szCs w:val="18"/>
              </w:rPr>
              <w:t xml:space="preserve">Spese ammissibili </w:t>
            </w:r>
            <w:r w:rsidRPr="00CD6EB1">
              <w:rPr>
                <w:rFonts w:cstheme="minorHAnsi"/>
                <w:b/>
                <w:bCs/>
                <w:sz w:val="18"/>
                <w:szCs w:val="18"/>
                <w:highlight w:val="green"/>
              </w:rPr>
              <w:t>– specificità regionali</w:t>
            </w:r>
          </w:p>
        </w:tc>
      </w:tr>
      <w:tr w:rsidR="006C4306" w:rsidRPr="007E6931" w14:paraId="4E164C9C" w14:textId="77777777" w:rsidTr="006E03F7">
        <w:tc>
          <w:tcPr>
            <w:tcW w:w="5000" w:type="pct"/>
            <w:shd w:val="clear" w:color="auto" w:fill="auto"/>
          </w:tcPr>
          <w:p w14:paraId="519B4E43" w14:textId="77777777" w:rsidR="006C4306" w:rsidRPr="001416BF" w:rsidRDefault="006C4306" w:rsidP="00F561E7">
            <w:pPr>
              <w:spacing w:after="0"/>
              <w:jc w:val="both"/>
              <w:rPr>
                <w:rFonts w:cstheme="minorHAnsi"/>
                <w:sz w:val="18"/>
                <w:szCs w:val="18"/>
              </w:rPr>
            </w:pPr>
            <w:r w:rsidRPr="001416BF">
              <w:rPr>
                <w:rFonts w:cstheme="minorHAnsi"/>
                <w:sz w:val="18"/>
                <w:szCs w:val="18"/>
              </w:rPr>
              <w:t>Spese preparatorie del terreno: decespugliamento, lavorazione, livellamento, rippatura, squadratura, sistemazione del terreno, concimazione di fondo, pacciamature, tracciamento e realizzazione di operazioni per la messa a dimora delle piantine/semi, ecc., realizzazione di recinzioni o sistemi di protezione delle piante, realizzazione di opere di regimazione delle acque superficiali, e quant’altro necessario ad eseguire il lavoro a regola d’arte</w:t>
            </w:r>
          </w:p>
        </w:tc>
      </w:tr>
      <w:tr w:rsidR="006C4306" w:rsidRPr="007E6931" w14:paraId="5437F218" w14:textId="77777777" w:rsidTr="006E03F7">
        <w:tc>
          <w:tcPr>
            <w:tcW w:w="5000" w:type="pct"/>
            <w:shd w:val="clear" w:color="auto" w:fill="auto"/>
          </w:tcPr>
          <w:p w14:paraId="4885E892" w14:textId="77777777" w:rsidR="006C4306" w:rsidRPr="001416BF" w:rsidRDefault="006C4306" w:rsidP="00F561E7">
            <w:pPr>
              <w:spacing w:after="0"/>
              <w:jc w:val="both"/>
              <w:rPr>
                <w:rFonts w:cstheme="minorHAnsi"/>
                <w:sz w:val="18"/>
                <w:szCs w:val="18"/>
              </w:rPr>
            </w:pPr>
            <w:r w:rsidRPr="001416BF">
              <w:rPr>
                <w:rFonts w:cstheme="minorHAnsi"/>
                <w:sz w:val="18"/>
                <w:szCs w:val="18"/>
              </w:rPr>
              <w:t>Spese inerenti altre operazioni e acquisti correlate all’impianto: tutori, impianti di irrigazione, fitofarmaci per contrastare avversità biotiche</w:t>
            </w:r>
          </w:p>
        </w:tc>
      </w:tr>
      <w:tr w:rsidR="006C4306" w:rsidRPr="00F43183" w14:paraId="5D314506" w14:textId="77777777" w:rsidTr="006E03F7">
        <w:tc>
          <w:tcPr>
            <w:tcW w:w="5000" w:type="pct"/>
          </w:tcPr>
          <w:p w14:paraId="014F6062" w14:textId="77777777" w:rsidR="006C4306" w:rsidRPr="001416BF" w:rsidRDefault="006C4306" w:rsidP="00F561E7">
            <w:pPr>
              <w:spacing w:after="0"/>
              <w:jc w:val="both"/>
              <w:rPr>
                <w:rFonts w:cstheme="minorHAnsi"/>
                <w:sz w:val="18"/>
                <w:szCs w:val="18"/>
              </w:rPr>
            </w:pPr>
            <w:r w:rsidRPr="001416BF">
              <w:rPr>
                <w:rFonts w:cstheme="minorHAnsi"/>
                <w:sz w:val="18"/>
                <w:szCs w:val="18"/>
              </w:rPr>
              <w:t>Spese per l’acquisto e preparazione del materiale di propagazione forestale corredato da certificazione di origine vivaistica e fitosanitaria e messa a dimora dello stesso</w:t>
            </w:r>
          </w:p>
        </w:tc>
      </w:tr>
      <w:tr w:rsidR="006C4306" w:rsidRPr="00700099" w14:paraId="031AC834" w14:textId="77777777" w:rsidTr="006E03F7">
        <w:tc>
          <w:tcPr>
            <w:tcW w:w="5000" w:type="pct"/>
            <w:shd w:val="clear" w:color="auto" w:fill="A7D9A3"/>
            <w:vAlign w:val="center"/>
          </w:tcPr>
          <w:p w14:paraId="4631E493" w14:textId="77777777" w:rsidR="006C4306" w:rsidRPr="00700099" w:rsidRDefault="006C4306" w:rsidP="00F561E7">
            <w:pPr>
              <w:spacing w:after="0"/>
              <w:jc w:val="center"/>
              <w:rPr>
                <w:rFonts w:cstheme="minorHAnsi"/>
                <w:b/>
                <w:bCs/>
                <w:sz w:val="18"/>
                <w:szCs w:val="18"/>
              </w:rPr>
            </w:pPr>
            <w:r>
              <w:rPr>
                <w:rFonts w:cstheme="minorHAnsi"/>
                <w:b/>
                <w:bCs/>
                <w:sz w:val="18"/>
                <w:szCs w:val="18"/>
              </w:rPr>
              <w:t xml:space="preserve">Spese non ammissibili </w:t>
            </w:r>
            <w:r w:rsidRPr="00CD6EB1">
              <w:rPr>
                <w:rFonts w:cstheme="minorHAnsi"/>
                <w:b/>
                <w:bCs/>
                <w:sz w:val="18"/>
                <w:szCs w:val="18"/>
                <w:highlight w:val="green"/>
              </w:rPr>
              <w:t>– specificità regionali</w:t>
            </w:r>
          </w:p>
        </w:tc>
      </w:tr>
      <w:tr w:rsidR="006C4306" w:rsidRPr="00F43183" w14:paraId="687446E4" w14:textId="77777777" w:rsidTr="006E03F7">
        <w:tc>
          <w:tcPr>
            <w:tcW w:w="5000" w:type="pct"/>
          </w:tcPr>
          <w:p w14:paraId="357F1C7A" w14:textId="77777777" w:rsidR="006C4306" w:rsidRPr="001416BF" w:rsidRDefault="006C4306" w:rsidP="00F561E7">
            <w:pPr>
              <w:spacing w:after="0"/>
              <w:jc w:val="both"/>
              <w:rPr>
                <w:rFonts w:cstheme="minorHAnsi"/>
                <w:sz w:val="18"/>
                <w:szCs w:val="18"/>
              </w:rPr>
            </w:pPr>
            <w:r w:rsidRPr="001416BF">
              <w:rPr>
                <w:rFonts w:cstheme="minorHAnsi"/>
                <w:sz w:val="18"/>
                <w:szCs w:val="18"/>
              </w:rPr>
              <w:t>Spese preparatorie per le semplici lavorazioni agricole dei terreni che non siano riferite alla realizzazione dell’impianto previsto</w:t>
            </w:r>
          </w:p>
        </w:tc>
      </w:tr>
      <w:tr w:rsidR="006C4306" w:rsidRPr="00F43183" w14:paraId="0F3588F9" w14:textId="77777777" w:rsidTr="006E03F7">
        <w:tc>
          <w:tcPr>
            <w:tcW w:w="5000" w:type="pct"/>
          </w:tcPr>
          <w:p w14:paraId="4FD0901D" w14:textId="77777777" w:rsidR="006C4306" w:rsidRPr="001416BF" w:rsidRDefault="006C4306" w:rsidP="00F561E7">
            <w:pPr>
              <w:spacing w:after="0"/>
              <w:jc w:val="both"/>
              <w:rPr>
                <w:rFonts w:cstheme="minorHAnsi"/>
                <w:sz w:val="18"/>
                <w:szCs w:val="18"/>
              </w:rPr>
            </w:pPr>
            <w:r w:rsidRPr="001416BF">
              <w:rPr>
                <w:rFonts w:cstheme="minorHAnsi"/>
                <w:sz w:val="18"/>
                <w:szCs w:val="18"/>
              </w:rPr>
              <w:t xml:space="preserve">Spese di acquisto di piante annuali e relative spese di impianto </w:t>
            </w:r>
          </w:p>
        </w:tc>
      </w:tr>
      <w:tr w:rsidR="006C4306" w:rsidRPr="00F43183" w14:paraId="55ED30A0" w14:textId="77777777" w:rsidTr="006E03F7">
        <w:tc>
          <w:tcPr>
            <w:tcW w:w="5000" w:type="pct"/>
          </w:tcPr>
          <w:p w14:paraId="13D4632B" w14:textId="77777777" w:rsidR="006C4306" w:rsidRPr="001416BF" w:rsidRDefault="006C4306" w:rsidP="00F561E7">
            <w:pPr>
              <w:spacing w:after="0"/>
              <w:jc w:val="both"/>
              <w:rPr>
                <w:rFonts w:cstheme="minorHAnsi"/>
                <w:sz w:val="18"/>
                <w:szCs w:val="18"/>
              </w:rPr>
            </w:pPr>
            <w:r w:rsidRPr="001416BF">
              <w:rPr>
                <w:rFonts w:cstheme="minorHAnsi"/>
                <w:sz w:val="18"/>
                <w:szCs w:val="18"/>
              </w:rPr>
              <w:t>Spese di acquisto di materiale vegetale, arboreo e arbustivo, non corredato da certificato di provenienza o identità clonale</w:t>
            </w:r>
          </w:p>
        </w:tc>
      </w:tr>
      <w:tr w:rsidR="006C4306" w14:paraId="55C2678B" w14:textId="77777777" w:rsidTr="006E03F7">
        <w:tc>
          <w:tcPr>
            <w:tcW w:w="5000" w:type="pct"/>
          </w:tcPr>
          <w:p w14:paraId="076F5953" w14:textId="77777777" w:rsidR="006C4306" w:rsidRPr="001416BF" w:rsidRDefault="006C4306" w:rsidP="00F561E7">
            <w:pPr>
              <w:spacing w:after="0"/>
              <w:jc w:val="both"/>
              <w:rPr>
                <w:rFonts w:cstheme="minorHAnsi"/>
                <w:sz w:val="18"/>
                <w:szCs w:val="18"/>
              </w:rPr>
            </w:pPr>
            <w:r w:rsidRPr="001416BF">
              <w:rPr>
                <w:rFonts w:cstheme="minorHAnsi"/>
                <w:sz w:val="18"/>
                <w:szCs w:val="18"/>
              </w:rPr>
              <w:t xml:space="preserve">Spese di acquisto terreni, fabbricati e macchinari </w:t>
            </w:r>
          </w:p>
        </w:tc>
      </w:tr>
      <w:tr w:rsidR="006C4306" w14:paraId="2CFCD137" w14:textId="77777777" w:rsidTr="006E03F7">
        <w:tc>
          <w:tcPr>
            <w:tcW w:w="5000" w:type="pct"/>
          </w:tcPr>
          <w:p w14:paraId="1E0B27A6" w14:textId="77777777" w:rsidR="006C4306" w:rsidRPr="001416BF" w:rsidRDefault="006C4306" w:rsidP="00F561E7">
            <w:pPr>
              <w:spacing w:after="0"/>
              <w:jc w:val="both"/>
              <w:rPr>
                <w:rFonts w:cstheme="minorHAnsi"/>
                <w:sz w:val="18"/>
                <w:szCs w:val="18"/>
              </w:rPr>
            </w:pPr>
            <w:r w:rsidRPr="00D227FE">
              <w:rPr>
                <w:rFonts w:cstheme="minorHAnsi"/>
                <w:sz w:val="18"/>
                <w:szCs w:val="18"/>
              </w:rPr>
              <w:t>Spese di gestione e manutenzione necessarie durante il primo anno dall’impianto e spese di reimpianto nella misura massima del 10% delle piante messe a dimora</w:t>
            </w:r>
          </w:p>
        </w:tc>
      </w:tr>
    </w:tbl>
    <w:p w14:paraId="79F2F083" w14:textId="77777777" w:rsidR="006C4306" w:rsidRDefault="006C4306" w:rsidP="006C4306">
      <w:pPr>
        <w:spacing w:after="0"/>
      </w:pPr>
    </w:p>
    <w:p w14:paraId="7801C101" w14:textId="77777777" w:rsidR="006C4306" w:rsidRPr="006F03E6" w:rsidRDefault="006C4306" w:rsidP="006C4306">
      <w:pPr>
        <w:pStyle w:val="Titolo3"/>
        <w:rPr>
          <w:i/>
          <w:iCs/>
          <w:sz w:val="22"/>
          <w:szCs w:val="22"/>
        </w:rPr>
      </w:pPr>
      <w:r w:rsidRPr="006F03E6">
        <w:rPr>
          <w:i/>
          <w:iCs/>
          <w:sz w:val="22"/>
          <w:szCs w:val="22"/>
        </w:rPr>
        <w:t>Impegni e altri obblighi</w:t>
      </w:r>
    </w:p>
    <w:tbl>
      <w:tblPr>
        <w:tblStyle w:val="Grigliatabella"/>
        <w:tblW w:w="0" w:type="auto"/>
        <w:tblLook w:val="04A0" w:firstRow="1" w:lastRow="0" w:firstColumn="1" w:lastColumn="0" w:noHBand="0" w:noVBand="1"/>
      </w:tblPr>
      <w:tblGrid>
        <w:gridCol w:w="715"/>
        <w:gridCol w:w="9425"/>
      </w:tblGrid>
      <w:tr w:rsidR="006C4306" w:rsidRPr="00700099" w14:paraId="67005CB2" w14:textId="77777777" w:rsidTr="00F561E7">
        <w:tc>
          <w:tcPr>
            <w:tcW w:w="0" w:type="auto"/>
            <w:gridSpan w:val="2"/>
            <w:shd w:val="clear" w:color="auto" w:fill="008E40"/>
            <w:vAlign w:val="center"/>
          </w:tcPr>
          <w:p w14:paraId="7656477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0ECF485C" w14:textId="77777777" w:rsidTr="00F561E7">
        <w:tc>
          <w:tcPr>
            <w:tcW w:w="0" w:type="auto"/>
            <w:shd w:val="clear" w:color="auto" w:fill="A7D9A3"/>
            <w:vAlign w:val="center"/>
          </w:tcPr>
          <w:p w14:paraId="13F108FC" w14:textId="77777777" w:rsidR="006C4306" w:rsidRPr="00CA38A7"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20F269BD" w14:textId="77777777" w:rsidR="006C4306" w:rsidRPr="00CA38A7"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32079A5D" w14:textId="77777777" w:rsidTr="00F561E7">
        <w:tc>
          <w:tcPr>
            <w:tcW w:w="0" w:type="auto"/>
            <w:vAlign w:val="center"/>
          </w:tcPr>
          <w:p w14:paraId="4117BCF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IM01</w:t>
            </w:r>
          </w:p>
        </w:tc>
        <w:tc>
          <w:tcPr>
            <w:tcW w:w="0" w:type="auto"/>
            <w:vAlign w:val="center"/>
          </w:tcPr>
          <w:p w14:paraId="46B893B6" w14:textId="77777777" w:rsidR="006C4306" w:rsidRPr="00CD6EB1" w:rsidRDefault="006C4306" w:rsidP="00F561E7">
            <w:pPr>
              <w:spacing w:after="0"/>
              <w:jc w:val="both"/>
              <w:rPr>
                <w:rFonts w:cstheme="minorHAnsi"/>
                <w:strike/>
                <w:color w:val="FF0000"/>
                <w:sz w:val="18"/>
                <w:szCs w:val="18"/>
              </w:rPr>
            </w:pPr>
            <w:r w:rsidRPr="00CD6EB1">
              <w:rPr>
                <w:rFonts w:cstheme="minorHAnsi"/>
                <w:b/>
                <w:bCs/>
                <w:sz w:val="18"/>
                <w:szCs w:val="18"/>
                <w:highlight w:val="green"/>
              </w:rPr>
              <w:t>Regione Lombardia</w:t>
            </w:r>
            <w:r w:rsidRPr="00CD6EB1">
              <w:rPr>
                <w:rFonts w:cstheme="minorHAnsi"/>
                <w:sz w:val="18"/>
                <w:szCs w:val="18"/>
              </w:rPr>
              <w:t xml:space="preserve"> Realizzare </w:t>
            </w:r>
            <w:r w:rsidRPr="00CD6EB1">
              <w:rPr>
                <w:rFonts w:cstheme="minorHAnsi"/>
                <w:sz w:val="18"/>
                <w:szCs w:val="18"/>
                <w:highlight w:val="green"/>
              </w:rPr>
              <w:t xml:space="preserve">e mantenere </w:t>
            </w:r>
            <w:r w:rsidRPr="00CD6EB1">
              <w:rPr>
                <w:rFonts w:cstheme="minorHAnsi"/>
                <w:strike/>
                <w:color w:val="FF0000"/>
                <w:sz w:val="18"/>
                <w:szCs w:val="18"/>
              </w:rPr>
              <w:t xml:space="preserve">l’operazione </w:t>
            </w:r>
            <w:r w:rsidRPr="00CD6EB1">
              <w:rPr>
                <w:rFonts w:cstheme="minorHAnsi"/>
                <w:sz w:val="18"/>
                <w:szCs w:val="18"/>
                <w:highlight w:val="green"/>
              </w:rPr>
              <w:t>l’impianto</w:t>
            </w:r>
            <w:r w:rsidRPr="00CD6EB1">
              <w:rPr>
                <w:rFonts w:cstheme="minorHAnsi"/>
                <w:sz w:val="18"/>
                <w:szCs w:val="18"/>
              </w:rPr>
              <w:t xml:space="preserve"> conformemente a quanto indicato nel “Piano di investimento” e definito nelle disposizioni attuative regionali, fatte salve eventuali varianti e/o deroghe stabilite dalla stessa</w:t>
            </w:r>
          </w:p>
        </w:tc>
      </w:tr>
      <w:tr w:rsidR="006C4306" w:rsidRPr="00700099" w14:paraId="3FE66AE7" w14:textId="77777777" w:rsidTr="00F561E7">
        <w:tc>
          <w:tcPr>
            <w:tcW w:w="0" w:type="auto"/>
            <w:vAlign w:val="center"/>
          </w:tcPr>
          <w:p w14:paraId="68B9B52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IM02</w:t>
            </w:r>
          </w:p>
        </w:tc>
        <w:tc>
          <w:tcPr>
            <w:tcW w:w="0" w:type="auto"/>
            <w:vAlign w:val="center"/>
          </w:tcPr>
          <w:p w14:paraId="376885EB" w14:textId="77777777" w:rsidR="006C4306" w:rsidRPr="00700099" w:rsidRDefault="006C4306" w:rsidP="00F561E7">
            <w:pPr>
              <w:spacing w:after="0"/>
              <w:jc w:val="both"/>
              <w:rPr>
                <w:rFonts w:cstheme="minorHAnsi"/>
                <w:sz w:val="18"/>
                <w:szCs w:val="18"/>
              </w:rPr>
            </w:pPr>
            <w:r w:rsidRPr="00300478">
              <w:rPr>
                <w:rFonts w:cstheme="minorHAnsi"/>
                <w:b/>
                <w:bCs/>
                <w:sz w:val="18"/>
                <w:szCs w:val="18"/>
                <w:highlight w:val="green"/>
              </w:rPr>
              <w:t>Regione Lombardia</w:t>
            </w:r>
            <w:r w:rsidRPr="00F05EA1">
              <w:rPr>
                <w:rFonts w:cstheme="minorHAnsi"/>
                <w:sz w:val="18"/>
                <w:szCs w:val="18"/>
              </w:rPr>
              <w:t>:</w:t>
            </w:r>
            <w:r>
              <w:rPr>
                <w:rFonts w:cstheme="minorHAnsi"/>
                <w:sz w:val="18"/>
                <w:szCs w:val="18"/>
              </w:rPr>
              <w:t xml:space="preserve"> </w:t>
            </w:r>
            <w:r w:rsidRPr="00700099">
              <w:rPr>
                <w:rFonts w:cstheme="minorHAnsi"/>
                <w:sz w:val="18"/>
                <w:szCs w:val="18"/>
              </w:rPr>
              <w:t xml:space="preserve">Non cambiarne la destinazione d’uso delle superfici oggetto di intervento per l’intero periodo temporale di permanenza </w:t>
            </w:r>
            <w:r w:rsidRPr="00D227FE">
              <w:rPr>
                <w:rFonts w:cstheme="minorHAnsi"/>
                <w:sz w:val="18"/>
                <w:szCs w:val="18"/>
              </w:rPr>
              <w:t xml:space="preserve">previsto nelle disposizioni attuative </w:t>
            </w:r>
            <w:r>
              <w:rPr>
                <w:rFonts w:cstheme="minorHAnsi"/>
                <w:sz w:val="18"/>
                <w:szCs w:val="18"/>
              </w:rPr>
              <w:t>regionali</w:t>
            </w:r>
            <w:r w:rsidRPr="00D227FE">
              <w:rPr>
                <w:rFonts w:cstheme="minorHAnsi"/>
                <w:sz w:val="18"/>
                <w:szCs w:val="18"/>
              </w:rPr>
              <w:t xml:space="preserve"> (cfr. IM03</w:t>
            </w:r>
            <w:r w:rsidRPr="00700099">
              <w:rPr>
                <w:rFonts w:cstheme="minorHAnsi"/>
                <w:sz w:val="18"/>
                <w:szCs w:val="18"/>
              </w:rPr>
              <w:t>), tranne per casi debitamente giustificati e riconosciuti. In caso di cessione il subentro è ammissibile solo nel caso in cui vengano sottoscritti dal subentrante gli impegni esistenti</w:t>
            </w:r>
          </w:p>
        </w:tc>
      </w:tr>
      <w:tr w:rsidR="006C4306" w:rsidRPr="00700099" w14:paraId="7ACEDA24" w14:textId="77777777" w:rsidTr="00F561E7">
        <w:tc>
          <w:tcPr>
            <w:tcW w:w="0" w:type="auto"/>
            <w:vAlign w:val="center"/>
          </w:tcPr>
          <w:p w14:paraId="059FF44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IM03</w:t>
            </w:r>
          </w:p>
        </w:tc>
        <w:tc>
          <w:tcPr>
            <w:tcW w:w="0" w:type="auto"/>
            <w:vAlign w:val="center"/>
          </w:tcPr>
          <w:p w14:paraId="646B8296" w14:textId="77777777" w:rsidR="006C4306" w:rsidRDefault="006C4306" w:rsidP="00F561E7">
            <w:pPr>
              <w:spacing w:after="0"/>
              <w:jc w:val="both"/>
              <w:rPr>
                <w:rFonts w:cstheme="minorHAnsi"/>
                <w:sz w:val="18"/>
                <w:szCs w:val="18"/>
              </w:rPr>
            </w:pPr>
            <w:r w:rsidRPr="00CB0AD8">
              <w:rPr>
                <w:rFonts w:cstheme="minorHAnsi"/>
                <w:b/>
                <w:bCs/>
                <w:sz w:val="18"/>
                <w:szCs w:val="18"/>
                <w:highlight w:val="green"/>
              </w:rPr>
              <w:t>Regione Lombardia</w:t>
            </w:r>
            <w:r w:rsidRPr="00CB0AD8">
              <w:rPr>
                <w:rFonts w:cstheme="minorHAnsi"/>
                <w:sz w:val="18"/>
                <w:szCs w:val="18"/>
                <w:highlight w:val="green"/>
              </w:rPr>
              <w:t>:</w:t>
            </w:r>
            <w:r>
              <w:rPr>
                <w:rFonts w:cstheme="minorHAnsi"/>
                <w:sz w:val="18"/>
                <w:szCs w:val="18"/>
              </w:rPr>
              <w:t xml:space="preserve"> </w:t>
            </w:r>
            <w:r w:rsidRPr="00700099">
              <w:rPr>
                <w:rFonts w:cstheme="minorHAnsi"/>
                <w:sz w:val="18"/>
                <w:szCs w:val="18"/>
              </w:rPr>
              <w:t>Non modificare la natura degli impianti per l’intero periodo temporale di permanenza degli stessi previsto</w:t>
            </w:r>
            <w:r>
              <w:rPr>
                <w:rFonts w:cstheme="minorHAnsi"/>
                <w:sz w:val="18"/>
                <w:szCs w:val="18"/>
              </w:rPr>
              <w:t xml:space="preserve"> dalle</w:t>
            </w:r>
            <w:r w:rsidRPr="00700099">
              <w:rPr>
                <w:rFonts w:cstheme="minorHAnsi"/>
                <w:sz w:val="18"/>
                <w:szCs w:val="18"/>
              </w:rPr>
              <w:t xml:space="preserve"> </w:t>
            </w:r>
            <w:r w:rsidRPr="00D227FE">
              <w:rPr>
                <w:rFonts w:cstheme="minorHAnsi"/>
                <w:sz w:val="18"/>
                <w:szCs w:val="18"/>
              </w:rPr>
              <w:t xml:space="preserve">disposizioni attuative </w:t>
            </w:r>
            <w:r>
              <w:rPr>
                <w:rFonts w:cstheme="minorHAnsi"/>
                <w:sz w:val="18"/>
                <w:szCs w:val="18"/>
              </w:rPr>
              <w:t>regionali</w:t>
            </w:r>
            <w:r w:rsidRPr="00D227FE">
              <w:rPr>
                <w:rFonts w:cstheme="minorHAnsi"/>
                <w:sz w:val="18"/>
                <w:szCs w:val="18"/>
              </w:rPr>
              <w:t>, in modo che non vengano compromessi gli obiettivi originari</w:t>
            </w:r>
            <w:r w:rsidRPr="00700099">
              <w:rPr>
                <w:rFonts w:cstheme="minorHAnsi"/>
                <w:sz w:val="18"/>
                <w:szCs w:val="18"/>
              </w:rPr>
              <w:t xml:space="preserve"> dell’investimento</w:t>
            </w:r>
            <w:r w:rsidRPr="00F05EA1">
              <w:rPr>
                <w:rFonts w:cstheme="minorHAnsi"/>
                <w:sz w:val="18"/>
                <w:szCs w:val="18"/>
              </w:rPr>
              <w:t>. Per l’</w:t>
            </w:r>
            <w:r>
              <w:rPr>
                <w:rFonts w:cstheme="minorHAnsi"/>
                <w:b/>
                <w:bCs/>
                <w:sz w:val="18"/>
                <w:szCs w:val="18"/>
              </w:rPr>
              <w:t>Azione SRD05.</w:t>
            </w:r>
            <w:r w:rsidRPr="00EE1363">
              <w:rPr>
                <w:rFonts w:cstheme="minorHAnsi"/>
                <w:b/>
                <w:bCs/>
                <w:sz w:val="18"/>
                <w:szCs w:val="18"/>
              </w:rPr>
              <w:t>2</w:t>
            </w:r>
            <w:r>
              <w:rPr>
                <w:rFonts w:cstheme="minorHAnsi"/>
                <w:sz w:val="18"/>
                <w:szCs w:val="18"/>
              </w:rPr>
              <w:t>, t</w:t>
            </w:r>
            <w:r w:rsidRPr="009538F0">
              <w:rPr>
                <w:rFonts w:cstheme="minorHAnsi"/>
                <w:sz w:val="18"/>
                <w:szCs w:val="18"/>
              </w:rPr>
              <w:t>ale</w:t>
            </w:r>
            <w:r w:rsidRPr="00700099">
              <w:rPr>
                <w:rFonts w:cstheme="minorHAnsi"/>
                <w:sz w:val="18"/>
                <w:szCs w:val="18"/>
              </w:rPr>
              <w:t xml:space="preserve"> periodo deve essere</w:t>
            </w:r>
            <w:r>
              <w:rPr>
                <w:rFonts w:cstheme="minorHAnsi"/>
                <w:sz w:val="18"/>
                <w:szCs w:val="18"/>
              </w:rPr>
              <w:t>:</w:t>
            </w:r>
          </w:p>
          <w:p w14:paraId="0B7DAE2E" w14:textId="77777777" w:rsidR="006C4306" w:rsidRDefault="006C4306" w:rsidP="006C4306">
            <w:pPr>
              <w:pStyle w:val="Paragrafoelenco"/>
              <w:numPr>
                <w:ilvl w:val="0"/>
                <w:numId w:val="80"/>
              </w:numPr>
              <w:spacing w:after="0"/>
              <w:jc w:val="both"/>
              <w:rPr>
                <w:rFonts w:cstheme="minorHAnsi"/>
                <w:sz w:val="18"/>
                <w:szCs w:val="18"/>
              </w:rPr>
            </w:pPr>
            <w:r w:rsidRPr="009538F0">
              <w:rPr>
                <w:rFonts w:cstheme="minorHAnsi"/>
                <w:b/>
                <w:bCs/>
                <w:sz w:val="18"/>
                <w:szCs w:val="18"/>
              </w:rPr>
              <w:t>superiore a 8 anni</w:t>
            </w:r>
            <w:r>
              <w:rPr>
                <w:rFonts w:cstheme="minorHAnsi"/>
                <w:b/>
                <w:bCs/>
                <w:sz w:val="18"/>
                <w:szCs w:val="18"/>
              </w:rPr>
              <w:t>,</w:t>
            </w:r>
            <w:r w:rsidRPr="009538F0">
              <w:rPr>
                <w:rFonts w:cstheme="minorHAnsi"/>
                <w:sz w:val="18"/>
                <w:szCs w:val="18"/>
              </w:rPr>
              <w:t xml:space="preserve"> per gli impianti di arboricoltura a ciclo breve</w:t>
            </w:r>
          </w:p>
          <w:p w14:paraId="6F8FCD96" w14:textId="77777777" w:rsidR="006C4306" w:rsidRPr="00700099" w:rsidRDefault="006C4306" w:rsidP="006C4306">
            <w:pPr>
              <w:pStyle w:val="Paragrafoelenco"/>
              <w:numPr>
                <w:ilvl w:val="0"/>
                <w:numId w:val="80"/>
              </w:numPr>
              <w:spacing w:after="0"/>
              <w:jc w:val="both"/>
              <w:rPr>
                <w:rFonts w:cstheme="minorHAnsi"/>
                <w:sz w:val="18"/>
                <w:szCs w:val="18"/>
              </w:rPr>
            </w:pPr>
            <w:r w:rsidRPr="009538F0">
              <w:rPr>
                <w:rFonts w:cstheme="minorHAnsi"/>
                <w:b/>
                <w:bCs/>
                <w:sz w:val="18"/>
                <w:szCs w:val="18"/>
              </w:rPr>
              <w:t>non inferiore a 15 anni</w:t>
            </w:r>
            <w:r w:rsidRPr="009538F0">
              <w:rPr>
                <w:rFonts w:cstheme="minorHAnsi"/>
                <w:sz w:val="18"/>
                <w:szCs w:val="18"/>
              </w:rPr>
              <w:t>, per impianti di arboricoltura a ciclo medio-lungo, compresi gli impianti di arboricoltura con specie forestali micorrizzate. Per questi impianti, nel rispetto delle norme nazional</w:t>
            </w:r>
            <w:r>
              <w:rPr>
                <w:rFonts w:cstheme="minorHAnsi"/>
                <w:sz w:val="18"/>
                <w:szCs w:val="18"/>
              </w:rPr>
              <w:t>i</w:t>
            </w:r>
            <w:r w:rsidRPr="009538F0">
              <w:rPr>
                <w:rFonts w:cstheme="minorHAnsi"/>
                <w:sz w:val="18"/>
                <w:szCs w:val="18"/>
              </w:rPr>
              <w:t xml:space="preserve"> e regionali di settore</w:t>
            </w:r>
            <w:r>
              <w:rPr>
                <w:rFonts w:cstheme="minorHAnsi"/>
                <w:sz w:val="18"/>
                <w:szCs w:val="18"/>
              </w:rPr>
              <w:t>,</w:t>
            </w:r>
            <w:r w:rsidRPr="009538F0">
              <w:rPr>
                <w:rFonts w:cstheme="minorHAnsi"/>
                <w:sz w:val="18"/>
                <w:szCs w:val="18"/>
              </w:rPr>
              <w:t xml:space="preserve"> le superfici in</w:t>
            </w:r>
            <w:r>
              <w:rPr>
                <w:rFonts w:cstheme="minorHAnsi"/>
                <w:sz w:val="18"/>
                <w:szCs w:val="18"/>
              </w:rPr>
              <w:t xml:space="preserve"> c</w:t>
            </w:r>
            <w:r w:rsidRPr="00700099">
              <w:rPr>
                <w:rFonts w:cstheme="minorHAnsi"/>
                <w:sz w:val="18"/>
                <w:szCs w:val="18"/>
              </w:rPr>
              <w:t>ui viene realizzato l’impianto non sono vincolate a bosco</w:t>
            </w:r>
            <w:r>
              <w:rPr>
                <w:rFonts w:cstheme="minorHAnsi"/>
                <w:sz w:val="18"/>
                <w:szCs w:val="18"/>
              </w:rPr>
              <w:t>.</w:t>
            </w:r>
          </w:p>
        </w:tc>
      </w:tr>
      <w:tr w:rsidR="006C4306" w:rsidRPr="00700099" w14:paraId="6D867266" w14:textId="77777777" w:rsidTr="00F561E7">
        <w:tc>
          <w:tcPr>
            <w:tcW w:w="0" w:type="auto"/>
            <w:vAlign w:val="center"/>
          </w:tcPr>
          <w:p w14:paraId="6C939195" w14:textId="77777777" w:rsidR="006C4306" w:rsidRPr="00700099" w:rsidRDefault="006C4306" w:rsidP="00F561E7">
            <w:pPr>
              <w:spacing w:after="0"/>
              <w:jc w:val="center"/>
              <w:rPr>
                <w:rFonts w:cstheme="minorHAnsi"/>
                <w:b/>
                <w:bCs/>
                <w:sz w:val="18"/>
                <w:szCs w:val="18"/>
              </w:rPr>
            </w:pPr>
            <w:r>
              <w:rPr>
                <w:rFonts w:cstheme="minorHAnsi"/>
                <w:b/>
                <w:bCs/>
                <w:sz w:val="18"/>
                <w:szCs w:val="18"/>
              </w:rPr>
              <w:t>IM04</w:t>
            </w:r>
          </w:p>
        </w:tc>
        <w:tc>
          <w:tcPr>
            <w:tcW w:w="0" w:type="auto"/>
            <w:vAlign w:val="center"/>
          </w:tcPr>
          <w:p w14:paraId="744500BB" w14:textId="77777777" w:rsidR="006C4306" w:rsidRPr="00CB0AD8" w:rsidRDefault="006C4306" w:rsidP="00F561E7">
            <w:pPr>
              <w:spacing w:after="0"/>
              <w:jc w:val="both"/>
              <w:rPr>
                <w:rFonts w:cstheme="minorHAnsi"/>
                <w:strike/>
                <w:color w:val="FF0000"/>
                <w:sz w:val="18"/>
                <w:szCs w:val="18"/>
              </w:rPr>
            </w:pPr>
            <w:r w:rsidRPr="00CB0AD8">
              <w:rPr>
                <w:rFonts w:cstheme="minorHAnsi"/>
                <w:strike/>
                <w:color w:val="FF0000"/>
                <w:sz w:val="18"/>
                <w:szCs w:val="18"/>
              </w:rPr>
              <w:t>La durata dell’impegno di cui ai punti precedenti parte dal 1° gennaio dell’anno successivo a quello di presentazione della domanda di pagamento del saldo.</w:t>
            </w:r>
          </w:p>
          <w:p w14:paraId="1639ECAA" w14:textId="77777777" w:rsidR="006C4306" w:rsidRDefault="006C4306" w:rsidP="00F561E7">
            <w:pPr>
              <w:spacing w:after="0"/>
              <w:jc w:val="both"/>
              <w:rPr>
                <w:rFonts w:cstheme="minorHAnsi"/>
                <w:sz w:val="18"/>
                <w:szCs w:val="18"/>
              </w:rPr>
            </w:pPr>
            <w:r>
              <w:rPr>
                <w:rFonts w:cstheme="minorHAnsi"/>
                <w:b/>
                <w:bCs/>
                <w:sz w:val="18"/>
                <w:szCs w:val="18"/>
              </w:rPr>
              <w:t xml:space="preserve">Regione </w:t>
            </w:r>
            <w:r w:rsidRPr="00911D2C">
              <w:rPr>
                <w:rFonts w:cstheme="minorHAnsi"/>
                <w:b/>
                <w:bCs/>
                <w:sz w:val="18"/>
                <w:szCs w:val="18"/>
              </w:rPr>
              <w:t>Lombardia</w:t>
            </w:r>
            <w:r w:rsidRPr="00911D2C">
              <w:rPr>
                <w:rFonts w:cstheme="minorHAnsi"/>
                <w:sz w:val="18"/>
                <w:szCs w:val="18"/>
              </w:rPr>
              <w:t>:</w:t>
            </w:r>
            <w:r>
              <w:rPr>
                <w:rFonts w:cstheme="minorHAnsi"/>
                <w:b/>
                <w:bCs/>
                <w:sz w:val="18"/>
                <w:szCs w:val="18"/>
              </w:rPr>
              <w:t xml:space="preserve"> </w:t>
            </w:r>
            <w:r w:rsidRPr="00911D2C">
              <w:rPr>
                <w:rFonts w:cstheme="minorHAnsi"/>
                <w:sz w:val="18"/>
                <w:szCs w:val="18"/>
              </w:rPr>
              <w:t xml:space="preserve">La </w:t>
            </w:r>
            <w:r w:rsidRPr="006F03E6">
              <w:rPr>
                <w:rFonts w:cstheme="minorHAnsi"/>
                <w:sz w:val="18"/>
                <w:szCs w:val="18"/>
              </w:rPr>
              <w:t>durata dell’impegno di cui ai punti precedenti parte dal 1° gennaio dell’anno successivo a quello di presentazione della domanda di pagamento del saldo.</w:t>
            </w:r>
            <w:r>
              <w:rPr>
                <w:rFonts w:cstheme="minorHAnsi"/>
                <w:sz w:val="18"/>
                <w:szCs w:val="18"/>
              </w:rPr>
              <w:t xml:space="preserve"> </w:t>
            </w:r>
          </w:p>
          <w:p w14:paraId="4738EA6F" w14:textId="77777777" w:rsidR="006C4306" w:rsidRPr="00911D2C" w:rsidRDefault="006C4306" w:rsidP="00F561E7">
            <w:pPr>
              <w:spacing w:after="0"/>
              <w:jc w:val="both"/>
              <w:rPr>
                <w:rFonts w:cstheme="minorHAnsi"/>
                <w:sz w:val="18"/>
                <w:szCs w:val="18"/>
              </w:rPr>
            </w:pPr>
            <w:r>
              <w:rPr>
                <w:rFonts w:cstheme="minorHAnsi"/>
                <w:sz w:val="18"/>
                <w:szCs w:val="18"/>
              </w:rPr>
              <w:t>P</w:t>
            </w:r>
            <w:r w:rsidRPr="00911D2C">
              <w:rPr>
                <w:rFonts w:cstheme="minorHAnsi"/>
                <w:sz w:val="18"/>
                <w:szCs w:val="18"/>
              </w:rPr>
              <w:t xml:space="preserve">er i soli impianti di arboricoltura a ciclo breve, </w:t>
            </w:r>
            <w:r>
              <w:rPr>
                <w:rFonts w:cstheme="minorHAnsi"/>
                <w:sz w:val="18"/>
                <w:szCs w:val="18"/>
              </w:rPr>
              <w:t xml:space="preserve">la durata dell’impegno </w:t>
            </w:r>
            <w:r w:rsidRPr="00911D2C">
              <w:rPr>
                <w:rFonts w:cstheme="minorHAnsi"/>
                <w:sz w:val="18"/>
                <w:szCs w:val="18"/>
              </w:rPr>
              <w:t>parte dal 1° gennaio dell’anno in cui è presentata la domanda di pagamento del saldo se la medesima è presentata entro la scadenza della presentazione della Domanda Unica; se la domanda di pagamento del saldo è presentata dopo la scadenza della presentazione della Domanda Unica, la durata dell’impegno parte dal 1° gennaio dell’anno successivo a quello di presentazione della domanda di pagamento del saldo</w:t>
            </w:r>
          </w:p>
        </w:tc>
      </w:tr>
      <w:tr w:rsidR="006C4306" w:rsidRPr="00700099" w14:paraId="7B323274" w14:textId="77777777" w:rsidTr="00F561E7">
        <w:tc>
          <w:tcPr>
            <w:tcW w:w="0" w:type="auto"/>
            <w:vAlign w:val="center"/>
          </w:tcPr>
          <w:p w14:paraId="59DF973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IM05</w:t>
            </w:r>
          </w:p>
        </w:tc>
        <w:tc>
          <w:tcPr>
            <w:tcW w:w="0" w:type="auto"/>
            <w:vAlign w:val="center"/>
          </w:tcPr>
          <w:p w14:paraId="71B9AD17" w14:textId="77777777" w:rsidR="006C4306" w:rsidRPr="00700099" w:rsidRDefault="006C4306" w:rsidP="00F561E7">
            <w:pPr>
              <w:spacing w:after="0"/>
              <w:jc w:val="both"/>
              <w:rPr>
                <w:rFonts w:cstheme="minorHAnsi"/>
                <w:sz w:val="18"/>
                <w:szCs w:val="18"/>
              </w:rPr>
            </w:pPr>
            <w:r w:rsidRPr="00700099">
              <w:rPr>
                <w:rFonts w:cstheme="minorHAnsi"/>
                <w:sz w:val="18"/>
                <w:szCs w:val="18"/>
              </w:rPr>
              <w:t>La conduzione delle superfici di investimento deve essere mantenuta, dalla data di presentazione della domanda di aiuto fino al termine del periodo di permanenza dell’operazione previsto per l'investimento realizzato, secondo quanto previsto ai precedenti punti IM03 e IM04</w:t>
            </w:r>
          </w:p>
        </w:tc>
      </w:tr>
      <w:tr w:rsidR="006C4306" w:rsidRPr="00700099" w14:paraId="0EA6E1DB" w14:textId="77777777" w:rsidTr="00F561E7">
        <w:tc>
          <w:tcPr>
            <w:tcW w:w="0" w:type="auto"/>
            <w:gridSpan w:val="2"/>
            <w:shd w:val="clear" w:color="auto" w:fill="008E40"/>
            <w:vAlign w:val="center"/>
          </w:tcPr>
          <w:p w14:paraId="4FC689F2" w14:textId="77777777" w:rsidR="006C4306" w:rsidRPr="00700099" w:rsidRDefault="006C4306" w:rsidP="00F561E7">
            <w:pPr>
              <w:spacing w:after="0"/>
              <w:ind w:left="-110"/>
              <w:jc w:val="center"/>
              <w:rPr>
                <w:rFonts w:cstheme="minorHAnsi"/>
                <w:b/>
                <w:bCs/>
                <w:color w:val="FFFFFF" w:themeColor="background1"/>
                <w:sz w:val="18"/>
                <w:szCs w:val="18"/>
              </w:rPr>
            </w:pPr>
            <w:r w:rsidRPr="00700099">
              <w:rPr>
                <w:rFonts w:cstheme="minorHAnsi"/>
                <w:b/>
                <w:bCs/>
                <w:color w:val="FFFFFF" w:themeColor="background1"/>
                <w:sz w:val="18"/>
                <w:szCs w:val="18"/>
              </w:rPr>
              <w:t>Altri obblighi</w:t>
            </w:r>
          </w:p>
        </w:tc>
      </w:tr>
      <w:tr w:rsidR="006C4306" w:rsidRPr="00700099" w14:paraId="4A15AEF0" w14:textId="77777777" w:rsidTr="00F561E7">
        <w:tc>
          <w:tcPr>
            <w:tcW w:w="0" w:type="auto"/>
            <w:shd w:val="clear" w:color="auto" w:fill="A7D9A3"/>
            <w:vAlign w:val="center"/>
          </w:tcPr>
          <w:p w14:paraId="33335957" w14:textId="77777777" w:rsidR="006C4306" w:rsidRPr="00CA38A7" w:rsidRDefault="006C4306" w:rsidP="00F561E7">
            <w:pPr>
              <w:spacing w:after="0"/>
              <w:ind w:left="-11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53F71CB8" w14:textId="77777777" w:rsidR="006C4306" w:rsidRPr="00CA38A7" w:rsidRDefault="006C4306" w:rsidP="00F561E7">
            <w:pPr>
              <w:spacing w:after="0"/>
              <w:ind w:left="-110"/>
              <w:jc w:val="center"/>
              <w:rPr>
                <w:rFonts w:cstheme="minorHAnsi"/>
                <w:b/>
                <w:bCs/>
                <w:sz w:val="18"/>
                <w:szCs w:val="18"/>
              </w:rPr>
            </w:pPr>
            <w:r>
              <w:rPr>
                <w:rFonts w:cstheme="minorHAnsi"/>
                <w:b/>
                <w:bCs/>
                <w:sz w:val="18"/>
                <w:szCs w:val="18"/>
              </w:rPr>
              <w:t>Descrizione</w:t>
            </w:r>
          </w:p>
        </w:tc>
      </w:tr>
      <w:tr w:rsidR="006C4306" w:rsidRPr="00700099" w14:paraId="07A7FB3E" w14:textId="77777777" w:rsidTr="00F561E7">
        <w:tc>
          <w:tcPr>
            <w:tcW w:w="0" w:type="auto"/>
            <w:vAlign w:val="center"/>
          </w:tcPr>
          <w:p w14:paraId="3CE4FCD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0" w:type="auto"/>
            <w:vAlign w:val="center"/>
          </w:tcPr>
          <w:p w14:paraId="37C47ACE"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Sono esclusi dalle tipologie di investimento ammissibili gli impianti di </w:t>
            </w:r>
            <w:r w:rsidRPr="000A02F3">
              <w:rPr>
                <w:rFonts w:cstheme="minorHAnsi"/>
                <w:i/>
                <w:iCs/>
                <w:sz w:val="18"/>
                <w:szCs w:val="18"/>
              </w:rPr>
              <w:t>Short Rotation Coppice</w:t>
            </w:r>
            <w:r w:rsidRPr="00700099">
              <w:rPr>
                <w:rFonts w:cstheme="minorHAnsi"/>
                <w:sz w:val="18"/>
                <w:szCs w:val="18"/>
              </w:rPr>
              <w:t xml:space="preserve"> e </w:t>
            </w:r>
            <w:r w:rsidRPr="000A02F3">
              <w:rPr>
                <w:rFonts w:cstheme="minorHAnsi"/>
                <w:i/>
                <w:iCs/>
                <w:sz w:val="18"/>
                <w:szCs w:val="18"/>
              </w:rPr>
              <w:t>Short Rotation Forestry</w:t>
            </w:r>
            <w:r w:rsidRPr="00700099">
              <w:rPr>
                <w:rFonts w:cstheme="minorHAnsi"/>
                <w:sz w:val="18"/>
                <w:szCs w:val="18"/>
              </w:rPr>
              <w:t>, di alberi di Natale e specie forestali con turno produttivo inferiore o uguale agli 8 anni</w:t>
            </w:r>
          </w:p>
        </w:tc>
      </w:tr>
      <w:tr w:rsidR="006C4306" w:rsidRPr="00700099" w14:paraId="05FB0F37" w14:textId="77777777" w:rsidTr="00F561E7">
        <w:tc>
          <w:tcPr>
            <w:tcW w:w="0" w:type="auto"/>
            <w:vAlign w:val="center"/>
          </w:tcPr>
          <w:p w14:paraId="525E3B2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0" w:type="auto"/>
            <w:vAlign w:val="center"/>
          </w:tcPr>
          <w:p w14:paraId="0410723C"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Non sono ammissibili impianti </w:t>
            </w:r>
            <w:r w:rsidRPr="00300478">
              <w:rPr>
                <w:rFonts w:cstheme="minorHAnsi"/>
                <w:sz w:val="18"/>
                <w:szCs w:val="18"/>
              </w:rPr>
              <w:t xml:space="preserve">di cui </w:t>
            </w:r>
            <w:r w:rsidRPr="00CB0AD8">
              <w:rPr>
                <w:rFonts w:cstheme="minorHAnsi"/>
                <w:sz w:val="18"/>
                <w:szCs w:val="18"/>
              </w:rPr>
              <w:t>all’intervento SRD05 Azione 2</w:t>
            </w:r>
            <w:r w:rsidRPr="00300478">
              <w:rPr>
                <w:rFonts w:cstheme="minorHAnsi"/>
                <w:sz w:val="18"/>
                <w:szCs w:val="18"/>
              </w:rPr>
              <w:t xml:space="preserve"> realizzati su superfici a foraggere permanenti, compresi i pascoli (art. 4, par. 3, lettera c) del Reg. (UE) n.</w:t>
            </w:r>
            <w:r w:rsidRPr="00700099">
              <w:rPr>
                <w:rFonts w:cstheme="minorHAnsi"/>
                <w:sz w:val="18"/>
                <w:szCs w:val="18"/>
              </w:rPr>
              <w:t xml:space="preserve"> 2021</w:t>
            </w:r>
            <w:r>
              <w:rPr>
                <w:rFonts w:cstheme="minorHAnsi"/>
                <w:sz w:val="18"/>
                <w:szCs w:val="18"/>
              </w:rPr>
              <w:t>/2115</w:t>
            </w:r>
            <w:r w:rsidRPr="00700099">
              <w:rPr>
                <w:rFonts w:cstheme="minorHAnsi"/>
                <w:sz w:val="18"/>
                <w:szCs w:val="18"/>
              </w:rPr>
              <w:t>), su superfici a oliveto, in aree identificate come prati magri, brughiere, zone umide e torbiere</w:t>
            </w:r>
          </w:p>
        </w:tc>
      </w:tr>
      <w:tr w:rsidR="006C4306" w:rsidRPr="00700099" w14:paraId="51170352" w14:textId="77777777" w:rsidTr="00F561E7">
        <w:tc>
          <w:tcPr>
            <w:tcW w:w="0" w:type="auto"/>
            <w:vAlign w:val="center"/>
          </w:tcPr>
          <w:p w14:paraId="0B8352E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0" w:type="auto"/>
            <w:vAlign w:val="center"/>
          </w:tcPr>
          <w:p w14:paraId="48110C70" w14:textId="77777777" w:rsidR="006C4306" w:rsidRPr="00700099" w:rsidRDefault="006C4306" w:rsidP="00F561E7">
            <w:pPr>
              <w:spacing w:after="0"/>
              <w:jc w:val="both"/>
              <w:rPr>
                <w:rFonts w:cstheme="minorHAnsi"/>
                <w:sz w:val="18"/>
                <w:szCs w:val="18"/>
              </w:rPr>
            </w:pPr>
            <w:r w:rsidRPr="00700099">
              <w:rPr>
                <w:rFonts w:cstheme="minorHAnsi"/>
                <w:sz w:val="18"/>
                <w:szCs w:val="18"/>
              </w:rPr>
              <w:t>Devono essere rispettati criteri di gestione e buone pratiche coerenti con gli obiettivi climatici e ambientali in linea con i principi paneuropei di Gestione Forestale Sostenibile</w:t>
            </w:r>
          </w:p>
        </w:tc>
      </w:tr>
      <w:tr w:rsidR="006C4306" w:rsidRPr="00700099" w14:paraId="52D2B94A" w14:textId="77777777" w:rsidTr="00F561E7">
        <w:tc>
          <w:tcPr>
            <w:tcW w:w="0" w:type="auto"/>
            <w:vAlign w:val="center"/>
          </w:tcPr>
          <w:p w14:paraId="7AE74A6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OB04</w:t>
            </w:r>
          </w:p>
        </w:tc>
        <w:tc>
          <w:tcPr>
            <w:tcW w:w="0" w:type="auto"/>
            <w:vAlign w:val="center"/>
          </w:tcPr>
          <w:p w14:paraId="161F88E0" w14:textId="77777777" w:rsidR="006C4306" w:rsidRPr="00700099" w:rsidRDefault="006C4306" w:rsidP="00F561E7">
            <w:pPr>
              <w:spacing w:after="0"/>
              <w:jc w:val="both"/>
              <w:rPr>
                <w:rFonts w:cstheme="minorHAnsi"/>
                <w:sz w:val="18"/>
                <w:szCs w:val="18"/>
              </w:rPr>
            </w:pPr>
            <w:r w:rsidRPr="00576A61">
              <w:rPr>
                <w:rFonts w:cstheme="minorHAnsi"/>
                <w:sz w:val="18"/>
                <w:szCs w:val="18"/>
              </w:rPr>
              <w:t>Al fine di corrispondere agli obblighi di informazione e pubblicità per le operazioni oggetto di sostegno del FEASR, si applica quanto previsto dal Reg. (UE) 2022/129</w:t>
            </w:r>
          </w:p>
        </w:tc>
      </w:tr>
    </w:tbl>
    <w:p w14:paraId="791B2365" w14:textId="77777777" w:rsidR="006C4306" w:rsidRDefault="006C4306" w:rsidP="006C4306">
      <w:pPr>
        <w:spacing w:after="0"/>
      </w:pPr>
    </w:p>
    <w:p w14:paraId="2129DFE4" w14:textId="77777777" w:rsidR="006C4306" w:rsidRPr="006F03E6" w:rsidRDefault="006C4306" w:rsidP="006C4306">
      <w:pPr>
        <w:pStyle w:val="Titolo3"/>
        <w:rPr>
          <w:i/>
          <w:iCs/>
          <w:sz w:val="22"/>
          <w:szCs w:val="22"/>
        </w:rPr>
      </w:pPr>
      <w:bookmarkStart w:id="102" w:name="_Hlk117862375"/>
      <w:r w:rsidRPr="006F03E6">
        <w:rPr>
          <w:i/>
          <w:iCs/>
          <w:sz w:val="22"/>
          <w:szCs w:val="22"/>
        </w:rPr>
        <w:t>Gamma del sostegno</w:t>
      </w:r>
    </w:p>
    <w:tbl>
      <w:tblPr>
        <w:tblStyle w:val="Grigliatabella"/>
        <w:tblW w:w="5000" w:type="pct"/>
        <w:jc w:val="center"/>
        <w:tblLook w:val="04A0" w:firstRow="1" w:lastRow="0" w:firstColumn="1" w:lastColumn="0" w:noHBand="0" w:noVBand="1"/>
      </w:tblPr>
      <w:tblGrid>
        <w:gridCol w:w="3377"/>
        <w:gridCol w:w="3186"/>
        <w:gridCol w:w="3577"/>
      </w:tblGrid>
      <w:tr w:rsidR="006C4306" w:rsidRPr="00700099" w14:paraId="7817DF2F" w14:textId="77777777" w:rsidTr="006E03F7">
        <w:trPr>
          <w:jc w:val="center"/>
        </w:trPr>
        <w:tc>
          <w:tcPr>
            <w:tcW w:w="1665" w:type="pct"/>
            <w:shd w:val="clear" w:color="auto" w:fill="008E40"/>
            <w:vAlign w:val="center"/>
          </w:tcPr>
          <w:p w14:paraId="5E7EED9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3335" w:type="pct"/>
            <w:gridSpan w:val="2"/>
            <w:vAlign w:val="center"/>
          </w:tcPr>
          <w:p w14:paraId="466DA9C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r>
              <w:rPr>
                <w:rFonts w:cstheme="minorHAnsi"/>
                <w:sz w:val="18"/>
                <w:szCs w:val="18"/>
              </w:rPr>
              <w:t>in conto capitabile</w:t>
            </w:r>
          </w:p>
        </w:tc>
      </w:tr>
      <w:tr w:rsidR="006C4306" w:rsidRPr="00700099" w14:paraId="0C178232" w14:textId="77777777" w:rsidTr="006E03F7">
        <w:trPr>
          <w:jc w:val="center"/>
        </w:trPr>
        <w:tc>
          <w:tcPr>
            <w:tcW w:w="1665" w:type="pct"/>
            <w:shd w:val="clear" w:color="auto" w:fill="008E40"/>
            <w:vAlign w:val="center"/>
          </w:tcPr>
          <w:p w14:paraId="46D9F361" w14:textId="77777777" w:rsidR="006C4306" w:rsidRPr="00700099" w:rsidRDefault="006C4306" w:rsidP="00F561E7">
            <w:pPr>
              <w:spacing w:after="0"/>
              <w:ind w:left="-253" w:firstLine="253"/>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3335" w:type="pct"/>
            <w:gridSpan w:val="2"/>
            <w:vAlign w:val="center"/>
          </w:tcPr>
          <w:p w14:paraId="325A99E5"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w:t>
            </w:r>
            <w:r>
              <w:rPr>
                <w:rFonts w:cstheme="minorHAnsi"/>
                <w:sz w:val="18"/>
                <w:szCs w:val="18"/>
              </w:rPr>
              <w:t>delle spese</w:t>
            </w:r>
            <w:r w:rsidRPr="00700099">
              <w:rPr>
                <w:rFonts w:cstheme="minorHAnsi"/>
                <w:sz w:val="18"/>
                <w:szCs w:val="18"/>
              </w:rPr>
              <w:t xml:space="preserve"> effettivamente sostenut</w:t>
            </w:r>
            <w:r>
              <w:rPr>
                <w:rFonts w:cstheme="minorHAnsi"/>
                <w:sz w:val="18"/>
                <w:szCs w:val="18"/>
              </w:rPr>
              <w:t>e</w:t>
            </w:r>
          </w:p>
          <w:p w14:paraId="58CEAEDF" w14:textId="77777777" w:rsidR="006C4306" w:rsidRPr="001416BF"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w:t>
            </w:r>
            <w:r>
              <w:rPr>
                <w:rFonts w:cstheme="minorHAnsi"/>
                <w:sz w:val="18"/>
                <w:szCs w:val="18"/>
              </w:rPr>
              <w:t>standard</w:t>
            </w:r>
          </w:p>
        </w:tc>
      </w:tr>
      <w:tr w:rsidR="006C4306" w:rsidRPr="00700099" w14:paraId="33C2A2B5" w14:textId="77777777" w:rsidTr="006E03F7">
        <w:trPr>
          <w:jc w:val="center"/>
        </w:trPr>
        <w:tc>
          <w:tcPr>
            <w:tcW w:w="1665" w:type="pct"/>
            <w:shd w:val="clear" w:color="auto" w:fill="008E40"/>
            <w:vAlign w:val="center"/>
          </w:tcPr>
          <w:p w14:paraId="7CEA823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1571" w:type="pct"/>
            <w:vAlign w:val="center"/>
          </w:tcPr>
          <w:p w14:paraId="4B917D53"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1764" w:type="pct"/>
            <w:vAlign w:val="center"/>
          </w:tcPr>
          <w:p w14:paraId="2781A5CE" w14:textId="77777777" w:rsidR="006C4306" w:rsidRPr="00700099" w:rsidRDefault="006C4306" w:rsidP="00F561E7">
            <w:pPr>
              <w:spacing w:after="0"/>
              <w:jc w:val="center"/>
              <w:rPr>
                <w:rFonts w:cstheme="minorHAnsi"/>
                <w:sz w:val="18"/>
                <w:szCs w:val="18"/>
              </w:rPr>
            </w:pPr>
            <w:r>
              <w:rPr>
                <w:rFonts w:cstheme="minorHAnsi"/>
                <w:sz w:val="18"/>
                <w:szCs w:val="18"/>
              </w:rPr>
              <w:t>60%-90</w:t>
            </w:r>
            <w:r w:rsidRPr="00700099">
              <w:rPr>
                <w:rFonts w:cstheme="minorHAnsi"/>
                <w:sz w:val="18"/>
                <w:szCs w:val="18"/>
              </w:rPr>
              <w:t>%</w:t>
            </w:r>
            <w:r>
              <w:rPr>
                <w:rFonts w:cstheme="minorHAnsi"/>
                <w:sz w:val="18"/>
                <w:szCs w:val="18"/>
              </w:rPr>
              <w:t xml:space="preserve"> in base alla tipologia di impianto</w:t>
            </w:r>
          </w:p>
        </w:tc>
      </w:tr>
      <w:tr w:rsidR="006C4306" w:rsidRPr="00700099" w14:paraId="30095BC7" w14:textId="77777777" w:rsidTr="006E03F7">
        <w:trPr>
          <w:jc w:val="center"/>
        </w:trPr>
        <w:tc>
          <w:tcPr>
            <w:tcW w:w="1665" w:type="pct"/>
            <w:shd w:val="clear" w:color="auto" w:fill="008E40"/>
            <w:vAlign w:val="center"/>
          </w:tcPr>
          <w:p w14:paraId="4CE8CF8C"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335" w:type="pct"/>
            <w:gridSpan w:val="2"/>
            <w:vAlign w:val="center"/>
          </w:tcPr>
          <w:p w14:paraId="1A6F06E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3067911F"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1037329F"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309DC7DE"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133F9E17" w14:textId="77777777" w:rsidTr="006E03F7">
        <w:trPr>
          <w:jc w:val="center"/>
        </w:trPr>
        <w:tc>
          <w:tcPr>
            <w:tcW w:w="1665" w:type="pct"/>
            <w:shd w:val="clear" w:color="auto" w:fill="008E40"/>
            <w:vAlign w:val="center"/>
          </w:tcPr>
          <w:p w14:paraId="7212A9BF" w14:textId="77777777" w:rsidR="006C4306" w:rsidRPr="004F0244"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3335" w:type="pct"/>
            <w:gridSpan w:val="2"/>
            <w:vAlign w:val="center"/>
          </w:tcPr>
          <w:p w14:paraId="5106F707" w14:textId="77777777" w:rsidR="006C4306" w:rsidRPr="004F0244"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CB0AD8">
              <w:rPr>
                <w:rFonts w:eastAsia="MS Gothic" w:cstheme="minorHAnsi"/>
                <w:strike/>
                <w:color w:val="FF0000"/>
                <w:sz w:val="18"/>
                <w:szCs w:val="18"/>
              </w:rPr>
              <w:t xml:space="preserve">fino al </w:t>
            </w:r>
            <w:r>
              <w:rPr>
                <w:rFonts w:eastAsia="MS Gothic" w:cstheme="minorHAnsi"/>
                <w:sz w:val="18"/>
                <w:szCs w:val="18"/>
              </w:rPr>
              <w:t>50%</w:t>
            </w:r>
          </w:p>
        </w:tc>
      </w:tr>
      <w:bookmarkEnd w:id="102"/>
    </w:tbl>
    <w:p w14:paraId="0AA083F8" w14:textId="77777777" w:rsidR="006C4306" w:rsidRPr="006C171F" w:rsidRDefault="006C4306" w:rsidP="006C4306">
      <w:pPr>
        <w:spacing w:after="0"/>
      </w:pPr>
    </w:p>
    <w:p w14:paraId="4AF369A1" w14:textId="77777777" w:rsidR="006C4306" w:rsidRPr="004F602E" w:rsidRDefault="006C4306" w:rsidP="006C4306">
      <w:pPr>
        <w:pStyle w:val="Titolo3"/>
        <w:rPr>
          <w:i/>
          <w:iCs/>
          <w:sz w:val="22"/>
          <w:szCs w:val="22"/>
        </w:rPr>
      </w:pPr>
      <w:r w:rsidRPr="004F602E">
        <w:rPr>
          <w:i/>
          <w:iCs/>
          <w:sz w:val="22"/>
          <w:szCs w:val="22"/>
        </w:rPr>
        <w:t>Partecipazione della scheda di intervento a progetti integrati (LEADER, Misure di cooperazione, etc.)</w:t>
      </w:r>
    </w:p>
    <w:p w14:paraId="77282997" w14:textId="77777777" w:rsidR="006C4306" w:rsidRPr="008D1ACC" w:rsidRDefault="006C4306" w:rsidP="006C4306">
      <w:pPr>
        <w:spacing w:after="0"/>
        <w:rPr>
          <w:rFonts w:cstheme="minorHAnsi"/>
          <w:sz w:val="20"/>
          <w:szCs w:val="20"/>
        </w:rPr>
      </w:pPr>
      <w:r w:rsidRPr="008D1ACC">
        <w:rPr>
          <w:rFonts w:cstheme="minorHAnsi"/>
          <w:sz w:val="20"/>
          <w:szCs w:val="20"/>
        </w:rPr>
        <w:t>LEADER: No.</w:t>
      </w:r>
    </w:p>
    <w:p w14:paraId="5AD07978" w14:textId="77777777" w:rsidR="006C4306" w:rsidRPr="008D1ACC" w:rsidRDefault="006C4306" w:rsidP="006C4306">
      <w:pPr>
        <w:spacing w:after="0"/>
        <w:rPr>
          <w:rFonts w:cstheme="minorHAnsi"/>
          <w:sz w:val="20"/>
          <w:szCs w:val="20"/>
        </w:rPr>
      </w:pPr>
      <w:r w:rsidRPr="008D1ACC">
        <w:rPr>
          <w:rFonts w:cstheme="minorHAnsi"/>
          <w:sz w:val="20"/>
          <w:szCs w:val="20"/>
        </w:rPr>
        <w:t>Cooperazione: No.</w:t>
      </w:r>
    </w:p>
    <w:p w14:paraId="0AD0D4ED"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088543E5" w14:textId="77777777" w:rsidR="006C4306" w:rsidRPr="00F6220C" w:rsidRDefault="006C4306" w:rsidP="006C4306">
      <w:pPr>
        <w:pStyle w:val="Titolo2"/>
        <w:rPr>
          <w:rFonts w:asciiTheme="minorHAnsi" w:hAnsiTheme="minorHAnsi" w:cstheme="minorHAnsi"/>
          <w:b/>
          <w:bCs/>
        </w:rPr>
      </w:pPr>
      <w:bookmarkStart w:id="103" w:name="_Toc133425226"/>
      <w:r w:rsidRPr="00F6220C">
        <w:rPr>
          <w:rFonts w:asciiTheme="minorHAnsi" w:hAnsiTheme="minorHAnsi" w:cstheme="minorHAnsi"/>
          <w:b/>
          <w:bCs/>
        </w:rPr>
        <w:t>SRD06</w:t>
      </w:r>
      <w:r>
        <w:rPr>
          <w:rFonts w:asciiTheme="minorHAnsi" w:hAnsiTheme="minorHAnsi" w:cstheme="minorHAnsi"/>
          <w:b/>
          <w:bCs/>
        </w:rPr>
        <w:t xml:space="preserve"> – Investimenti per la prevenzione ed il ripristino del potenziale produttivo agricolo</w:t>
      </w:r>
      <w:bookmarkEnd w:id="103"/>
    </w:p>
    <w:p w14:paraId="7B8A59B7" w14:textId="77777777" w:rsidR="006C4306" w:rsidRPr="002949F3" w:rsidRDefault="006C4306" w:rsidP="006C4306">
      <w:pPr>
        <w:pStyle w:val="Titolo3"/>
        <w:rPr>
          <w:i/>
          <w:iCs/>
          <w:sz w:val="22"/>
          <w:szCs w:val="22"/>
        </w:rPr>
      </w:pPr>
      <w:r>
        <w:rPr>
          <w:i/>
          <w:iCs/>
          <w:sz w:val="22"/>
          <w:szCs w:val="22"/>
        </w:rPr>
        <w:t>Descrizione</w:t>
      </w:r>
    </w:p>
    <w:p w14:paraId="05A0C429" w14:textId="77777777" w:rsidR="006C4306" w:rsidRPr="00574382" w:rsidRDefault="006C4306" w:rsidP="006C4306">
      <w:pPr>
        <w:spacing w:after="0"/>
        <w:jc w:val="both"/>
        <w:rPr>
          <w:rFonts w:cstheme="minorHAnsi"/>
          <w:sz w:val="20"/>
          <w:szCs w:val="20"/>
          <w:highlight w:val="green"/>
        </w:rPr>
      </w:pPr>
      <w:r w:rsidRPr="00574382">
        <w:rPr>
          <w:rFonts w:cstheme="minorHAnsi"/>
          <w:sz w:val="20"/>
          <w:szCs w:val="20"/>
          <w:highlight w:val="green"/>
        </w:rPr>
        <w:t xml:space="preserve">Il crescente rischio climatico e meteorologico e l’insorgenza di problemi sanitari, come fitopatie ed epizoozie, mettono a repentaglio le produzioni agricole e zootecniche per le quali si rende necessario disporre di misure di prevenzione o mitigazione e, nel caso del verificarsi di eventi avversi o catastrofali, anche di natura biotica, il ripristino del potenziale agricolo. </w:t>
      </w:r>
      <w:r>
        <w:rPr>
          <w:rFonts w:cstheme="minorHAnsi"/>
          <w:sz w:val="20"/>
          <w:szCs w:val="20"/>
          <w:highlight w:val="green"/>
        </w:rPr>
        <w:t>A</w:t>
      </w:r>
      <w:r w:rsidRPr="00574382">
        <w:rPr>
          <w:rFonts w:cstheme="minorHAnsi"/>
          <w:sz w:val="20"/>
          <w:szCs w:val="20"/>
          <w:highlight w:val="green"/>
        </w:rPr>
        <w:t xml:space="preserve"> causa dei mutamenti climatici e del presentarsi di fenomeni atmosferici di maggiore entità e frequenza, l’agricoltura è soggetta a crisi e rischi dovuti a fattori ambientali sui quali gli agricoltori non possono esercitare nessun genere di controllo.</w:t>
      </w:r>
      <w:r>
        <w:rPr>
          <w:rFonts w:cstheme="minorHAnsi"/>
          <w:sz w:val="20"/>
          <w:szCs w:val="20"/>
          <w:highlight w:val="green"/>
        </w:rPr>
        <w:t xml:space="preserve"> </w:t>
      </w:r>
      <w:r w:rsidRPr="00574382">
        <w:rPr>
          <w:rFonts w:cstheme="minorHAnsi"/>
          <w:sz w:val="20"/>
          <w:szCs w:val="20"/>
          <w:highlight w:val="green"/>
        </w:rPr>
        <w:t>Inoltre, tenendo conto che in alcuni contesti territoriali i tradizionali sistemi di gestione del rischio non riescono a supportare l’agricoltore in maniera efficiente, vi è la necessità di garantire l’interoperabilità di tutti gli strumenti di difesa attiva e passiva, al fine di favorire l’adattamento e la mitigazione al cambiamento climatico ed aumentare la capacità di intervento nel potenziale risarcitorio, a favore delle aziende agricole.</w:t>
      </w:r>
    </w:p>
    <w:p w14:paraId="039203FB" w14:textId="77777777" w:rsidR="006C4306" w:rsidRPr="00574382" w:rsidRDefault="006C4306" w:rsidP="006C4306">
      <w:pPr>
        <w:spacing w:after="0"/>
        <w:jc w:val="both"/>
        <w:rPr>
          <w:rFonts w:cstheme="minorHAnsi"/>
          <w:sz w:val="20"/>
          <w:szCs w:val="20"/>
          <w:highlight w:val="green"/>
        </w:rPr>
      </w:pPr>
      <w:r w:rsidRPr="00574382">
        <w:rPr>
          <w:rFonts w:cstheme="minorHAnsi"/>
          <w:sz w:val="20"/>
          <w:szCs w:val="20"/>
          <w:highlight w:val="green"/>
        </w:rPr>
        <w:t>Al fine di assicurare il mantenimento dei redditi alle aziende agricole e la resilienza economica delle stesse risulta opportuno incentivare sistemi di prevenzione attivi che consentano l’ottenimento di adeguati livelli produttivi, con particolare riferimento alle produzioni maggiormente esposte ai danni biotici e da avversità climatiche.</w:t>
      </w:r>
    </w:p>
    <w:p w14:paraId="13AF78AC" w14:textId="77777777" w:rsidR="006C4306" w:rsidRDefault="006C4306" w:rsidP="006C4306">
      <w:pPr>
        <w:jc w:val="both"/>
        <w:rPr>
          <w:rFonts w:cstheme="minorHAnsi"/>
          <w:sz w:val="20"/>
          <w:szCs w:val="20"/>
        </w:rPr>
      </w:pPr>
      <w:r w:rsidRPr="00574382">
        <w:rPr>
          <w:rFonts w:cstheme="minorHAnsi"/>
          <w:sz w:val="20"/>
          <w:szCs w:val="20"/>
          <w:highlight w:val="green"/>
        </w:rPr>
        <w:t>In tale contesto, l’intervento prevede:</w:t>
      </w:r>
    </w:p>
    <w:p w14:paraId="4DB512B5" w14:textId="77777777" w:rsidR="006C4306" w:rsidRPr="00642E60" w:rsidRDefault="006C4306" w:rsidP="006C4306">
      <w:pPr>
        <w:pStyle w:val="Paragrafoelenco"/>
        <w:numPr>
          <w:ilvl w:val="0"/>
          <w:numId w:val="50"/>
        </w:numPr>
        <w:spacing w:after="0"/>
        <w:ind w:left="709"/>
        <w:jc w:val="both"/>
        <w:rPr>
          <w:rFonts w:cstheme="minorHAnsi"/>
          <w:sz w:val="20"/>
          <w:szCs w:val="20"/>
        </w:rPr>
      </w:pPr>
      <w:r w:rsidRPr="00642E60">
        <w:rPr>
          <w:rFonts w:cstheme="minorHAnsi"/>
          <w:b/>
          <w:bCs/>
          <w:sz w:val="20"/>
          <w:szCs w:val="20"/>
        </w:rPr>
        <w:t xml:space="preserve">Azione </w:t>
      </w:r>
      <w:r w:rsidRPr="004D3E53">
        <w:rPr>
          <w:rFonts w:cstheme="minorHAnsi"/>
          <w:b/>
          <w:bCs/>
          <w:sz w:val="20"/>
          <w:szCs w:val="20"/>
        </w:rPr>
        <w:t>1)</w:t>
      </w:r>
      <w:r w:rsidRPr="00642E60">
        <w:rPr>
          <w:rFonts w:cstheme="minorHAnsi"/>
          <w:sz w:val="20"/>
          <w:szCs w:val="20"/>
        </w:rPr>
        <w:t xml:space="preserve"> </w:t>
      </w:r>
      <w:r w:rsidRPr="004D3E53">
        <w:rPr>
          <w:rFonts w:cstheme="minorHAnsi"/>
          <w:b/>
          <w:bCs/>
          <w:sz w:val="20"/>
          <w:szCs w:val="20"/>
        </w:rPr>
        <w:t xml:space="preserve">Investimenti per la prevenzione da danni derivanti da calamità naturali, eventi climatici avversi e </w:t>
      </w:r>
      <w:r w:rsidRPr="00CB0AD8">
        <w:rPr>
          <w:rFonts w:cstheme="minorHAnsi"/>
          <w:b/>
          <w:bCs/>
          <w:sz w:val="20"/>
          <w:szCs w:val="20"/>
          <w:highlight w:val="green"/>
        </w:rPr>
        <w:t>danni</w:t>
      </w:r>
      <w:r>
        <w:rPr>
          <w:rFonts w:cstheme="minorHAnsi"/>
          <w:b/>
          <w:bCs/>
          <w:sz w:val="20"/>
          <w:szCs w:val="20"/>
        </w:rPr>
        <w:t xml:space="preserve"> </w:t>
      </w:r>
      <w:r w:rsidRPr="004D3E53">
        <w:rPr>
          <w:rFonts w:cstheme="minorHAnsi"/>
          <w:b/>
          <w:bCs/>
          <w:sz w:val="20"/>
          <w:szCs w:val="20"/>
        </w:rPr>
        <w:t>di tipo biotico</w:t>
      </w:r>
      <w:r>
        <w:rPr>
          <w:rFonts w:cstheme="minorHAnsi"/>
          <w:sz w:val="20"/>
          <w:szCs w:val="20"/>
        </w:rPr>
        <w:t>.</w:t>
      </w:r>
    </w:p>
    <w:p w14:paraId="369B9ABF" w14:textId="77777777" w:rsidR="006C4306" w:rsidRPr="006C5EE8" w:rsidRDefault="006C4306" w:rsidP="006C4306">
      <w:pPr>
        <w:spacing w:after="0" w:line="276" w:lineRule="auto"/>
        <w:jc w:val="both"/>
        <w:rPr>
          <w:rFonts w:cstheme="minorHAnsi"/>
        </w:rPr>
      </w:pPr>
    </w:p>
    <w:p w14:paraId="0A8C67EF"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6"/>
        <w:gridCol w:w="732"/>
        <w:gridCol w:w="1235"/>
        <w:gridCol w:w="1113"/>
        <w:gridCol w:w="2580"/>
        <w:gridCol w:w="1332"/>
        <w:gridCol w:w="763"/>
        <w:gridCol w:w="769"/>
      </w:tblGrid>
      <w:tr w:rsidR="006C4306" w:rsidRPr="00700099" w14:paraId="2805A4CC" w14:textId="77777777" w:rsidTr="002E4D6A">
        <w:trPr>
          <w:trHeight w:val="405"/>
        </w:trPr>
        <w:tc>
          <w:tcPr>
            <w:tcW w:w="797" w:type="pct"/>
            <w:vMerge w:val="restart"/>
            <w:shd w:val="clear" w:color="auto" w:fill="008E40"/>
            <w:vAlign w:val="center"/>
          </w:tcPr>
          <w:p w14:paraId="477BE76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1" w:type="pct"/>
            <w:vMerge w:val="restart"/>
            <w:vAlign w:val="center"/>
          </w:tcPr>
          <w:p w14:paraId="776A5C3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SRD06</w:t>
            </w:r>
          </w:p>
        </w:tc>
        <w:tc>
          <w:tcPr>
            <w:tcW w:w="609" w:type="pct"/>
            <w:vMerge w:val="restart"/>
            <w:shd w:val="clear" w:color="auto" w:fill="008E40"/>
            <w:vAlign w:val="center"/>
          </w:tcPr>
          <w:p w14:paraId="4660DAD0"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1" w:type="pct"/>
            <w:gridSpan w:val="2"/>
            <w:vMerge w:val="restart"/>
            <w:vAlign w:val="center"/>
          </w:tcPr>
          <w:p w14:paraId="0CB72AD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per la prevenzione ed il ripristino del potenziale produttivo agricolo</w:t>
            </w:r>
          </w:p>
        </w:tc>
        <w:tc>
          <w:tcPr>
            <w:tcW w:w="657" w:type="pct"/>
            <w:vMerge w:val="restart"/>
            <w:shd w:val="clear" w:color="auto" w:fill="008E40"/>
            <w:vAlign w:val="center"/>
          </w:tcPr>
          <w:p w14:paraId="69F251D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6" w:type="pct"/>
            <w:shd w:val="clear" w:color="auto" w:fill="92D050"/>
            <w:vAlign w:val="center"/>
          </w:tcPr>
          <w:p w14:paraId="10399A1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550587580"/>
            <w14:checkbox>
              <w14:checked w14:val="1"/>
              <w14:checkedState w14:val="2612" w14:font="MS Gothic"/>
              <w14:uncheckedState w14:val="2610" w14:font="MS Gothic"/>
            </w14:checkbox>
          </w:sdtPr>
          <w:sdtEndPr/>
          <w:sdtContent>
            <w:tc>
              <w:tcPr>
                <w:tcW w:w="380" w:type="pct"/>
                <w:vAlign w:val="center"/>
              </w:tcPr>
              <w:p w14:paraId="0CDA268D"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0AAD43FD" w14:textId="77777777" w:rsidTr="002E4D6A">
        <w:trPr>
          <w:trHeight w:val="405"/>
        </w:trPr>
        <w:tc>
          <w:tcPr>
            <w:tcW w:w="797" w:type="pct"/>
            <w:vMerge/>
            <w:shd w:val="clear" w:color="auto" w:fill="008E40"/>
            <w:vAlign w:val="center"/>
          </w:tcPr>
          <w:p w14:paraId="7B8FFB13" w14:textId="77777777" w:rsidR="006C4306" w:rsidRPr="00700099" w:rsidRDefault="006C4306" w:rsidP="00F561E7">
            <w:pPr>
              <w:spacing w:after="0"/>
              <w:rPr>
                <w:rFonts w:cstheme="minorHAnsi"/>
                <w:sz w:val="18"/>
                <w:szCs w:val="18"/>
              </w:rPr>
            </w:pPr>
          </w:p>
        </w:tc>
        <w:tc>
          <w:tcPr>
            <w:tcW w:w="361" w:type="pct"/>
            <w:vMerge/>
            <w:vAlign w:val="center"/>
          </w:tcPr>
          <w:p w14:paraId="5DA0075B" w14:textId="77777777" w:rsidR="006C4306" w:rsidRPr="00700099" w:rsidRDefault="006C4306" w:rsidP="00F561E7">
            <w:pPr>
              <w:spacing w:after="0"/>
              <w:rPr>
                <w:rFonts w:cstheme="minorHAnsi"/>
                <w:sz w:val="18"/>
                <w:szCs w:val="18"/>
              </w:rPr>
            </w:pPr>
          </w:p>
        </w:tc>
        <w:tc>
          <w:tcPr>
            <w:tcW w:w="609" w:type="pct"/>
            <w:vMerge/>
            <w:shd w:val="clear" w:color="auto" w:fill="008E40"/>
            <w:vAlign w:val="center"/>
          </w:tcPr>
          <w:p w14:paraId="5F4706D9" w14:textId="77777777" w:rsidR="006C4306" w:rsidRPr="00700099" w:rsidRDefault="006C4306" w:rsidP="00F561E7">
            <w:pPr>
              <w:spacing w:after="0"/>
              <w:rPr>
                <w:rFonts w:cstheme="minorHAnsi"/>
                <w:sz w:val="18"/>
                <w:szCs w:val="18"/>
              </w:rPr>
            </w:pPr>
          </w:p>
        </w:tc>
        <w:tc>
          <w:tcPr>
            <w:tcW w:w="1821" w:type="pct"/>
            <w:gridSpan w:val="2"/>
            <w:vMerge/>
            <w:vAlign w:val="center"/>
          </w:tcPr>
          <w:p w14:paraId="42DE960A" w14:textId="77777777" w:rsidR="006C4306" w:rsidRPr="00700099" w:rsidRDefault="006C4306" w:rsidP="00F561E7">
            <w:pPr>
              <w:spacing w:after="0"/>
              <w:rPr>
                <w:rFonts w:cstheme="minorHAnsi"/>
                <w:sz w:val="18"/>
                <w:szCs w:val="18"/>
              </w:rPr>
            </w:pPr>
          </w:p>
        </w:tc>
        <w:tc>
          <w:tcPr>
            <w:tcW w:w="657" w:type="pct"/>
            <w:vMerge/>
            <w:shd w:val="clear" w:color="auto" w:fill="008E40"/>
            <w:vAlign w:val="center"/>
          </w:tcPr>
          <w:p w14:paraId="702EC3FD" w14:textId="77777777" w:rsidR="006C4306" w:rsidRPr="00700099" w:rsidRDefault="006C4306" w:rsidP="00F561E7">
            <w:pPr>
              <w:spacing w:after="0"/>
              <w:jc w:val="center"/>
              <w:rPr>
                <w:rFonts w:cstheme="minorHAnsi"/>
                <w:b/>
                <w:bCs/>
                <w:color w:val="FFFFFF" w:themeColor="background1"/>
                <w:sz w:val="18"/>
                <w:szCs w:val="18"/>
              </w:rPr>
            </w:pPr>
          </w:p>
        </w:tc>
        <w:tc>
          <w:tcPr>
            <w:tcW w:w="376" w:type="pct"/>
            <w:shd w:val="clear" w:color="auto" w:fill="FF0000"/>
            <w:vAlign w:val="center"/>
          </w:tcPr>
          <w:p w14:paraId="4D21B04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774833776"/>
            <w14:checkbox>
              <w14:checked w14:val="0"/>
              <w14:checkedState w14:val="2612" w14:font="MS Gothic"/>
              <w14:uncheckedState w14:val="2610" w14:font="MS Gothic"/>
            </w14:checkbox>
          </w:sdtPr>
          <w:sdtEndPr/>
          <w:sdtContent>
            <w:tc>
              <w:tcPr>
                <w:tcW w:w="380" w:type="pct"/>
                <w:vAlign w:val="center"/>
              </w:tcPr>
              <w:p w14:paraId="20738475"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492F7C65" w14:textId="77777777" w:rsidTr="002E4D6A">
        <w:trPr>
          <w:trHeight w:val="70"/>
        </w:trPr>
        <w:tc>
          <w:tcPr>
            <w:tcW w:w="1158" w:type="pct"/>
            <w:gridSpan w:val="2"/>
            <w:shd w:val="clear" w:color="auto" w:fill="008E40"/>
            <w:vAlign w:val="center"/>
          </w:tcPr>
          <w:p w14:paraId="3415FF54" w14:textId="77777777" w:rsidR="006C4306" w:rsidRPr="00CA38A7" w:rsidRDefault="006C4306" w:rsidP="00F561E7">
            <w:pPr>
              <w:spacing w:after="0"/>
              <w:jc w:val="center"/>
              <w:rPr>
                <w:rFonts w:cstheme="minorHAnsi"/>
                <w:b/>
                <w:bCs/>
                <w:sz w:val="18"/>
                <w:szCs w:val="18"/>
                <w:lang w:val="en-GB"/>
              </w:rPr>
            </w:pPr>
            <w:r w:rsidRPr="00CA38A7">
              <w:rPr>
                <w:rFonts w:cstheme="minorHAnsi"/>
                <w:b/>
                <w:bCs/>
                <w:color w:val="FFFFFF" w:themeColor="background1"/>
                <w:sz w:val="18"/>
                <w:szCs w:val="18"/>
                <w:lang w:val="en-GB"/>
              </w:rPr>
              <w:t>Spesa Pubblica</w:t>
            </w:r>
          </w:p>
        </w:tc>
        <w:tc>
          <w:tcPr>
            <w:tcW w:w="1158" w:type="pct"/>
            <w:gridSpan w:val="2"/>
            <w:vAlign w:val="center"/>
          </w:tcPr>
          <w:p w14:paraId="4AF0F8C1"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10.000.000,00</w:t>
            </w:r>
            <w:r>
              <w:rPr>
                <w:rFonts w:cstheme="minorHAnsi"/>
                <w:sz w:val="18"/>
                <w:szCs w:val="18"/>
                <w:lang w:val="it"/>
              </w:rPr>
              <w:t xml:space="preserve"> </w:t>
            </w:r>
            <w:r w:rsidRPr="00700099">
              <w:rPr>
                <w:rFonts w:cstheme="minorHAnsi"/>
                <w:sz w:val="18"/>
                <w:szCs w:val="18"/>
                <w:lang w:val="it"/>
              </w:rPr>
              <w:t>€</w:t>
            </w:r>
          </w:p>
        </w:tc>
        <w:tc>
          <w:tcPr>
            <w:tcW w:w="1929" w:type="pct"/>
            <w:gridSpan w:val="2"/>
            <w:shd w:val="clear" w:color="auto" w:fill="008E40"/>
            <w:vAlign w:val="center"/>
          </w:tcPr>
          <w:p w14:paraId="1983E9A5" w14:textId="77777777" w:rsidR="006C4306" w:rsidRPr="00F31EFA" w:rsidRDefault="006C4306" w:rsidP="00F561E7">
            <w:pPr>
              <w:spacing w:after="0"/>
              <w:jc w:val="center"/>
              <w:rPr>
                <w:rFonts w:cstheme="minorHAnsi"/>
                <w:b/>
                <w:bCs/>
                <w:color w:val="FFFFFF" w:themeColor="background1"/>
                <w:sz w:val="18"/>
                <w:szCs w:val="18"/>
                <w:lang w:val="it"/>
              </w:rPr>
            </w:pPr>
            <w:r w:rsidRPr="00F31EFA">
              <w:rPr>
                <w:rFonts w:cstheme="minorHAnsi"/>
                <w:b/>
                <w:bCs/>
                <w:color w:val="FFFFFF" w:themeColor="background1"/>
                <w:sz w:val="18"/>
                <w:szCs w:val="18"/>
                <w:lang w:val="en-GB"/>
              </w:rPr>
              <w:t>Contributo del FEASR</w:t>
            </w:r>
          </w:p>
        </w:tc>
        <w:tc>
          <w:tcPr>
            <w:tcW w:w="756" w:type="pct"/>
            <w:gridSpan w:val="2"/>
            <w:vAlign w:val="center"/>
          </w:tcPr>
          <w:p w14:paraId="74A71722"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4.070.000</w:t>
            </w:r>
            <w:r>
              <w:rPr>
                <w:rFonts w:cstheme="minorHAnsi"/>
                <w:sz w:val="18"/>
                <w:szCs w:val="18"/>
                <w:lang w:val="it"/>
              </w:rPr>
              <w:t>,</w:t>
            </w:r>
            <w:r w:rsidRPr="00700099">
              <w:rPr>
                <w:rFonts w:cstheme="minorHAnsi"/>
                <w:sz w:val="18"/>
                <w:szCs w:val="18"/>
                <w:lang w:val="it"/>
              </w:rPr>
              <w:t>00</w:t>
            </w:r>
            <w:r>
              <w:rPr>
                <w:rFonts w:cstheme="minorHAnsi"/>
                <w:sz w:val="18"/>
                <w:szCs w:val="18"/>
                <w:lang w:val="it"/>
              </w:rPr>
              <w:t xml:space="preserve"> </w:t>
            </w:r>
            <w:r w:rsidRPr="00700099">
              <w:rPr>
                <w:rFonts w:cstheme="minorHAnsi"/>
                <w:sz w:val="18"/>
                <w:szCs w:val="18"/>
                <w:lang w:val="it"/>
              </w:rPr>
              <w:t>€</w:t>
            </w:r>
          </w:p>
        </w:tc>
      </w:tr>
      <w:tr w:rsidR="006C4306" w:rsidRPr="00700099" w14:paraId="756DE5CB" w14:textId="77777777" w:rsidTr="002E4D6A">
        <w:trPr>
          <w:trHeight w:val="70"/>
        </w:trPr>
        <w:tc>
          <w:tcPr>
            <w:tcW w:w="1158" w:type="pct"/>
            <w:gridSpan w:val="2"/>
            <w:shd w:val="clear" w:color="auto" w:fill="008E40"/>
            <w:vAlign w:val="center"/>
          </w:tcPr>
          <w:p w14:paraId="3DC41113" w14:textId="77777777" w:rsidR="006C4306" w:rsidRPr="00367EE8" w:rsidRDefault="006C4306" w:rsidP="00F561E7">
            <w:pPr>
              <w:spacing w:after="0"/>
              <w:jc w:val="center"/>
              <w:rPr>
                <w:rFonts w:cstheme="minorHAnsi"/>
                <w:b/>
                <w:bCs/>
                <w:color w:val="FFFFFF" w:themeColor="background1"/>
                <w:sz w:val="18"/>
                <w:szCs w:val="18"/>
                <w:highlight w:val="green"/>
                <w:lang w:val="en-GB"/>
              </w:rPr>
            </w:pPr>
            <w:r w:rsidRPr="00367EE8">
              <w:rPr>
                <w:rFonts w:cstheme="minorHAnsi"/>
                <w:b/>
                <w:bCs/>
                <w:color w:val="FFFFFF" w:themeColor="background1"/>
                <w:sz w:val="18"/>
                <w:szCs w:val="18"/>
                <w:highlight w:val="green"/>
                <w:lang w:val="en-GB"/>
              </w:rPr>
              <w:t>Indicatori di Risultato - R</w:t>
            </w:r>
          </w:p>
        </w:tc>
        <w:tc>
          <w:tcPr>
            <w:tcW w:w="1158" w:type="pct"/>
            <w:gridSpan w:val="2"/>
            <w:vAlign w:val="center"/>
          </w:tcPr>
          <w:p w14:paraId="25CFCC56" w14:textId="77777777" w:rsidR="006C4306" w:rsidRPr="00367EE8" w:rsidRDefault="006C4306" w:rsidP="00F561E7">
            <w:pPr>
              <w:spacing w:after="0"/>
              <w:jc w:val="center"/>
              <w:rPr>
                <w:rFonts w:cstheme="minorHAnsi"/>
                <w:sz w:val="18"/>
                <w:szCs w:val="18"/>
                <w:highlight w:val="green"/>
                <w:lang w:val="it"/>
              </w:rPr>
            </w:pPr>
            <w:r w:rsidRPr="00367EE8">
              <w:rPr>
                <w:rFonts w:cstheme="minorHAnsi"/>
                <w:sz w:val="18"/>
                <w:szCs w:val="18"/>
                <w:highlight w:val="green"/>
                <w:lang w:val="it"/>
              </w:rPr>
              <w:t>R.9</w:t>
            </w:r>
          </w:p>
        </w:tc>
        <w:tc>
          <w:tcPr>
            <w:tcW w:w="1929" w:type="pct"/>
            <w:gridSpan w:val="2"/>
            <w:shd w:val="clear" w:color="auto" w:fill="008E40"/>
            <w:vAlign w:val="center"/>
          </w:tcPr>
          <w:p w14:paraId="2FDECF31" w14:textId="77777777" w:rsidR="006C4306" w:rsidRPr="00367EE8" w:rsidRDefault="006C4306" w:rsidP="00F561E7">
            <w:pPr>
              <w:spacing w:after="0"/>
              <w:jc w:val="center"/>
              <w:rPr>
                <w:rFonts w:cstheme="minorHAnsi"/>
                <w:b/>
                <w:bCs/>
                <w:color w:val="FFFFFF" w:themeColor="background1"/>
                <w:sz w:val="18"/>
                <w:szCs w:val="18"/>
                <w:highlight w:val="green"/>
                <w:lang w:val="en-GB"/>
              </w:rPr>
            </w:pPr>
            <w:r w:rsidRPr="00367EE8">
              <w:rPr>
                <w:rFonts w:cstheme="minorHAnsi"/>
                <w:b/>
                <w:bCs/>
                <w:color w:val="FFFFFF" w:themeColor="background1"/>
                <w:sz w:val="18"/>
                <w:szCs w:val="18"/>
                <w:highlight w:val="green"/>
                <w:lang w:val="en-GB"/>
              </w:rPr>
              <w:t>Indicatori di Output - O</w:t>
            </w:r>
          </w:p>
        </w:tc>
        <w:tc>
          <w:tcPr>
            <w:tcW w:w="756" w:type="pct"/>
            <w:gridSpan w:val="2"/>
            <w:vAlign w:val="center"/>
          </w:tcPr>
          <w:p w14:paraId="11BF5D60" w14:textId="77777777" w:rsidR="006C4306" w:rsidRPr="00367EE8" w:rsidRDefault="006C4306" w:rsidP="00F561E7">
            <w:pPr>
              <w:spacing w:after="0"/>
              <w:jc w:val="center"/>
              <w:rPr>
                <w:rFonts w:cstheme="minorHAnsi"/>
                <w:sz w:val="18"/>
                <w:szCs w:val="18"/>
                <w:highlight w:val="green"/>
                <w:lang w:val="it"/>
              </w:rPr>
            </w:pPr>
            <w:r w:rsidRPr="00367EE8">
              <w:rPr>
                <w:rFonts w:cstheme="minorHAnsi"/>
                <w:sz w:val="18"/>
                <w:szCs w:val="18"/>
                <w:highlight w:val="green"/>
                <w:lang w:val="it"/>
              </w:rPr>
              <w:t>O.21</w:t>
            </w:r>
          </w:p>
        </w:tc>
      </w:tr>
    </w:tbl>
    <w:p w14:paraId="14158640" w14:textId="77777777" w:rsidR="006C4306" w:rsidRPr="006C5EE8" w:rsidRDefault="006C4306" w:rsidP="006C4306">
      <w:pPr>
        <w:spacing w:before="120" w:after="0"/>
        <w:rPr>
          <w:rFonts w:cstheme="minorHAnsi"/>
        </w:rPr>
      </w:pPr>
    </w:p>
    <w:p w14:paraId="18CBEF23"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0" w:type="auto"/>
        <w:tblLook w:val="04A0" w:firstRow="1" w:lastRow="0" w:firstColumn="1" w:lastColumn="0" w:noHBand="0" w:noVBand="1"/>
      </w:tblPr>
      <w:tblGrid>
        <w:gridCol w:w="715"/>
        <w:gridCol w:w="9425"/>
      </w:tblGrid>
      <w:tr w:rsidR="006C4306" w:rsidRPr="00700099" w14:paraId="762D36E8" w14:textId="77777777" w:rsidTr="00F561E7">
        <w:tc>
          <w:tcPr>
            <w:tcW w:w="0" w:type="auto"/>
            <w:gridSpan w:val="2"/>
            <w:shd w:val="clear" w:color="auto" w:fill="008E40"/>
          </w:tcPr>
          <w:p w14:paraId="62A1D9CB"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32245D2D" w14:textId="77777777" w:rsidTr="00F561E7">
        <w:tc>
          <w:tcPr>
            <w:tcW w:w="0" w:type="auto"/>
            <w:shd w:val="clear" w:color="auto" w:fill="A7D9A3"/>
            <w:vAlign w:val="center"/>
          </w:tcPr>
          <w:p w14:paraId="3FA04D47" w14:textId="77777777" w:rsidR="006C4306" w:rsidRPr="00700099" w:rsidRDefault="006C4306" w:rsidP="00F561E7">
            <w:pPr>
              <w:spacing w:before="12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03C18552" w14:textId="77777777" w:rsidR="006C4306" w:rsidRPr="00700099" w:rsidRDefault="006C4306" w:rsidP="00F561E7">
            <w:pPr>
              <w:spacing w:before="120"/>
              <w:jc w:val="center"/>
              <w:rPr>
                <w:rFonts w:cstheme="minorHAnsi"/>
                <w:b/>
                <w:bCs/>
                <w:sz w:val="18"/>
                <w:szCs w:val="18"/>
              </w:rPr>
            </w:pPr>
            <w:r w:rsidRPr="00700099">
              <w:rPr>
                <w:rFonts w:cstheme="minorHAnsi"/>
                <w:b/>
                <w:bCs/>
                <w:sz w:val="18"/>
                <w:szCs w:val="18"/>
              </w:rPr>
              <w:t>Descrizione</w:t>
            </w:r>
          </w:p>
        </w:tc>
      </w:tr>
      <w:tr w:rsidR="006C4306" w:rsidRPr="00700099" w14:paraId="70663B47" w14:textId="77777777" w:rsidTr="00F561E7">
        <w:tc>
          <w:tcPr>
            <w:tcW w:w="0" w:type="auto"/>
            <w:vAlign w:val="center"/>
          </w:tcPr>
          <w:p w14:paraId="38175EA4"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73968481"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Principi di selezione territoriali quali ad esempio aree con svantaggi naturali, aree con più alto grado di ruralità, aree maggiormente a rischio di diffusione di fitopatie, grado di rischio territoriale della calamità</w:t>
            </w:r>
          </w:p>
        </w:tc>
      </w:tr>
      <w:tr w:rsidR="006C4306" w:rsidRPr="00700099" w14:paraId="05B49563" w14:textId="77777777" w:rsidTr="00F561E7">
        <w:tc>
          <w:tcPr>
            <w:tcW w:w="0" w:type="auto"/>
            <w:vAlign w:val="center"/>
          </w:tcPr>
          <w:p w14:paraId="1CFCFAB9"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302B3C49"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Principi di selezione connessi ai rischi di diffusione dell’infestazione</w:t>
            </w:r>
            <w:r>
              <w:rPr>
                <w:rFonts w:cstheme="minorHAnsi"/>
                <w:sz w:val="18"/>
                <w:szCs w:val="18"/>
              </w:rPr>
              <w:t xml:space="preserve"> - priorità delle specie</w:t>
            </w:r>
          </w:p>
        </w:tc>
      </w:tr>
      <w:tr w:rsidR="006C4306" w:rsidRPr="00700099" w14:paraId="1B1FF8C3" w14:textId="77777777" w:rsidTr="00F561E7">
        <w:tc>
          <w:tcPr>
            <w:tcW w:w="0" w:type="auto"/>
            <w:vAlign w:val="center"/>
          </w:tcPr>
          <w:p w14:paraId="7BD3BAC6" w14:textId="77777777" w:rsidR="006C4306" w:rsidRPr="00D6355C" w:rsidRDefault="006C4306" w:rsidP="00F561E7">
            <w:pPr>
              <w:spacing w:after="0"/>
              <w:jc w:val="center"/>
              <w:rPr>
                <w:rFonts w:cstheme="minorHAnsi"/>
                <w:b/>
                <w:bCs/>
                <w:sz w:val="18"/>
                <w:szCs w:val="18"/>
              </w:rPr>
            </w:pPr>
            <w:r>
              <w:rPr>
                <w:rFonts w:cstheme="minorHAnsi"/>
                <w:b/>
                <w:bCs/>
                <w:sz w:val="18"/>
                <w:szCs w:val="18"/>
              </w:rPr>
              <w:t>-</w:t>
            </w:r>
          </w:p>
        </w:tc>
        <w:tc>
          <w:tcPr>
            <w:tcW w:w="0" w:type="auto"/>
            <w:vAlign w:val="center"/>
          </w:tcPr>
          <w:p w14:paraId="04B12689"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Principi di selezione connessi all’entità del </w:t>
            </w:r>
            <w:r w:rsidRPr="005C506D">
              <w:rPr>
                <w:rFonts w:cstheme="minorHAnsi"/>
                <w:sz w:val="18"/>
                <w:szCs w:val="18"/>
              </w:rPr>
              <w:t>potenziale agricolo a rischio</w:t>
            </w:r>
          </w:p>
        </w:tc>
      </w:tr>
    </w:tbl>
    <w:p w14:paraId="34972403" w14:textId="77777777" w:rsidR="006C4306" w:rsidRPr="00700099" w:rsidRDefault="006C4306" w:rsidP="006C4306">
      <w:pPr>
        <w:spacing w:after="0"/>
        <w:rPr>
          <w:rFonts w:cstheme="minorHAnsi"/>
        </w:rPr>
      </w:pPr>
    </w:p>
    <w:p w14:paraId="254D5265" w14:textId="77777777" w:rsidR="006C4306" w:rsidRPr="00642E60" w:rsidRDefault="006C4306" w:rsidP="006C4306">
      <w:pPr>
        <w:pStyle w:val="Titolo3"/>
        <w:rPr>
          <w:i/>
          <w:iCs/>
          <w:sz w:val="22"/>
          <w:szCs w:val="22"/>
        </w:rPr>
      </w:pPr>
      <w:r w:rsidRPr="00642E60">
        <w:rPr>
          <w:i/>
          <w:iCs/>
          <w:sz w:val="22"/>
          <w:szCs w:val="22"/>
        </w:rPr>
        <w:t>Criteri di ammissibilità</w:t>
      </w:r>
    </w:p>
    <w:tbl>
      <w:tblPr>
        <w:tblStyle w:val="Grigliatabella"/>
        <w:tblW w:w="0" w:type="auto"/>
        <w:tblLook w:val="04A0" w:firstRow="1" w:lastRow="0" w:firstColumn="1" w:lastColumn="0" w:noHBand="0" w:noVBand="1"/>
      </w:tblPr>
      <w:tblGrid>
        <w:gridCol w:w="1599"/>
        <w:gridCol w:w="8541"/>
      </w:tblGrid>
      <w:tr w:rsidR="006C4306" w:rsidRPr="00700099" w14:paraId="265B1EF4" w14:textId="77777777" w:rsidTr="00F561E7">
        <w:tc>
          <w:tcPr>
            <w:tcW w:w="0" w:type="auto"/>
            <w:gridSpan w:val="2"/>
            <w:shd w:val="clear" w:color="auto" w:fill="008E40"/>
          </w:tcPr>
          <w:p w14:paraId="225EB539" w14:textId="77777777" w:rsidR="006C4306" w:rsidRPr="00700099" w:rsidRDefault="006C4306" w:rsidP="00F561E7">
            <w:pPr>
              <w:spacing w:after="0"/>
              <w:jc w:val="center"/>
              <w:rPr>
                <w:rFonts w:cstheme="minorHAnsi"/>
                <w:b/>
                <w:bCs/>
                <w:sz w:val="18"/>
                <w:szCs w:val="18"/>
              </w:rPr>
            </w:pPr>
            <w:bookmarkStart w:id="104" w:name="_Hlk132129598"/>
            <w:r>
              <w:rPr>
                <w:rFonts w:cstheme="minorHAnsi"/>
                <w:b/>
                <w:bCs/>
                <w:color w:val="FFFFFF" w:themeColor="background1"/>
                <w:sz w:val="18"/>
                <w:szCs w:val="18"/>
              </w:rPr>
              <w:t>Beneficiari</w:t>
            </w:r>
          </w:p>
        </w:tc>
      </w:tr>
      <w:tr w:rsidR="006C4306" w:rsidRPr="00700099" w14:paraId="2B72C57E" w14:textId="77777777" w:rsidTr="00F561E7">
        <w:tc>
          <w:tcPr>
            <w:tcW w:w="0" w:type="auto"/>
            <w:shd w:val="clear" w:color="auto" w:fill="A7D9A3"/>
            <w:vAlign w:val="center"/>
          </w:tcPr>
          <w:p w14:paraId="10BF48E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155CFD6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3BD5657A" w14:textId="77777777" w:rsidTr="00F561E7">
        <w:trPr>
          <w:trHeight w:val="57"/>
        </w:trPr>
        <w:tc>
          <w:tcPr>
            <w:tcW w:w="0" w:type="auto"/>
            <w:vAlign w:val="center"/>
          </w:tcPr>
          <w:p w14:paraId="6D0F418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0" w:type="auto"/>
            <w:vAlign w:val="center"/>
          </w:tcPr>
          <w:p w14:paraId="7D5187D8"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Imprenditori agricoli, singoli o associati, ai sensi dell’art. 2135 del </w:t>
            </w:r>
            <w:r>
              <w:rPr>
                <w:rFonts w:cstheme="minorHAnsi"/>
                <w:sz w:val="18"/>
                <w:szCs w:val="18"/>
              </w:rPr>
              <w:t>C</w:t>
            </w:r>
            <w:r w:rsidRPr="00700099">
              <w:rPr>
                <w:rFonts w:cstheme="minorHAnsi"/>
                <w:sz w:val="18"/>
                <w:szCs w:val="18"/>
              </w:rPr>
              <w:t xml:space="preserve">odice </w:t>
            </w:r>
            <w:r>
              <w:rPr>
                <w:rFonts w:cstheme="minorHAnsi"/>
                <w:sz w:val="18"/>
                <w:szCs w:val="18"/>
              </w:rPr>
              <w:t>C</w:t>
            </w:r>
            <w:r w:rsidRPr="00700099">
              <w:rPr>
                <w:rFonts w:cstheme="minorHAnsi"/>
                <w:sz w:val="18"/>
                <w:szCs w:val="18"/>
              </w:rPr>
              <w:t>ivile con l’esclusione degli imprenditori che esercitano esclusivamente attività di selvicoltura e acquacoltura</w:t>
            </w:r>
          </w:p>
        </w:tc>
      </w:tr>
      <w:tr w:rsidR="006C4306" w:rsidRPr="00700099" w14:paraId="1A3F8A7F" w14:textId="77777777" w:rsidTr="00F561E7">
        <w:tc>
          <w:tcPr>
            <w:tcW w:w="0" w:type="auto"/>
            <w:vAlign w:val="center"/>
          </w:tcPr>
          <w:p w14:paraId="04A2C47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0" w:type="auto"/>
            <w:vAlign w:val="center"/>
          </w:tcPr>
          <w:p w14:paraId="735836E9"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Enti pubblici </w:t>
            </w:r>
          </w:p>
        </w:tc>
      </w:tr>
      <w:tr w:rsidR="006C4306" w:rsidRPr="00700099" w14:paraId="2AB62DB8" w14:textId="77777777" w:rsidTr="00F561E7">
        <w:tc>
          <w:tcPr>
            <w:tcW w:w="0" w:type="auto"/>
            <w:gridSpan w:val="2"/>
            <w:shd w:val="clear" w:color="auto" w:fill="008E40"/>
          </w:tcPr>
          <w:p w14:paraId="12B0FBBD" w14:textId="77777777" w:rsidR="006C4306" w:rsidRPr="00700099" w:rsidRDefault="006C4306" w:rsidP="00F561E7">
            <w:pPr>
              <w:spacing w:after="0"/>
              <w:jc w:val="center"/>
              <w:rPr>
                <w:rFonts w:cstheme="minorHAnsi"/>
                <w:b/>
                <w:bCs/>
                <w:sz w:val="18"/>
                <w:szCs w:val="18"/>
              </w:rPr>
            </w:pPr>
            <w:bookmarkStart w:id="105" w:name="_Hlk132129609"/>
            <w:bookmarkEnd w:id="104"/>
            <w:r w:rsidRPr="00700099">
              <w:rPr>
                <w:rFonts w:cstheme="minorHAnsi"/>
                <w:b/>
                <w:bCs/>
                <w:color w:val="FFFFFF" w:themeColor="background1"/>
                <w:sz w:val="18"/>
                <w:szCs w:val="18"/>
              </w:rPr>
              <w:t>Criteri di ammissibilità</w:t>
            </w:r>
          </w:p>
        </w:tc>
      </w:tr>
      <w:tr w:rsidR="006C4306" w:rsidRPr="00700099" w14:paraId="2E959936" w14:textId="77777777" w:rsidTr="00F561E7">
        <w:tc>
          <w:tcPr>
            <w:tcW w:w="0" w:type="auto"/>
            <w:shd w:val="clear" w:color="auto" w:fill="A7D9A3"/>
            <w:vAlign w:val="center"/>
          </w:tcPr>
          <w:p w14:paraId="2A04BE3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1301292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48F3595F" w14:textId="77777777" w:rsidTr="00F561E7">
        <w:tc>
          <w:tcPr>
            <w:tcW w:w="0" w:type="auto"/>
            <w:shd w:val="clear" w:color="auto" w:fill="auto"/>
            <w:vAlign w:val="center"/>
          </w:tcPr>
          <w:p w14:paraId="3C237BB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0" w:type="auto"/>
            <w:shd w:val="clear" w:color="auto" w:fill="auto"/>
            <w:vAlign w:val="center"/>
          </w:tcPr>
          <w:p w14:paraId="384EFAAC"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Sono ammissibili a sostegno le operazioni che perseguano le finalità </w:t>
            </w:r>
            <w:r>
              <w:rPr>
                <w:rFonts w:cstheme="minorHAnsi"/>
                <w:sz w:val="18"/>
                <w:szCs w:val="18"/>
              </w:rPr>
              <w:t>dell’</w:t>
            </w:r>
            <w:r w:rsidRPr="00456C82">
              <w:rPr>
                <w:rFonts w:cstheme="minorHAnsi"/>
                <w:b/>
                <w:bCs/>
                <w:sz w:val="18"/>
                <w:szCs w:val="18"/>
              </w:rPr>
              <w:t>Azione 1</w:t>
            </w:r>
            <w:r>
              <w:rPr>
                <w:rFonts w:cstheme="minorHAnsi"/>
                <w:sz w:val="18"/>
                <w:szCs w:val="18"/>
              </w:rPr>
              <w:t xml:space="preserve"> indicata</w:t>
            </w:r>
            <w:r w:rsidRPr="00700099">
              <w:rPr>
                <w:rFonts w:cstheme="minorHAnsi"/>
                <w:sz w:val="18"/>
                <w:szCs w:val="18"/>
              </w:rPr>
              <w:t xml:space="preserve"> nel</w:t>
            </w:r>
            <w:r>
              <w:rPr>
                <w:rFonts w:cstheme="minorHAnsi"/>
                <w:sz w:val="18"/>
                <w:szCs w:val="18"/>
              </w:rPr>
              <w:t xml:space="preserve">la </w:t>
            </w:r>
            <w:r w:rsidRPr="00DA1E3C">
              <w:rPr>
                <w:rFonts w:cstheme="minorHAnsi"/>
                <w:sz w:val="18"/>
                <w:szCs w:val="18"/>
              </w:rPr>
              <w:t>sezione “Descrizione” del presente intervento</w:t>
            </w:r>
          </w:p>
        </w:tc>
      </w:tr>
      <w:tr w:rsidR="006C4306" w:rsidRPr="00700099" w14:paraId="3EBBE396" w14:textId="77777777" w:rsidTr="00F561E7">
        <w:tc>
          <w:tcPr>
            <w:tcW w:w="0" w:type="auto"/>
            <w:shd w:val="clear" w:color="auto" w:fill="auto"/>
            <w:vAlign w:val="center"/>
          </w:tcPr>
          <w:p w14:paraId="3AB876E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0" w:type="auto"/>
            <w:shd w:val="clear" w:color="auto" w:fill="auto"/>
            <w:vAlign w:val="center"/>
          </w:tcPr>
          <w:p w14:paraId="51B5D973" w14:textId="77777777" w:rsidR="006C4306" w:rsidRPr="00CB0AD8" w:rsidRDefault="006C4306" w:rsidP="00F561E7">
            <w:pPr>
              <w:spacing w:after="0"/>
              <w:jc w:val="both"/>
              <w:rPr>
                <w:rFonts w:cstheme="minorHAnsi"/>
                <w:strike/>
                <w:color w:val="FF0000"/>
                <w:sz w:val="18"/>
                <w:szCs w:val="18"/>
              </w:rPr>
            </w:pPr>
            <w:r w:rsidRPr="00CB0AD8">
              <w:rPr>
                <w:rFonts w:cstheme="minorHAnsi"/>
                <w:strike/>
                <w:color w:val="FF0000"/>
                <w:sz w:val="18"/>
                <w:szCs w:val="18"/>
              </w:rPr>
              <w:t>Sono ammissibili a sostegno tutti i comparti produttivi connessi alla produzione dei prodotti elencati nell’allegato I del TFUE, con l’esclusione dei prodotti della pesca.</w:t>
            </w:r>
          </w:p>
          <w:p w14:paraId="4863FBB3" w14:textId="77777777" w:rsidR="006C4306" w:rsidRPr="00A02DE7" w:rsidRDefault="006C4306" w:rsidP="00F561E7">
            <w:pPr>
              <w:spacing w:after="0"/>
              <w:jc w:val="both"/>
              <w:rPr>
                <w:rFonts w:cstheme="minorHAnsi"/>
                <w:sz w:val="18"/>
                <w:szCs w:val="18"/>
              </w:rPr>
            </w:pPr>
            <w:r w:rsidRPr="00367EE8">
              <w:rPr>
                <w:rFonts w:cstheme="minorHAnsi"/>
                <w:b/>
                <w:bCs/>
                <w:sz w:val="18"/>
                <w:szCs w:val="18"/>
                <w:highlight w:val="green"/>
              </w:rPr>
              <w:t>Regione Lombardia</w:t>
            </w:r>
            <w:r w:rsidRPr="00A02DE7">
              <w:rPr>
                <w:rFonts w:cstheme="minorHAnsi"/>
                <w:sz w:val="18"/>
                <w:szCs w:val="18"/>
              </w:rPr>
              <w:t>: Sono ammissibili a sostegno il comparto vivaistico e quello delle coltivazioni arboree da frutto, compresi i piccoli frutti.</w:t>
            </w:r>
          </w:p>
        </w:tc>
      </w:tr>
      <w:tr w:rsidR="006C4306" w:rsidRPr="00700099" w14:paraId="474C3BD2" w14:textId="77777777" w:rsidTr="00F561E7">
        <w:tc>
          <w:tcPr>
            <w:tcW w:w="0" w:type="auto"/>
            <w:shd w:val="clear" w:color="auto" w:fill="auto"/>
            <w:vAlign w:val="center"/>
          </w:tcPr>
          <w:p w14:paraId="4916B80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0" w:type="auto"/>
            <w:shd w:val="clear" w:color="auto" w:fill="auto"/>
            <w:vAlign w:val="center"/>
          </w:tcPr>
          <w:p w14:paraId="079DAEEC"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è necessario che la domanda di sostegno sia corredata dalla presentazione di un Progetto di investimento o di un Piano Aziendale volto a fornire elementi per la</w:t>
            </w:r>
            <w:r>
              <w:rPr>
                <w:rFonts w:cstheme="minorHAnsi"/>
                <w:sz w:val="18"/>
                <w:szCs w:val="18"/>
              </w:rPr>
              <w:t xml:space="preserve"> </w:t>
            </w:r>
            <w:r w:rsidRPr="00700099">
              <w:rPr>
                <w:rFonts w:cstheme="minorHAnsi"/>
                <w:sz w:val="18"/>
                <w:szCs w:val="18"/>
              </w:rPr>
              <w:t>valutazione della coerenza dell’operazione per il raggiungimento delle finalità dell’intervento</w:t>
            </w:r>
          </w:p>
        </w:tc>
      </w:tr>
      <w:tr w:rsidR="006C4306" w:rsidRPr="00700099" w14:paraId="28814BB3" w14:textId="77777777" w:rsidTr="00F561E7">
        <w:tc>
          <w:tcPr>
            <w:tcW w:w="0" w:type="auto"/>
            <w:shd w:val="clear" w:color="auto" w:fill="auto"/>
            <w:vAlign w:val="center"/>
          </w:tcPr>
          <w:p w14:paraId="529FC7F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0" w:type="auto"/>
            <w:shd w:val="clear" w:color="auto" w:fill="auto"/>
            <w:vAlign w:val="center"/>
          </w:tcPr>
          <w:p w14:paraId="56C674E4" w14:textId="77777777" w:rsidR="006C4306" w:rsidRDefault="006C4306" w:rsidP="00F561E7">
            <w:pPr>
              <w:spacing w:after="0"/>
              <w:jc w:val="both"/>
              <w:rPr>
                <w:rFonts w:cstheme="minorHAnsi"/>
                <w:sz w:val="18"/>
                <w:szCs w:val="18"/>
              </w:rPr>
            </w:pPr>
            <w:r w:rsidRPr="00CB0AD8">
              <w:rPr>
                <w:rFonts w:cstheme="minorHAnsi"/>
                <w:b/>
                <w:bCs/>
                <w:sz w:val="18"/>
                <w:szCs w:val="18"/>
                <w:highlight w:val="green"/>
              </w:rPr>
              <w:t>Regione Lombardia</w:t>
            </w:r>
            <w:r w:rsidRPr="00CB0AD8">
              <w:rPr>
                <w:rFonts w:cstheme="minorHAnsi"/>
                <w:sz w:val="18"/>
                <w:szCs w:val="18"/>
                <w:highlight w:val="green"/>
              </w:rPr>
              <w:t>:</w:t>
            </w:r>
            <w:r>
              <w:rPr>
                <w:rFonts w:cstheme="minorHAnsi"/>
                <w:b/>
                <w:bCs/>
                <w:sz w:val="18"/>
                <w:szCs w:val="18"/>
              </w:rPr>
              <w:t xml:space="preserve"> </w:t>
            </w:r>
            <w:r w:rsidRPr="00CC3FCC">
              <w:rPr>
                <w:rFonts w:cstheme="minorHAnsi"/>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w:t>
            </w:r>
          </w:p>
          <w:p w14:paraId="167F30D6" w14:textId="77777777" w:rsidR="006C4306" w:rsidRPr="00EC2046" w:rsidRDefault="006C4306" w:rsidP="006C4306">
            <w:pPr>
              <w:pStyle w:val="Paragrafoelenco"/>
              <w:numPr>
                <w:ilvl w:val="0"/>
                <w:numId w:val="81"/>
              </w:numPr>
              <w:spacing w:after="0"/>
              <w:jc w:val="both"/>
              <w:rPr>
                <w:rFonts w:cstheme="minorHAnsi"/>
                <w:b/>
                <w:bCs/>
                <w:sz w:val="18"/>
                <w:szCs w:val="18"/>
              </w:rPr>
            </w:pPr>
            <w:r w:rsidRPr="00EC2046">
              <w:rPr>
                <w:rFonts w:cstheme="minorHAnsi"/>
                <w:b/>
                <w:bCs/>
                <w:sz w:val="18"/>
                <w:szCs w:val="18"/>
              </w:rPr>
              <w:t xml:space="preserve">5.000 </w:t>
            </w:r>
            <w:r>
              <w:rPr>
                <w:rFonts w:cstheme="minorHAnsi"/>
                <w:b/>
                <w:bCs/>
                <w:sz w:val="18"/>
                <w:szCs w:val="18"/>
              </w:rPr>
              <w:t>€</w:t>
            </w:r>
          </w:p>
        </w:tc>
      </w:tr>
      <w:tr w:rsidR="006C4306" w:rsidRPr="00700099" w14:paraId="6CDD0286" w14:textId="77777777" w:rsidTr="00F561E7">
        <w:tc>
          <w:tcPr>
            <w:tcW w:w="0" w:type="auto"/>
            <w:shd w:val="clear" w:color="auto" w:fill="auto"/>
            <w:vAlign w:val="center"/>
          </w:tcPr>
          <w:p w14:paraId="0341D03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0" w:type="auto"/>
            <w:shd w:val="clear" w:color="auto" w:fill="auto"/>
            <w:vAlign w:val="center"/>
          </w:tcPr>
          <w:p w14:paraId="0EDDC50B" w14:textId="77777777" w:rsidR="006C4306" w:rsidRPr="00700099" w:rsidRDefault="006C4306" w:rsidP="00F561E7">
            <w:pPr>
              <w:spacing w:after="0"/>
              <w:jc w:val="both"/>
              <w:rPr>
                <w:rFonts w:cstheme="minorHAnsi"/>
                <w:sz w:val="18"/>
                <w:szCs w:val="18"/>
              </w:rPr>
            </w:pPr>
            <w:r w:rsidRPr="00367EE8">
              <w:rPr>
                <w:rFonts w:cstheme="minorHAnsi"/>
                <w:b/>
                <w:bCs/>
                <w:sz w:val="18"/>
                <w:szCs w:val="18"/>
                <w:highlight w:val="green"/>
              </w:rPr>
              <w:t>Regione Lombardia</w:t>
            </w:r>
            <w:r w:rsidRPr="00EC2046">
              <w:rPr>
                <w:rFonts w:cstheme="minorHAnsi"/>
                <w:sz w:val="18"/>
                <w:szCs w:val="18"/>
              </w:rPr>
              <w:t>:</w:t>
            </w:r>
            <w:r>
              <w:rPr>
                <w:rFonts w:cstheme="minorHAnsi"/>
                <w:b/>
                <w:bCs/>
                <w:sz w:val="18"/>
                <w:szCs w:val="18"/>
              </w:rPr>
              <w:t xml:space="preserve"> </w:t>
            </w:r>
            <w:r w:rsidRPr="00700099">
              <w:rPr>
                <w:rFonts w:cstheme="minorHAnsi"/>
                <w:sz w:val="18"/>
                <w:szCs w:val="18"/>
              </w:rPr>
              <w:t xml:space="preserve">Al fine di consentire l’accesso ai benefici del sostegno ad un numero adeguato di beneficiari è </w:t>
            </w:r>
            <w:r>
              <w:rPr>
                <w:rFonts w:cstheme="minorHAnsi"/>
                <w:sz w:val="18"/>
                <w:szCs w:val="18"/>
              </w:rPr>
              <w:t>stabilito</w:t>
            </w:r>
            <w:r w:rsidRPr="00700099">
              <w:rPr>
                <w:rFonts w:cstheme="minorHAnsi"/>
                <w:sz w:val="18"/>
                <w:szCs w:val="18"/>
              </w:rPr>
              <w:t xml:space="preserve"> un importo massimo di spesa ammissibile per ciascuna operazione</w:t>
            </w:r>
            <w:r>
              <w:rPr>
                <w:rFonts w:cstheme="minorHAnsi"/>
                <w:sz w:val="18"/>
                <w:szCs w:val="18"/>
              </w:rPr>
              <w:t xml:space="preserve"> di investimento. Tale importo è pari a </w:t>
            </w:r>
            <w:r w:rsidRPr="00CC3FCC">
              <w:rPr>
                <w:rFonts w:cstheme="minorHAnsi"/>
                <w:b/>
                <w:bCs/>
                <w:sz w:val="18"/>
                <w:szCs w:val="18"/>
              </w:rPr>
              <w:t xml:space="preserve">300.000 </w:t>
            </w:r>
            <w:r>
              <w:rPr>
                <w:rFonts w:cstheme="minorHAnsi"/>
                <w:b/>
                <w:bCs/>
                <w:sz w:val="18"/>
                <w:szCs w:val="18"/>
              </w:rPr>
              <w:t>€</w:t>
            </w:r>
          </w:p>
        </w:tc>
      </w:tr>
      <w:tr w:rsidR="006C4306" w:rsidRPr="00700099" w14:paraId="7F683A39" w14:textId="77777777" w:rsidTr="00F561E7">
        <w:tc>
          <w:tcPr>
            <w:tcW w:w="0" w:type="auto"/>
            <w:gridSpan w:val="2"/>
            <w:shd w:val="clear" w:color="auto" w:fill="008E40"/>
            <w:vAlign w:val="center"/>
          </w:tcPr>
          <w:p w14:paraId="75B6C31E"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Altri criteri</w:t>
            </w:r>
            <w:r w:rsidRPr="00700099">
              <w:rPr>
                <w:rFonts w:cstheme="minorHAnsi"/>
                <w:b/>
                <w:bCs/>
                <w:color w:val="FFFFFF" w:themeColor="background1"/>
                <w:sz w:val="18"/>
                <w:szCs w:val="18"/>
              </w:rPr>
              <w:t xml:space="preserve"> di ammissibilità</w:t>
            </w:r>
            <w:r>
              <w:rPr>
                <w:rFonts w:cstheme="minorHAnsi"/>
                <w:b/>
                <w:bCs/>
                <w:color w:val="FFFFFF" w:themeColor="background1"/>
                <w:sz w:val="18"/>
                <w:szCs w:val="18"/>
              </w:rPr>
              <w:t xml:space="preserve"> specifici regionali</w:t>
            </w:r>
          </w:p>
        </w:tc>
      </w:tr>
      <w:tr w:rsidR="006C4306" w:rsidRPr="00700099" w14:paraId="294DF871" w14:textId="77777777" w:rsidTr="00F561E7">
        <w:tc>
          <w:tcPr>
            <w:tcW w:w="0" w:type="auto"/>
            <w:shd w:val="clear" w:color="auto" w:fill="A7D9A3"/>
            <w:vAlign w:val="center"/>
          </w:tcPr>
          <w:p w14:paraId="5C8EA54D" w14:textId="77777777" w:rsidR="006C4306" w:rsidRPr="00F31EFA"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676859E8" w14:textId="77777777" w:rsidR="006C4306" w:rsidRPr="00F31EFA"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4B5A719A" w14:textId="77777777" w:rsidTr="00F561E7">
        <w:tc>
          <w:tcPr>
            <w:tcW w:w="0" w:type="auto"/>
            <w:shd w:val="clear" w:color="auto" w:fill="auto"/>
            <w:vAlign w:val="center"/>
          </w:tcPr>
          <w:p w14:paraId="2F40D4C1" w14:textId="79AEAC55" w:rsidR="006C4306" w:rsidRPr="001C5AE8" w:rsidRDefault="006C4306" w:rsidP="00F561E7">
            <w:pPr>
              <w:spacing w:after="0"/>
              <w:jc w:val="center"/>
              <w:rPr>
                <w:rFonts w:cstheme="minorHAnsi"/>
                <w:b/>
                <w:bCs/>
                <w:sz w:val="18"/>
                <w:szCs w:val="18"/>
              </w:rPr>
            </w:pPr>
            <w:r w:rsidRPr="001C5AE8">
              <w:rPr>
                <w:rFonts w:cstheme="minorHAnsi"/>
                <w:b/>
                <w:bCs/>
                <w:sz w:val="18"/>
                <w:szCs w:val="18"/>
              </w:rPr>
              <w:t>SRD06_C_LOM_1</w:t>
            </w:r>
            <w:r w:rsidR="00B16AAA" w:rsidRPr="00EA68A2">
              <w:rPr>
                <w:rFonts w:cstheme="minorHAnsi"/>
                <w:b/>
                <w:bCs/>
                <w:sz w:val="18"/>
                <w:szCs w:val="18"/>
                <w:highlight w:val="red"/>
              </w:rPr>
              <w:t>*</w:t>
            </w:r>
          </w:p>
        </w:tc>
        <w:tc>
          <w:tcPr>
            <w:tcW w:w="0" w:type="auto"/>
            <w:shd w:val="clear" w:color="auto" w:fill="auto"/>
            <w:vAlign w:val="center"/>
          </w:tcPr>
          <w:p w14:paraId="652EB173" w14:textId="03053429" w:rsidR="006C4306" w:rsidRPr="001C5AE8" w:rsidRDefault="006C4306" w:rsidP="00F561E7">
            <w:pPr>
              <w:pStyle w:val="Paragrafoelenco"/>
              <w:spacing w:after="0"/>
              <w:ind w:left="0"/>
              <w:jc w:val="both"/>
              <w:rPr>
                <w:rFonts w:cstheme="minorHAnsi"/>
                <w:b/>
                <w:bCs/>
                <w:color w:val="FFFFFF" w:themeColor="background1"/>
                <w:sz w:val="18"/>
                <w:szCs w:val="18"/>
              </w:rPr>
            </w:pPr>
            <w:r w:rsidRPr="001C5AE8">
              <w:rPr>
                <w:rFonts w:cstheme="minorHAnsi"/>
                <w:sz w:val="18"/>
                <w:szCs w:val="18"/>
              </w:rPr>
              <w:t>Gli interventi nelle aziende agricole possono essere realizzati esclusivamente per le colture, gli organismi nocivi e nelle aree ufficialmente individuate dal Servizio Fitosanitario Regionale</w:t>
            </w:r>
          </w:p>
        </w:tc>
      </w:tr>
      <w:tr w:rsidR="006C4306" w:rsidRPr="00700099" w14:paraId="2FD5413E" w14:textId="77777777" w:rsidTr="00F561E7">
        <w:trPr>
          <w:trHeight w:val="1131"/>
        </w:trPr>
        <w:tc>
          <w:tcPr>
            <w:tcW w:w="0" w:type="auto"/>
            <w:shd w:val="clear" w:color="auto" w:fill="auto"/>
            <w:vAlign w:val="center"/>
          </w:tcPr>
          <w:p w14:paraId="67C4FF34" w14:textId="4ED2FDB7" w:rsidR="006C4306" w:rsidRPr="001C5AE8" w:rsidRDefault="006C4306" w:rsidP="00F561E7">
            <w:pPr>
              <w:spacing w:after="0"/>
              <w:jc w:val="center"/>
              <w:rPr>
                <w:rFonts w:cstheme="minorHAnsi"/>
                <w:b/>
                <w:bCs/>
                <w:color w:val="FFFFFF" w:themeColor="background1"/>
                <w:sz w:val="18"/>
                <w:szCs w:val="18"/>
              </w:rPr>
            </w:pPr>
            <w:r w:rsidRPr="001C5AE8">
              <w:rPr>
                <w:rFonts w:cstheme="minorHAnsi"/>
                <w:b/>
                <w:bCs/>
                <w:sz w:val="18"/>
                <w:szCs w:val="18"/>
              </w:rPr>
              <w:t>SRD06_C_LOM_2</w:t>
            </w:r>
            <w:r w:rsidR="00B16AAA" w:rsidRPr="00EA68A2">
              <w:rPr>
                <w:rFonts w:cstheme="minorHAnsi"/>
                <w:b/>
                <w:bCs/>
                <w:sz w:val="18"/>
                <w:szCs w:val="18"/>
                <w:highlight w:val="red"/>
              </w:rPr>
              <w:t>*</w:t>
            </w:r>
          </w:p>
        </w:tc>
        <w:tc>
          <w:tcPr>
            <w:tcW w:w="0" w:type="auto"/>
            <w:shd w:val="clear" w:color="auto" w:fill="auto"/>
            <w:vAlign w:val="center"/>
          </w:tcPr>
          <w:p w14:paraId="0B7F5B11" w14:textId="77777777" w:rsidR="006C4306" w:rsidRPr="001C5AE8" w:rsidRDefault="006C4306" w:rsidP="00F561E7">
            <w:pPr>
              <w:pStyle w:val="Paragrafoelenco"/>
              <w:spacing w:after="0"/>
              <w:ind w:left="0"/>
              <w:jc w:val="both"/>
              <w:rPr>
                <w:rFonts w:cstheme="minorHAnsi"/>
                <w:b/>
                <w:bCs/>
                <w:color w:val="FFFFFF" w:themeColor="background1"/>
                <w:sz w:val="18"/>
                <w:szCs w:val="18"/>
              </w:rPr>
            </w:pPr>
            <w:r w:rsidRPr="001C5AE8">
              <w:rPr>
                <w:rFonts w:cstheme="minorHAnsi"/>
                <w:sz w:val="18"/>
                <w:szCs w:val="18"/>
              </w:rPr>
              <w:t>Nel caso in cui i beneficiari siano enti pubblici, gli interventi sono ammissibili solo in presenza di un nesso tra intervento e potenziale produttivo agricolo. La riduzione delle popolazioni degli organismi nocivi a livello territoriale è complementare all’attuazione delle misure di protezione realizzate dalle aziende agricole e ne aumenta l’efficacia. Inoltre, gli eventuali interventi saranno eseguiti nel rispetto della Direttiva 2009/128/CE e permetteranno di ridurre l’utilizzo di prodotti fitosanitari con benefici per l’ambiente e la biodiversità</w:t>
            </w:r>
          </w:p>
        </w:tc>
      </w:tr>
      <w:tr w:rsidR="006C4306" w:rsidRPr="00700099" w14:paraId="44132891" w14:textId="77777777" w:rsidTr="00F561E7">
        <w:tc>
          <w:tcPr>
            <w:tcW w:w="0" w:type="auto"/>
            <w:shd w:val="clear" w:color="auto" w:fill="auto"/>
            <w:vAlign w:val="center"/>
          </w:tcPr>
          <w:p w14:paraId="2334A57E" w14:textId="0F5C2296" w:rsidR="006C4306" w:rsidRPr="001C5AE8" w:rsidRDefault="006C4306" w:rsidP="00F561E7">
            <w:pPr>
              <w:spacing w:after="0"/>
              <w:jc w:val="center"/>
              <w:rPr>
                <w:rFonts w:cstheme="minorHAnsi"/>
                <w:b/>
                <w:bCs/>
                <w:color w:val="FFFFFF" w:themeColor="background1"/>
                <w:sz w:val="18"/>
                <w:szCs w:val="18"/>
              </w:rPr>
            </w:pPr>
            <w:r w:rsidRPr="001C5AE8">
              <w:rPr>
                <w:rFonts w:cstheme="minorHAnsi"/>
                <w:b/>
                <w:bCs/>
                <w:sz w:val="18"/>
                <w:szCs w:val="18"/>
              </w:rPr>
              <w:t>SRD06_C_LOM_3</w:t>
            </w:r>
            <w:r w:rsidR="00B16AAA" w:rsidRPr="00EA68A2">
              <w:rPr>
                <w:rFonts w:cstheme="minorHAnsi"/>
                <w:b/>
                <w:bCs/>
                <w:sz w:val="18"/>
                <w:szCs w:val="18"/>
                <w:highlight w:val="red"/>
              </w:rPr>
              <w:t>*</w:t>
            </w:r>
          </w:p>
        </w:tc>
        <w:tc>
          <w:tcPr>
            <w:tcW w:w="0" w:type="auto"/>
            <w:shd w:val="clear" w:color="auto" w:fill="auto"/>
            <w:vAlign w:val="center"/>
          </w:tcPr>
          <w:p w14:paraId="35BD8E91" w14:textId="77777777" w:rsidR="006C4306" w:rsidRPr="001C5AE8" w:rsidRDefault="006C4306" w:rsidP="00F561E7">
            <w:pPr>
              <w:spacing w:after="0"/>
              <w:jc w:val="both"/>
              <w:rPr>
                <w:rFonts w:cstheme="minorHAnsi"/>
                <w:b/>
                <w:bCs/>
                <w:color w:val="FFFFFF" w:themeColor="background1"/>
                <w:sz w:val="18"/>
                <w:szCs w:val="18"/>
              </w:rPr>
            </w:pPr>
            <w:r w:rsidRPr="001C5AE8">
              <w:rPr>
                <w:rFonts w:cstheme="minorHAnsi"/>
                <w:sz w:val="18"/>
                <w:szCs w:val="18"/>
              </w:rPr>
              <w:t>Non sono ammissibili a finanziamento con il presente intervento le azioni che rientrano nelle misure di emergenza e nei piani di lotta previsti dalle disposizioni approvate dalla Regione Lombardia</w:t>
            </w:r>
          </w:p>
        </w:tc>
      </w:tr>
    </w:tbl>
    <w:bookmarkEnd w:id="105"/>
    <w:p w14:paraId="1E11E9EB" w14:textId="2601F7C8" w:rsidR="00B16AAA" w:rsidRDefault="00B16AAA" w:rsidP="00B16AAA">
      <w:pPr>
        <w:autoSpaceDE w:val="0"/>
        <w:autoSpaceDN w:val="0"/>
        <w:adjustRightInd w:val="0"/>
        <w:spacing w:after="0"/>
        <w:jc w:val="both"/>
        <w:rPr>
          <w:rFonts w:cstheme="minorHAnsi"/>
          <w:sz w:val="18"/>
          <w:szCs w:val="18"/>
          <w:lang w:val="it"/>
        </w:rPr>
      </w:pPr>
      <w:r w:rsidRPr="00EA68A2">
        <w:rPr>
          <w:rFonts w:cstheme="minorHAnsi"/>
          <w:b/>
          <w:bCs/>
          <w:sz w:val="18"/>
          <w:szCs w:val="18"/>
          <w:highlight w:val="red"/>
        </w:rPr>
        <w:t>*</w:t>
      </w:r>
      <w:r w:rsidRPr="00EA68A2">
        <w:rPr>
          <w:rFonts w:cstheme="minorHAnsi"/>
          <w:sz w:val="18"/>
          <w:szCs w:val="18"/>
          <w:highlight w:val="red"/>
          <w:lang w:val="it"/>
        </w:rPr>
        <w:t xml:space="preserve"> Tali criteri sono stati inclusi nelle richieste di modifica del PSP inviate da Regione Lombardia precedentemente alla notifica del MASAF alla Commissione europea per l’approvazione del PSP v. 1.2. Però, per mero errore materiale, non sono state poi inserite correttamente nella versione approvata.</w:t>
      </w:r>
      <w:r>
        <w:rPr>
          <w:rFonts w:cstheme="minorHAnsi"/>
          <w:sz w:val="18"/>
          <w:szCs w:val="18"/>
          <w:lang w:val="it"/>
        </w:rPr>
        <w:t xml:space="preserve"> </w:t>
      </w:r>
    </w:p>
    <w:p w14:paraId="2E081EFD" w14:textId="30478DD3" w:rsidR="006C4306" w:rsidRDefault="006C4306" w:rsidP="006C4306">
      <w:pPr>
        <w:spacing w:after="0"/>
        <w:rPr>
          <w:rFonts w:cstheme="minorHAnsi"/>
        </w:rPr>
      </w:pPr>
    </w:p>
    <w:p w14:paraId="0899A15C" w14:textId="77777777" w:rsidR="006C4306" w:rsidRPr="006B444B" w:rsidRDefault="006C4306" w:rsidP="006C4306">
      <w:pPr>
        <w:pStyle w:val="Titolo3"/>
        <w:rPr>
          <w:i/>
          <w:iCs/>
          <w:sz w:val="22"/>
          <w:szCs w:val="22"/>
        </w:rPr>
      </w:pPr>
      <w:r w:rsidRPr="006B444B">
        <w:rPr>
          <w:i/>
          <w:iCs/>
          <w:sz w:val="22"/>
          <w:szCs w:val="22"/>
        </w:rPr>
        <w:t>Impegni e altri obblighi</w:t>
      </w:r>
    </w:p>
    <w:tbl>
      <w:tblPr>
        <w:tblStyle w:val="Grigliatabella"/>
        <w:tblW w:w="0" w:type="auto"/>
        <w:tblLook w:val="04A0" w:firstRow="1" w:lastRow="0" w:firstColumn="1" w:lastColumn="0" w:noHBand="0" w:noVBand="1"/>
      </w:tblPr>
      <w:tblGrid>
        <w:gridCol w:w="715"/>
        <w:gridCol w:w="9425"/>
      </w:tblGrid>
      <w:tr w:rsidR="006C4306" w:rsidRPr="00700099" w14:paraId="303F40DF" w14:textId="77777777" w:rsidTr="00F561E7">
        <w:tc>
          <w:tcPr>
            <w:tcW w:w="0" w:type="auto"/>
            <w:gridSpan w:val="2"/>
            <w:shd w:val="clear" w:color="auto" w:fill="008E40"/>
            <w:vAlign w:val="center"/>
          </w:tcPr>
          <w:p w14:paraId="08D00AE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2009D63C" w14:textId="77777777" w:rsidTr="00F561E7">
        <w:tc>
          <w:tcPr>
            <w:tcW w:w="0" w:type="auto"/>
            <w:shd w:val="clear" w:color="auto" w:fill="A7D9A3"/>
            <w:vAlign w:val="center"/>
          </w:tcPr>
          <w:p w14:paraId="05A875A5" w14:textId="77777777" w:rsidR="006C4306" w:rsidRPr="006C4C4F"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2AB5EB1F" w14:textId="77777777" w:rsidR="006C4306" w:rsidRPr="006C4C4F"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1903FCD2" w14:textId="77777777" w:rsidTr="00F561E7">
        <w:tc>
          <w:tcPr>
            <w:tcW w:w="0" w:type="auto"/>
            <w:vAlign w:val="center"/>
          </w:tcPr>
          <w:p w14:paraId="346C8AB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IM01</w:t>
            </w:r>
          </w:p>
        </w:tc>
        <w:tc>
          <w:tcPr>
            <w:tcW w:w="0" w:type="auto"/>
            <w:vAlign w:val="center"/>
          </w:tcPr>
          <w:p w14:paraId="4311B2C5" w14:textId="77777777" w:rsidR="006C4306" w:rsidRPr="00700099" w:rsidRDefault="006C4306" w:rsidP="00F561E7">
            <w:pPr>
              <w:spacing w:after="0"/>
              <w:jc w:val="both"/>
              <w:rPr>
                <w:rFonts w:cstheme="minorHAnsi"/>
                <w:sz w:val="18"/>
                <w:szCs w:val="18"/>
              </w:rPr>
            </w:pPr>
            <w:r w:rsidRPr="003D16AB">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46952214" w14:textId="77777777" w:rsidTr="00F561E7">
        <w:tc>
          <w:tcPr>
            <w:tcW w:w="0" w:type="auto"/>
            <w:vAlign w:val="center"/>
          </w:tcPr>
          <w:p w14:paraId="4906C22E" w14:textId="77777777" w:rsidR="006C4306" w:rsidRPr="00700099" w:rsidRDefault="006C4306" w:rsidP="00F561E7">
            <w:pPr>
              <w:spacing w:after="0"/>
              <w:jc w:val="center"/>
              <w:rPr>
                <w:rFonts w:cstheme="minorHAnsi"/>
                <w:b/>
                <w:bCs/>
                <w:sz w:val="18"/>
                <w:szCs w:val="18"/>
              </w:rPr>
            </w:pPr>
            <w:r w:rsidRPr="00D6355C">
              <w:rPr>
                <w:rFonts w:cstheme="minorHAnsi"/>
                <w:b/>
                <w:bCs/>
                <w:sz w:val="18"/>
                <w:szCs w:val="18"/>
              </w:rPr>
              <w:t>IM02</w:t>
            </w:r>
          </w:p>
        </w:tc>
        <w:tc>
          <w:tcPr>
            <w:tcW w:w="0" w:type="auto"/>
            <w:vAlign w:val="center"/>
          </w:tcPr>
          <w:p w14:paraId="235439E7" w14:textId="77777777" w:rsidR="006C4306" w:rsidRDefault="006C4306" w:rsidP="00F561E7">
            <w:pPr>
              <w:spacing w:after="0"/>
              <w:jc w:val="both"/>
              <w:rPr>
                <w:rFonts w:cstheme="minorHAnsi"/>
                <w:sz w:val="18"/>
                <w:szCs w:val="18"/>
              </w:rPr>
            </w:pPr>
            <w:r w:rsidRPr="001C5AE8">
              <w:rPr>
                <w:rFonts w:cstheme="minorHAnsi"/>
                <w:b/>
                <w:bCs/>
                <w:sz w:val="18"/>
                <w:szCs w:val="18"/>
                <w:highlight w:val="green"/>
              </w:rPr>
              <w:t>Regione Lombardia</w:t>
            </w:r>
            <w:r w:rsidRPr="00F05EA1">
              <w:rPr>
                <w:rFonts w:cstheme="minorHAnsi"/>
                <w:sz w:val="18"/>
                <w:szCs w:val="18"/>
              </w:rPr>
              <w:t>:</w:t>
            </w:r>
            <w:r>
              <w:rPr>
                <w:rFonts w:cstheme="minorHAnsi"/>
                <w:sz w:val="18"/>
                <w:szCs w:val="18"/>
              </w:rPr>
              <w:t xml:space="preserve"> Fatti salvi i casi di forza maggiore, a</w:t>
            </w:r>
            <w:r w:rsidRPr="00477FFE">
              <w:rPr>
                <w:rFonts w:cstheme="minorHAnsi"/>
                <w:sz w:val="18"/>
                <w:szCs w:val="18"/>
              </w:rPr>
              <w:t xml:space="preserve">ssicurare la stabilità dell’operazione di investimento oggetto di sostegno </w:t>
            </w:r>
            <w:r w:rsidRPr="00B850B2">
              <w:rPr>
                <w:rFonts w:cstheme="minorHAnsi"/>
                <w:strike/>
                <w:color w:val="FF0000"/>
                <w:sz w:val="18"/>
                <w:szCs w:val="18"/>
              </w:rPr>
              <w:t>per un periodo minimo di tempo e</w:t>
            </w:r>
            <w:r w:rsidRPr="00B850B2">
              <w:rPr>
                <w:rFonts w:cstheme="minorHAnsi"/>
                <w:color w:val="FF0000"/>
                <w:sz w:val="18"/>
                <w:szCs w:val="18"/>
              </w:rPr>
              <w:t xml:space="preserve"> </w:t>
            </w:r>
            <w:r w:rsidRPr="00477FFE">
              <w:rPr>
                <w:rFonts w:cstheme="minorHAnsi"/>
                <w:sz w:val="18"/>
                <w:szCs w:val="18"/>
              </w:rPr>
              <w:t xml:space="preserve">alle condizioni stabilite dalle </w:t>
            </w:r>
            <w:r w:rsidRPr="00B850B2">
              <w:rPr>
                <w:rFonts w:cstheme="minorHAnsi"/>
                <w:strike/>
                <w:color w:val="FF0000"/>
                <w:sz w:val="18"/>
                <w:szCs w:val="18"/>
              </w:rPr>
              <w:t>Autorità di Gestione regionali</w:t>
            </w:r>
            <w:r w:rsidRPr="00B850B2">
              <w:rPr>
                <w:rFonts w:cstheme="minorHAnsi"/>
                <w:sz w:val="18"/>
                <w:szCs w:val="18"/>
                <w:highlight w:val="green"/>
              </w:rPr>
              <w:t xml:space="preserve"> disposizioni attuative e per un periodo minimo di tempo pari a:</w:t>
            </w:r>
          </w:p>
          <w:p w14:paraId="713E0890" w14:textId="77777777" w:rsidR="006C4306" w:rsidRPr="00686831" w:rsidRDefault="006C4306" w:rsidP="006C4306">
            <w:pPr>
              <w:pStyle w:val="Paragrafoelenco"/>
              <w:numPr>
                <w:ilvl w:val="0"/>
                <w:numId w:val="81"/>
              </w:numPr>
              <w:spacing w:after="0"/>
              <w:jc w:val="both"/>
              <w:rPr>
                <w:rFonts w:cstheme="minorHAnsi"/>
                <w:sz w:val="18"/>
                <w:szCs w:val="18"/>
              </w:rPr>
            </w:pPr>
            <w:r w:rsidRPr="00686831">
              <w:rPr>
                <w:rFonts w:cstheme="minorHAnsi"/>
                <w:sz w:val="18"/>
                <w:szCs w:val="18"/>
              </w:rPr>
              <w:t>5 anni per beni mobili e attrezzature</w:t>
            </w:r>
          </w:p>
          <w:p w14:paraId="73DB7E9C" w14:textId="77777777" w:rsidR="006C4306" w:rsidRPr="00686831" w:rsidRDefault="006C4306" w:rsidP="006C4306">
            <w:pPr>
              <w:pStyle w:val="Paragrafoelenco"/>
              <w:numPr>
                <w:ilvl w:val="0"/>
                <w:numId w:val="81"/>
              </w:numPr>
              <w:spacing w:after="0"/>
              <w:jc w:val="both"/>
              <w:rPr>
                <w:rFonts w:cstheme="minorHAnsi"/>
                <w:sz w:val="18"/>
                <w:szCs w:val="18"/>
              </w:rPr>
            </w:pPr>
            <w:r w:rsidRPr="00686831">
              <w:rPr>
                <w:rFonts w:cstheme="minorHAnsi"/>
                <w:sz w:val="18"/>
                <w:szCs w:val="18"/>
              </w:rPr>
              <w:t>10 anni per beni immobili ed opere edili</w:t>
            </w:r>
          </w:p>
        </w:tc>
      </w:tr>
      <w:tr w:rsidR="006C4306" w:rsidRPr="00700099" w14:paraId="63485AE3" w14:textId="77777777" w:rsidTr="00F561E7">
        <w:tc>
          <w:tcPr>
            <w:tcW w:w="0" w:type="auto"/>
            <w:shd w:val="clear" w:color="auto" w:fill="008E40"/>
            <w:vAlign w:val="center"/>
          </w:tcPr>
          <w:p w14:paraId="62493966" w14:textId="77777777" w:rsidR="006C4306" w:rsidRPr="00700099" w:rsidRDefault="006C4306" w:rsidP="00F561E7">
            <w:pPr>
              <w:spacing w:after="0"/>
              <w:ind w:left="-110"/>
              <w:jc w:val="center"/>
              <w:rPr>
                <w:rFonts w:cstheme="minorHAnsi"/>
                <w:b/>
                <w:bCs/>
                <w:color w:val="FFFFFF" w:themeColor="background1"/>
                <w:sz w:val="18"/>
                <w:szCs w:val="18"/>
              </w:rPr>
            </w:pPr>
          </w:p>
        </w:tc>
        <w:tc>
          <w:tcPr>
            <w:tcW w:w="0" w:type="auto"/>
            <w:shd w:val="clear" w:color="auto" w:fill="008E40"/>
            <w:vAlign w:val="center"/>
          </w:tcPr>
          <w:p w14:paraId="2E2BD99E" w14:textId="77777777" w:rsidR="006C4306" w:rsidRPr="00700099" w:rsidRDefault="006C4306" w:rsidP="00F561E7">
            <w:pPr>
              <w:spacing w:after="0"/>
              <w:ind w:left="-110"/>
              <w:jc w:val="center"/>
              <w:rPr>
                <w:rFonts w:cstheme="minorHAnsi"/>
                <w:b/>
                <w:bCs/>
                <w:color w:val="FFFFFF" w:themeColor="background1"/>
                <w:sz w:val="18"/>
                <w:szCs w:val="18"/>
              </w:rPr>
            </w:pPr>
            <w:r w:rsidRPr="00700099">
              <w:rPr>
                <w:rFonts w:cstheme="minorHAnsi"/>
                <w:b/>
                <w:bCs/>
                <w:color w:val="FFFFFF" w:themeColor="background1"/>
                <w:sz w:val="18"/>
                <w:szCs w:val="18"/>
              </w:rPr>
              <w:t>Altri obblighi</w:t>
            </w:r>
          </w:p>
        </w:tc>
      </w:tr>
      <w:tr w:rsidR="006C4306" w:rsidRPr="00700099" w14:paraId="75900D24" w14:textId="77777777" w:rsidTr="00F561E7">
        <w:tc>
          <w:tcPr>
            <w:tcW w:w="0" w:type="auto"/>
            <w:shd w:val="clear" w:color="auto" w:fill="A7D9A3"/>
            <w:vAlign w:val="center"/>
          </w:tcPr>
          <w:p w14:paraId="69D3A428" w14:textId="77777777" w:rsidR="006C4306" w:rsidRPr="006C4C4F" w:rsidRDefault="006C4306" w:rsidP="00F561E7">
            <w:pPr>
              <w:spacing w:after="0"/>
              <w:ind w:left="-11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774D8FBC" w14:textId="77777777" w:rsidR="006C4306" w:rsidRPr="006C4C4F" w:rsidRDefault="006C4306" w:rsidP="00F561E7">
            <w:pPr>
              <w:spacing w:after="0"/>
              <w:ind w:left="-110"/>
              <w:jc w:val="center"/>
              <w:rPr>
                <w:rFonts w:cstheme="minorHAnsi"/>
                <w:b/>
                <w:bCs/>
                <w:sz w:val="18"/>
                <w:szCs w:val="18"/>
              </w:rPr>
            </w:pPr>
            <w:r>
              <w:rPr>
                <w:rFonts w:cstheme="minorHAnsi"/>
                <w:b/>
                <w:bCs/>
                <w:sz w:val="18"/>
                <w:szCs w:val="18"/>
              </w:rPr>
              <w:t>Descrizione</w:t>
            </w:r>
          </w:p>
        </w:tc>
      </w:tr>
      <w:tr w:rsidR="006C4306" w:rsidRPr="00700099" w14:paraId="65A0CB13" w14:textId="77777777" w:rsidTr="00F561E7">
        <w:tc>
          <w:tcPr>
            <w:tcW w:w="0" w:type="auto"/>
            <w:vAlign w:val="center"/>
          </w:tcPr>
          <w:p w14:paraId="3255030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0" w:type="auto"/>
            <w:vAlign w:val="center"/>
          </w:tcPr>
          <w:p w14:paraId="026130FB" w14:textId="77777777" w:rsidR="006C4306" w:rsidRPr="00700099" w:rsidRDefault="006C4306" w:rsidP="00F561E7">
            <w:pPr>
              <w:spacing w:after="0"/>
              <w:ind w:left="-10" w:firstLine="10"/>
              <w:jc w:val="both"/>
              <w:rPr>
                <w:rFonts w:cstheme="minorHAnsi"/>
                <w:sz w:val="18"/>
                <w:szCs w:val="18"/>
              </w:rPr>
            </w:pPr>
            <w:r w:rsidRPr="00576A61">
              <w:rPr>
                <w:rFonts w:cstheme="minorHAnsi"/>
                <w:sz w:val="18"/>
                <w:szCs w:val="18"/>
              </w:rPr>
              <w:t>Al fine di corrispondere agli obblighi di informazione e pubblicità per le operazioni oggetto di sostegno del FEASR, si applica quanto previsto dal Reg. (UE) 2022/129</w:t>
            </w:r>
          </w:p>
        </w:tc>
      </w:tr>
      <w:tr w:rsidR="006C4306" w:rsidRPr="00700099" w14:paraId="6E020B61" w14:textId="77777777" w:rsidTr="00F561E7">
        <w:tc>
          <w:tcPr>
            <w:tcW w:w="0" w:type="auto"/>
            <w:vAlign w:val="center"/>
          </w:tcPr>
          <w:p w14:paraId="649B731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0" w:type="auto"/>
            <w:vAlign w:val="center"/>
          </w:tcPr>
          <w:p w14:paraId="3A9B2C5F" w14:textId="77777777" w:rsidR="006C4306" w:rsidRPr="00700099" w:rsidRDefault="006C4306" w:rsidP="00F561E7">
            <w:pPr>
              <w:spacing w:after="0"/>
              <w:ind w:left="-10" w:firstLine="10"/>
              <w:jc w:val="both"/>
              <w:rPr>
                <w:rFonts w:cstheme="minorHAnsi"/>
                <w:sz w:val="18"/>
                <w:szCs w:val="18"/>
              </w:rPr>
            </w:pPr>
            <w:r w:rsidRPr="00700099">
              <w:rPr>
                <w:rFonts w:cstheme="minorHAnsi"/>
                <w:sz w:val="18"/>
                <w:szCs w:val="18"/>
              </w:rPr>
              <w:t xml:space="preserve">Nel caso di beneficiari pubblici </w:t>
            </w:r>
            <w:r w:rsidRPr="00E44E45">
              <w:rPr>
                <w:rFonts w:cstheme="minorHAnsi"/>
                <w:strike/>
                <w:color w:val="FF0000"/>
                <w:sz w:val="18"/>
                <w:szCs w:val="18"/>
              </w:rPr>
              <w:t>per l’Azione 1</w:t>
            </w:r>
            <w:r w:rsidRPr="00700099">
              <w:rPr>
                <w:rFonts w:cstheme="minorHAnsi"/>
                <w:sz w:val="18"/>
                <w:szCs w:val="18"/>
              </w:rPr>
              <w:t xml:space="preserve"> devono essere rispettate le disposizioni previste in materia di appalti pubblici</w:t>
            </w:r>
          </w:p>
        </w:tc>
      </w:tr>
    </w:tbl>
    <w:p w14:paraId="5F7B8465" w14:textId="77777777" w:rsidR="006C4306" w:rsidRPr="00700099" w:rsidRDefault="006C4306" w:rsidP="006C4306">
      <w:pPr>
        <w:spacing w:after="0"/>
        <w:rPr>
          <w:rFonts w:cstheme="minorHAnsi"/>
        </w:rPr>
      </w:pPr>
    </w:p>
    <w:p w14:paraId="2092EFC9" w14:textId="77777777" w:rsidR="006C4306" w:rsidRPr="006B444B" w:rsidRDefault="006C4306" w:rsidP="006C4306">
      <w:pPr>
        <w:pStyle w:val="Titolo3"/>
        <w:rPr>
          <w:i/>
          <w:iCs/>
          <w:sz w:val="22"/>
          <w:szCs w:val="22"/>
        </w:rPr>
      </w:pPr>
      <w:r w:rsidRPr="006B444B">
        <w:rPr>
          <w:i/>
          <w:iCs/>
          <w:sz w:val="22"/>
          <w:szCs w:val="22"/>
        </w:rPr>
        <w:t>Gamma del sostegno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44130C3B" w14:textId="77777777" w:rsidTr="002E4D6A">
        <w:trPr>
          <w:jc w:val="center"/>
        </w:trPr>
        <w:tc>
          <w:tcPr>
            <w:tcW w:w="2500" w:type="pct"/>
            <w:shd w:val="clear" w:color="auto" w:fill="008E40"/>
            <w:vAlign w:val="center"/>
          </w:tcPr>
          <w:p w14:paraId="4005A45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337FACC0" w14:textId="77777777" w:rsidR="006C4306" w:rsidRPr="00EF2135"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457383FB" w14:textId="77777777" w:rsidTr="002E4D6A">
        <w:trPr>
          <w:jc w:val="center"/>
        </w:trPr>
        <w:tc>
          <w:tcPr>
            <w:tcW w:w="2500" w:type="pct"/>
            <w:shd w:val="clear" w:color="auto" w:fill="008E40"/>
            <w:vAlign w:val="center"/>
          </w:tcPr>
          <w:p w14:paraId="29C8FC0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1E79E5D9" w14:textId="77777777" w:rsidR="006C4306" w:rsidRPr="00EF2135"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tc>
      </w:tr>
      <w:tr w:rsidR="006C4306" w:rsidRPr="00700099" w14:paraId="33FA706E" w14:textId="77777777" w:rsidTr="002E4D6A">
        <w:trPr>
          <w:jc w:val="center"/>
        </w:trPr>
        <w:tc>
          <w:tcPr>
            <w:tcW w:w="2500" w:type="pct"/>
            <w:vMerge w:val="restart"/>
            <w:shd w:val="clear" w:color="auto" w:fill="008E40"/>
            <w:vAlign w:val="center"/>
          </w:tcPr>
          <w:p w14:paraId="7B9B1F54" w14:textId="77777777" w:rsidR="006C4306" w:rsidRPr="00700099" w:rsidRDefault="006C4306" w:rsidP="00F561E7">
            <w:pPr>
              <w:spacing w:after="0"/>
              <w:jc w:val="center"/>
              <w:rPr>
                <w:rFonts w:cstheme="minorHAnsi"/>
                <w:b/>
                <w:bCs/>
                <w:color w:val="FFFFFF" w:themeColor="background1"/>
                <w:sz w:val="18"/>
                <w:szCs w:val="18"/>
              </w:rPr>
            </w:pPr>
            <w:bookmarkStart w:id="106" w:name="_Hlk132129655"/>
            <w:r w:rsidRPr="00700099">
              <w:rPr>
                <w:rFonts w:cstheme="minorHAnsi"/>
                <w:b/>
                <w:bCs/>
                <w:color w:val="FFFFFF" w:themeColor="background1"/>
                <w:sz w:val="18"/>
                <w:szCs w:val="18"/>
              </w:rPr>
              <w:t>Intensità di aiuto</w:t>
            </w:r>
          </w:p>
        </w:tc>
        <w:tc>
          <w:tcPr>
            <w:tcW w:w="2062" w:type="pct"/>
            <w:vAlign w:val="center"/>
          </w:tcPr>
          <w:p w14:paraId="090DCFFB" w14:textId="77777777" w:rsidR="006C4306" w:rsidRPr="00700099" w:rsidRDefault="006C4306" w:rsidP="00F561E7">
            <w:pPr>
              <w:spacing w:after="0"/>
              <w:rPr>
                <w:rFonts w:cstheme="minorHAnsi"/>
                <w:sz w:val="18"/>
                <w:szCs w:val="18"/>
              </w:rPr>
            </w:pPr>
            <w:r w:rsidRPr="00700099">
              <w:rPr>
                <w:rFonts w:cstheme="minorHAnsi"/>
                <w:sz w:val="18"/>
                <w:szCs w:val="18"/>
              </w:rPr>
              <w:t>Aliquota base privati</w:t>
            </w:r>
          </w:p>
        </w:tc>
        <w:tc>
          <w:tcPr>
            <w:tcW w:w="438" w:type="pct"/>
            <w:vAlign w:val="center"/>
          </w:tcPr>
          <w:p w14:paraId="71F08A66" w14:textId="77777777" w:rsidR="006C4306" w:rsidRPr="00700099" w:rsidRDefault="006C4306" w:rsidP="00F561E7">
            <w:pPr>
              <w:spacing w:after="0"/>
              <w:jc w:val="center"/>
              <w:rPr>
                <w:rFonts w:cstheme="minorHAnsi"/>
                <w:sz w:val="18"/>
                <w:szCs w:val="18"/>
              </w:rPr>
            </w:pPr>
            <w:r w:rsidRPr="00700099">
              <w:rPr>
                <w:rFonts w:cstheme="minorHAnsi"/>
                <w:sz w:val="18"/>
                <w:szCs w:val="18"/>
              </w:rPr>
              <w:t>80%</w:t>
            </w:r>
          </w:p>
        </w:tc>
      </w:tr>
      <w:tr w:rsidR="006C4306" w:rsidRPr="00700099" w14:paraId="53877A0A" w14:textId="77777777" w:rsidTr="002E4D6A">
        <w:trPr>
          <w:jc w:val="center"/>
        </w:trPr>
        <w:tc>
          <w:tcPr>
            <w:tcW w:w="2500" w:type="pct"/>
            <w:vMerge/>
            <w:shd w:val="clear" w:color="auto" w:fill="008E40"/>
            <w:vAlign w:val="center"/>
          </w:tcPr>
          <w:p w14:paraId="29B7EBBA" w14:textId="77777777" w:rsidR="006C4306" w:rsidRPr="00700099" w:rsidRDefault="006C4306" w:rsidP="00F561E7">
            <w:pPr>
              <w:spacing w:after="0"/>
              <w:jc w:val="center"/>
              <w:rPr>
                <w:rFonts w:cstheme="minorHAnsi"/>
                <w:b/>
                <w:bCs/>
                <w:color w:val="FFFFFF" w:themeColor="background1"/>
                <w:sz w:val="18"/>
                <w:szCs w:val="18"/>
              </w:rPr>
            </w:pPr>
          </w:p>
        </w:tc>
        <w:tc>
          <w:tcPr>
            <w:tcW w:w="2062" w:type="pct"/>
            <w:vAlign w:val="center"/>
          </w:tcPr>
          <w:p w14:paraId="0FDB0827" w14:textId="77777777" w:rsidR="006C4306" w:rsidRPr="00700099" w:rsidRDefault="006C4306" w:rsidP="00F561E7">
            <w:pPr>
              <w:spacing w:after="0"/>
              <w:rPr>
                <w:rFonts w:cstheme="minorHAnsi"/>
                <w:sz w:val="18"/>
                <w:szCs w:val="18"/>
              </w:rPr>
            </w:pPr>
            <w:r w:rsidRPr="00700099">
              <w:rPr>
                <w:rFonts w:cstheme="minorHAnsi"/>
                <w:sz w:val="18"/>
                <w:szCs w:val="18"/>
              </w:rPr>
              <w:t xml:space="preserve">Aliquota base pubblici </w:t>
            </w:r>
          </w:p>
        </w:tc>
        <w:tc>
          <w:tcPr>
            <w:tcW w:w="438" w:type="pct"/>
            <w:vAlign w:val="center"/>
          </w:tcPr>
          <w:p w14:paraId="60D481E1" w14:textId="77777777" w:rsidR="006C4306" w:rsidRPr="00700099" w:rsidRDefault="006C4306" w:rsidP="00F561E7">
            <w:pPr>
              <w:spacing w:after="0"/>
              <w:jc w:val="center"/>
              <w:rPr>
                <w:rFonts w:cstheme="minorHAnsi"/>
                <w:sz w:val="18"/>
                <w:szCs w:val="18"/>
                <w:highlight w:val="yellow"/>
              </w:rPr>
            </w:pPr>
            <w:r w:rsidRPr="00700099">
              <w:rPr>
                <w:rFonts w:cstheme="minorHAnsi"/>
                <w:sz w:val="18"/>
                <w:szCs w:val="18"/>
              </w:rPr>
              <w:t>100%</w:t>
            </w:r>
          </w:p>
        </w:tc>
      </w:tr>
      <w:bookmarkEnd w:id="106"/>
      <w:tr w:rsidR="006C4306" w:rsidRPr="00700099" w14:paraId="502FEC54" w14:textId="77777777" w:rsidTr="002E4D6A">
        <w:trPr>
          <w:trHeight w:val="833"/>
          <w:jc w:val="center"/>
        </w:trPr>
        <w:tc>
          <w:tcPr>
            <w:tcW w:w="2500" w:type="pct"/>
            <w:shd w:val="clear" w:color="auto" w:fill="008E40"/>
            <w:vAlign w:val="center"/>
          </w:tcPr>
          <w:p w14:paraId="0F61C1A7"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344EEC59"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52CDF383"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4203D8FC"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28A800B5" w14:textId="77777777" w:rsidR="006C4306" w:rsidRPr="00700099" w:rsidRDefault="006C4306" w:rsidP="00F561E7">
            <w:pPr>
              <w:spacing w:after="0"/>
              <w:rPr>
                <w:rFonts w:ascii="Segoe UI Symbol" w:eastAsia="MS Gothic" w:hAnsi="Segoe UI Symbol" w:cs="Segoe UI Symbol"/>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De Minimis</w:t>
            </w:r>
          </w:p>
        </w:tc>
      </w:tr>
      <w:tr w:rsidR="006C4306" w:rsidRPr="00700099" w14:paraId="72A067AD" w14:textId="77777777" w:rsidTr="002E4D6A">
        <w:trPr>
          <w:jc w:val="center"/>
        </w:trPr>
        <w:tc>
          <w:tcPr>
            <w:tcW w:w="2500" w:type="pct"/>
            <w:shd w:val="clear" w:color="auto" w:fill="008E40"/>
            <w:vAlign w:val="center"/>
          </w:tcPr>
          <w:p w14:paraId="598A44C8" w14:textId="77777777" w:rsidR="006C4306" w:rsidRPr="00700099"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2500" w:type="pct"/>
            <w:gridSpan w:val="2"/>
            <w:vAlign w:val="center"/>
          </w:tcPr>
          <w:p w14:paraId="287D8692" w14:textId="77777777" w:rsidR="006C4306" w:rsidRPr="00700099"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ascii="Segoe UI Symbol" w:eastAsia="MS Gothic" w:hAnsi="Segoe UI Symbol" w:cs="Segoe UI Symbol"/>
                <w:sz w:val="18"/>
                <w:szCs w:val="18"/>
              </w:rPr>
              <w:t xml:space="preserve">Sì, </w:t>
            </w:r>
            <w:r w:rsidRPr="00CB0AD8">
              <w:rPr>
                <w:rFonts w:ascii="Segoe UI Symbol" w:eastAsia="MS Gothic" w:hAnsi="Segoe UI Symbol" w:cs="Segoe UI Symbol"/>
                <w:strike/>
                <w:color w:val="FF0000"/>
                <w:sz w:val="18"/>
                <w:szCs w:val="18"/>
              </w:rPr>
              <w:t>fino al</w:t>
            </w:r>
            <w:r>
              <w:rPr>
                <w:rFonts w:ascii="Segoe UI Symbol" w:eastAsia="MS Gothic" w:hAnsi="Segoe UI Symbol" w:cs="Segoe UI Symbol"/>
                <w:sz w:val="18"/>
                <w:szCs w:val="18"/>
              </w:rPr>
              <w:t xml:space="preserve"> 50%</w:t>
            </w:r>
          </w:p>
        </w:tc>
      </w:tr>
    </w:tbl>
    <w:p w14:paraId="0EB6537C" w14:textId="77777777" w:rsidR="006C4306" w:rsidRPr="00700099" w:rsidRDefault="006C4306" w:rsidP="006C4306">
      <w:pPr>
        <w:spacing w:after="0"/>
        <w:rPr>
          <w:rFonts w:cstheme="minorHAnsi"/>
        </w:rPr>
      </w:pPr>
    </w:p>
    <w:p w14:paraId="03AD6470" w14:textId="77777777" w:rsidR="006C4306" w:rsidRPr="004F602E" w:rsidRDefault="006C4306" w:rsidP="006C4306">
      <w:pPr>
        <w:pStyle w:val="Titolo3"/>
        <w:rPr>
          <w:i/>
          <w:iCs/>
          <w:sz w:val="22"/>
          <w:szCs w:val="22"/>
        </w:rPr>
      </w:pPr>
      <w:r w:rsidRPr="004F602E">
        <w:rPr>
          <w:i/>
          <w:iCs/>
          <w:sz w:val="22"/>
          <w:szCs w:val="22"/>
        </w:rPr>
        <w:t>Partecipazione della scheda di intervento a progetti integrati (LEADER, Misure di cooperazione, etc.)</w:t>
      </w:r>
    </w:p>
    <w:p w14:paraId="2DF2CC7E" w14:textId="77777777" w:rsidR="006C4306" w:rsidRPr="00D303C0" w:rsidRDefault="006C4306" w:rsidP="006C4306">
      <w:pPr>
        <w:spacing w:after="0"/>
        <w:rPr>
          <w:rFonts w:cstheme="minorHAnsi"/>
          <w:sz w:val="20"/>
          <w:szCs w:val="20"/>
        </w:rPr>
      </w:pPr>
      <w:r w:rsidRPr="00D303C0">
        <w:rPr>
          <w:rFonts w:cstheme="minorHAnsi"/>
          <w:sz w:val="20"/>
          <w:szCs w:val="20"/>
        </w:rPr>
        <w:t>LEADER: No.</w:t>
      </w:r>
    </w:p>
    <w:p w14:paraId="569BD344" w14:textId="77777777" w:rsidR="006C4306" w:rsidRPr="00D303C0" w:rsidRDefault="006C4306" w:rsidP="006C4306">
      <w:pPr>
        <w:spacing w:after="0"/>
        <w:rPr>
          <w:rFonts w:cstheme="minorHAnsi"/>
          <w:sz w:val="20"/>
          <w:szCs w:val="20"/>
        </w:rPr>
      </w:pPr>
      <w:r w:rsidRPr="00D303C0">
        <w:rPr>
          <w:rFonts w:cstheme="minorHAnsi"/>
          <w:sz w:val="20"/>
          <w:szCs w:val="20"/>
        </w:rPr>
        <w:t>Cooperazione: No.</w:t>
      </w:r>
    </w:p>
    <w:p w14:paraId="3304BB36"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578EC27C" w14:textId="77777777" w:rsidR="006C4306" w:rsidRDefault="006C4306" w:rsidP="006C4306">
      <w:pPr>
        <w:pStyle w:val="Titolo2"/>
        <w:spacing w:before="0"/>
        <w:rPr>
          <w:rFonts w:asciiTheme="minorHAnsi" w:hAnsiTheme="minorHAnsi" w:cstheme="minorHAnsi"/>
          <w:b/>
          <w:bCs/>
        </w:rPr>
      </w:pPr>
      <w:bookmarkStart w:id="107" w:name="_Toc133425227"/>
      <w:r w:rsidRPr="00F6220C">
        <w:rPr>
          <w:rFonts w:asciiTheme="minorHAnsi" w:hAnsiTheme="minorHAnsi" w:cstheme="minorHAnsi"/>
          <w:b/>
          <w:bCs/>
        </w:rPr>
        <w:t>SRD07</w:t>
      </w:r>
      <w:r>
        <w:rPr>
          <w:rFonts w:asciiTheme="minorHAnsi" w:hAnsiTheme="minorHAnsi" w:cstheme="minorHAnsi"/>
          <w:b/>
          <w:bCs/>
        </w:rPr>
        <w:t xml:space="preserve"> - </w:t>
      </w:r>
      <w:bookmarkStart w:id="108" w:name="_Hlk132129690"/>
      <w:r>
        <w:rPr>
          <w:rFonts w:asciiTheme="minorHAnsi" w:hAnsiTheme="minorHAnsi" w:cstheme="minorHAnsi"/>
          <w:b/>
          <w:bCs/>
        </w:rPr>
        <w:t>I</w:t>
      </w:r>
      <w:r w:rsidRPr="007B772F">
        <w:rPr>
          <w:rFonts w:asciiTheme="minorHAnsi" w:hAnsiTheme="minorHAnsi" w:cstheme="minorHAnsi"/>
          <w:b/>
          <w:bCs/>
        </w:rPr>
        <w:t>nvestimenti in infrastrutture per l'agricoltura e per lo sviluppo socio-economico delle aree rurali</w:t>
      </w:r>
      <w:bookmarkEnd w:id="107"/>
      <w:bookmarkEnd w:id="108"/>
    </w:p>
    <w:p w14:paraId="1AC7EDE9" w14:textId="77777777" w:rsidR="006C4306" w:rsidRPr="00F60040" w:rsidRDefault="006C4306" w:rsidP="006C4306">
      <w:pPr>
        <w:pStyle w:val="Titolo3"/>
        <w:spacing w:before="0"/>
        <w:rPr>
          <w:i/>
          <w:iCs/>
          <w:sz w:val="22"/>
          <w:szCs w:val="22"/>
        </w:rPr>
      </w:pPr>
      <w:r>
        <w:rPr>
          <w:i/>
          <w:iCs/>
          <w:sz w:val="22"/>
          <w:szCs w:val="22"/>
        </w:rPr>
        <w:t>Descrizione</w:t>
      </w:r>
    </w:p>
    <w:p w14:paraId="02FEB57A" w14:textId="77777777" w:rsidR="006C4306" w:rsidRPr="00C66BDF" w:rsidRDefault="006C4306" w:rsidP="006C4306">
      <w:pPr>
        <w:jc w:val="both"/>
        <w:rPr>
          <w:rFonts w:cstheme="minorHAnsi"/>
          <w:strike/>
          <w:sz w:val="20"/>
          <w:szCs w:val="20"/>
        </w:rPr>
      </w:pPr>
      <w:bookmarkStart w:id="109" w:name="_Hlk132129746"/>
      <w:r w:rsidRPr="006235D1">
        <w:rPr>
          <w:rFonts w:cstheme="minorHAnsi"/>
          <w:sz w:val="20"/>
          <w:szCs w:val="20"/>
          <w:highlight w:val="green"/>
        </w:rPr>
        <w:t>Gli investimenti nelle zone rurali non sono importanti solo per la popolazione rurale, ma per l'intera società. Chi vive nelle zone rurali dovrebbe avere le stesse opportunità delle persone che vivono nelle aree urbane.</w:t>
      </w:r>
      <w:r w:rsidRPr="006E1AB2">
        <w:rPr>
          <w:rFonts w:cstheme="minorHAnsi"/>
          <w:sz w:val="20"/>
          <w:szCs w:val="20"/>
        </w:rPr>
        <w:t xml:space="preserve"> </w:t>
      </w:r>
    </w:p>
    <w:p w14:paraId="0084B4C8" w14:textId="77777777" w:rsidR="006C4306" w:rsidRPr="00187E71" w:rsidRDefault="006C4306" w:rsidP="006C4306">
      <w:pPr>
        <w:jc w:val="both"/>
        <w:rPr>
          <w:rFonts w:cstheme="minorHAnsi"/>
          <w:sz w:val="20"/>
          <w:szCs w:val="20"/>
        </w:rPr>
      </w:pPr>
      <w:r>
        <w:rPr>
          <w:rFonts w:cstheme="minorHAnsi"/>
          <w:sz w:val="20"/>
          <w:szCs w:val="20"/>
        </w:rPr>
        <w:t>La</w:t>
      </w:r>
      <w:r w:rsidRPr="00187E71">
        <w:rPr>
          <w:rFonts w:cstheme="minorHAnsi"/>
          <w:sz w:val="20"/>
          <w:szCs w:val="20"/>
        </w:rPr>
        <w:t xml:space="preserve"> tipologi</w:t>
      </w:r>
      <w:r>
        <w:rPr>
          <w:rFonts w:cstheme="minorHAnsi"/>
          <w:sz w:val="20"/>
          <w:szCs w:val="20"/>
        </w:rPr>
        <w:t>a</w:t>
      </w:r>
      <w:r w:rsidRPr="00187E71">
        <w:rPr>
          <w:rFonts w:cstheme="minorHAnsi"/>
          <w:sz w:val="20"/>
          <w:szCs w:val="20"/>
        </w:rPr>
        <w:t xml:space="preserve"> di investimento che </w:t>
      </w:r>
      <w:r>
        <w:rPr>
          <w:rFonts w:cstheme="minorHAnsi"/>
          <w:sz w:val="20"/>
          <w:szCs w:val="20"/>
        </w:rPr>
        <w:t xml:space="preserve">potrà </w:t>
      </w:r>
      <w:r w:rsidRPr="00187E71">
        <w:rPr>
          <w:rFonts w:cstheme="minorHAnsi"/>
          <w:sz w:val="20"/>
          <w:szCs w:val="20"/>
        </w:rPr>
        <w:t>ricevere un sostegno</w:t>
      </w:r>
      <w:r>
        <w:rPr>
          <w:rFonts w:cstheme="minorHAnsi"/>
          <w:sz w:val="20"/>
          <w:szCs w:val="20"/>
        </w:rPr>
        <w:t xml:space="preserve"> dal presente intervento è:</w:t>
      </w:r>
    </w:p>
    <w:p w14:paraId="7E181D9E" w14:textId="77777777" w:rsidR="006C4306" w:rsidRPr="006F3316" w:rsidRDefault="006C4306" w:rsidP="006C4306">
      <w:pPr>
        <w:pStyle w:val="Paragrafoelenco"/>
        <w:numPr>
          <w:ilvl w:val="0"/>
          <w:numId w:val="50"/>
        </w:numPr>
        <w:ind w:left="709"/>
        <w:rPr>
          <w:rFonts w:cstheme="minorHAnsi"/>
          <w:b/>
          <w:bCs/>
          <w:sz w:val="20"/>
          <w:szCs w:val="20"/>
        </w:rPr>
      </w:pPr>
      <w:r w:rsidRPr="003F6444">
        <w:rPr>
          <w:rFonts w:cstheme="minorHAnsi"/>
          <w:b/>
          <w:bCs/>
          <w:sz w:val="20"/>
          <w:szCs w:val="20"/>
        </w:rPr>
        <w:t>Azione 2)</w:t>
      </w:r>
      <w:r w:rsidRPr="00F60040">
        <w:rPr>
          <w:rFonts w:cstheme="minorHAnsi"/>
          <w:sz w:val="20"/>
          <w:szCs w:val="20"/>
        </w:rPr>
        <w:t xml:space="preserve"> </w:t>
      </w:r>
      <w:r w:rsidRPr="006F3316">
        <w:rPr>
          <w:rFonts w:cstheme="minorHAnsi"/>
          <w:b/>
          <w:bCs/>
          <w:sz w:val="20"/>
          <w:szCs w:val="20"/>
        </w:rPr>
        <w:t>Reti idriche</w:t>
      </w:r>
    </w:p>
    <w:p w14:paraId="53BD13E2" w14:textId="02C1A906" w:rsidR="003018D6" w:rsidRDefault="006C4306" w:rsidP="006C4306">
      <w:pPr>
        <w:jc w:val="both"/>
        <w:rPr>
          <w:rFonts w:cstheme="minorHAnsi"/>
          <w:sz w:val="20"/>
          <w:szCs w:val="20"/>
        </w:rPr>
      </w:pPr>
      <w:r w:rsidRPr="00700099">
        <w:rPr>
          <w:rFonts w:cstheme="minorHAnsi"/>
          <w:sz w:val="20"/>
          <w:szCs w:val="20"/>
        </w:rPr>
        <w:t>Per Regione Lombardia</w:t>
      </w:r>
      <w:r>
        <w:rPr>
          <w:rFonts w:cstheme="minorHAnsi"/>
          <w:sz w:val="20"/>
          <w:szCs w:val="20"/>
        </w:rPr>
        <w:t>,</w:t>
      </w:r>
      <w:r w:rsidRPr="00700099">
        <w:rPr>
          <w:rFonts w:cstheme="minorHAnsi"/>
          <w:sz w:val="20"/>
          <w:szCs w:val="20"/>
        </w:rPr>
        <w:t xml:space="preserve"> l’Azione 2) riguarda il sostegno per l’adeguamento, la ristrutturazione e/o la realizzazione di </w:t>
      </w:r>
      <w:r w:rsidRPr="006F3316">
        <w:rPr>
          <w:rFonts w:cstheme="minorHAnsi"/>
          <w:sz w:val="20"/>
          <w:szCs w:val="20"/>
        </w:rPr>
        <w:t xml:space="preserve">infrastrutture di approvvigionamento idrico al servizio delle </w:t>
      </w:r>
      <w:r w:rsidRPr="006F3316">
        <w:rPr>
          <w:rFonts w:cstheme="minorHAnsi"/>
          <w:b/>
          <w:bCs/>
          <w:sz w:val="20"/>
          <w:szCs w:val="20"/>
        </w:rPr>
        <w:t>malghe</w:t>
      </w:r>
      <w:r w:rsidRPr="006F3316">
        <w:rPr>
          <w:rFonts w:cstheme="minorHAnsi"/>
          <w:sz w:val="20"/>
          <w:szCs w:val="20"/>
        </w:rPr>
        <w:t>.</w:t>
      </w:r>
    </w:p>
    <w:p w14:paraId="7059C7E2" w14:textId="6C951EE4" w:rsidR="003018D6" w:rsidRDefault="003018D6" w:rsidP="003018D6">
      <w:pPr>
        <w:jc w:val="both"/>
        <w:rPr>
          <w:rFonts w:cstheme="minorHAnsi"/>
          <w:sz w:val="20"/>
          <w:szCs w:val="20"/>
          <w:highlight w:val="yellow"/>
        </w:rPr>
      </w:pPr>
      <w:r w:rsidRPr="003F0EB9">
        <w:rPr>
          <w:rFonts w:cstheme="minorHAnsi"/>
          <w:sz w:val="20"/>
          <w:szCs w:val="20"/>
          <w:highlight w:val="yellow"/>
        </w:rPr>
        <w:t>Regione Lombardia intende attivare, attraverso avviso pubblico regionale, l'azione 2 prevista dalla scheda di intervento SRD07 di cui al PSP 2023-27. Attraverso le Strategie di Sviluppo Locale "LEADER" (SRG06) è possibile attivare tutte le azioni previste dall'intervento in quanto di forte interesse per i territori rurali.</w:t>
      </w:r>
    </w:p>
    <w:p w14:paraId="5AFA2ED3" w14:textId="015DEB96" w:rsidR="00BB43DA" w:rsidRPr="00BB43DA" w:rsidRDefault="00BB43DA" w:rsidP="003018D6">
      <w:pPr>
        <w:jc w:val="both"/>
        <w:rPr>
          <w:rFonts w:cstheme="minorHAnsi"/>
          <w:highlight w:val="yellow"/>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bookmarkEnd w:id="109"/>
    <w:p w14:paraId="5AF504B7"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4"/>
        <w:gridCol w:w="732"/>
        <w:gridCol w:w="1235"/>
        <w:gridCol w:w="1111"/>
        <w:gridCol w:w="2578"/>
        <w:gridCol w:w="1330"/>
        <w:gridCol w:w="767"/>
        <w:gridCol w:w="773"/>
      </w:tblGrid>
      <w:tr w:rsidR="006C4306" w:rsidRPr="00645E15" w14:paraId="2B6E27E7" w14:textId="77777777" w:rsidTr="002E4D6A">
        <w:trPr>
          <w:trHeight w:val="405"/>
        </w:trPr>
        <w:tc>
          <w:tcPr>
            <w:tcW w:w="796" w:type="pct"/>
            <w:vMerge w:val="restart"/>
            <w:shd w:val="clear" w:color="auto" w:fill="008E40"/>
            <w:vAlign w:val="center"/>
          </w:tcPr>
          <w:p w14:paraId="04C2C078" w14:textId="77777777" w:rsidR="006C4306" w:rsidRPr="00645E15" w:rsidRDefault="006C4306" w:rsidP="00F561E7">
            <w:pPr>
              <w:spacing w:after="0"/>
              <w:jc w:val="center"/>
              <w:rPr>
                <w:rFonts w:cstheme="minorHAnsi"/>
                <w:b/>
                <w:bCs/>
                <w:color w:val="002060"/>
                <w:sz w:val="18"/>
                <w:szCs w:val="18"/>
              </w:rPr>
            </w:pPr>
            <w:r w:rsidRPr="00645E15">
              <w:rPr>
                <w:rFonts w:cstheme="minorHAnsi"/>
                <w:b/>
                <w:bCs/>
                <w:color w:val="FFFFFF" w:themeColor="background1"/>
                <w:sz w:val="18"/>
                <w:szCs w:val="18"/>
              </w:rPr>
              <w:t>Codice intervento</w:t>
            </w:r>
          </w:p>
        </w:tc>
        <w:tc>
          <w:tcPr>
            <w:tcW w:w="360" w:type="pct"/>
            <w:vMerge w:val="restart"/>
            <w:vAlign w:val="center"/>
          </w:tcPr>
          <w:p w14:paraId="3E5E62DB" w14:textId="77777777" w:rsidR="006C4306" w:rsidRPr="00645E15" w:rsidRDefault="006C4306" w:rsidP="00F561E7">
            <w:pPr>
              <w:spacing w:after="0"/>
              <w:jc w:val="center"/>
              <w:rPr>
                <w:rFonts w:cstheme="minorHAnsi"/>
                <w:b/>
                <w:bCs/>
                <w:sz w:val="18"/>
                <w:szCs w:val="18"/>
              </w:rPr>
            </w:pPr>
            <w:r w:rsidRPr="00645E15">
              <w:rPr>
                <w:rFonts w:cstheme="minorHAnsi"/>
                <w:b/>
                <w:bCs/>
                <w:sz w:val="18"/>
                <w:szCs w:val="18"/>
              </w:rPr>
              <w:t>SRD07</w:t>
            </w:r>
          </w:p>
        </w:tc>
        <w:tc>
          <w:tcPr>
            <w:tcW w:w="609" w:type="pct"/>
            <w:vMerge w:val="restart"/>
            <w:shd w:val="clear" w:color="auto" w:fill="008E40"/>
            <w:vAlign w:val="center"/>
          </w:tcPr>
          <w:p w14:paraId="46034C4A" w14:textId="77777777" w:rsidR="006C4306" w:rsidRPr="00645E15" w:rsidRDefault="006C4306" w:rsidP="00F561E7">
            <w:pPr>
              <w:spacing w:after="0"/>
              <w:jc w:val="center"/>
              <w:rPr>
                <w:rFonts w:cstheme="minorHAnsi"/>
                <w:b/>
                <w:bCs/>
                <w:color w:val="002060"/>
                <w:sz w:val="18"/>
                <w:szCs w:val="18"/>
              </w:rPr>
            </w:pPr>
            <w:r w:rsidRPr="00645E15">
              <w:rPr>
                <w:rFonts w:cstheme="minorHAnsi"/>
                <w:b/>
                <w:bCs/>
                <w:color w:val="FFFFFF" w:themeColor="background1"/>
                <w:sz w:val="18"/>
                <w:szCs w:val="18"/>
              </w:rPr>
              <w:t>Titolo intervento</w:t>
            </w:r>
          </w:p>
        </w:tc>
        <w:tc>
          <w:tcPr>
            <w:tcW w:w="1819" w:type="pct"/>
            <w:gridSpan w:val="2"/>
            <w:vMerge w:val="restart"/>
            <w:vAlign w:val="center"/>
          </w:tcPr>
          <w:p w14:paraId="07929FD5" w14:textId="77777777" w:rsidR="006C4306" w:rsidRPr="00645E15" w:rsidRDefault="006C4306" w:rsidP="00F561E7">
            <w:pPr>
              <w:spacing w:after="0"/>
              <w:jc w:val="center"/>
              <w:rPr>
                <w:rFonts w:cstheme="minorHAnsi"/>
                <w:b/>
                <w:bCs/>
                <w:sz w:val="18"/>
                <w:szCs w:val="18"/>
              </w:rPr>
            </w:pPr>
            <w:r>
              <w:rPr>
                <w:rFonts w:cstheme="minorHAnsi"/>
                <w:b/>
                <w:bCs/>
                <w:sz w:val="18"/>
                <w:szCs w:val="18"/>
              </w:rPr>
              <w:t>I</w:t>
            </w:r>
            <w:r w:rsidRPr="00645E15">
              <w:rPr>
                <w:rFonts w:cstheme="minorHAnsi"/>
                <w:b/>
                <w:bCs/>
                <w:sz w:val="18"/>
                <w:szCs w:val="18"/>
              </w:rPr>
              <w:t xml:space="preserve">nvestimenti in infrastrutture per l'agricoltura e per lo sviluppo </w:t>
            </w:r>
            <w:r w:rsidRPr="00645E15">
              <w:rPr>
                <w:rFonts w:cstheme="minorHAnsi"/>
                <w:b/>
                <w:bCs/>
                <w:sz w:val="18"/>
                <w:szCs w:val="18"/>
              </w:rPr>
              <w:br/>
              <w:t>socio-economico delle aree rurali</w:t>
            </w:r>
          </w:p>
        </w:tc>
        <w:tc>
          <w:tcPr>
            <w:tcW w:w="656" w:type="pct"/>
            <w:vMerge w:val="restart"/>
            <w:shd w:val="clear" w:color="auto" w:fill="008E40"/>
            <w:vAlign w:val="center"/>
          </w:tcPr>
          <w:p w14:paraId="1F0A65E7" w14:textId="77777777" w:rsidR="006C4306" w:rsidRPr="00645E15" w:rsidRDefault="006C4306" w:rsidP="00F561E7">
            <w:pPr>
              <w:spacing w:after="0"/>
              <w:jc w:val="center"/>
              <w:rPr>
                <w:rFonts w:cstheme="minorHAnsi"/>
                <w:b/>
                <w:bCs/>
                <w:color w:val="FFFFFF" w:themeColor="background1"/>
                <w:sz w:val="18"/>
                <w:szCs w:val="18"/>
              </w:rPr>
            </w:pPr>
            <w:r w:rsidRPr="00645E15">
              <w:rPr>
                <w:rFonts w:cstheme="minorHAnsi"/>
                <w:b/>
                <w:bCs/>
                <w:color w:val="FFFFFF" w:themeColor="background1"/>
                <w:sz w:val="18"/>
                <w:szCs w:val="18"/>
              </w:rPr>
              <w:t>Attivato da Regione Lombardia</w:t>
            </w:r>
          </w:p>
        </w:tc>
        <w:tc>
          <w:tcPr>
            <w:tcW w:w="378" w:type="pct"/>
            <w:shd w:val="clear" w:color="auto" w:fill="92D050"/>
            <w:vAlign w:val="center"/>
          </w:tcPr>
          <w:p w14:paraId="6CF4193F" w14:textId="77777777" w:rsidR="006C4306" w:rsidRPr="00645E15" w:rsidRDefault="006C4306" w:rsidP="00F561E7">
            <w:pPr>
              <w:spacing w:after="0"/>
              <w:jc w:val="center"/>
              <w:rPr>
                <w:rFonts w:cstheme="minorHAnsi"/>
                <w:b/>
                <w:bCs/>
                <w:color w:val="FFFFFF" w:themeColor="background1"/>
                <w:sz w:val="18"/>
                <w:szCs w:val="18"/>
              </w:rPr>
            </w:pPr>
            <w:r w:rsidRPr="00645E15">
              <w:rPr>
                <w:rFonts w:cstheme="minorHAnsi"/>
                <w:b/>
                <w:bCs/>
                <w:color w:val="FFFFFF" w:themeColor="background1"/>
                <w:sz w:val="18"/>
                <w:szCs w:val="18"/>
              </w:rPr>
              <w:t>Sì</w:t>
            </w:r>
          </w:p>
        </w:tc>
        <w:sdt>
          <w:sdtPr>
            <w:rPr>
              <w:rFonts w:cstheme="minorHAnsi"/>
            </w:rPr>
            <w:id w:val="934246285"/>
            <w14:checkbox>
              <w14:checked w14:val="1"/>
              <w14:checkedState w14:val="2612" w14:font="MS Gothic"/>
              <w14:uncheckedState w14:val="2610" w14:font="MS Gothic"/>
            </w14:checkbox>
          </w:sdtPr>
          <w:sdtEndPr/>
          <w:sdtContent>
            <w:tc>
              <w:tcPr>
                <w:tcW w:w="381" w:type="pct"/>
                <w:vAlign w:val="center"/>
              </w:tcPr>
              <w:p w14:paraId="6B7966EB" w14:textId="77777777" w:rsidR="006C4306" w:rsidRPr="00645E15"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645E15" w14:paraId="4FD62CBF" w14:textId="77777777" w:rsidTr="002E4D6A">
        <w:trPr>
          <w:trHeight w:val="405"/>
        </w:trPr>
        <w:tc>
          <w:tcPr>
            <w:tcW w:w="796" w:type="pct"/>
            <w:vMerge/>
            <w:shd w:val="clear" w:color="auto" w:fill="008E40"/>
            <w:vAlign w:val="center"/>
          </w:tcPr>
          <w:p w14:paraId="3BFD9D5D" w14:textId="77777777" w:rsidR="006C4306" w:rsidRPr="00645E15" w:rsidRDefault="006C4306" w:rsidP="00F561E7">
            <w:pPr>
              <w:spacing w:after="0"/>
              <w:rPr>
                <w:rFonts w:cstheme="minorHAnsi"/>
                <w:sz w:val="18"/>
                <w:szCs w:val="18"/>
              </w:rPr>
            </w:pPr>
          </w:p>
        </w:tc>
        <w:tc>
          <w:tcPr>
            <w:tcW w:w="360" w:type="pct"/>
            <w:vMerge/>
            <w:vAlign w:val="center"/>
          </w:tcPr>
          <w:p w14:paraId="0B8AC777" w14:textId="77777777" w:rsidR="006C4306" w:rsidRPr="00645E15" w:rsidRDefault="006C4306" w:rsidP="00F561E7">
            <w:pPr>
              <w:spacing w:after="0"/>
              <w:rPr>
                <w:rFonts w:cstheme="minorHAnsi"/>
                <w:sz w:val="18"/>
                <w:szCs w:val="18"/>
              </w:rPr>
            </w:pPr>
          </w:p>
        </w:tc>
        <w:tc>
          <w:tcPr>
            <w:tcW w:w="609" w:type="pct"/>
            <w:vMerge/>
            <w:shd w:val="clear" w:color="auto" w:fill="008E40"/>
            <w:vAlign w:val="center"/>
          </w:tcPr>
          <w:p w14:paraId="6612C910" w14:textId="77777777" w:rsidR="006C4306" w:rsidRPr="00645E15" w:rsidRDefault="006C4306" w:rsidP="00F561E7">
            <w:pPr>
              <w:spacing w:after="0"/>
              <w:rPr>
                <w:rFonts w:cstheme="minorHAnsi"/>
                <w:sz w:val="18"/>
                <w:szCs w:val="18"/>
              </w:rPr>
            </w:pPr>
          </w:p>
        </w:tc>
        <w:tc>
          <w:tcPr>
            <w:tcW w:w="1819" w:type="pct"/>
            <w:gridSpan w:val="2"/>
            <w:vMerge/>
            <w:vAlign w:val="center"/>
          </w:tcPr>
          <w:p w14:paraId="79B86AC9" w14:textId="77777777" w:rsidR="006C4306" w:rsidRPr="00645E15" w:rsidRDefault="006C4306" w:rsidP="00F561E7">
            <w:pPr>
              <w:spacing w:after="0"/>
              <w:rPr>
                <w:rFonts w:cstheme="minorHAnsi"/>
                <w:sz w:val="18"/>
                <w:szCs w:val="18"/>
              </w:rPr>
            </w:pPr>
          </w:p>
        </w:tc>
        <w:tc>
          <w:tcPr>
            <w:tcW w:w="656" w:type="pct"/>
            <w:vMerge/>
            <w:shd w:val="clear" w:color="auto" w:fill="008E40"/>
            <w:vAlign w:val="center"/>
          </w:tcPr>
          <w:p w14:paraId="32E5AA84" w14:textId="77777777" w:rsidR="006C4306" w:rsidRPr="00645E15" w:rsidRDefault="006C4306" w:rsidP="00F561E7">
            <w:pPr>
              <w:spacing w:after="0"/>
              <w:jc w:val="center"/>
              <w:rPr>
                <w:rFonts w:cstheme="minorHAnsi"/>
                <w:b/>
                <w:bCs/>
                <w:color w:val="FFFFFF" w:themeColor="background1"/>
                <w:sz w:val="18"/>
                <w:szCs w:val="18"/>
              </w:rPr>
            </w:pPr>
          </w:p>
        </w:tc>
        <w:tc>
          <w:tcPr>
            <w:tcW w:w="378" w:type="pct"/>
            <w:shd w:val="clear" w:color="auto" w:fill="FF0000"/>
            <w:vAlign w:val="center"/>
          </w:tcPr>
          <w:p w14:paraId="2FCB496B" w14:textId="77777777" w:rsidR="006C4306" w:rsidRPr="00645E15" w:rsidRDefault="006C4306" w:rsidP="00F561E7">
            <w:pPr>
              <w:spacing w:after="0"/>
              <w:jc w:val="center"/>
              <w:rPr>
                <w:rFonts w:cstheme="minorHAnsi"/>
                <w:b/>
                <w:bCs/>
                <w:color w:val="FFFFFF" w:themeColor="background1"/>
                <w:sz w:val="18"/>
                <w:szCs w:val="18"/>
              </w:rPr>
            </w:pPr>
            <w:r w:rsidRPr="00645E15">
              <w:rPr>
                <w:rFonts w:cstheme="minorHAnsi"/>
                <w:b/>
                <w:bCs/>
                <w:color w:val="FFFFFF" w:themeColor="background1"/>
                <w:sz w:val="18"/>
                <w:szCs w:val="18"/>
              </w:rPr>
              <w:t>No</w:t>
            </w:r>
          </w:p>
        </w:tc>
        <w:sdt>
          <w:sdtPr>
            <w:rPr>
              <w:rFonts w:cstheme="minorHAnsi"/>
            </w:rPr>
            <w:id w:val="-1412316721"/>
            <w14:checkbox>
              <w14:checked w14:val="0"/>
              <w14:checkedState w14:val="2612" w14:font="MS Gothic"/>
              <w14:uncheckedState w14:val="2610" w14:font="MS Gothic"/>
            </w14:checkbox>
          </w:sdtPr>
          <w:sdtEndPr/>
          <w:sdtContent>
            <w:tc>
              <w:tcPr>
                <w:tcW w:w="381" w:type="pct"/>
                <w:vAlign w:val="center"/>
              </w:tcPr>
              <w:p w14:paraId="24CC61F1" w14:textId="77777777" w:rsidR="006C4306" w:rsidRPr="00645E15"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645E15" w14:paraId="3C5D3D20" w14:textId="77777777" w:rsidTr="002E4D6A">
        <w:trPr>
          <w:trHeight w:val="70"/>
        </w:trPr>
        <w:tc>
          <w:tcPr>
            <w:tcW w:w="1157" w:type="pct"/>
            <w:gridSpan w:val="2"/>
            <w:shd w:val="clear" w:color="auto" w:fill="008E40"/>
            <w:vAlign w:val="center"/>
          </w:tcPr>
          <w:p w14:paraId="667F7F30" w14:textId="77777777" w:rsidR="006C4306" w:rsidRPr="006F3316" w:rsidRDefault="006C4306" w:rsidP="00F561E7">
            <w:pPr>
              <w:spacing w:after="0"/>
              <w:jc w:val="center"/>
              <w:rPr>
                <w:rFonts w:cstheme="minorHAnsi"/>
                <w:b/>
                <w:bCs/>
                <w:sz w:val="18"/>
                <w:szCs w:val="18"/>
                <w:lang w:val="en-GB"/>
              </w:rPr>
            </w:pPr>
            <w:r w:rsidRPr="006F3316">
              <w:rPr>
                <w:rFonts w:cstheme="minorHAnsi"/>
                <w:b/>
                <w:bCs/>
                <w:color w:val="FFFFFF" w:themeColor="background1"/>
                <w:sz w:val="18"/>
                <w:szCs w:val="18"/>
                <w:lang w:val="en-GB"/>
              </w:rPr>
              <w:t>Spesa Pubblica</w:t>
            </w:r>
          </w:p>
        </w:tc>
        <w:tc>
          <w:tcPr>
            <w:tcW w:w="1157" w:type="pct"/>
            <w:gridSpan w:val="2"/>
            <w:vAlign w:val="center"/>
          </w:tcPr>
          <w:p w14:paraId="443F528B" w14:textId="77777777" w:rsidR="006C4306" w:rsidRPr="00645E15" w:rsidRDefault="006C4306" w:rsidP="00F561E7">
            <w:pPr>
              <w:spacing w:after="0"/>
              <w:jc w:val="center"/>
              <w:rPr>
                <w:rFonts w:cstheme="minorHAnsi"/>
                <w:sz w:val="18"/>
                <w:szCs w:val="18"/>
                <w:lang w:val="it"/>
              </w:rPr>
            </w:pPr>
            <w:r w:rsidRPr="00645E15">
              <w:rPr>
                <w:rFonts w:cstheme="minorHAnsi"/>
                <w:sz w:val="18"/>
                <w:szCs w:val="18"/>
                <w:lang w:val="it"/>
              </w:rPr>
              <w:t>7.000.000,00</w:t>
            </w:r>
            <w:r>
              <w:rPr>
                <w:rFonts w:cstheme="minorHAnsi"/>
                <w:sz w:val="18"/>
                <w:szCs w:val="18"/>
                <w:lang w:val="it"/>
              </w:rPr>
              <w:t xml:space="preserve"> </w:t>
            </w:r>
            <w:r w:rsidRPr="00645E15">
              <w:rPr>
                <w:rFonts w:cstheme="minorHAnsi"/>
                <w:sz w:val="18"/>
                <w:szCs w:val="18"/>
                <w:lang w:val="it"/>
              </w:rPr>
              <w:t>€</w:t>
            </w:r>
          </w:p>
        </w:tc>
        <w:tc>
          <w:tcPr>
            <w:tcW w:w="1927" w:type="pct"/>
            <w:gridSpan w:val="2"/>
            <w:shd w:val="clear" w:color="auto" w:fill="008E40"/>
            <w:vAlign w:val="center"/>
          </w:tcPr>
          <w:p w14:paraId="4C4E6CDF" w14:textId="77777777" w:rsidR="006C4306" w:rsidRPr="006F3316" w:rsidRDefault="006C4306" w:rsidP="00F561E7">
            <w:pPr>
              <w:spacing w:after="0"/>
              <w:jc w:val="center"/>
              <w:rPr>
                <w:rFonts w:cstheme="minorHAnsi"/>
                <w:b/>
                <w:bCs/>
                <w:color w:val="FFFFFF" w:themeColor="background1"/>
                <w:sz w:val="18"/>
                <w:szCs w:val="18"/>
                <w:lang w:val="it"/>
              </w:rPr>
            </w:pPr>
            <w:r w:rsidRPr="006F3316">
              <w:rPr>
                <w:rFonts w:cstheme="minorHAnsi"/>
                <w:b/>
                <w:bCs/>
                <w:color w:val="FFFFFF" w:themeColor="background1"/>
                <w:sz w:val="18"/>
                <w:szCs w:val="18"/>
                <w:lang w:val="en-GB"/>
              </w:rPr>
              <w:t>Contributo del FEASR</w:t>
            </w:r>
          </w:p>
        </w:tc>
        <w:tc>
          <w:tcPr>
            <w:tcW w:w="760" w:type="pct"/>
            <w:gridSpan w:val="2"/>
            <w:vAlign w:val="center"/>
          </w:tcPr>
          <w:p w14:paraId="77B380B3" w14:textId="77777777" w:rsidR="006C4306" w:rsidRPr="00645E15" w:rsidRDefault="006C4306" w:rsidP="00F561E7">
            <w:pPr>
              <w:spacing w:after="0"/>
              <w:jc w:val="center"/>
              <w:rPr>
                <w:rFonts w:cstheme="minorHAnsi"/>
                <w:sz w:val="18"/>
                <w:szCs w:val="18"/>
                <w:lang w:val="it"/>
              </w:rPr>
            </w:pPr>
            <w:r w:rsidRPr="00645E15">
              <w:rPr>
                <w:rFonts w:cstheme="minorHAnsi"/>
                <w:sz w:val="18"/>
                <w:szCs w:val="18"/>
                <w:lang w:val="it"/>
              </w:rPr>
              <w:t>2.849.000.00€</w:t>
            </w:r>
          </w:p>
        </w:tc>
      </w:tr>
      <w:tr w:rsidR="006C4306" w:rsidRPr="00645E15" w14:paraId="514DAB71" w14:textId="77777777" w:rsidTr="002E4D6A">
        <w:trPr>
          <w:trHeight w:val="70"/>
        </w:trPr>
        <w:tc>
          <w:tcPr>
            <w:tcW w:w="1157" w:type="pct"/>
            <w:gridSpan w:val="2"/>
            <w:shd w:val="clear" w:color="auto" w:fill="008E40"/>
            <w:vAlign w:val="center"/>
          </w:tcPr>
          <w:p w14:paraId="5FFED641" w14:textId="77777777" w:rsidR="006C4306" w:rsidRPr="001C5AE8" w:rsidRDefault="006C4306" w:rsidP="00F561E7">
            <w:pPr>
              <w:spacing w:after="0"/>
              <w:jc w:val="center"/>
              <w:rPr>
                <w:rFonts w:cstheme="minorHAnsi"/>
                <w:color w:val="FFFFFF" w:themeColor="background1"/>
                <w:sz w:val="18"/>
                <w:szCs w:val="18"/>
                <w:highlight w:val="green"/>
                <w:lang w:val="en-GB"/>
              </w:rPr>
            </w:pPr>
            <w:r w:rsidRPr="001C5AE8">
              <w:rPr>
                <w:rFonts w:cstheme="minorHAnsi"/>
                <w:b/>
                <w:bCs/>
                <w:color w:val="FFFFFF" w:themeColor="background1"/>
                <w:sz w:val="18"/>
                <w:szCs w:val="18"/>
                <w:highlight w:val="green"/>
                <w:lang w:val="en-GB"/>
              </w:rPr>
              <w:t>Indicatori di Risultato - R</w:t>
            </w:r>
          </w:p>
        </w:tc>
        <w:tc>
          <w:tcPr>
            <w:tcW w:w="1157" w:type="pct"/>
            <w:gridSpan w:val="2"/>
            <w:vAlign w:val="center"/>
          </w:tcPr>
          <w:p w14:paraId="4E6E6F74" w14:textId="77777777" w:rsidR="006C4306" w:rsidRPr="001C5AE8" w:rsidRDefault="006C4306" w:rsidP="00F561E7">
            <w:pPr>
              <w:spacing w:after="0"/>
              <w:jc w:val="center"/>
              <w:rPr>
                <w:rFonts w:cstheme="minorHAnsi"/>
                <w:strike/>
                <w:color w:val="FF0000"/>
                <w:sz w:val="18"/>
                <w:szCs w:val="18"/>
                <w:lang w:val="it"/>
              </w:rPr>
            </w:pPr>
            <w:r w:rsidRPr="00202916">
              <w:rPr>
                <w:rFonts w:cstheme="minorHAnsi"/>
                <w:strike/>
                <w:color w:val="FF0000"/>
                <w:sz w:val="18"/>
                <w:szCs w:val="18"/>
                <w:highlight w:val="yellow"/>
                <w:lang w:val="it"/>
              </w:rPr>
              <w:t>R.41</w:t>
            </w:r>
          </w:p>
          <w:p w14:paraId="7DB687EF" w14:textId="77777777" w:rsidR="006C4306" w:rsidRPr="001C5AE8" w:rsidRDefault="006C4306" w:rsidP="00F561E7">
            <w:pPr>
              <w:spacing w:after="0"/>
              <w:jc w:val="center"/>
              <w:rPr>
                <w:rFonts w:cstheme="minorHAnsi"/>
                <w:sz w:val="18"/>
                <w:szCs w:val="18"/>
                <w:highlight w:val="green"/>
                <w:lang w:val="it"/>
              </w:rPr>
            </w:pPr>
            <w:r w:rsidRPr="00202916">
              <w:rPr>
                <w:rFonts w:cstheme="minorHAnsi"/>
                <w:sz w:val="18"/>
                <w:szCs w:val="18"/>
                <w:highlight w:val="green"/>
                <w:lang w:val="it"/>
              </w:rPr>
              <w:t>R.26</w:t>
            </w:r>
          </w:p>
        </w:tc>
        <w:tc>
          <w:tcPr>
            <w:tcW w:w="1927" w:type="pct"/>
            <w:gridSpan w:val="2"/>
            <w:shd w:val="clear" w:color="auto" w:fill="008E40"/>
            <w:vAlign w:val="center"/>
          </w:tcPr>
          <w:p w14:paraId="5E89D103" w14:textId="77777777" w:rsidR="006C4306" w:rsidRPr="001C5AE8" w:rsidRDefault="006C4306" w:rsidP="00F561E7">
            <w:pPr>
              <w:spacing w:after="0"/>
              <w:jc w:val="center"/>
              <w:rPr>
                <w:rFonts w:cstheme="minorHAnsi"/>
                <w:color w:val="FFFFFF" w:themeColor="background1"/>
                <w:sz w:val="18"/>
                <w:szCs w:val="18"/>
                <w:highlight w:val="green"/>
                <w:lang w:val="en-GB"/>
              </w:rPr>
            </w:pPr>
            <w:r w:rsidRPr="001C5AE8">
              <w:rPr>
                <w:rFonts w:cstheme="minorHAnsi"/>
                <w:b/>
                <w:bCs/>
                <w:color w:val="FFFFFF" w:themeColor="background1"/>
                <w:sz w:val="18"/>
                <w:szCs w:val="18"/>
                <w:highlight w:val="green"/>
                <w:lang w:val="en-GB"/>
              </w:rPr>
              <w:t>Indicatori di Output - O</w:t>
            </w:r>
          </w:p>
        </w:tc>
        <w:tc>
          <w:tcPr>
            <w:tcW w:w="760" w:type="pct"/>
            <w:gridSpan w:val="2"/>
            <w:vAlign w:val="center"/>
          </w:tcPr>
          <w:p w14:paraId="68243D39" w14:textId="77777777" w:rsidR="006C4306" w:rsidRPr="001C5AE8" w:rsidRDefault="006C4306" w:rsidP="00F561E7">
            <w:pPr>
              <w:spacing w:after="0"/>
              <w:jc w:val="center"/>
              <w:rPr>
                <w:rFonts w:cstheme="minorHAnsi"/>
                <w:sz w:val="18"/>
                <w:szCs w:val="18"/>
                <w:highlight w:val="green"/>
                <w:lang w:val="it"/>
              </w:rPr>
            </w:pPr>
            <w:r w:rsidRPr="001C5AE8">
              <w:rPr>
                <w:rFonts w:cstheme="minorHAnsi"/>
                <w:sz w:val="18"/>
                <w:szCs w:val="18"/>
                <w:highlight w:val="green"/>
                <w:lang w:val="it"/>
              </w:rPr>
              <w:t>O.22</w:t>
            </w:r>
          </w:p>
        </w:tc>
      </w:tr>
    </w:tbl>
    <w:p w14:paraId="2BB6F1EF" w14:textId="77777777" w:rsidR="006C4306" w:rsidRDefault="006C4306" w:rsidP="006C4306">
      <w:pPr>
        <w:spacing w:after="0"/>
        <w:rPr>
          <w:rFonts w:cstheme="minorHAnsi"/>
        </w:rPr>
      </w:pPr>
    </w:p>
    <w:p w14:paraId="246C162C"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0" w:type="auto"/>
        <w:tblLook w:val="04A0" w:firstRow="1" w:lastRow="0" w:firstColumn="1" w:lastColumn="0" w:noHBand="0" w:noVBand="1"/>
      </w:tblPr>
      <w:tblGrid>
        <w:gridCol w:w="715"/>
        <w:gridCol w:w="9425"/>
      </w:tblGrid>
      <w:tr w:rsidR="006C4306" w:rsidRPr="00700099" w14:paraId="20C7DE3A" w14:textId="77777777" w:rsidTr="00F561E7">
        <w:tc>
          <w:tcPr>
            <w:tcW w:w="0" w:type="auto"/>
            <w:gridSpan w:val="2"/>
            <w:shd w:val="clear" w:color="auto" w:fill="008E40"/>
          </w:tcPr>
          <w:p w14:paraId="619B603D"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23698236" w14:textId="77777777" w:rsidTr="00F561E7">
        <w:trPr>
          <w:trHeight w:val="242"/>
        </w:trPr>
        <w:tc>
          <w:tcPr>
            <w:tcW w:w="0" w:type="auto"/>
            <w:shd w:val="clear" w:color="auto" w:fill="A7D9A3"/>
            <w:vAlign w:val="center"/>
          </w:tcPr>
          <w:p w14:paraId="2EA51749"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0E7B188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0AF5F6B6" w14:textId="77777777" w:rsidTr="00F561E7">
        <w:tc>
          <w:tcPr>
            <w:tcW w:w="0" w:type="auto"/>
            <w:vAlign w:val="center"/>
          </w:tcPr>
          <w:p w14:paraId="21B512CF"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3A9F43BA" w14:textId="77777777" w:rsidR="006C4306" w:rsidRPr="00700099" w:rsidRDefault="006C4306" w:rsidP="00F561E7">
            <w:pPr>
              <w:spacing w:after="0"/>
              <w:jc w:val="both"/>
              <w:rPr>
                <w:rFonts w:cstheme="minorHAnsi"/>
                <w:sz w:val="18"/>
                <w:szCs w:val="18"/>
              </w:rPr>
            </w:pPr>
            <w:r w:rsidRPr="00700099">
              <w:rPr>
                <w:rFonts w:cstheme="minorHAnsi"/>
                <w:sz w:val="18"/>
                <w:szCs w:val="18"/>
              </w:rPr>
              <w:t>Priorità relative alle finalità specifiche degli investimenti con particolare attenzione alla realizzazione di nuove infrastrutture</w:t>
            </w:r>
          </w:p>
        </w:tc>
      </w:tr>
      <w:tr w:rsidR="006C4306" w:rsidRPr="00700099" w14:paraId="5119201A" w14:textId="77777777" w:rsidTr="00F561E7">
        <w:tc>
          <w:tcPr>
            <w:tcW w:w="0" w:type="auto"/>
            <w:vAlign w:val="center"/>
          </w:tcPr>
          <w:p w14:paraId="19066A2E"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262413D2"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Priorità territoriali di livello sub-regionale, quali ad esempio ad aree con svantaggi naturali, aree con più alto grado di ruralità, ZVN, aree sottoposte a vincoli di gestione per effetto della Direttiva Quadro Acque, con particolare attenzione ai territori con più ampio svantaggio</w:t>
            </w:r>
          </w:p>
        </w:tc>
      </w:tr>
      <w:tr w:rsidR="006C4306" w:rsidRPr="00700099" w14:paraId="74EF7D85" w14:textId="77777777" w:rsidTr="00F561E7">
        <w:tc>
          <w:tcPr>
            <w:tcW w:w="0" w:type="auto"/>
            <w:vAlign w:val="center"/>
          </w:tcPr>
          <w:p w14:paraId="4BF163DB"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06909D4E"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Priorità legate a determinate caratteristiche del soggetto richiedente con particolare riferimento agli investimenti realizzati da soggetti pubblici e/o a livello di associazione di richiedenti</w:t>
            </w:r>
          </w:p>
        </w:tc>
      </w:tr>
      <w:tr w:rsidR="006C4306" w:rsidRPr="00700099" w14:paraId="7AC998BF" w14:textId="77777777" w:rsidTr="00F561E7">
        <w:tc>
          <w:tcPr>
            <w:tcW w:w="0" w:type="auto"/>
            <w:vAlign w:val="center"/>
          </w:tcPr>
          <w:p w14:paraId="22AF3C66"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w:t>
            </w:r>
          </w:p>
        </w:tc>
        <w:tc>
          <w:tcPr>
            <w:tcW w:w="0" w:type="auto"/>
            <w:vAlign w:val="center"/>
          </w:tcPr>
          <w:p w14:paraId="37ACC9E1"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Priorità relative al collegamento delle operazioni con altri interventi del Piano con particolare attenzione a forme di progettazione integrata, cooperazione o altri tipi di combinazione di interventi</w:t>
            </w:r>
          </w:p>
        </w:tc>
      </w:tr>
    </w:tbl>
    <w:p w14:paraId="22F5D9B0" w14:textId="77777777" w:rsidR="006C4306" w:rsidRPr="00700099" w:rsidRDefault="006C4306" w:rsidP="006C4306">
      <w:pPr>
        <w:spacing w:after="0"/>
        <w:rPr>
          <w:rFonts w:cstheme="minorHAnsi"/>
        </w:rPr>
      </w:pPr>
    </w:p>
    <w:p w14:paraId="4CAD09FB" w14:textId="77777777" w:rsidR="006C4306" w:rsidRPr="00F60040" w:rsidRDefault="006C4306" w:rsidP="006C4306">
      <w:pPr>
        <w:pStyle w:val="Titolo3"/>
        <w:rPr>
          <w:i/>
          <w:iCs/>
        </w:rPr>
      </w:pPr>
      <w:r w:rsidRPr="00F60040">
        <w:rPr>
          <w:i/>
          <w:iCs/>
          <w:sz w:val="22"/>
          <w:szCs w:val="22"/>
        </w:rPr>
        <w:t>Criteri di ammissibilità</w:t>
      </w:r>
    </w:p>
    <w:tbl>
      <w:tblPr>
        <w:tblStyle w:val="Grigliatabella"/>
        <w:tblW w:w="5000" w:type="pct"/>
        <w:tblLook w:val="04A0" w:firstRow="1" w:lastRow="0" w:firstColumn="1" w:lastColumn="0" w:noHBand="0" w:noVBand="1"/>
      </w:tblPr>
      <w:tblGrid>
        <w:gridCol w:w="1430"/>
        <w:gridCol w:w="8710"/>
      </w:tblGrid>
      <w:tr w:rsidR="006C4306" w:rsidRPr="00700099" w14:paraId="257C991F" w14:textId="77777777" w:rsidTr="00F561E7">
        <w:tc>
          <w:tcPr>
            <w:tcW w:w="0" w:type="auto"/>
            <w:gridSpan w:val="2"/>
            <w:shd w:val="clear" w:color="auto" w:fill="008E40"/>
          </w:tcPr>
          <w:p w14:paraId="2564C23E" w14:textId="77777777" w:rsidR="006C4306" w:rsidRPr="00700099" w:rsidRDefault="006C4306" w:rsidP="00F561E7">
            <w:pPr>
              <w:spacing w:after="0"/>
              <w:jc w:val="center"/>
              <w:rPr>
                <w:rFonts w:cstheme="minorHAnsi"/>
                <w:b/>
                <w:bCs/>
                <w:sz w:val="18"/>
                <w:szCs w:val="18"/>
              </w:rPr>
            </w:pPr>
            <w:bookmarkStart w:id="110" w:name="_Hlk132129767"/>
            <w:r>
              <w:rPr>
                <w:rFonts w:cstheme="minorHAnsi"/>
                <w:b/>
                <w:bCs/>
                <w:color w:val="FFFFFF" w:themeColor="background1"/>
                <w:sz w:val="18"/>
                <w:szCs w:val="18"/>
              </w:rPr>
              <w:t>Beneficiari</w:t>
            </w:r>
          </w:p>
        </w:tc>
      </w:tr>
      <w:tr w:rsidR="006C4306" w:rsidRPr="00700099" w14:paraId="691E0D39" w14:textId="77777777" w:rsidTr="00F561E7">
        <w:tc>
          <w:tcPr>
            <w:tcW w:w="0" w:type="auto"/>
            <w:shd w:val="clear" w:color="auto" w:fill="A7D9A3"/>
            <w:vAlign w:val="center"/>
          </w:tcPr>
          <w:p w14:paraId="380AF08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16B9988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504E8484" w14:textId="77777777" w:rsidTr="00F561E7">
        <w:tc>
          <w:tcPr>
            <w:tcW w:w="705" w:type="pct"/>
            <w:vAlign w:val="center"/>
          </w:tcPr>
          <w:p w14:paraId="40EE1FC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4295" w:type="pct"/>
            <w:vAlign w:val="center"/>
          </w:tcPr>
          <w:p w14:paraId="0A4691A8" w14:textId="77777777" w:rsidR="006C4306" w:rsidRPr="00700099" w:rsidRDefault="006C4306" w:rsidP="00F561E7">
            <w:pPr>
              <w:spacing w:after="0"/>
              <w:jc w:val="both"/>
              <w:rPr>
                <w:rFonts w:cstheme="minorHAnsi"/>
                <w:sz w:val="18"/>
                <w:szCs w:val="18"/>
              </w:rPr>
            </w:pPr>
            <w:r w:rsidRPr="00700099">
              <w:rPr>
                <w:rFonts w:cstheme="minorHAnsi"/>
                <w:sz w:val="18"/>
                <w:szCs w:val="18"/>
              </w:rPr>
              <w:t>Soggetti pubblici o privati, in forma singola o associata</w:t>
            </w:r>
          </w:p>
        </w:tc>
      </w:tr>
      <w:tr w:rsidR="006C4306" w:rsidRPr="00700099" w14:paraId="74A3F6E1" w14:textId="77777777" w:rsidTr="00F561E7">
        <w:tc>
          <w:tcPr>
            <w:tcW w:w="705" w:type="pct"/>
            <w:vAlign w:val="center"/>
          </w:tcPr>
          <w:p w14:paraId="6F3E956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4295" w:type="pct"/>
            <w:vAlign w:val="center"/>
          </w:tcPr>
          <w:p w14:paraId="4EF6FF10"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della pronta cantierabilità delle operazioni di investimento, i soggetti di cui al CR01 devono essere proprietari o aventi la disponibilità delle aree e/o delle</w:t>
            </w:r>
            <w:r>
              <w:rPr>
                <w:rFonts w:cstheme="minorHAnsi"/>
                <w:sz w:val="18"/>
                <w:szCs w:val="18"/>
              </w:rPr>
              <w:t xml:space="preserve"> </w:t>
            </w:r>
            <w:r w:rsidRPr="00700099">
              <w:rPr>
                <w:rFonts w:cstheme="minorHAnsi"/>
                <w:sz w:val="18"/>
                <w:szCs w:val="18"/>
              </w:rPr>
              <w:t>infrastrutture interessate dagli</w:t>
            </w:r>
            <w:r>
              <w:rPr>
                <w:rFonts w:cstheme="minorHAnsi"/>
                <w:sz w:val="18"/>
                <w:szCs w:val="18"/>
              </w:rPr>
              <w:t xml:space="preserve"> </w:t>
            </w:r>
            <w:r w:rsidRPr="00700099">
              <w:rPr>
                <w:rFonts w:cstheme="minorHAnsi"/>
                <w:sz w:val="18"/>
                <w:szCs w:val="18"/>
              </w:rPr>
              <w:t>investimenti di cui al presente intervento al momento della presentazione della domanda di sostegno tranne i casi in cui sia previsto un procedimento espropriativo o un acquisto di terreni</w:t>
            </w:r>
          </w:p>
        </w:tc>
      </w:tr>
      <w:tr w:rsidR="006C4306" w:rsidRPr="00700099" w14:paraId="14B37B7A" w14:textId="77777777" w:rsidTr="00F561E7">
        <w:tc>
          <w:tcPr>
            <w:tcW w:w="0" w:type="auto"/>
            <w:gridSpan w:val="2"/>
            <w:shd w:val="clear" w:color="auto" w:fill="008E40"/>
          </w:tcPr>
          <w:p w14:paraId="51430F6C" w14:textId="77777777" w:rsidR="006C4306" w:rsidRPr="00700099" w:rsidRDefault="006C4306" w:rsidP="00F561E7">
            <w:pPr>
              <w:spacing w:after="0"/>
              <w:jc w:val="center"/>
              <w:rPr>
                <w:rFonts w:cstheme="minorHAnsi"/>
                <w:b/>
                <w:bCs/>
                <w:sz w:val="18"/>
                <w:szCs w:val="18"/>
              </w:rPr>
            </w:pPr>
            <w:bookmarkStart w:id="111" w:name="_Hlk132129775"/>
            <w:bookmarkEnd w:id="110"/>
            <w:r w:rsidRPr="00700099">
              <w:rPr>
                <w:rFonts w:cstheme="minorHAnsi"/>
                <w:b/>
                <w:bCs/>
                <w:color w:val="FFFFFF" w:themeColor="background1"/>
                <w:sz w:val="18"/>
                <w:szCs w:val="18"/>
              </w:rPr>
              <w:t>Criteri di ammissibilità</w:t>
            </w:r>
          </w:p>
        </w:tc>
      </w:tr>
      <w:tr w:rsidR="006C4306" w:rsidRPr="00700099" w14:paraId="03E3FE5A" w14:textId="77777777" w:rsidTr="00F561E7">
        <w:tc>
          <w:tcPr>
            <w:tcW w:w="0" w:type="auto"/>
            <w:shd w:val="clear" w:color="auto" w:fill="A7D9A3"/>
            <w:vAlign w:val="center"/>
          </w:tcPr>
          <w:p w14:paraId="4494B79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1854AFA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476294DE" w14:textId="77777777" w:rsidTr="00F561E7">
        <w:tc>
          <w:tcPr>
            <w:tcW w:w="705" w:type="pct"/>
            <w:shd w:val="clear" w:color="auto" w:fill="auto"/>
            <w:vAlign w:val="center"/>
          </w:tcPr>
          <w:p w14:paraId="5CA1844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4295" w:type="pct"/>
            <w:shd w:val="clear" w:color="auto" w:fill="auto"/>
            <w:vAlign w:val="center"/>
          </w:tcPr>
          <w:p w14:paraId="3B5BAF58" w14:textId="77777777" w:rsidR="006C4306" w:rsidRPr="00700099" w:rsidRDefault="006C4306" w:rsidP="00F561E7">
            <w:pPr>
              <w:spacing w:after="0"/>
              <w:jc w:val="both"/>
              <w:rPr>
                <w:rFonts w:cstheme="minorHAnsi"/>
                <w:sz w:val="18"/>
                <w:szCs w:val="18"/>
              </w:rPr>
            </w:pPr>
            <w:r w:rsidRPr="00700099">
              <w:rPr>
                <w:rFonts w:cstheme="minorHAnsi"/>
                <w:sz w:val="18"/>
                <w:szCs w:val="18"/>
              </w:rPr>
              <w:t>Le azioni sostenute dal presente intervento devono essere coerenti, laddove presenti, con i piani di sviluppo dei comuni e dei villaggi nelle zone rurali e/o con le strategie di sviluppo locale</w:t>
            </w:r>
          </w:p>
        </w:tc>
      </w:tr>
      <w:tr w:rsidR="006C4306" w:rsidRPr="00700099" w14:paraId="3FB46F95" w14:textId="77777777" w:rsidTr="00F561E7">
        <w:tc>
          <w:tcPr>
            <w:tcW w:w="705" w:type="pct"/>
            <w:shd w:val="clear" w:color="auto" w:fill="auto"/>
            <w:vAlign w:val="center"/>
          </w:tcPr>
          <w:p w14:paraId="2BF5D095" w14:textId="77777777" w:rsidR="006C4306" w:rsidRPr="00754DAD" w:rsidRDefault="006C4306" w:rsidP="00F561E7">
            <w:pPr>
              <w:spacing w:after="0"/>
              <w:jc w:val="center"/>
              <w:rPr>
                <w:rFonts w:cstheme="minorHAnsi"/>
                <w:b/>
                <w:bCs/>
                <w:sz w:val="18"/>
                <w:szCs w:val="18"/>
              </w:rPr>
            </w:pPr>
            <w:r w:rsidRPr="00754DAD">
              <w:rPr>
                <w:rFonts w:cstheme="minorHAnsi"/>
                <w:b/>
                <w:bCs/>
                <w:sz w:val="18"/>
                <w:szCs w:val="18"/>
              </w:rPr>
              <w:t>CR05</w:t>
            </w:r>
          </w:p>
        </w:tc>
        <w:tc>
          <w:tcPr>
            <w:tcW w:w="4295" w:type="pct"/>
            <w:shd w:val="clear" w:color="auto" w:fill="auto"/>
            <w:vAlign w:val="center"/>
          </w:tcPr>
          <w:p w14:paraId="104FA5FE" w14:textId="77777777" w:rsidR="006C4306" w:rsidRDefault="006C4306" w:rsidP="00F561E7">
            <w:pPr>
              <w:spacing w:after="0"/>
              <w:jc w:val="both"/>
              <w:rPr>
                <w:rFonts w:cstheme="minorHAnsi"/>
                <w:sz w:val="18"/>
                <w:szCs w:val="18"/>
              </w:rPr>
            </w:pPr>
            <w:r>
              <w:rPr>
                <w:rFonts w:cstheme="minorHAnsi"/>
                <w:b/>
                <w:bCs/>
                <w:sz w:val="18"/>
                <w:szCs w:val="18"/>
              </w:rPr>
              <w:t>Regione</w:t>
            </w:r>
            <w:r w:rsidRPr="005C75FA">
              <w:rPr>
                <w:rFonts w:cstheme="minorHAnsi"/>
                <w:b/>
                <w:bCs/>
                <w:sz w:val="18"/>
                <w:szCs w:val="18"/>
              </w:rPr>
              <w:t xml:space="preserve"> Lombardia</w:t>
            </w:r>
            <w:r>
              <w:rPr>
                <w:rFonts w:cstheme="minorHAnsi"/>
                <w:sz w:val="18"/>
                <w:szCs w:val="18"/>
              </w:rPr>
              <w:t xml:space="preserve">: </w:t>
            </w:r>
            <w:r w:rsidRPr="005C75FA">
              <w:rPr>
                <w:rFonts w:cstheme="minorHAnsi"/>
                <w:sz w:val="18"/>
                <w:szCs w:val="18"/>
              </w:rPr>
              <w:t>Le</w:t>
            </w:r>
            <w:r w:rsidRPr="00754DAD">
              <w:rPr>
                <w:rFonts w:cstheme="minorHAnsi"/>
                <w:sz w:val="18"/>
                <w:szCs w:val="18"/>
              </w:rPr>
              <w:t xml:space="preserve"> spese ammissibili per l’intervento sono relative </w:t>
            </w:r>
            <w:r w:rsidRPr="00462F9A">
              <w:rPr>
                <w:rFonts w:cstheme="minorHAnsi"/>
                <w:sz w:val="18"/>
                <w:szCs w:val="18"/>
                <w:highlight w:val="green"/>
              </w:rPr>
              <w:t>ad opere di adeguamento, ristrutturazione e/o realizzazione di infrastrutture di approvvigionamento idrico al servizio delle malghe.</w:t>
            </w:r>
          </w:p>
          <w:p w14:paraId="5A9FCE26" w14:textId="5C1CA187" w:rsidR="006C4306" w:rsidRPr="006235D1" w:rsidRDefault="00057A63" w:rsidP="00F561E7">
            <w:pPr>
              <w:spacing w:after="0"/>
              <w:jc w:val="both"/>
              <w:rPr>
                <w:rFonts w:cstheme="minorHAnsi"/>
                <w:sz w:val="18"/>
                <w:szCs w:val="18"/>
              </w:rPr>
            </w:pPr>
            <w:r w:rsidRPr="006235D1">
              <w:rPr>
                <w:rFonts w:cstheme="minorHAnsi"/>
                <w:sz w:val="18"/>
                <w:szCs w:val="18"/>
                <w:highlight w:val="green"/>
              </w:rPr>
              <w:t>È</w:t>
            </w:r>
            <w:r w:rsidR="006C4306" w:rsidRPr="006235D1">
              <w:rPr>
                <w:rFonts w:cstheme="minorHAnsi"/>
                <w:sz w:val="18"/>
                <w:szCs w:val="18"/>
                <w:highlight w:val="green"/>
              </w:rPr>
              <w:t xml:space="preserve"> previsto un sostegno</w:t>
            </w:r>
            <w:r w:rsidR="006C4306">
              <w:rPr>
                <w:rFonts w:cstheme="minorHAnsi"/>
                <w:sz w:val="18"/>
                <w:szCs w:val="18"/>
              </w:rPr>
              <w:t xml:space="preserve"> per </w:t>
            </w:r>
            <w:r w:rsidR="006C4306" w:rsidRPr="006235D1">
              <w:rPr>
                <w:rFonts w:cstheme="minorHAnsi"/>
                <w:sz w:val="18"/>
                <w:szCs w:val="18"/>
              </w:rPr>
              <w:t xml:space="preserve">l'approvvigionamento e/o </w:t>
            </w:r>
            <w:r w:rsidR="006C4306">
              <w:rPr>
                <w:rFonts w:cstheme="minorHAnsi"/>
                <w:sz w:val="18"/>
                <w:szCs w:val="18"/>
              </w:rPr>
              <w:t>l</w:t>
            </w:r>
            <w:r w:rsidR="006C4306" w:rsidRPr="006235D1">
              <w:rPr>
                <w:rFonts w:cstheme="minorHAnsi"/>
                <w:sz w:val="18"/>
                <w:szCs w:val="18"/>
              </w:rPr>
              <w:t>a distribuzione dell’acqua potabile al servizio delle malghe</w:t>
            </w:r>
            <w:r w:rsidR="006C4306">
              <w:rPr>
                <w:rFonts w:cstheme="minorHAnsi"/>
                <w:sz w:val="18"/>
                <w:szCs w:val="18"/>
              </w:rPr>
              <w:t>.</w:t>
            </w:r>
          </w:p>
        </w:tc>
      </w:tr>
      <w:tr w:rsidR="006C4306" w:rsidRPr="00700099" w14:paraId="1D6D518A" w14:textId="77777777" w:rsidTr="00F561E7">
        <w:trPr>
          <w:trHeight w:val="568"/>
        </w:trPr>
        <w:tc>
          <w:tcPr>
            <w:tcW w:w="705" w:type="pct"/>
            <w:shd w:val="clear" w:color="auto" w:fill="auto"/>
            <w:vAlign w:val="center"/>
          </w:tcPr>
          <w:p w14:paraId="0829709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4295" w:type="pct"/>
            <w:shd w:val="clear" w:color="auto" w:fill="auto"/>
            <w:vAlign w:val="center"/>
          </w:tcPr>
          <w:p w14:paraId="38CFF817"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è necessario che la domanda di sostegno sia corredata dalla presentazione di un Progetto di investimento o di un Piano Aziendale volto a fornire elementi per la</w:t>
            </w:r>
            <w:r>
              <w:rPr>
                <w:rFonts w:cstheme="minorHAnsi"/>
                <w:sz w:val="18"/>
                <w:szCs w:val="18"/>
              </w:rPr>
              <w:t xml:space="preserve"> </w:t>
            </w:r>
            <w:r w:rsidRPr="00700099">
              <w:rPr>
                <w:rFonts w:cstheme="minorHAnsi"/>
                <w:sz w:val="18"/>
                <w:szCs w:val="18"/>
              </w:rPr>
              <w:t>valutazione della coerenza dell’operazione per il raggiungimento delle finalità dell’intervento</w:t>
            </w:r>
          </w:p>
        </w:tc>
      </w:tr>
      <w:tr w:rsidR="006C4306" w:rsidRPr="00700099" w14:paraId="17933E17" w14:textId="77777777" w:rsidTr="00F561E7">
        <w:trPr>
          <w:trHeight w:val="366"/>
        </w:trPr>
        <w:tc>
          <w:tcPr>
            <w:tcW w:w="705" w:type="pct"/>
            <w:shd w:val="clear" w:color="auto" w:fill="auto"/>
            <w:vAlign w:val="center"/>
          </w:tcPr>
          <w:p w14:paraId="05DDE40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4295" w:type="pct"/>
            <w:shd w:val="clear" w:color="auto" w:fill="auto"/>
            <w:vAlign w:val="center"/>
          </w:tcPr>
          <w:p w14:paraId="2C82235C" w14:textId="77777777" w:rsidR="006C4306" w:rsidRPr="00700099" w:rsidRDefault="006C4306" w:rsidP="00F561E7">
            <w:pPr>
              <w:spacing w:after="0"/>
              <w:jc w:val="both"/>
              <w:rPr>
                <w:rFonts w:cstheme="minorHAnsi"/>
                <w:sz w:val="18"/>
                <w:szCs w:val="18"/>
              </w:rPr>
            </w:pPr>
            <w:r>
              <w:rPr>
                <w:rFonts w:cstheme="minorHAnsi"/>
                <w:sz w:val="18"/>
                <w:szCs w:val="18"/>
              </w:rPr>
              <w:t>L’azione</w:t>
            </w:r>
            <w:r w:rsidRPr="00700099">
              <w:rPr>
                <w:rFonts w:cstheme="minorHAnsi"/>
                <w:sz w:val="18"/>
                <w:szCs w:val="18"/>
              </w:rPr>
              <w:t xml:space="preserve"> può essere attuata esclusivamente all’interno del territorio di </w:t>
            </w:r>
            <w:r w:rsidRPr="006235D1">
              <w:rPr>
                <w:rFonts w:cstheme="minorHAnsi"/>
                <w:strike/>
                <w:color w:val="FF0000"/>
                <w:sz w:val="18"/>
                <w:szCs w:val="18"/>
              </w:rPr>
              <w:t xml:space="preserve">competenza di ciascuna Regione/Provincia Autonoma che attiva l’intervento </w:t>
            </w:r>
            <w:r w:rsidRPr="006235D1">
              <w:rPr>
                <w:rFonts w:cstheme="minorHAnsi"/>
                <w:sz w:val="18"/>
                <w:szCs w:val="18"/>
                <w:highlight w:val="green"/>
              </w:rPr>
              <w:t>Regione Lombardia</w:t>
            </w:r>
            <w:r w:rsidRPr="00700099">
              <w:rPr>
                <w:rFonts w:cstheme="minorHAnsi"/>
                <w:sz w:val="18"/>
                <w:szCs w:val="18"/>
              </w:rPr>
              <w:t xml:space="preserve"> </w:t>
            </w:r>
          </w:p>
        </w:tc>
      </w:tr>
      <w:tr w:rsidR="006C4306" w:rsidRPr="00700099" w14:paraId="1E95A1A8" w14:textId="77777777" w:rsidTr="00F561E7">
        <w:tc>
          <w:tcPr>
            <w:tcW w:w="705" w:type="pct"/>
            <w:shd w:val="clear" w:color="auto" w:fill="auto"/>
            <w:vAlign w:val="center"/>
          </w:tcPr>
          <w:p w14:paraId="06C1BEA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4295" w:type="pct"/>
            <w:shd w:val="clear" w:color="auto" w:fill="auto"/>
            <w:vAlign w:val="center"/>
          </w:tcPr>
          <w:p w14:paraId="51BB5B97" w14:textId="77777777" w:rsidR="006C4306" w:rsidRDefault="006C4306" w:rsidP="00F561E7">
            <w:pPr>
              <w:spacing w:after="0"/>
              <w:jc w:val="both"/>
              <w:rPr>
                <w:rFonts w:cstheme="minorHAnsi"/>
                <w:sz w:val="18"/>
                <w:szCs w:val="18"/>
              </w:rPr>
            </w:pPr>
            <w:r w:rsidRPr="001C5AE8">
              <w:rPr>
                <w:rFonts w:cstheme="minorHAnsi"/>
                <w:b/>
                <w:bCs/>
                <w:sz w:val="18"/>
                <w:szCs w:val="18"/>
                <w:highlight w:val="green"/>
              </w:rPr>
              <w:t>Regione Lombardia</w:t>
            </w:r>
            <w:r w:rsidRPr="00EC2046">
              <w:rPr>
                <w:rFonts w:cstheme="minorHAnsi"/>
                <w:sz w:val="18"/>
                <w:szCs w:val="18"/>
              </w:rPr>
              <w:t>:</w:t>
            </w:r>
            <w:r>
              <w:rPr>
                <w:rFonts w:cstheme="minorHAnsi"/>
                <w:b/>
                <w:bCs/>
                <w:sz w:val="18"/>
                <w:szCs w:val="18"/>
              </w:rPr>
              <w:t xml:space="preserve"> </w:t>
            </w:r>
            <w:r w:rsidRPr="00CC3FCC">
              <w:rPr>
                <w:rFonts w:cstheme="minorHAnsi"/>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w:t>
            </w:r>
          </w:p>
          <w:p w14:paraId="1BB58AAC" w14:textId="77777777" w:rsidR="006C4306" w:rsidRPr="00B07D02" w:rsidRDefault="006C4306" w:rsidP="00F561E7">
            <w:pPr>
              <w:spacing w:after="0"/>
              <w:jc w:val="both"/>
              <w:rPr>
                <w:rFonts w:cstheme="minorHAnsi"/>
                <w:b/>
                <w:bCs/>
                <w:sz w:val="18"/>
                <w:szCs w:val="18"/>
              </w:rPr>
            </w:pPr>
            <w:r w:rsidRPr="00B07D02">
              <w:rPr>
                <w:rFonts w:cstheme="minorHAnsi"/>
                <w:b/>
                <w:bCs/>
                <w:sz w:val="18"/>
                <w:szCs w:val="18"/>
              </w:rPr>
              <w:t xml:space="preserve">10.000 </w:t>
            </w:r>
            <w:r>
              <w:rPr>
                <w:rFonts w:cstheme="minorHAnsi"/>
                <w:b/>
                <w:bCs/>
                <w:sz w:val="18"/>
                <w:szCs w:val="18"/>
              </w:rPr>
              <w:t>€</w:t>
            </w:r>
          </w:p>
        </w:tc>
      </w:tr>
      <w:tr w:rsidR="006C4306" w:rsidRPr="00700099" w14:paraId="5F5B46E3" w14:textId="77777777" w:rsidTr="00F561E7">
        <w:trPr>
          <w:trHeight w:val="504"/>
        </w:trPr>
        <w:tc>
          <w:tcPr>
            <w:tcW w:w="705" w:type="pct"/>
            <w:shd w:val="clear" w:color="auto" w:fill="auto"/>
            <w:vAlign w:val="center"/>
          </w:tcPr>
          <w:p w14:paraId="6D67743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4295" w:type="pct"/>
            <w:shd w:val="clear" w:color="auto" w:fill="auto"/>
            <w:vAlign w:val="center"/>
          </w:tcPr>
          <w:p w14:paraId="34E20EB7" w14:textId="77777777" w:rsidR="006C4306" w:rsidRPr="00700099" w:rsidRDefault="006C4306" w:rsidP="00F561E7">
            <w:pPr>
              <w:spacing w:after="0"/>
              <w:jc w:val="both"/>
              <w:rPr>
                <w:rFonts w:cstheme="minorHAnsi"/>
                <w:sz w:val="18"/>
                <w:szCs w:val="18"/>
              </w:rPr>
            </w:pPr>
            <w:r w:rsidRPr="001C5AE8">
              <w:rPr>
                <w:rFonts w:cstheme="minorHAnsi"/>
                <w:b/>
                <w:bCs/>
                <w:sz w:val="18"/>
                <w:szCs w:val="18"/>
                <w:highlight w:val="green"/>
              </w:rPr>
              <w:t>Regione Lombardia</w:t>
            </w:r>
            <w:r w:rsidRPr="006235D1">
              <w:rPr>
                <w:rFonts w:cstheme="minorHAnsi"/>
                <w:sz w:val="18"/>
                <w:szCs w:val="18"/>
                <w:highlight w:val="green"/>
              </w:rPr>
              <w:t>:</w:t>
            </w:r>
            <w:r w:rsidRPr="006235D1">
              <w:rPr>
                <w:rFonts w:cstheme="minorHAnsi"/>
                <w:b/>
                <w:bCs/>
                <w:sz w:val="18"/>
                <w:szCs w:val="18"/>
                <w:highlight w:val="green"/>
              </w:rPr>
              <w:t xml:space="preserve"> </w:t>
            </w:r>
            <w:r w:rsidRPr="006235D1">
              <w:rPr>
                <w:rFonts w:cstheme="minorHAnsi"/>
                <w:sz w:val="18"/>
                <w:szCs w:val="18"/>
                <w:highlight w:val="green"/>
              </w:rPr>
              <w:t>Al fine di consentire l’accesso ai benefici del sostegno ad un numero adeguato di beneficiari</w:t>
            </w:r>
            <w:r w:rsidRPr="00700099">
              <w:rPr>
                <w:rFonts w:cstheme="minorHAnsi"/>
                <w:sz w:val="18"/>
                <w:szCs w:val="18"/>
              </w:rPr>
              <w:t xml:space="preserve"> è </w:t>
            </w:r>
            <w:r>
              <w:rPr>
                <w:rFonts w:cstheme="minorHAnsi"/>
                <w:sz w:val="18"/>
                <w:szCs w:val="18"/>
              </w:rPr>
              <w:t>stabilito</w:t>
            </w:r>
            <w:r w:rsidRPr="00700099">
              <w:rPr>
                <w:rFonts w:cstheme="minorHAnsi"/>
                <w:sz w:val="18"/>
                <w:szCs w:val="18"/>
              </w:rPr>
              <w:t xml:space="preserve"> un importo massimo di spesa ammissibile per ciascuna operazione</w:t>
            </w:r>
            <w:r>
              <w:rPr>
                <w:rFonts w:cstheme="minorHAnsi"/>
                <w:sz w:val="18"/>
                <w:szCs w:val="18"/>
              </w:rPr>
              <w:t xml:space="preserve"> di investimento. Tale importo è pari </w:t>
            </w:r>
            <w:r w:rsidRPr="00E808CE">
              <w:rPr>
                <w:rFonts w:cstheme="minorHAnsi"/>
                <w:sz w:val="18"/>
                <w:szCs w:val="18"/>
              </w:rPr>
              <w:t xml:space="preserve">a </w:t>
            </w:r>
            <w:r w:rsidRPr="00E808CE">
              <w:rPr>
                <w:rFonts w:cstheme="minorHAnsi"/>
                <w:b/>
                <w:bCs/>
                <w:sz w:val="18"/>
                <w:szCs w:val="18"/>
              </w:rPr>
              <w:t>2</w:t>
            </w:r>
            <w:r w:rsidRPr="00CC3FCC">
              <w:rPr>
                <w:rFonts w:cstheme="minorHAnsi"/>
                <w:b/>
                <w:bCs/>
                <w:sz w:val="18"/>
                <w:szCs w:val="18"/>
              </w:rPr>
              <w:t xml:space="preserve">00.000 </w:t>
            </w:r>
            <w:r>
              <w:rPr>
                <w:rFonts w:cstheme="minorHAnsi"/>
                <w:b/>
                <w:bCs/>
                <w:sz w:val="18"/>
                <w:szCs w:val="18"/>
              </w:rPr>
              <w:t>€</w:t>
            </w:r>
          </w:p>
        </w:tc>
      </w:tr>
      <w:tr w:rsidR="006C4306" w:rsidRPr="00700099" w14:paraId="6C3FA56A" w14:textId="77777777" w:rsidTr="00F561E7">
        <w:tc>
          <w:tcPr>
            <w:tcW w:w="705" w:type="pct"/>
            <w:shd w:val="clear" w:color="auto" w:fill="auto"/>
            <w:vAlign w:val="center"/>
          </w:tcPr>
          <w:p w14:paraId="4BBB6C7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w:t>
            </w:r>
            <w:r>
              <w:rPr>
                <w:rFonts w:cstheme="minorHAnsi"/>
                <w:b/>
                <w:bCs/>
                <w:sz w:val="18"/>
                <w:szCs w:val="18"/>
              </w:rPr>
              <w:t>11</w:t>
            </w:r>
          </w:p>
        </w:tc>
        <w:tc>
          <w:tcPr>
            <w:tcW w:w="4295" w:type="pct"/>
            <w:shd w:val="clear" w:color="auto" w:fill="auto"/>
            <w:vAlign w:val="center"/>
          </w:tcPr>
          <w:p w14:paraId="703C4686"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536A7F36"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379F1043" w14:textId="77777777" w:rsidR="006C4306" w:rsidRPr="006235D1" w:rsidRDefault="006C4306" w:rsidP="00F561E7">
            <w:pPr>
              <w:jc w:val="both"/>
              <w:rPr>
                <w:rFonts w:cstheme="minorHAnsi"/>
                <w:sz w:val="18"/>
                <w:szCs w:val="18"/>
              </w:rPr>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p>
        </w:tc>
      </w:tr>
    </w:tbl>
    <w:p w14:paraId="60B9D3DC" w14:textId="77777777" w:rsidR="006C4306" w:rsidRDefault="006C4306" w:rsidP="006C4306">
      <w:pPr>
        <w:spacing w:before="120" w:after="0"/>
        <w:rPr>
          <w:rFonts w:cstheme="minorHAnsi"/>
        </w:rPr>
      </w:pPr>
    </w:p>
    <w:bookmarkEnd w:id="111"/>
    <w:p w14:paraId="54017E9B" w14:textId="77777777" w:rsidR="006C4306" w:rsidRPr="00A7552A" w:rsidRDefault="006C4306" w:rsidP="006C4306">
      <w:pPr>
        <w:pStyle w:val="Titolo3"/>
        <w:rPr>
          <w:i/>
          <w:iCs/>
          <w:sz w:val="22"/>
          <w:szCs w:val="22"/>
        </w:rPr>
      </w:pPr>
      <w:r>
        <w:rPr>
          <w:i/>
          <w:iCs/>
          <w:sz w:val="22"/>
          <w:szCs w:val="22"/>
        </w:rPr>
        <w:t>Spese non ammissibili</w:t>
      </w:r>
    </w:p>
    <w:tbl>
      <w:tblPr>
        <w:tblStyle w:val="Grigliatabella"/>
        <w:tblW w:w="5000" w:type="pct"/>
        <w:tblLook w:val="04A0" w:firstRow="1" w:lastRow="0" w:firstColumn="1" w:lastColumn="0" w:noHBand="0" w:noVBand="1"/>
      </w:tblPr>
      <w:tblGrid>
        <w:gridCol w:w="10140"/>
      </w:tblGrid>
      <w:tr w:rsidR="006C4306" w:rsidRPr="00700099" w14:paraId="63159873" w14:textId="77777777" w:rsidTr="00F561E7">
        <w:tc>
          <w:tcPr>
            <w:tcW w:w="5000" w:type="pct"/>
            <w:tcBorders>
              <w:top w:val="single" w:sz="4" w:space="0" w:color="auto"/>
              <w:left w:val="single" w:sz="4" w:space="0" w:color="auto"/>
              <w:bottom w:val="single" w:sz="4" w:space="0" w:color="auto"/>
              <w:right w:val="single" w:sz="4" w:space="0" w:color="auto"/>
            </w:tcBorders>
            <w:shd w:val="clear" w:color="auto" w:fill="A7D9A3"/>
            <w:vAlign w:val="center"/>
          </w:tcPr>
          <w:p w14:paraId="5862D86C" w14:textId="77777777" w:rsidR="006C4306" w:rsidRPr="00364709" w:rsidRDefault="006C4306" w:rsidP="00F561E7">
            <w:pPr>
              <w:spacing w:after="0"/>
              <w:jc w:val="center"/>
              <w:rPr>
                <w:rFonts w:cstheme="minorHAnsi"/>
                <w:b/>
                <w:bCs/>
                <w:sz w:val="18"/>
                <w:szCs w:val="18"/>
              </w:rPr>
            </w:pPr>
            <w:r>
              <w:rPr>
                <w:rFonts w:cstheme="minorHAnsi"/>
                <w:b/>
                <w:bCs/>
                <w:sz w:val="18"/>
                <w:szCs w:val="18"/>
              </w:rPr>
              <w:t xml:space="preserve">Spese non ammissibili </w:t>
            </w:r>
            <w:r w:rsidRPr="008931B8">
              <w:rPr>
                <w:rFonts w:cstheme="minorHAnsi"/>
                <w:b/>
                <w:bCs/>
                <w:sz w:val="18"/>
                <w:szCs w:val="18"/>
              </w:rPr>
              <w:t xml:space="preserve">– </w:t>
            </w:r>
            <w:r w:rsidRPr="006235D1">
              <w:rPr>
                <w:rFonts w:cstheme="minorHAnsi"/>
                <w:b/>
                <w:bCs/>
                <w:sz w:val="18"/>
                <w:szCs w:val="18"/>
                <w:highlight w:val="green"/>
              </w:rPr>
              <w:t>specificità regionali</w:t>
            </w:r>
          </w:p>
        </w:tc>
      </w:tr>
      <w:tr w:rsidR="006C4306" w:rsidRPr="00700099" w14:paraId="13FFF9AF" w14:textId="77777777" w:rsidTr="00F561E7">
        <w:tc>
          <w:tcPr>
            <w:tcW w:w="5000" w:type="pct"/>
            <w:tcBorders>
              <w:top w:val="single" w:sz="4" w:space="0" w:color="auto"/>
              <w:left w:val="single" w:sz="4" w:space="0" w:color="auto"/>
              <w:bottom w:val="single" w:sz="4" w:space="0" w:color="auto"/>
              <w:right w:val="single" w:sz="4" w:space="0" w:color="auto"/>
            </w:tcBorders>
            <w:hideMark/>
          </w:tcPr>
          <w:p w14:paraId="4E865F39" w14:textId="77777777" w:rsidR="006C4306" w:rsidRPr="00700099" w:rsidRDefault="006C4306" w:rsidP="00F561E7">
            <w:pPr>
              <w:spacing w:after="0"/>
              <w:jc w:val="both"/>
              <w:rPr>
                <w:rFonts w:cstheme="minorHAnsi"/>
                <w:sz w:val="18"/>
                <w:szCs w:val="18"/>
              </w:rPr>
            </w:pPr>
            <w:r w:rsidRPr="00661EFB">
              <w:rPr>
                <w:rFonts w:cstheme="minorHAnsi"/>
                <w:sz w:val="18"/>
                <w:szCs w:val="18"/>
              </w:rPr>
              <w:t>Investimenti che non consentono l’accesso e/o la fruizione degli stessi alla collettività</w:t>
            </w:r>
          </w:p>
        </w:tc>
      </w:tr>
      <w:tr w:rsidR="006C4306" w:rsidRPr="001C5AE8" w14:paraId="33B7CF56" w14:textId="77777777" w:rsidTr="00F561E7">
        <w:tc>
          <w:tcPr>
            <w:tcW w:w="5000" w:type="pct"/>
            <w:tcBorders>
              <w:top w:val="single" w:sz="4" w:space="0" w:color="auto"/>
              <w:left w:val="single" w:sz="4" w:space="0" w:color="auto"/>
              <w:bottom w:val="single" w:sz="4" w:space="0" w:color="auto"/>
              <w:right w:val="single" w:sz="4" w:space="0" w:color="auto"/>
            </w:tcBorders>
            <w:hideMark/>
          </w:tcPr>
          <w:p w14:paraId="5E1A583C" w14:textId="77777777" w:rsidR="006C4306" w:rsidRPr="001C5AE8" w:rsidRDefault="006C4306" w:rsidP="00F561E7">
            <w:pPr>
              <w:spacing w:after="0"/>
              <w:jc w:val="both"/>
              <w:rPr>
                <w:rFonts w:cstheme="minorHAnsi"/>
                <w:sz w:val="18"/>
                <w:szCs w:val="18"/>
              </w:rPr>
            </w:pPr>
            <w:r w:rsidRPr="001C5AE8">
              <w:rPr>
                <w:rFonts w:cstheme="minorHAnsi"/>
                <w:sz w:val="18"/>
                <w:szCs w:val="18"/>
              </w:rPr>
              <w:t>Investimenti sotto forma di leasing</w:t>
            </w:r>
          </w:p>
        </w:tc>
      </w:tr>
      <w:tr w:rsidR="006C4306" w:rsidRPr="001C5AE8" w14:paraId="05F5434C" w14:textId="77777777" w:rsidTr="00F561E7">
        <w:tc>
          <w:tcPr>
            <w:tcW w:w="5000" w:type="pct"/>
            <w:tcBorders>
              <w:top w:val="single" w:sz="4" w:space="0" w:color="auto"/>
              <w:left w:val="single" w:sz="4" w:space="0" w:color="auto"/>
              <w:bottom w:val="single" w:sz="4" w:space="0" w:color="auto"/>
              <w:right w:val="single" w:sz="4" w:space="0" w:color="auto"/>
            </w:tcBorders>
          </w:tcPr>
          <w:p w14:paraId="2D99F268" w14:textId="77777777" w:rsidR="006C4306" w:rsidRPr="001C5AE8" w:rsidRDefault="006C4306" w:rsidP="00F561E7">
            <w:pPr>
              <w:spacing w:after="0"/>
              <w:jc w:val="both"/>
              <w:rPr>
                <w:rFonts w:cstheme="minorHAnsi"/>
                <w:sz w:val="18"/>
                <w:szCs w:val="18"/>
              </w:rPr>
            </w:pPr>
            <w:r w:rsidRPr="001C5AE8">
              <w:rPr>
                <w:rFonts w:cstheme="minorHAnsi"/>
                <w:sz w:val="18"/>
                <w:szCs w:val="18"/>
              </w:rPr>
              <w:t>Contributi in natura</w:t>
            </w:r>
          </w:p>
        </w:tc>
      </w:tr>
      <w:tr w:rsidR="006C4306" w:rsidRPr="001C5AE8" w14:paraId="414C0A4C" w14:textId="77777777" w:rsidTr="00F561E7">
        <w:tc>
          <w:tcPr>
            <w:tcW w:w="5000" w:type="pct"/>
            <w:tcBorders>
              <w:top w:val="single" w:sz="4" w:space="0" w:color="auto"/>
              <w:left w:val="single" w:sz="4" w:space="0" w:color="auto"/>
              <w:bottom w:val="single" w:sz="4" w:space="0" w:color="auto"/>
              <w:right w:val="single" w:sz="4" w:space="0" w:color="auto"/>
            </w:tcBorders>
          </w:tcPr>
          <w:p w14:paraId="2D2360F9" w14:textId="77777777" w:rsidR="006C4306" w:rsidRPr="001C5AE8" w:rsidRDefault="006C4306" w:rsidP="00F561E7">
            <w:pPr>
              <w:spacing w:after="0"/>
              <w:jc w:val="both"/>
              <w:rPr>
                <w:rFonts w:cstheme="minorHAnsi"/>
                <w:sz w:val="18"/>
                <w:szCs w:val="18"/>
              </w:rPr>
            </w:pPr>
            <w:r w:rsidRPr="001C5AE8">
              <w:rPr>
                <w:rFonts w:cstheme="minorHAnsi"/>
                <w:sz w:val="18"/>
                <w:szCs w:val="18"/>
              </w:rPr>
              <w:t>Spese di manutenzione ordinaria</w:t>
            </w:r>
          </w:p>
        </w:tc>
      </w:tr>
    </w:tbl>
    <w:p w14:paraId="1D33D749" w14:textId="77777777" w:rsidR="006C4306" w:rsidRPr="001C5AE8" w:rsidRDefault="006C4306" w:rsidP="006C4306">
      <w:pPr>
        <w:spacing w:after="0"/>
        <w:rPr>
          <w:rFonts w:cstheme="minorHAnsi"/>
          <w:sz w:val="18"/>
          <w:szCs w:val="18"/>
        </w:rPr>
      </w:pPr>
    </w:p>
    <w:p w14:paraId="68D6BE8B" w14:textId="77777777" w:rsidR="006C4306" w:rsidRPr="00F60040" w:rsidRDefault="006C4306" w:rsidP="006C4306">
      <w:pPr>
        <w:pStyle w:val="Titolo3"/>
        <w:rPr>
          <w:i/>
          <w:iCs/>
          <w:sz w:val="22"/>
          <w:szCs w:val="22"/>
        </w:rPr>
      </w:pPr>
      <w:r w:rsidRPr="00F60040">
        <w:rPr>
          <w:i/>
          <w:iCs/>
          <w:sz w:val="22"/>
          <w:szCs w:val="22"/>
        </w:rPr>
        <w:t>Impegni e altri obblighi</w:t>
      </w:r>
    </w:p>
    <w:tbl>
      <w:tblPr>
        <w:tblStyle w:val="Grigliatabella"/>
        <w:tblW w:w="5000" w:type="pct"/>
        <w:tblLook w:val="04A0" w:firstRow="1" w:lastRow="0" w:firstColumn="1" w:lastColumn="0" w:noHBand="0" w:noVBand="1"/>
      </w:tblPr>
      <w:tblGrid>
        <w:gridCol w:w="1489"/>
        <w:gridCol w:w="8651"/>
      </w:tblGrid>
      <w:tr w:rsidR="006C4306" w:rsidRPr="00700099" w14:paraId="73F94D5C" w14:textId="77777777" w:rsidTr="002E4D6A">
        <w:tc>
          <w:tcPr>
            <w:tcW w:w="734" w:type="pct"/>
            <w:shd w:val="clear" w:color="auto" w:fill="008E40"/>
            <w:vAlign w:val="center"/>
          </w:tcPr>
          <w:p w14:paraId="1158CF16" w14:textId="77777777" w:rsidR="006C4306" w:rsidRPr="00700099" w:rsidRDefault="006C4306" w:rsidP="00F561E7">
            <w:pPr>
              <w:spacing w:after="0"/>
              <w:rPr>
                <w:rFonts w:cstheme="minorHAnsi"/>
                <w:b/>
                <w:bCs/>
                <w:color w:val="FFFFFF" w:themeColor="background1"/>
                <w:sz w:val="18"/>
                <w:szCs w:val="18"/>
              </w:rPr>
            </w:pPr>
            <w:bookmarkStart w:id="112" w:name="_Hlk132129756"/>
            <w:r w:rsidRPr="00700099">
              <w:rPr>
                <w:rFonts w:cstheme="minorHAnsi"/>
                <w:b/>
                <w:bCs/>
                <w:color w:val="FFFFFF" w:themeColor="background1"/>
                <w:sz w:val="18"/>
                <w:szCs w:val="18"/>
              </w:rPr>
              <w:t>Codice</w:t>
            </w:r>
          </w:p>
        </w:tc>
        <w:tc>
          <w:tcPr>
            <w:tcW w:w="4266" w:type="pct"/>
            <w:shd w:val="clear" w:color="auto" w:fill="008E40"/>
            <w:vAlign w:val="center"/>
          </w:tcPr>
          <w:p w14:paraId="170D4AB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6FFC3E17" w14:textId="77777777" w:rsidTr="002E4D6A">
        <w:tc>
          <w:tcPr>
            <w:tcW w:w="734" w:type="pct"/>
            <w:vAlign w:val="center"/>
          </w:tcPr>
          <w:p w14:paraId="3E19C9AB" w14:textId="77777777" w:rsidR="006C4306" w:rsidRPr="00700099" w:rsidRDefault="006C4306" w:rsidP="00F561E7">
            <w:pPr>
              <w:spacing w:after="0"/>
              <w:jc w:val="center"/>
              <w:rPr>
                <w:rFonts w:cstheme="minorHAnsi"/>
                <w:b/>
                <w:bCs/>
                <w:sz w:val="18"/>
                <w:szCs w:val="18"/>
                <w:highlight w:val="yellow"/>
              </w:rPr>
            </w:pPr>
            <w:r w:rsidRPr="00700099">
              <w:rPr>
                <w:rFonts w:cstheme="minorHAnsi"/>
                <w:b/>
                <w:bCs/>
                <w:sz w:val="18"/>
                <w:szCs w:val="18"/>
              </w:rPr>
              <w:t>IM01</w:t>
            </w:r>
          </w:p>
        </w:tc>
        <w:tc>
          <w:tcPr>
            <w:tcW w:w="4266" w:type="pct"/>
            <w:vAlign w:val="center"/>
          </w:tcPr>
          <w:p w14:paraId="7E5A79B6" w14:textId="77777777" w:rsidR="006C4306" w:rsidRPr="00700099" w:rsidRDefault="006C4306" w:rsidP="00F561E7">
            <w:pPr>
              <w:spacing w:after="0"/>
              <w:jc w:val="both"/>
              <w:rPr>
                <w:rFonts w:cstheme="minorHAnsi"/>
                <w:sz w:val="18"/>
                <w:szCs w:val="18"/>
              </w:rPr>
            </w:pPr>
            <w:r w:rsidRPr="003D16AB">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633F13A8" w14:textId="77777777" w:rsidTr="002E4D6A">
        <w:tc>
          <w:tcPr>
            <w:tcW w:w="734" w:type="pct"/>
            <w:vAlign w:val="center"/>
          </w:tcPr>
          <w:p w14:paraId="3AE6E5AD" w14:textId="77777777" w:rsidR="006C4306" w:rsidRPr="00700099" w:rsidRDefault="006C4306" w:rsidP="00F561E7">
            <w:pPr>
              <w:spacing w:after="0"/>
              <w:jc w:val="center"/>
              <w:rPr>
                <w:rFonts w:cstheme="minorHAnsi"/>
                <w:b/>
                <w:bCs/>
                <w:sz w:val="18"/>
                <w:szCs w:val="18"/>
              </w:rPr>
            </w:pPr>
            <w:r w:rsidRPr="00D6355C">
              <w:rPr>
                <w:rFonts w:cstheme="minorHAnsi"/>
                <w:b/>
                <w:bCs/>
                <w:sz w:val="18"/>
                <w:szCs w:val="18"/>
              </w:rPr>
              <w:t>IM02</w:t>
            </w:r>
          </w:p>
        </w:tc>
        <w:tc>
          <w:tcPr>
            <w:tcW w:w="4266" w:type="pct"/>
            <w:vAlign w:val="center"/>
          </w:tcPr>
          <w:p w14:paraId="4705F849" w14:textId="77777777" w:rsidR="006C4306" w:rsidRDefault="006C4306" w:rsidP="00F561E7">
            <w:pPr>
              <w:spacing w:after="0"/>
              <w:jc w:val="both"/>
              <w:rPr>
                <w:rFonts w:cstheme="minorHAnsi"/>
                <w:sz w:val="18"/>
                <w:szCs w:val="18"/>
              </w:rPr>
            </w:pPr>
            <w:r w:rsidRPr="000C645D">
              <w:rPr>
                <w:rFonts w:cstheme="minorHAnsi"/>
                <w:b/>
                <w:bCs/>
                <w:sz w:val="18"/>
                <w:szCs w:val="18"/>
                <w:highlight w:val="green"/>
              </w:rPr>
              <w:t>Regione Lombardia:</w:t>
            </w:r>
            <w:r w:rsidRPr="001640AD">
              <w:rPr>
                <w:rFonts w:cstheme="minorHAnsi"/>
                <w:b/>
                <w:bCs/>
                <w:sz w:val="18"/>
                <w:szCs w:val="18"/>
              </w:rPr>
              <w:t xml:space="preserve"> </w:t>
            </w:r>
            <w:r>
              <w:rPr>
                <w:rFonts w:cstheme="minorHAnsi"/>
                <w:sz w:val="18"/>
                <w:szCs w:val="18"/>
              </w:rPr>
              <w:t>Fatti salvi i casi di forza maggiore, a</w:t>
            </w:r>
            <w:r w:rsidRPr="00477FFE">
              <w:rPr>
                <w:rFonts w:cstheme="minorHAnsi"/>
                <w:sz w:val="18"/>
                <w:szCs w:val="18"/>
              </w:rPr>
              <w:t xml:space="preserve">ssicurare la stabilità dell’operazione di investimento oggetto di sostegno </w:t>
            </w:r>
            <w:r w:rsidRPr="00B850B2">
              <w:rPr>
                <w:rFonts w:cstheme="minorHAnsi"/>
                <w:strike/>
                <w:color w:val="FF0000"/>
                <w:sz w:val="18"/>
                <w:szCs w:val="18"/>
              </w:rPr>
              <w:t>per un periodo minimo di tempo e</w:t>
            </w:r>
            <w:r w:rsidRPr="00B850B2">
              <w:rPr>
                <w:rFonts w:cstheme="minorHAnsi"/>
                <w:color w:val="FF0000"/>
                <w:sz w:val="18"/>
                <w:szCs w:val="18"/>
              </w:rPr>
              <w:t xml:space="preserve"> </w:t>
            </w:r>
            <w:r w:rsidRPr="00477FFE">
              <w:rPr>
                <w:rFonts w:cstheme="minorHAnsi"/>
                <w:sz w:val="18"/>
                <w:szCs w:val="18"/>
              </w:rPr>
              <w:t xml:space="preserve">alle condizioni stabilite dalle </w:t>
            </w:r>
            <w:r w:rsidRPr="00B850B2">
              <w:rPr>
                <w:rFonts w:cstheme="minorHAnsi"/>
                <w:strike/>
                <w:color w:val="FF0000"/>
                <w:sz w:val="18"/>
                <w:szCs w:val="18"/>
              </w:rPr>
              <w:t>Autorità di Gestione regionali</w:t>
            </w:r>
            <w:r w:rsidRPr="00B850B2">
              <w:rPr>
                <w:rFonts w:cstheme="minorHAnsi"/>
                <w:sz w:val="18"/>
                <w:szCs w:val="18"/>
                <w:highlight w:val="green"/>
              </w:rPr>
              <w:t xml:space="preserve"> disposizioni attuative e per un periodo minimo di tempo pari a:</w:t>
            </w:r>
          </w:p>
          <w:p w14:paraId="4B12EB93" w14:textId="77777777" w:rsidR="006C4306" w:rsidRDefault="006C4306" w:rsidP="006C4306">
            <w:pPr>
              <w:pStyle w:val="Paragrafoelenco"/>
              <w:numPr>
                <w:ilvl w:val="0"/>
                <w:numId w:val="81"/>
              </w:numPr>
              <w:spacing w:after="0"/>
              <w:jc w:val="both"/>
              <w:rPr>
                <w:rFonts w:cstheme="minorHAnsi"/>
                <w:sz w:val="18"/>
                <w:szCs w:val="18"/>
              </w:rPr>
            </w:pPr>
            <w:r w:rsidRPr="00686831">
              <w:rPr>
                <w:rFonts w:cstheme="minorHAnsi"/>
                <w:sz w:val="18"/>
                <w:szCs w:val="18"/>
              </w:rPr>
              <w:t>5 anni per beni mobili e attrezzature</w:t>
            </w:r>
          </w:p>
          <w:p w14:paraId="2FE44530" w14:textId="77777777" w:rsidR="006C4306" w:rsidRPr="009A620B" w:rsidRDefault="006C4306" w:rsidP="006C4306">
            <w:pPr>
              <w:pStyle w:val="Paragrafoelenco"/>
              <w:numPr>
                <w:ilvl w:val="0"/>
                <w:numId w:val="81"/>
              </w:numPr>
              <w:spacing w:after="0"/>
              <w:jc w:val="both"/>
              <w:rPr>
                <w:rFonts w:cstheme="minorHAnsi"/>
                <w:sz w:val="18"/>
                <w:szCs w:val="18"/>
              </w:rPr>
            </w:pPr>
            <w:r w:rsidRPr="009A620B">
              <w:rPr>
                <w:rFonts w:cstheme="minorHAnsi"/>
                <w:sz w:val="18"/>
                <w:szCs w:val="18"/>
              </w:rPr>
              <w:t>10 anni per beni immobili ed opere edili</w:t>
            </w:r>
          </w:p>
        </w:tc>
      </w:tr>
      <w:tr w:rsidR="006C4306" w:rsidRPr="00700099" w14:paraId="3BBD39AB" w14:textId="77777777" w:rsidTr="002E4D6A">
        <w:tc>
          <w:tcPr>
            <w:tcW w:w="734" w:type="pct"/>
            <w:shd w:val="clear" w:color="auto" w:fill="008E40"/>
            <w:vAlign w:val="center"/>
          </w:tcPr>
          <w:p w14:paraId="05E21057" w14:textId="77777777" w:rsidR="006C4306" w:rsidRPr="00821A35" w:rsidRDefault="006C4306" w:rsidP="00F561E7">
            <w:pPr>
              <w:spacing w:after="0"/>
              <w:ind w:left="-110"/>
              <w:jc w:val="center"/>
              <w:rPr>
                <w:rFonts w:cstheme="minorHAnsi"/>
                <w:b/>
                <w:bCs/>
                <w:color w:val="FFFFFF" w:themeColor="background1"/>
                <w:sz w:val="18"/>
                <w:szCs w:val="18"/>
              </w:rPr>
            </w:pPr>
            <w:r w:rsidRPr="00821A35">
              <w:rPr>
                <w:rFonts w:cstheme="minorHAnsi"/>
                <w:b/>
                <w:bCs/>
                <w:color w:val="FFFFFF" w:themeColor="background1"/>
                <w:sz w:val="18"/>
                <w:szCs w:val="18"/>
              </w:rPr>
              <w:t>Codice</w:t>
            </w:r>
          </w:p>
        </w:tc>
        <w:tc>
          <w:tcPr>
            <w:tcW w:w="4266" w:type="pct"/>
            <w:shd w:val="clear" w:color="auto" w:fill="008E40"/>
            <w:vAlign w:val="center"/>
          </w:tcPr>
          <w:p w14:paraId="4C999A31" w14:textId="77777777" w:rsidR="006C4306" w:rsidRPr="00821A35" w:rsidRDefault="006C4306" w:rsidP="00F561E7">
            <w:pPr>
              <w:spacing w:after="0"/>
              <w:ind w:left="-110"/>
              <w:jc w:val="center"/>
              <w:rPr>
                <w:rFonts w:cstheme="minorHAnsi"/>
                <w:b/>
                <w:bCs/>
                <w:color w:val="FFFFFF" w:themeColor="background1"/>
                <w:sz w:val="18"/>
                <w:szCs w:val="18"/>
              </w:rPr>
            </w:pPr>
            <w:r w:rsidRPr="00821A35">
              <w:rPr>
                <w:rFonts w:cstheme="minorHAnsi"/>
                <w:b/>
                <w:bCs/>
                <w:color w:val="FFFFFF" w:themeColor="background1"/>
                <w:sz w:val="18"/>
                <w:szCs w:val="18"/>
              </w:rPr>
              <w:t>Altri obblighi</w:t>
            </w:r>
          </w:p>
        </w:tc>
      </w:tr>
      <w:tr w:rsidR="006C4306" w:rsidRPr="00700099" w14:paraId="1E87296B" w14:textId="77777777" w:rsidTr="002E4D6A">
        <w:tc>
          <w:tcPr>
            <w:tcW w:w="734" w:type="pct"/>
            <w:vAlign w:val="center"/>
          </w:tcPr>
          <w:p w14:paraId="655A363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266" w:type="pct"/>
            <w:vAlign w:val="center"/>
          </w:tcPr>
          <w:p w14:paraId="50DF387E" w14:textId="77777777" w:rsidR="006C4306" w:rsidRPr="00700099" w:rsidRDefault="006C4306" w:rsidP="00F561E7">
            <w:pPr>
              <w:spacing w:after="0"/>
              <w:jc w:val="both"/>
              <w:rPr>
                <w:rFonts w:cstheme="minorHAnsi"/>
                <w:sz w:val="18"/>
                <w:szCs w:val="18"/>
              </w:rPr>
            </w:pPr>
            <w:r w:rsidRPr="00576A61">
              <w:rPr>
                <w:rFonts w:cstheme="minorHAnsi"/>
                <w:sz w:val="18"/>
                <w:szCs w:val="18"/>
              </w:rPr>
              <w:t>Al fine di corrispondere agli obblighi di informazione e pubblicità per le operazioni oggetto di sostegno del FEASR, si applica quanto previsto dal Reg. (UE)</w:t>
            </w:r>
            <w:r>
              <w:rPr>
                <w:rFonts w:cstheme="minorHAnsi"/>
                <w:sz w:val="18"/>
                <w:szCs w:val="18"/>
              </w:rPr>
              <w:t xml:space="preserve"> </w:t>
            </w:r>
            <w:r w:rsidRPr="00576A61">
              <w:rPr>
                <w:rFonts w:cstheme="minorHAnsi"/>
                <w:sz w:val="18"/>
                <w:szCs w:val="18"/>
              </w:rPr>
              <w:t>2022/129</w:t>
            </w:r>
          </w:p>
        </w:tc>
      </w:tr>
      <w:tr w:rsidR="006C4306" w:rsidRPr="00700099" w14:paraId="3C4970AC" w14:textId="77777777" w:rsidTr="002E4D6A">
        <w:trPr>
          <w:trHeight w:val="74"/>
        </w:trPr>
        <w:tc>
          <w:tcPr>
            <w:tcW w:w="734" w:type="pct"/>
            <w:vAlign w:val="center"/>
          </w:tcPr>
          <w:p w14:paraId="424CBA1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266" w:type="pct"/>
            <w:vAlign w:val="center"/>
          </w:tcPr>
          <w:p w14:paraId="148B3A54"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Nel caso di beneficiari </w:t>
            </w:r>
            <w:r>
              <w:rPr>
                <w:rFonts w:cstheme="minorHAnsi"/>
                <w:sz w:val="18"/>
                <w:szCs w:val="18"/>
              </w:rPr>
              <w:t xml:space="preserve">pubblici </w:t>
            </w:r>
            <w:r w:rsidRPr="00700099">
              <w:rPr>
                <w:rFonts w:cstheme="minorHAnsi"/>
                <w:sz w:val="18"/>
                <w:szCs w:val="18"/>
              </w:rPr>
              <w:t>devono essere rispettate le disposizioni previste in materia di appalti pubblici</w:t>
            </w:r>
          </w:p>
        </w:tc>
      </w:tr>
      <w:bookmarkEnd w:id="112"/>
    </w:tbl>
    <w:p w14:paraId="68744D40" w14:textId="77777777" w:rsidR="006C4306" w:rsidRPr="00700099" w:rsidRDefault="006C4306" w:rsidP="006C4306">
      <w:pPr>
        <w:spacing w:after="0"/>
        <w:rPr>
          <w:rFonts w:cstheme="minorHAnsi"/>
        </w:rPr>
      </w:pPr>
    </w:p>
    <w:p w14:paraId="50C47720" w14:textId="77777777" w:rsidR="006C4306" w:rsidRPr="00F60040" w:rsidRDefault="006C4306" w:rsidP="006C4306">
      <w:pPr>
        <w:pStyle w:val="Titolo3"/>
        <w:rPr>
          <w:i/>
          <w:iCs/>
          <w:sz w:val="22"/>
          <w:szCs w:val="22"/>
        </w:rPr>
      </w:pPr>
      <w:r w:rsidRPr="00F60040">
        <w:rPr>
          <w:i/>
          <w:iCs/>
          <w:sz w:val="22"/>
          <w:szCs w:val="22"/>
        </w:rPr>
        <w:t>Gamma del sostegno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1FB8C955" w14:textId="77777777" w:rsidTr="002E4D6A">
        <w:trPr>
          <w:jc w:val="center"/>
        </w:trPr>
        <w:tc>
          <w:tcPr>
            <w:tcW w:w="2500" w:type="pct"/>
            <w:shd w:val="clear" w:color="auto" w:fill="008E40"/>
            <w:vAlign w:val="center"/>
          </w:tcPr>
          <w:p w14:paraId="1C1AEF8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5063CCE8" w14:textId="77777777" w:rsidR="006C4306" w:rsidRPr="00B07D02"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3F41AF5E" w14:textId="77777777" w:rsidTr="002E4D6A">
        <w:trPr>
          <w:jc w:val="center"/>
        </w:trPr>
        <w:tc>
          <w:tcPr>
            <w:tcW w:w="2500" w:type="pct"/>
            <w:shd w:val="clear" w:color="auto" w:fill="008E40"/>
            <w:vAlign w:val="center"/>
          </w:tcPr>
          <w:p w14:paraId="0F108EA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093E8A06" w14:textId="77777777" w:rsidR="006C4306" w:rsidRPr="00B07D02"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tc>
      </w:tr>
      <w:tr w:rsidR="006C4306" w:rsidRPr="00700099" w14:paraId="01752258" w14:textId="77777777" w:rsidTr="002E4D6A">
        <w:trPr>
          <w:jc w:val="center"/>
        </w:trPr>
        <w:tc>
          <w:tcPr>
            <w:tcW w:w="2500" w:type="pct"/>
            <w:shd w:val="clear" w:color="auto" w:fill="008E40"/>
            <w:vAlign w:val="center"/>
          </w:tcPr>
          <w:p w14:paraId="55F182E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2D3815B6" w14:textId="77777777" w:rsidR="006C4306" w:rsidRPr="00700099" w:rsidRDefault="006C4306" w:rsidP="00F561E7">
            <w:pPr>
              <w:spacing w:after="0"/>
              <w:rPr>
                <w:rFonts w:cstheme="minorHAnsi"/>
                <w:sz w:val="18"/>
                <w:szCs w:val="18"/>
              </w:rPr>
            </w:pPr>
            <w:r>
              <w:rPr>
                <w:rFonts w:cstheme="minorHAnsi"/>
                <w:sz w:val="18"/>
                <w:szCs w:val="18"/>
              </w:rPr>
              <w:t>Aliquota base per soggetti pubblici e privati</w:t>
            </w:r>
          </w:p>
        </w:tc>
        <w:tc>
          <w:tcPr>
            <w:tcW w:w="438" w:type="pct"/>
            <w:vAlign w:val="center"/>
          </w:tcPr>
          <w:p w14:paraId="5BA5C4A0" w14:textId="77777777" w:rsidR="006C4306" w:rsidRPr="00700099" w:rsidRDefault="006C4306" w:rsidP="00F561E7">
            <w:pPr>
              <w:spacing w:after="0"/>
              <w:jc w:val="center"/>
              <w:rPr>
                <w:rFonts w:cstheme="minorHAnsi"/>
                <w:sz w:val="18"/>
                <w:szCs w:val="18"/>
              </w:rPr>
            </w:pPr>
            <w:r w:rsidRPr="00700099">
              <w:rPr>
                <w:rFonts w:cstheme="minorHAnsi"/>
                <w:sz w:val="18"/>
                <w:szCs w:val="18"/>
              </w:rPr>
              <w:t>90%</w:t>
            </w:r>
          </w:p>
        </w:tc>
      </w:tr>
      <w:tr w:rsidR="006C4306" w:rsidRPr="00700099" w14:paraId="0F1AE8D0" w14:textId="77777777" w:rsidTr="002E4D6A">
        <w:trPr>
          <w:jc w:val="center"/>
        </w:trPr>
        <w:tc>
          <w:tcPr>
            <w:tcW w:w="2500" w:type="pct"/>
            <w:shd w:val="clear" w:color="auto" w:fill="008E40"/>
            <w:vAlign w:val="center"/>
          </w:tcPr>
          <w:p w14:paraId="05B332E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46B3C252"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7932AE4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2855606B"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6E60B55F" w14:textId="77777777" w:rsidR="006C4306" w:rsidRPr="00700099" w:rsidRDefault="006C4306" w:rsidP="00F561E7">
            <w:pPr>
              <w:spacing w:after="0"/>
              <w:rPr>
                <w:rFonts w:ascii="Segoe UI Symbol" w:eastAsia="MS Gothic" w:hAnsi="Segoe UI Symbol" w:cs="Segoe UI Symbol"/>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De Minimis</w:t>
            </w:r>
          </w:p>
        </w:tc>
      </w:tr>
      <w:tr w:rsidR="006C4306" w:rsidRPr="00700099" w14:paraId="5194BF9A" w14:textId="77777777" w:rsidTr="002E4D6A">
        <w:trPr>
          <w:jc w:val="center"/>
        </w:trPr>
        <w:tc>
          <w:tcPr>
            <w:tcW w:w="2500" w:type="pct"/>
            <w:shd w:val="clear" w:color="auto" w:fill="008E40"/>
            <w:vAlign w:val="center"/>
          </w:tcPr>
          <w:p w14:paraId="16622B3D" w14:textId="77777777" w:rsidR="006C4306" w:rsidRPr="00700099"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2500" w:type="pct"/>
            <w:gridSpan w:val="2"/>
            <w:vAlign w:val="center"/>
          </w:tcPr>
          <w:p w14:paraId="4F217510" w14:textId="77777777" w:rsidR="006C4306" w:rsidRPr="00700099"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6235D1">
              <w:rPr>
                <w:rFonts w:eastAsia="MS Gothic" w:cstheme="minorHAnsi"/>
                <w:strike/>
                <w:color w:val="FF0000"/>
                <w:sz w:val="18"/>
                <w:szCs w:val="18"/>
              </w:rPr>
              <w:t>fino al</w:t>
            </w:r>
            <w:r w:rsidRPr="006235D1">
              <w:rPr>
                <w:rFonts w:eastAsia="MS Gothic" w:cstheme="minorHAnsi"/>
                <w:color w:val="FF0000"/>
                <w:sz w:val="18"/>
                <w:szCs w:val="18"/>
              </w:rPr>
              <w:t xml:space="preserve"> </w:t>
            </w:r>
            <w:r>
              <w:rPr>
                <w:rFonts w:eastAsia="MS Gothic" w:cstheme="minorHAnsi"/>
                <w:sz w:val="18"/>
                <w:szCs w:val="18"/>
              </w:rPr>
              <w:t>50%</w:t>
            </w:r>
          </w:p>
        </w:tc>
      </w:tr>
    </w:tbl>
    <w:p w14:paraId="52875A26" w14:textId="77777777" w:rsidR="006C4306" w:rsidRPr="00700099" w:rsidRDefault="006C4306" w:rsidP="006C4306">
      <w:pPr>
        <w:spacing w:after="0"/>
        <w:rPr>
          <w:rFonts w:cstheme="minorHAnsi"/>
        </w:rPr>
      </w:pPr>
    </w:p>
    <w:p w14:paraId="2D9A5087" w14:textId="77777777" w:rsidR="006C4306" w:rsidRPr="00F60040" w:rsidRDefault="006C4306" w:rsidP="006C4306">
      <w:pPr>
        <w:pStyle w:val="Titolo3"/>
        <w:spacing w:before="0"/>
        <w:rPr>
          <w:i/>
          <w:iCs/>
          <w:sz w:val="22"/>
          <w:szCs w:val="22"/>
        </w:rPr>
      </w:pPr>
      <w:r w:rsidRPr="00F60040">
        <w:rPr>
          <w:i/>
          <w:iCs/>
          <w:sz w:val="22"/>
          <w:szCs w:val="22"/>
        </w:rPr>
        <w:t>Partecipazione della scheda di intervento a progetti integrati (LEADER, Misure di cooperazione, etc.)</w:t>
      </w:r>
    </w:p>
    <w:p w14:paraId="14101407" w14:textId="77777777" w:rsidR="006C4306" w:rsidRPr="00257F13" w:rsidRDefault="006C4306" w:rsidP="006C4306">
      <w:pPr>
        <w:spacing w:after="0"/>
        <w:jc w:val="both"/>
        <w:rPr>
          <w:rFonts w:cstheme="minorHAnsi"/>
          <w:sz w:val="20"/>
          <w:szCs w:val="20"/>
        </w:rPr>
      </w:pPr>
      <w:r w:rsidRPr="00257F13">
        <w:rPr>
          <w:rFonts w:cstheme="minorHAnsi"/>
          <w:sz w:val="20"/>
          <w:szCs w:val="20"/>
        </w:rPr>
        <w:t xml:space="preserve">LEADER: </w:t>
      </w:r>
      <w:r w:rsidRPr="003F0EB9">
        <w:rPr>
          <w:rFonts w:cstheme="minorHAnsi"/>
          <w:sz w:val="20"/>
          <w:szCs w:val="20"/>
          <w:highlight w:val="green"/>
        </w:rPr>
        <w:t>Sì, tutte le azioni previste dalla scheda di intervento SRD07 di cui al PSP 2023-27 sono attivabili anche in ambito LEADER.</w:t>
      </w:r>
      <w:r w:rsidRPr="00257F13">
        <w:rPr>
          <w:rFonts w:cstheme="minorHAnsi"/>
          <w:sz w:val="20"/>
          <w:szCs w:val="20"/>
        </w:rPr>
        <w:t xml:space="preserve"> </w:t>
      </w:r>
    </w:p>
    <w:p w14:paraId="47DD00DF" w14:textId="77777777" w:rsidR="006C4306" w:rsidRPr="00257F13" w:rsidRDefault="006C4306" w:rsidP="006C4306">
      <w:pPr>
        <w:spacing w:after="0"/>
        <w:jc w:val="both"/>
        <w:rPr>
          <w:rFonts w:cstheme="minorHAnsi"/>
          <w:strike/>
          <w:color w:val="FF0000"/>
          <w:sz w:val="20"/>
          <w:szCs w:val="20"/>
        </w:rPr>
      </w:pPr>
      <w:r w:rsidRPr="00257F13">
        <w:rPr>
          <w:rFonts w:cstheme="minorHAnsi"/>
          <w:strike/>
          <w:color w:val="FF0000"/>
          <w:sz w:val="20"/>
          <w:szCs w:val="20"/>
        </w:rPr>
        <w:t>Il presente intervento potrà essere combinato con altri interventi previsti dal Piano, come ad esempio le strategie di sviluppo locale di cui all'approccio LEADER (SRG06, SRG07) nelle quali gli investimenti in infrastrutture possono avere una ricaduta proporzionale al territorio interessato, maggiormente collegata alle esigenze di sviluppo locale. Anche la progettazione integrata territoriale (es. Strategia Nazionale Aree Interne) potrà intervenire a rendere maggiormente coerente ed efficace l’attuazione degli investimenti in infrastrutture del Piano stesso.</w:t>
      </w:r>
    </w:p>
    <w:p w14:paraId="04774AED" w14:textId="77777777" w:rsidR="006C4306" w:rsidRPr="00257F13" w:rsidRDefault="006C4306" w:rsidP="006C4306">
      <w:pPr>
        <w:spacing w:after="0"/>
        <w:rPr>
          <w:rFonts w:cstheme="minorHAnsi"/>
          <w:sz w:val="20"/>
          <w:szCs w:val="20"/>
        </w:rPr>
      </w:pPr>
      <w:r w:rsidRPr="00257F13">
        <w:rPr>
          <w:rFonts w:cstheme="minorHAnsi"/>
          <w:sz w:val="20"/>
          <w:szCs w:val="20"/>
        </w:rPr>
        <w:t>Cooperazione: No.</w:t>
      </w:r>
    </w:p>
    <w:p w14:paraId="6F820664" w14:textId="77777777" w:rsidR="006C4306" w:rsidRPr="006F39F4" w:rsidRDefault="006C4306" w:rsidP="006C4306">
      <w:pPr>
        <w:spacing w:after="0"/>
        <w:rPr>
          <w:rFonts w:cstheme="minorHAnsi"/>
          <w:sz w:val="18"/>
          <w:szCs w:val="18"/>
        </w:rPr>
      </w:pPr>
      <w:r w:rsidRPr="006F39F4">
        <w:rPr>
          <w:rFonts w:cstheme="minorHAnsi"/>
          <w:b/>
          <w:bCs/>
          <w:sz w:val="20"/>
          <w:szCs w:val="20"/>
        </w:rPr>
        <w:br w:type="page"/>
      </w:r>
    </w:p>
    <w:p w14:paraId="6A3C0F2E" w14:textId="77777777" w:rsidR="006C4306" w:rsidRDefault="006C4306" w:rsidP="006C4306">
      <w:pPr>
        <w:pStyle w:val="Titolo2"/>
        <w:spacing w:before="0"/>
        <w:rPr>
          <w:rFonts w:asciiTheme="minorHAnsi" w:hAnsiTheme="minorHAnsi" w:cstheme="minorHAnsi"/>
          <w:b/>
          <w:bCs/>
        </w:rPr>
      </w:pPr>
      <w:bookmarkStart w:id="113" w:name="_Toc133425228"/>
      <w:r w:rsidRPr="00F6220C">
        <w:rPr>
          <w:rFonts w:asciiTheme="minorHAnsi" w:hAnsiTheme="minorHAnsi" w:cstheme="minorHAnsi"/>
          <w:b/>
          <w:bCs/>
        </w:rPr>
        <w:t>SRD08</w:t>
      </w:r>
      <w:r>
        <w:rPr>
          <w:rFonts w:asciiTheme="minorHAnsi" w:hAnsiTheme="minorHAnsi" w:cstheme="minorHAnsi"/>
          <w:b/>
          <w:bCs/>
        </w:rPr>
        <w:t xml:space="preserve"> - </w:t>
      </w:r>
      <w:r w:rsidRPr="00A12EFE">
        <w:rPr>
          <w:rFonts w:asciiTheme="minorHAnsi" w:hAnsiTheme="minorHAnsi" w:cstheme="minorHAnsi"/>
          <w:b/>
          <w:bCs/>
        </w:rPr>
        <w:t>Investimenti in infrastrutture con finalità ambientali</w:t>
      </w:r>
      <w:bookmarkEnd w:id="113"/>
    </w:p>
    <w:p w14:paraId="1D1F446F" w14:textId="77777777" w:rsidR="006C4306" w:rsidRPr="002949F3" w:rsidRDefault="006C4306" w:rsidP="006C4306">
      <w:pPr>
        <w:pStyle w:val="Titolo3"/>
        <w:spacing w:before="0"/>
        <w:rPr>
          <w:i/>
          <w:iCs/>
          <w:sz w:val="22"/>
          <w:szCs w:val="22"/>
        </w:rPr>
      </w:pPr>
      <w:r>
        <w:rPr>
          <w:i/>
          <w:iCs/>
          <w:sz w:val="22"/>
          <w:szCs w:val="22"/>
        </w:rPr>
        <w:t>Descrizione</w:t>
      </w:r>
    </w:p>
    <w:p w14:paraId="53911F4E" w14:textId="77777777" w:rsidR="006C4306" w:rsidRPr="00950E25" w:rsidRDefault="006C4306" w:rsidP="006C4306">
      <w:pPr>
        <w:spacing w:after="0"/>
        <w:jc w:val="both"/>
        <w:rPr>
          <w:rFonts w:cstheme="minorHAnsi"/>
          <w:sz w:val="20"/>
          <w:szCs w:val="20"/>
        </w:rPr>
      </w:pPr>
      <w:bookmarkStart w:id="114" w:name="_Hlk132129977"/>
      <w:r w:rsidRPr="00950E25">
        <w:rPr>
          <w:rFonts w:cstheme="minorHAnsi"/>
          <w:sz w:val="20"/>
          <w:szCs w:val="20"/>
        </w:rPr>
        <w:t>L’intervento ha come obiettivo lo sviluppo delle aree rurali attraverso investimenti finalizzati a realizzare,</w:t>
      </w:r>
      <w:r>
        <w:rPr>
          <w:rFonts w:cstheme="minorHAnsi"/>
          <w:sz w:val="20"/>
          <w:szCs w:val="20"/>
        </w:rPr>
        <w:t xml:space="preserve"> </w:t>
      </w:r>
      <w:r w:rsidRPr="00950E25">
        <w:rPr>
          <w:rFonts w:cstheme="minorHAnsi"/>
          <w:sz w:val="20"/>
          <w:szCs w:val="20"/>
        </w:rPr>
        <w:t>adeguare e/o ampliare infrastrutture a servizio delle imprese rurali (agricole e non), delle comunità rurali</w:t>
      </w:r>
      <w:r>
        <w:rPr>
          <w:rFonts w:cstheme="minorHAnsi"/>
          <w:sz w:val="20"/>
          <w:szCs w:val="20"/>
        </w:rPr>
        <w:t xml:space="preserve"> </w:t>
      </w:r>
      <w:r w:rsidRPr="00950E25">
        <w:rPr>
          <w:rFonts w:cstheme="minorHAnsi"/>
          <w:sz w:val="20"/>
          <w:szCs w:val="20"/>
        </w:rPr>
        <w:t>nonché dell’intera società con particolare attenzione agli aspetti di sostenibilità ambientale.</w:t>
      </w:r>
    </w:p>
    <w:p w14:paraId="016ACA08" w14:textId="77777777" w:rsidR="006C4306" w:rsidRDefault="006C4306" w:rsidP="006C4306">
      <w:pPr>
        <w:jc w:val="both"/>
        <w:rPr>
          <w:rFonts w:cstheme="minorHAnsi"/>
          <w:sz w:val="20"/>
          <w:szCs w:val="20"/>
        </w:rPr>
      </w:pPr>
      <w:r w:rsidRPr="00950E25">
        <w:rPr>
          <w:rFonts w:cstheme="minorHAnsi"/>
          <w:sz w:val="20"/>
          <w:szCs w:val="20"/>
        </w:rPr>
        <w:t>In tale contesto, saranno implementate le seguenti tipologie di investimento in infrastrutture con finalità</w:t>
      </w:r>
      <w:r>
        <w:rPr>
          <w:rFonts w:cstheme="minorHAnsi"/>
          <w:sz w:val="20"/>
          <w:szCs w:val="20"/>
        </w:rPr>
        <w:t xml:space="preserve"> </w:t>
      </w:r>
      <w:r w:rsidRPr="00950E25">
        <w:rPr>
          <w:rFonts w:cstheme="minorHAnsi"/>
          <w:sz w:val="20"/>
          <w:szCs w:val="20"/>
        </w:rPr>
        <w:t>ambientali:</w:t>
      </w:r>
    </w:p>
    <w:p w14:paraId="78D54E73" w14:textId="77777777" w:rsidR="006C4306" w:rsidRPr="006235D1" w:rsidRDefault="006C4306" w:rsidP="006C4306">
      <w:pPr>
        <w:pStyle w:val="Paragrafoelenco"/>
        <w:numPr>
          <w:ilvl w:val="0"/>
          <w:numId w:val="50"/>
        </w:numPr>
        <w:ind w:left="709"/>
        <w:jc w:val="both"/>
        <w:rPr>
          <w:rFonts w:cstheme="minorHAnsi"/>
          <w:sz w:val="20"/>
          <w:szCs w:val="20"/>
          <w:highlight w:val="green"/>
        </w:rPr>
      </w:pPr>
      <w:r w:rsidRPr="00EA1E22">
        <w:rPr>
          <w:rFonts w:cstheme="minorHAnsi"/>
          <w:b/>
          <w:bCs/>
          <w:sz w:val="20"/>
          <w:szCs w:val="20"/>
        </w:rPr>
        <w:t>Azione 1)</w:t>
      </w:r>
      <w:r w:rsidRPr="00EA1E22">
        <w:rPr>
          <w:rFonts w:cstheme="minorHAnsi"/>
          <w:sz w:val="20"/>
          <w:szCs w:val="20"/>
        </w:rPr>
        <w:t xml:space="preserve"> </w:t>
      </w:r>
      <w:r w:rsidRPr="00913557">
        <w:rPr>
          <w:rFonts w:cstheme="minorHAnsi"/>
          <w:b/>
          <w:bCs/>
          <w:sz w:val="20"/>
          <w:szCs w:val="20"/>
        </w:rPr>
        <w:t>viabilità forestale e silvo-pastorale:</w:t>
      </w:r>
      <w:r>
        <w:rPr>
          <w:rFonts w:cstheme="minorHAnsi"/>
          <w:sz w:val="20"/>
          <w:szCs w:val="20"/>
        </w:rPr>
        <w:t xml:space="preserve"> </w:t>
      </w:r>
      <w:r w:rsidRPr="00913557">
        <w:rPr>
          <w:rFonts w:cstheme="minorHAnsi"/>
          <w:sz w:val="20"/>
          <w:szCs w:val="20"/>
          <w:highlight w:val="green"/>
        </w:rPr>
        <w:t>è previsto il sostegno per investimenti volti a garantire, ai sensi dell’articolo 9 comma 1 del decreto legislativo 34 del 2018 (Testo unico in materia di Foreste e filiere forestali), la salvaguardia ambientale, la sorveglianza, la prevenzione e l'estinzione degli incendi boschivi, il pronto intervento contro eventi calamitosi di origine naturale e antropica, le attività di vigilanza e di soccorso, nonché l'espletamento delle normali attività silvo-pastorali, la tutela e la gestione attiva del territorio al fine di evitarne l’abbandono colturale della montagna e promuovere la conservazione del paesaggio tradizionale, e altri compiti di interesse pubblico tra cui lo sviluppo di attività professionali, didattiche e scientifiche. La realizzazione, l’adeguamento e l’ampliamento della viabilità forestale e silvo-pastorale, così come definita all’art.3 comma 2 lettera f) del decreto legislativo 34 del 2018, e comunque vietate al transito ordinario, viene realizzata ai sensi delle disposizioni regionali vigenti che recepiscono il decreto 28 ottobre 2021 del Ministro delle politiche agricole alimentari e forestali</w:t>
      </w:r>
      <w:r>
        <w:rPr>
          <w:rFonts w:cstheme="minorHAnsi"/>
          <w:sz w:val="20"/>
          <w:szCs w:val="20"/>
          <w:highlight w:val="green"/>
        </w:rPr>
        <w:t xml:space="preserve"> </w:t>
      </w:r>
      <w:r w:rsidRPr="006235D1">
        <w:rPr>
          <w:rFonts w:cstheme="minorHAnsi"/>
          <w:sz w:val="20"/>
          <w:szCs w:val="20"/>
          <w:highlight w:val="green"/>
        </w:rPr>
        <w:t>(Disposizioni per la definizione dei criteri minimi nazionali inerenti agli scopi, le tipologie e le caratteristiche tecnico-costruttive della viabilità forestale e silvo-pastorale, delle opere connesse alla gestione dei boschi e alla sistemazione idraulico-forestale);</w:t>
      </w:r>
    </w:p>
    <w:p w14:paraId="2A2F7ECD" w14:textId="77777777" w:rsidR="006C4306" w:rsidRDefault="006C4306" w:rsidP="006C4306">
      <w:pPr>
        <w:pStyle w:val="Paragrafoelenco"/>
        <w:numPr>
          <w:ilvl w:val="0"/>
          <w:numId w:val="50"/>
        </w:numPr>
        <w:spacing w:before="240" w:after="200"/>
        <w:ind w:left="709"/>
        <w:jc w:val="both"/>
        <w:rPr>
          <w:rFonts w:cstheme="minorHAnsi"/>
          <w:sz w:val="20"/>
          <w:szCs w:val="20"/>
          <w:highlight w:val="green"/>
        </w:rPr>
      </w:pPr>
      <w:r w:rsidRPr="006235D1">
        <w:rPr>
          <w:rFonts w:cstheme="minorHAnsi"/>
          <w:b/>
          <w:bCs/>
          <w:sz w:val="20"/>
          <w:szCs w:val="20"/>
        </w:rPr>
        <w:t>Azione 3)</w:t>
      </w:r>
      <w:r w:rsidRPr="006235D1">
        <w:rPr>
          <w:rFonts w:cstheme="minorHAnsi"/>
          <w:sz w:val="20"/>
          <w:szCs w:val="20"/>
        </w:rPr>
        <w:t xml:space="preserve"> </w:t>
      </w:r>
      <w:r w:rsidRPr="006235D1">
        <w:rPr>
          <w:rFonts w:cstheme="minorHAnsi"/>
          <w:b/>
          <w:bCs/>
          <w:sz w:val="20"/>
          <w:szCs w:val="20"/>
        </w:rPr>
        <w:t>infrastrutture irrigue e di bonifica:</w:t>
      </w:r>
      <w:r w:rsidRPr="006235D1">
        <w:rPr>
          <w:rFonts w:cstheme="minorHAnsi"/>
          <w:sz w:val="20"/>
          <w:szCs w:val="20"/>
        </w:rPr>
        <w:t xml:space="preserve"> </w:t>
      </w:r>
      <w:r w:rsidRPr="006235D1">
        <w:rPr>
          <w:rFonts w:cstheme="minorHAnsi"/>
          <w:sz w:val="20"/>
          <w:szCs w:val="20"/>
          <w:highlight w:val="green"/>
        </w:rPr>
        <w:t xml:space="preserve">è previsto il sostegno ad investimenti volti alla modernizzazione e allo sviluppo delle infrastrutture extra aziendali di irrigazione, che siano in linea con l'obiettivo dell'Unione di conseguire o mantenere uno stato buono dei corpi idrici. Inoltre, sono previsti investimenti che riguardano la manutenzione straordinaria ad opera degli enti irrigui e di bonifica del reticolo artificiale di pianura, aventi finalità di irrigazione e bonifica, allo scopo di mantenere o creare la fornitura di servizi ecosistemici legati agli ecosistemi acquatici. L’implementazione di tali interventi prevede anche il ricorso a soluzioni basate sulla natura (NBS), quali ad esempio interventi di ingegneria naturalistica, che integrano le esigenze di mitigazione del rischio idrogeologico con la tutela e il recupero degli ecosistemi e della biodiversità. Sono compresi gli investimenti per il riutilizzo delle acque reflue affinate a scopo irriguo e la realizzazione di invasi interaziendali e/o collettivi. Sono altresì compresi gli investimenti per la realizzazione di nuove infrastrutture irrigue che non comportano un aumento netto della superficie irrigata. Tra queste, sono ricomprese le nuove opere finalizzate all’infrastrutturazione collettiva di area già attualmente irrigata in autoapprovvigionamento consentono il passaggio da una gestione frammentata dell’irrigazione a una gestione collettiva, che consente una più efficiente distribuzione dell’acqua in periodo di scarsità. </w:t>
      </w:r>
    </w:p>
    <w:p w14:paraId="6F331A14" w14:textId="5248B837" w:rsidR="00BB43DA" w:rsidRPr="00BB43DA" w:rsidRDefault="00BB43DA" w:rsidP="00BB43DA">
      <w:pPr>
        <w:spacing w:before="240" w:after="200"/>
        <w:jc w:val="both"/>
        <w:rPr>
          <w:rFonts w:cstheme="minorHAnsi"/>
          <w:highlight w:val="green"/>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bookmarkEnd w:id="114"/>
    <w:p w14:paraId="7B204893"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4"/>
        <w:gridCol w:w="732"/>
        <w:gridCol w:w="1235"/>
        <w:gridCol w:w="1111"/>
        <w:gridCol w:w="2578"/>
        <w:gridCol w:w="1330"/>
        <w:gridCol w:w="767"/>
        <w:gridCol w:w="773"/>
      </w:tblGrid>
      <w:tr w:rsidR="006C4306" w:rsidRPr="00700099" w14:paraId="0F814D32" w14:textId="77777777" w:rsidTr="002E4D6A">
        <w:trPr>
          <w:trHeight w:val="405"/>
        </w:trPr>
        <w:tc>
          <w:tcPr>
            <w:tcW w:w="796" w:type="pct"/>
            <w:vMerge w:val="restart"/>
            <w:shd w:val="clear" w:color="auto" w:fill="008E40"/>
            <w:vAlign w:val="center"/>
          </w:tcPr>
          <w:p w14:paraId="208D21E5"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0" w:type="pct"/>
            <w:vMerge w:val="restart"/>
            <w:vAlign w:val="center"/>
          </w:tcPr>
          <w:p w14:paraId="615A16A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SRD08</w:t>
            </w:r>
          </w:p>
        </w:tc>
        <w:tc>
          <w:tcPr>
            <w:tcW w:w="609" w:type="pct"/>
            <w:vMerge w:val="restart"/>
            <w:shd w:val="clear" w:color="auto" w:fill="008E40"/>
            <w:vAlign w:val="center"/>
          </w:tcPr>
          <w:p w14:paraId="5823AA95"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19" w:type="pct"/>
            <w:gridSpan w:val="2"/>
            <w:vMerge w:val="restart"/>
            <w:vAlign w:val="center"/>
          </w:tcPr>
          <w:p w14:paraId="6B53EC8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in infrastrutture con finalità ambientali</w:t>
            </w:r>
          </w:p>
        </w:tc>
        <w:tc>
          <w:tcPr>
            <w:tcW w:w="656" w:type="pct"/>
            <w:vMerge w:val="restart"/>
            <w:shd w:val="clear" w:color="auto" w:fill="008E40"/>
            <w:vAlign w:val="center"/>
          </w:tcPr>
          <w:p w14:paraId="0DA594B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8" w:type="pct"/>
            <w:shd w:val="clear" w:color="auto" w:fill="92D050"/>
            <w:vAlign w:val="center"/>
          </w:tcPr>
          <w:p w14:paraId="244707A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823392912"/>
            <w14:checkbox>
              <w14:checked w14:val="1"/>
              <w14:checkedState w14:val="2612" w14:font="MS Gothic"/>
              <w14:uncheckedState w14:val="2610" w14:font="MS Gothic"/>
            </w14:checkbox>
          </w:sdtPr>
          <w:sdtEndPr/>
          <w:sdtContent>
            <w:tc>
              <w:tcPr>
                <w:tcW w:w="381" w:type="pct"/>
                <w:vAlign w:val="center"/>
              </w:tcPr>
              <w:p w14:paraId="53FC421E" w14:textId="77777777" w:rsidR="006C4306" w:rsidRPr="00A54835" w:rsidRDefault="006C4306" w:rsidP="00F561E7">
                <w:pPr>
                  <w:spacing w:after="0"/>
                  <w:jc w:val="center"/>
                  <w:rPr>
                    <w:rFonts w:cstheme="minorHAnsi"/>
                    <w:sz w:val="24"/>
                    <w:szCs w:val="24"/>
                  </w:rPr>
                </w:pPr>
                <w:r>
                  <w:rPr>
                    <w:rFonts w:ascii="MS Gothic" w:eastAsia="MS Gothic" w:hAnsi="MS Gothic" w:cstheme="minorHAnsi" w:hint="eastAsia"/>
                  </w:rPr>
                  <w:t>☒</w:t>
                </w:r>
              </w:p>
            </w:tc>
          </w:sdtContent>
        </w:sdt>
      </w:tr>
      <w:tr w:rsidR="006C4306" w:rsidRPr="00700099" w14:paraId="30701B28" w14:textId="77777777" w:rsidTr="002E4D6A">
        <w:trPr>
          <w:trHeight w:val="405"/>
        </w:trPr>
        <w:tc>
          <w:tcPr>
            <w:tcW w:w="796" w:type="pct"/>
            <w:vMerge/>
            <w:shd w:val="clear" w:color="auto" w:fill="008E40"/>
            <w:vAlign w:val="center"/>
          </w:tcPr>
          <w:p w14:paraId="6E7B37E6" w14:textId="77777777" w:rsidR="006C4306" w:rsidRPr="00700099" w:rsidRDefault="006C4306" w:rsidP="00F561E7">
            <w:pPr>
              <w:spacing w:after="0"/>
              <w:rPr>
                <w:rFonts w:cstheme="minorHAnsi"/>
                <w:sz w:val="18"/>
                <w:szCs w:val="18"/>
              </w:rPr>
            </w:pPr>
          </w:p>
        </w:tc>
        <w:tc>
          <w:tcPr>
            <w:tcW w:w="360" w:type="pct"/>
            <w:vMerge/>
            <w:vAlign w:val="center"/>
          </w:tcPr>
          <w:p w14:paraId="081C705D" w14:textId="77777777" w:rsidR="006C4306" w:rsidRPr="00700099" w:rsidRDefault="006C4306" w:rsidP="00F561E7">
            <w:pPr>
              <w:spacing w:after="0"/>
              <w:rPr>
                <w:rFonts w:cstheme="minorHAnsi"/>
                <w:sz w:val="18"/>
                <w:szCs w:val="18"/>
              </w:rPr>
            </w:pPr>
          </w:p>
        </w:tc>
        <w:tc>
          <w:tcPr>
            <w:tcW w:w="609" w:type="pct"/>
            <w:vMerge/>
            <w:shd w:val="clear" w:color="auto" w:fill="008E40"/>
            <w:vAlign w:val="center"/>
          </w:tcPr>
          <w:p w14:paraId="460F525D" w14:textId="77777777" w:rsidR="006C4306" w:rsidRPr="00700099" w:rsidRDefault="006C4306" w:rsidP="00F561E7">
            <w:pPr>
              <w:spacing w:after="0"/>
              <w:rPr>
                <w:rFonts w:cstheme="minorHAnsi"/>
                <w:sz w:val="18"/>
                <w:szCs w:val="18"/>
              </w:rPr>
            </w:pPr>
          </w:p>
        </w:tc>
        <w:tc>
          <w:tcPr>
            <w:tcW w:w="1819" w:type="pct"/>
            <w:gridSpan w:val="2"/>
            <w:vMerge/>
            <w:vAlign w:val="center"/>
          </w:tcPr>
          <w:p w14:paraId="54D78490" w14:textId="77777777" w:rsidR="006C4306" w:rsidRPr="00700099" w:rsidRDefault="006C4306" w:rsidP="00F561E7">
            <w:pPr>
              <w:spacing w:after="0"/>
              <w:rPr>
                <w:rFonts w:cstheme="minorHAnsi"/>
                <w:sz w:val="18"/>
                <w:szCs w:val="18"/>
              </w:rPr>
            </w:pPr>
          </w:p>
        </w:tc>
        <w:tc>
          <w:tcPr>
            <w:tcW w:w="656" w:type="pct"/>
            <w:vMerge/>
            <w:shd w:val="clear" w:color="auto" w:fill="008E40"/>
            <w:vAlign w:val="center"/>
          </w:tcPr>
          <w:p w14:paraId="6B056CCA" w14:textId="77777777" w:rsidR="006C4306" w:rsidRPr="00700099" w:rsidRDefault="006C4306" w:rsidP="00F561E7">
            <w:pPr>
              <w:spacing w:after="0"/>
              <w:jc w:val="center"/>
              <w:rPr>
                <w:rFonts w:cstheme="minorHAnsi"/>
                <w:b/>
                <w:bCs/>
                <w:color w:val="FFFFFF" w:themeColor="background1"/>
                <w:sz w:val="18"/>
                <w:szCs w:val="18"/>
              </w:rPr>
            </w:pPr>
          </w:p>
        </w:tc>
        <w:tc>
          <w:tcPr>
            <w:tcW w:w="378" w:type="pct"/>
            <w:shd w:val="clear" w:color="auto" w:fill="FF0000"/>
            <w:vAlign w:val="center"/>
          </w:tcPr>
          <w:p w14:paraId="4A2B717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757436181"/>
            <w14:checkbox>
              <w14:checked w14:val="0"/>
              <w14:checkedState w14:val="2612" w14:font="MS Gothic"/>
              <w14:uncheckedState w14:val="2610" w14:font="MS Gothic"/>
            </w14:checkbox>
          </w:sdtPr>
          <w:sdtEndPr/>
          <w:sdtContent>
            <w:tc>
              <w:tcPr>
                <w:tcW w:w="381" w:type="pct"/>
                <w:vAlign w:val="center"/>
              </w:tcPr>
              <w:p w14:paraId="7FAD24F7" w14:textId="77777777" w:rsidR="006C4306" w:rsidRPr="00A54835" w:rsidRDefault="006C4306" w:rsidP="00F561E7">
                <w:pPr>
                  <w:spacing w:after="0"/>
                  <w:jc w:val="center"/>
                  <w:rPr>
                    <w:rFonts w:cstheme="minorHAnsi"/>
                    <w:sz w:val="24"/>
                    <w:szCs w:val="24"/>
                  </w:rPr>
                </w:pPr>
                <w:r>
                  <w:rPr>
                    <w:rFonts w:ascii="MS Gothic" w:eastAsia="MS Gothic" w:hAnsi="MS Gothic" w:cstheme="minorHAnsi" w:hint="eastAsia"/>
                  </w:rPr>
                  <w:t>☐</w:t>
                </w:r>
              </w:p>
            </w:tc>
          </w:sdtContent>
        </w:sdt>
      </w:tr>
      <w:tr w:rsidR="006C4306" w:rsidRPr="00700099" w14:paraId="30968CFC" w14:textId="77777777" w:rsidTr="002E4D6A">
        <w:trPr>
          <w:trHeight w:val="70"/>
        </w:trPr>
        <w:tc>
          <w:tcPr>
            <w:tcW w:w="1157" w:type="pct"/>
            <w:gridSpan w:val="2"/>
            <w:shd w:val="clear" w:color="auto" w:fill="008E40"/>
            <w:vAlign w:val="center"/>
          </w:tcPr>
          <w:p w14:paraId="57CE9815" w14:textId="77777777" w:rsidR="006C4306" w:rsidRPr="00913557" w:rsidRDefault="006C4306" w:rsidP="00F561E7">
            <w:pPr>
              <w:spacing w:after="0"/>
              <w:jc w:val="center"/>
              <w:rPr>
                <w:rFonts w:cstheme="minorHAnsi"/>
                <w:b/>
                <w:bCs/>
                <w:sz w:val="18"/>
                <w:szCs w:val="18"/>
                <w:lang w:val="en-GB"/>
              </w:rPr>
            </w:pPr>
            <w:r w:rsidRPr="00913557">
              <w:rPr>
                <w:rFonts w:cstheme="minorHAnsi"/>
                <w:b/>
                <w:bCs/>
                <w:color w:val="FFFFFF" w:themeColor="background1"/>
                <w:sz w:val="18"/>
                <w:szCs w:val="18"/>
                <w:lang w:val="en-GB"/>
              </w:rPr>
              <w:t>Spesa Pubblica</w:t>
            </w:r>
          </w:p>
        </w:tc>
        <w:tc>
          <w:tcPr>
            <w:tcW w:w="1157" w:type="pct"/>
            <w:gridSpan w:val="2"/>
            <w:vAlign w:val="center"/>
          </w:tcPr>
          <w:p w14:paraId="2BAD5391"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17.000.000,00€</w:t>
            </w:r>
          </w:p>
        </w:tc>
        <w:tc>
          <w:tcPr>
            <w:tcW w:w="1927" w:type="pct"/>
            <w:gridSpan w:val="2"/>
            <w:shd w:val="clear" w:color="auto" w:fill="008E40"/>
            <w:vAlign w:val="center"/>
          </w:tcPr>
          <w:p w14:paraId="336BB7C5" w14:textId="77777777" w:rsidR="006C4306" w:rsidRPr="00913557" w:rsidRDefault="006C4306" w:rsidP="00F561E7">
            <w:pPr>
              <w:spacing w:after="0"/>
              <w:jc w:val="center"/>
              <w:rPr>
                <w:rFonts w:cstheme="minorHAnsi"/>
                <w:b/>
                <w:bCs/>
                <w:color w:val="FFFFFF" w:themeColor="background1"/>
                <w:sz w:val="18"/>
                <w:szCs w:val="18"/>
                <w:lang w:val="it"/>
              </w:rPr>
            </w:pPr>
            <w:r w:rsidRPr="00913557">
              <w:rPr>
                <w:rFonts w:cstheme="minorHAnsi"/>
                <w:b/>
                <w:bCs/>
                <w:color w:val="FFFFFF" w:themeColor="background1"/>
                <w:sz w:val="18"/>
                <w:szCs w:val="18"/>
                <w:lang w:val="en-GB"/>
              </w:rPr>
              <w:t>Contributo del FEASR</w:t>
            </w:r>
          </w:p>
        </w:tc>
        <w:tc>
          <w:tcPr>
            <w:tcW w:w="760" w:type="pct"/>
            <w:gridSpan w:val="2"/>
            <w:vAlign w:val="center"/>
          </w:tcPr>
          <w:p w14:paraId="4675CF17"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6.919.000.00€</w:t>
            </w:r>
          </w:p>
        </w:tc>
      </w:tr>
      <w:tr w:rsidR="006C4306" w:rsidRPr="00700099" w14:paraId="55CD545B" w14:textId="77777777" w:rsidTr="002E4D6A">
        <w:trPr>
          <w:trHeight w:val="70"/>
        </w:trPr>
        <w:tc>
          <w:tcPr>
            <w:tcW w:w="1157" w:type="pct"/>
            <w:gridSpan w:val="2"/>
            <w:shd w:val="clear" w:color="auto" w:fill="008E40"/>
            <w:vAlign w:val="center"/>
          </w:tcPr>
          <w:p w14:paraId="1AAB5B0B" w14:textId="77777777" w:rsidR="006C4306" w:rsidRPr="000C645D" w:rsidRDefault="006C4306" w:rsidP="00F561E7">
            <w:pPr>
              <w:spacing w:after="0"/>
              <w:jc w:val="center"/>
              <w:rPr>
                <w:rFonts w:cstheme="minorHAnsi"/>
                <w:color w:val="FFFFFF" w:themeColor="background1"/>
                <w:sz w:val="18"/>
                <w:szCs w:val="18"/>
                <w:highlight w:val="green"/>
                <w:lang w:val="en-GB"/>
              </w:rPr>
            </w:pPr>
            <w:r w:rsidRPr="000C645D">
              <w:rPr>
                <w:rFonts w:cstheme="minorHAnsi"/>
                <w:b/>
                <w:bCs/>
                <w:color w:val="FFFFFF" w:themeColor="background1"/>
                <w:sz w:val="18"/>
                <w:szCs w:val="18"/>
                <w:highlight w:val="green"/>
                <w:lang w:val="en-GB"/>
              </w:rPr>
              <w:t>Indicatori di Risultato - R</w:t>
            </w:r>
          </w:p>
        </w:tc>
        <w:tc>
          <w:tcPr>
            <w:tcW w:w="1157" w:type="pct"/>
            <w:gridSpan w:val="2"/>
            <w:vAlign w:val="center"/>
          </w:tcPr>
          <w:p w14:paraId="3AD07104" w14:textId="77777777" w:rsidR="006C4306" w:rsidRPr="00202916" w:rsidRDefault="006C4306" w:rsidP="00F561E7">
            <w:pPr>
              <w:spacing w:after="0"/>
              <w:jc w:val="center"/>
              <w:rPr>
                <w:rFonts w:cstheme="minorHAnsi"/>
                <w:strike/>
                <w:color w:val="FF0000"/>
                <w:sz w:val="18"/>
                <w:szCs w:val="18"/>
                <w:highlight w:val="yellow"/>
                <w:lang w:val="it"/>
              </w:rPr>
            </w:pPr>
            <w:r w:rsidRPr="00202916">
              <w:rPr>
                <w:rFonts w:cstheme="minorHAnsi"/>
                <w:strike/>
                <w:color w:val="FF0000"/>
                <w:sz w:val="18"/>
                <w:szCs w:val="18"/>
                <w:highlight w:val="yellow"/>
                <w:lang w:val="it"/>
              </w:rPr>
              <w:t>R.15</w:t>
            </w:r>
          </w:p>
          <w:p w14:paraId="698C6CE2" w14:textId="77777777" w:rsidR="006C4306" w:rsidRPr="00202916" w:rsidRDefault="006C4306" w:rsidP="00F561E7">
            <w:pPr>
              <w:spacing w:after="0"/>
              <w:jc w:val="center"/>
              <w:rPr>
                <w:rFonts w:cstheme="minorHAnsi"/>
                <w:sz w:val="18"/>
                <w:szCs w:val="18"/>
                <w:highlight w:val="green"/>
                <w:lang w:val="it"/>
              </w:rPr>
            </w:pPr>
            <w:r w:rsidRPr="00202916">
              <w:rPr>
                <w:rFonts w:cstheme="minorHAnsi"/>
                <w:sz w:val="18"/>
                <w:szCs w:val="18"/>
                <w:highlight w:val="green"/>
                <w:lang w:val="it"/>
              </w:rPr>
              <w:t>R.27</w:t>
            </w:r>
          </w:p>
          <w:p w14:paraId="4B3A106A" w14:textId="77777777" w:rsidR="006C4306" w:rsidRPr="000C645D" w:rsidRDefault="006C4306" w:rsidP="00F561E7">
            <w:pPr>
              <w:spacing w:after="0"/>
              <w:jc w:val="center"/>
              <w:rPr>
                <w:rFonts w:cstheme="minorHAnsi"/>
                <w:sz w:val="18"/>
                <w:szCs w:val="18"/>
                <w:highlight w:val="green"/>
                <w:lang w:val="it"/>
              </w:rPr>
            </w:pPr>
            <w:r w:rsidRPr="00202916">
              <w:rPr>
                <w:rFonts w:cstheme="minorHAnsi"/>
                <w:sz w:val="18"/>
                <w:szCs w:val="18"/>
                <w:highlight w:val="green"/>
                <w:lang w:val="it"/>
              </w:rPr>
              <w:t>R.41</w:t>
            </w:r>
          </w:p>
        </w:tc>
        <w:tc>
          <w:tcPr>
            <w:tcW w:w="1927" w:type="pct"/>
            <w:gridSpan w:val="2"/>
            <w:shd w:val="clear" w:color="auto" w:fill="008E40"/>
            <w:vAlign w:val="center"/>
          </w:tcPr>
          <w:p w14:paraId="0D948515" w14:textId="77777777" w:rsidR="006C4306" w:rsidRPr="000C645D" w:rsidRDefault="006C4306" w:rsidP="00F561E7">
            <w:pPr>
              <w:spacing w:after="0"/>
              <w:jc w:val="center"/>
              <w:rPr>
                <w:rFonts w:cstheme="minorHAnsi"/>
                <w:color w:val="FFFFFF" w:themeColor="background1"/>
                <w:sz w:val="18"/>
                <w:szCs w:val="18"/>
                <w:highlight w:val="green"/>
                <w:lang w:val="en-GB"/>
              </w:rPr>
            </w:pPr>
            <w:r w:rsidRPr="000C645D">
              <w:rPr>
                <w:rFonts w:cstheme="minorHAnsi"/>
                <w:b/>
                <w:bCs/>
                <w:color w:val="FFFFFF" w:themeColor="background1"/>
                <w:sz w:val="18"/>
                <w:szCs w:val="18"/>
                <w:highlight w:val="green"/>
                <w:lang w:val="en-GB"/>
              </w:rPr>
              <w:t>Indicatori di Output - O</w:t>
            </w:r>
          </w:p>
        </w:tc>
        <w:tc>
          <w:tcPr>
            <w:tcW w:w="760" w:type="pct"/>
            <w:gridSpan w:val="2"/>
            <w:vAlign w:val="center"/>
          </w:tcPr>
          <w:p w14:paraId="15C2308D" w14:textId="77777777" w:rsidR="006C4306" w:rsidRPr="000C645D" w:rsidRDefault="006C4306" w:rsidP="00F561E7">
            <w:pPr>
              <w:spacing w:after="0"/>
              <w:jc w:val="center"/>
              <w:rPr>
                <w:rFonts w:cstheme="minorHAnsi"/>
                <w:sz w:val="18"/>
                <w:szCs w:val="18"/>
                <w:lang w:val="it"/>
              </w:rPr>
            </w:pPr>
            <w:r w:rsidRPr="000C645D">
              <w:rPr>
                <w:rFonts w:cstheme="minorHAnsi"/>
                <w:sz w:val="18"/>
                <w:szCs w:val="18"/>
                <w:highlight w:val="green"/>
                <w:lang w:val="it"/>
              </w:rPr>
              <w:t>O.22</w:t>
            </w:r>
          </w:p>
        </w:tc>
      </w:tr>
    </w:tbl>
    <w:p w14:paraId="3858184A" w14:textId="77777777" w:rsidR="00A76B6B" w:rsidRDefault="00A76B6B" w:rsidP="006C4306">
      <w:pPr>
        <w:spacing w:after="0"/>
        <w:rPr>
          <w:rFonts w:cstheme="minorHAnsi"/>
        </w:rPr>
      </w:pPr>
    </w:p>
    <w:p w14:paraId="07C11792" w14:textId="77777777" w:rsidR="006C4306" w:rsidRPr="002949F3" w:rsidRDefault="006C4306" w:rsidP="006C4306">
      <w:pPr>
        <w:pStyle w:val="Titolo3"/>
        <w:rPr>
          <w:i/>
          <w:iCs/>
        </w:rPr>
      </w:pPr>
      <w:r w:rsidRPr="002949F3">
        <w:rPr>
          <w:i/>
          <w:iCs/>
          <w:sz w:val="22"/>
          <w:szCs w:val="22"/>
        </w:rPr>
        <w:t>Principi di selezione</w:t>
      </w:r>
    </w:p>
    <w:tbl>
      <w:tblPr>
        <w:tblStyle w:val="Grigliatabella"/>
        <w:tblW w:w="5000" w:type="pct"/>
        <w:tblLook w:val="04A0" w:firstRow="1" w:lastRow="0" w:firstColumn="1" w:lastColumn="0" w:noHBand="0" w:noVBand="1"/>
      </w:tblPr>
      <w:tblGrid>
        <w:gridCol w:w="1639"/>
        <w:gridCol w:w="8501"/>
      </w:tblGrid>
      <w:tr w:rsidR="006C4306" w:rsidRPr="00700099" w14:paraId="64BD3DF4" w14:textId="77777777" w:rsidTr="002E4D6A">
        <w:tc>
          <w:tcPr>
            <w:tcW w:w="5000" w:type="pct"/>
            <w:gridSpan w:val="2"/>
            <w:tcBorders>
              <w:top w:val="single" w:sz="4" w:space="0" w:color="auto"/>
              <w:left w:val="single" w:sz="4" w:space="0" w:color="auto"/>
              <w:bottom w:val="single" w:sz="4" w:space="0" w:color="auto"/>
              <w:right w:val="single" w:sz="4" w:space="0" w:color="auto"/>
            </w:tcBorders>
            <w:shd w:val="clear" w:color="auto" w:fill="008E40"/>
          </w:tcPr>
          <w:p w14:paraId="15B1E57A"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08463A06" w14:textId="77777777" w:rsidTr="002E4D6A">
        <w:tc>
          <w:tcPr>
            <w:tcW w:w="808" w:type="pct"/>
            <w:tcBorders>
              <w:top w:val="single" w:sz="4" w:space="0" w:color="auto"/>
              <w:left w:val="single" w:sz="4" w:space="0" w:color="auto"/>
              <w:bottom w:val="single" w:sz="4" w:space="0" w:color="auto"/>
              <w:right w:val="single" w:sz="4" w:space="0" w:color="auto"/>
            </w:tcBorders>
            <w:shd w:val="clear" w:color="auto" w:fill="A7D9A3"/>
            <w:vAlign w:val="center"/>
          </w:tcPr>
          <w:p w14:paraId="4AFEA22A"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4192" w:type="pct"/>
            <w:tcBorders>
              <w:top w:val="single" w:sz="4" w:space="0" w:color="auto"/>
              <w:left w:val="single" w:sz="4" w:space="0" w:color="auto"/>
              <w:bottom w:val="single" w:sz="4" w:space="0" w:color="auto"/>
              <w:right w:val="single" w:sz="4" w:space="0" w:color="auto"/>
            </w:tcBorders>
            <w:shd w:val="clear" w:color="auto" w:fill="A7D9A3"/>
            <w:vAlign w:val="center"/>
            <w:hideMark/>
          </w:tcPr>
          <w:p w14:paraId="25A00E0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263E0B8A"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092C9CC0"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hideMark/>
          </w:tcPr>
          <w:p w14:paraId="0F861771" w14:textId="77777777" w:rsidR="006C4306" w:rsidRPr="00700099" w:rsidRDefault="006C4306" w:rsidP="00F561E7">
            <w:pPr>
              <w:spacing w:after="0"/>
              <w:jc w:val="both"/>
              <w:rPr>
                <w:rFonts w:cstheme="minorHAnsi"/>
                <w:sz w:val="18"/>
                <w:szCs w:val="18"/>
              </w:rPr>
            </w:pPr>
            <w:r w:rsidRPr="00700099">
              <w:rPr>
                <w:rFonts w:cstheme="minorHAnsi"/>
                <w:sz w:val="18"/>
                <w:szCs w:val="18"/>
              </w:rPr>
              <w:t>Priorità relative alle finalità specifiche degli investimenti con particolare attenzione alla realizzazione di nuove infrastrutture</w:t>
            </w:r>
          </w:p>
        </w:tc>
      </w:tr>
      <w:tr w:rsidR="006C4306" w:rsidRPr="00700099" w14:paraId="36783D28"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354D7D88"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hideMark/>
          </w:tcPr>
          <w:p w14:paraId="78D5A06C"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Priorità territoriali di livello sub-regionale con particolare attenzione ai territori con più ampio svantaggio</w:t>
            </w:r>
          </w:p>
        </w:tc>
      </w:tr>
      <w:tr w:rsidR="006C4306" w:rsidRPr="00700099" w14:paraId="67704134"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3DCEECFE"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tcPr>
          <w:p w14:paraId="46668E5C" w14:textId="77777777" w:rsidR="006C4306" w:rsidRPr="00700099" w:rsidRDefault="006C4306" w:rsidP="00F561E7">
            <w:pPr>
              <w:spacing w:after="0"/>
              <w:jc w:val="both"/>
              <w:rPr>
                <w:rFonts w:cstheme="minorHAnsi"/>
                <w:sz w:val="18"/>
                <w:szCs w:val="18"/>
              </w:rPr>
            </w:pPr>
            <w:r>
              <w:rPr>
                <w:rFonts w:cstheme="minorHAnsi"/>
                <w:sz w:val="18"/>
                <w:szCs w:val="18"/>
              </w:rPr>
              <w:t>P</w:t>
            </w:r>
            <w:r w:rsidRPr="00700099">
              <w:rPr>
                <w:rFonts w:cstheme="minorHAnsi"/>
                <w:sz w:val="18"/>
                <w:szCs w:val="18"/>
              </w:rPr>
              <w:t>rincipi di selezione territoriali quali ad esempio aree con svantaggi naturali, aree con più alto grado di ruralità, le ZVN, le aree sottoposte a vincoli di gestione per effetto della Direttiva Quadro Acque o, ancora, le aree vocate</w:t>
            </w:r>
          </w:p>
        </w:tc>
      </w:tr>
      <w:tr w:rsidR="006C4306" w:rsidRPr="00700099" w14:paraId="3BECE767"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5882434D"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hideMark/>
          </w:tcPr>
          <w:p w14:paraId="185CD1E4"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Priorità legate a determinate caratteristiche del soggetto richiedente con particolare riferimento agli investimenti realizzati da soggetti pubblici e/o a livello di associazione di richiedenti</w:t>
            </w:r>
          </w:p>
        </w:tc>
      </w:tr>
      <w:tr w:rsidR="006C4306" w:rsidRPr="00700099" w14:paraId="0EB5A02A"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0A763084"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hideMark/>
          </w:tcPr>
          <w:p w14:paraId="732FE01D" w14:textId="77777777" w:rsidR="006C4306" w:rsidRPr="00700099" w:rsidRDefault="006C4306" w:rsidP="00F561E7">
            <w:pPr>
              <w:spacing w:after="0"/>
              <w:jc w:val="both"/>
              <w:rPr>
                <w:rFonts w:cstheme="minorHAnsi"/>
                <w:sz w:val="18"/>
                <w:szCs w:val="18"/>
                <w:highlight w:val="yellow"/>
              </w:rPr>
            </w:pPr>
            <w:r>
              <w:rPr>
                <w:rFonts w:cstheme="minorHAnsi"/>
                <w:sz w:val="18"/>
                <w:szCs w:val="18"/>
              </w:rPr>
              <w:t>P</w:t>
            </w:r>
            <w:r w:rsidRPr="00700099">
              <w:rPr>
                <w:rFonts w:cstheme="minorHAnsi"/>
                <w:sz w:val="18"/>
                <w:szCs w:val="18"/>
              </w:rPr>
              <w:t xml:space="preserve">rincipi di selezione relativi alla coerenza delle operazioni con strumenti di pianificazione unionali e nazionali </w:t>
            </w:r>
          </w:p>
        </w:tc>
      </w:tr>
      <w:tr w:rsidR="006C4306" w:rsidRPr="00700099" w14:paraId="6C5426AC" w14:textId="77777777" w:rsidTr="002E4D6A">
        <w:tc>
          <w:tcPr>
            <w:tcW w:w="808" w:type="pct"/>
            <w:tcBorders>
              <w:top w:val="single" w:sz="4" w:space="0" w:color="auto"/>
              <w:left w:val="single" w:sz="4" w:space="0" w:color="auto"/>
              <w:bottom w:val="single" w:sz="4" w:space="0" w:color="auto"/>
              <w:right w:val="single" w:sz="4" w:space="0" w:color="auto"/>
            </w:tcBorders>
            <w:shd w:val="clear" w:color="auto" w:fill="A7D9A3"/>
          </w:tcPr>
          <w:p w14:paraId="68CE26D3"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4192" w:type="pct"/>
            <w:tcBorders>
              <w:top w:val="single" w:sz="4" w:space="0" w:color="auto"/>
              <w:left w:val="single" w:sz="4" w:space="0" w:color="auto"/>
              <w:bottom w:val="single" w:sz="4" w:space="0" w:color="auto"/>
              <w:right w:val="single" w:sz="4" w:space="0" w:color="auto"/>
            </w:tcBorders>
            <w:shd w:val="clear" w:color="auto" w:fill="A7D9A3"/>
            <w:vAlign w:val="center"/>
            <w:hideMark/>
          </w:tcPr>
          <w:p w14:paraId="47B4560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Ulteriori criteri di selezione specifici per l’Azione 3</w:t>
            </w:r>
          </w:p>
        </w:tc>
      </w:tr>
      <w:tr w:rsidR="006C4306" w:rsidRPr="00700099" w14:paraId="6DACB305"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735C8B2B"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hideMark/>
          </w:tcPr>
          <w:p w14:paraId="4053E609"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Priorità, nell’ambito dei differenti contesti territoriali, agli investimenti che garantiscono un maggiore aumento di efficienza nell’uso della risorsa, valutabile in termini di risparmio idrico potenziale reso possibile dall’investimento</w:t>
            </w:r>
          </w:p>
        </w:tc>
      </w:tr>
      <w:tr w:rsidR="006C4306" w:rsidRPr="00700099" w14:paraId="7F79BAC4"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155CB929"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tcPr>
          <w:p w14:paraId="21381491" w14:textId="77777777" w:rsidR="006C4306" w:rsidRPr="00700099" w:rsidRDefault="006C4306" w:rsidP="00F561E7">
            <w:pPr>
              <w:spacing w:after="0"/>
              <w:jc w:val="both"/>
              <w:rPr>
                <w:rFonts w:cstheme="minorHAnsi"/>
                <w:sz w:val="18"/>
                <w:szCs w:val="18"/>
              </w:rPr>
            </w:pPr>
            <w:r w:rsidRPr="00700099">
              <w:rPr>
                <w:rFonts w:cstheme="minorHAnsi"/>
                <w:sz w:val="18"/>
                <w:szCs w:val="18"/>
              </w:rPr>
              <w:t>Priorità relative al collegamento delle operazioni con altri interventi del Piano, quali ad esempio gli investimenti finalizzati al ripristino/mantenimento degli ecosistemi acquatici e gli investimenti irrigui con finalità produttive</w:t>
            </w:r>
          </w:p>
        </w:tc>
      </w:tr>
      <w:tr w:rsidR="006C4306" w:rsidRPr="00700099" w14:paraId="0C2C15A1" w14:textId="77777777" w:rsidTr="002E4D6A">
        <w:tc>
          <w:tcPr>
            <w:tcW w:w="808" w:type="pct"/>
            <w:tcBorders>
              <w:top w:val="single" w:sz="4" w:space="0" w:color="auto"/>
              <w:left w:val="single" w:sz="4" w:space="0" w:color="auto"/>
              <w:bottom w:val="single" w:sz="4" w:space="0" w:color="auto"/>
              <w:right w:val="single" w:sz="4" w:space="0" w:color="auto"/>
            </w:tcBorders>
            <w:vAlign w:val="center"/>
          </w:tcPr>
          <w:p w14:paraId="7BFEE4F7"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Borders>
              <w:top w:val="single" w:sz="4" w:space="0" w:color="auto"/>
              <w:left w:val="single" w:sz="4" w:space="0" w:color="auto"/>
              <w:bottom w:val="single" w:sz="4" w:space="0" w:color="auto"/>
              <w:right w:val="single" w:sz="4" w:space="0" w:color="auto"/>
            </w:tcBorders>
            <w:vAlign w:val="center"/>
          </w:tcPr>
          <w:p w14:paraId="7CA2C9FE" w14:textId="77777777" w:rsidR="006C4306" w:rsidRPr="00700099" w:rsidRDefault="006C4306" w:rsidP="00F561E7">
            <w:pPr>
              <w:spacing w:after="0"/>
              <w:jc w:val="both"/>
              <w:rPr>
                <w:rFonts w:cstheme="minorHAnsi"/>
                <w:sz w:val="18"/>
                <w:szCs w:val="18"/>
              </w:rPr>
            </w:pPr>
            <w:r w:rsidRPr="00700099">
              <w:rPr>
                <w:rFonts w:cstheme="minorHAnsi"/>
                <w:sz w:val="18"/>
                <w:szCs w:val="18"/>
              </w:rPr>
              <w:t>Coerenza delle operazioni con i Piani di Gestione di Distretto Idrografico redatti ai sensi della Direttiva Quadro</w:t>
            </w:r>
          </w:p>
        </w:tc>
      </w:tr>
    </w:tbl>
    <w:p w14:paraId="12467AD0" w14:textId="77777777" w:rsidR="006C4306" w:rsidRPr="00700099" w:rsidRDefault="006C4306" w:rsidP="006C4306">
      <w:pPr>
        <w:spacing w:before="120" w:after="0"/>
        <w:rPr>
          <w:rFonts w:cstheme="minorHAnsi"/>
        </w:rPr>
      </w:pPr>
    </w:p>
    <w:p w14:paraId="34E22F51" w14:textId="77777777" w:rsidR="006C4306" w:rsidRPr="00EA1E22" w:rsidRDefault="006C4306" w:rsidP="006C4306">
      <w:pPr>
        <w:pStyle w:val="Titolo3"/>
        <w:rPr>
          <w:i/>
          <w:iCs/>
        </w:rPr>
      </w:pPr>
      <w:r w:rsidRPr="00EA1E22">
        <w:rPr>
          <w:i/>
          <w:iCs/>
          <w:sz w:val="22"/>
          <w:szCs w:val="22"/>
        </w:rPr>
        <w:t>Criteri di ammissibilità</w:t>
      </w:r>
    </w:p>
    <w:tbl>
      <w:tblPr>
        <w:tblStyle w:val="Grigliatabella"/>
        <w:tblW w:w="0" w:type="auto"/>
        <w:tblLook w:val="04A0" w:firstRow="1" w:lastRow="0" w:firstColumn="1" w:lastColumn="0" w:noHBand="0" w:noVBand="1"/>
      </w:tblPr>
      <w:tblGrid>
        <w:gridCol w:w="1509"/>
        <w:gridCol w:w="8631"/>
      </w:tblGrid>
      <w:tr w:rsidR="006C4306" w:rsidRPr="00700099" w14:paraId="39C3EC3E"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hideMark/>
          </w:tcPr>
          <w:p w14:paraId="643E0147" w14:textId="77777777" w:rsidR="006C4306" w:rsidRPr="00700099" w:rsidRDefault="006C4306" w:rsidP="00F561E7">
            <w:pPr>
              <w:spacing w:after="0"/>
              <w:jc w:val="center"/>
              <w:rPr>
                <w:rFonts w:cstheme="minorHAnsi"/>
                <w:b/>
                <w:bCs/>
                <w:sz w:val="18"/>
                <w:szCs w:val="18"/>
              </w:rPr>
            </w:pPr>
            <w:bookmarkStart w:id="115" w:name="_Hlk132130024"/>
            <w:r w:rsidRPr="000F73B8">
              <w:rPr>
                <w:rFonts w:cstheme="minorHAnsi"/>
                <w:b/>
                <w:bCs/>
                <w:color w:val="FFFFFF" w:themeColor="background1"/>
                <w:sz w:val="18"/>
                <w:szCs w:val="18"/>
              </w:rPr>
              <w:t>Beneficiari</w:t>
            </w:r>
          </w:p>
        </w:tc>
      </w:tr>
      <w:tr w:rsidR="006C4306" w:rsidRPr="00700099" w14:paraId="4C62B06A"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2C4ACC2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4C86046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1BCD665E"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0116AEA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0" w:type="auto"/>
            <w:tcBorders>
              <w:top w:val="single" w:sz="4" w:space="0" w:color="auto"/>
              <w:left w:val="single" w:sz="4" w:space="0" w:color="auto"/>
              <w:bottom w:val="single" w:sz="4" w:space="0" w:color="auto"/>
              <w:right w:val="single" w:sz="4" w:space="0" w:color="auto"/>
            </w:tcBorders>
            <w:vAlign w:val="center"/>
            <w:hideMark/>
          </w:tcPr>
          <w:p w14:paraId="5E37BFFE" w14:textId="77777777" w:rsidR="006C4306" w:rsidRPr="00700099" w:rsidRDefault="006C4306" w:rsidP="00F561E7">
            <w:pPr>
              <w:spacing w:after="0"/>
              <w:jc w:val="both"/>
              <w:rPr>
                <w:rFonts w:cstheme="minorHAnsi"/>
                <w:sz w:val="18"/>
                <w:szCs w:val="18"/>
              </w:rPr>
            </w:pPr>
            <w:r w:rsidRPr="00700099">
              <w:rPr>
                <w:rFonts w:cstheme="minorHAnsi"/>
                <w:sz w:val="18"/>
                <w:szCs w:val="18"/>
              </w:rPr>
              <w:t>Soggetti pubblici o privati, in forma singola o associata</w:t>
            </w:r>
          </w:p>
        </w:tc>
      </w:tr>
      <w:tr w:rsidR="006C4306" w:rsidRPr="00700099" w14:paraId="6FE042C5"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31DCE31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CR02</w:t>
            </w:r>
          </w:p>
        </w:tc>
        <w:tc>
          <w:tcPr>
            <w:tcW w:w="0" w:type="auto"/>
            <w:tcBorders>
              <w:top w:val="single" w:sz="4" w:space="0" w:color="auto"/>
              <w:left w:val="single" w:sz="4" w:space="0" w:color="auto"/>
              <w:bottom w:val="single" w:sz="4" w:space="0" w:color="auto"/>
              <w:right w:val="single" w:sz="4" w:space="0" w:color="auto"/>
            </w:tcBorders>
            <w:vAlign w:val="center"/>
            <w:hideMark/>
          </w:tcPr>
          <w:p w14:paraId="0200B304"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della pronta cantierabilità delle operazioni di investimento, i soggetti di cui al CR01 devono essere proprietari o aventi la disponibilità delle aree e/o delle infrastrutture interessate dagli</w:t>
            </w:r>
            <w:r>
              <w:rPr>
                <w:rFonts w:cstheme="minorHAnsi"/>
                <w:sz w:val="18"/>
                <w:szCs w:val="18"/>
              </w:rPr>
              <w:t xml:space="preserve"> </w:t>
            </w:r>
            <w:r w:rsidRPr="00700099">
              <w:rPr>
                <w:rFonts w:cstheme="minorHAnsi"/>
                <w:sz w:val="18"/>
                <w:szCs w:val="18"/>
              </w:rPr>
              <w:t>investimenti di cui al presente intervento ovvero essere gestori delle opere al momento della presentazione della domanda di sostegno</w:t>
            </w:r>
          </w:p>
        </w:tc>
      </w:tr>
      <w:tr w:rsidR="006C4306" w:rsidRPr="00700099" w14:paraId="587AC504"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096E60C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CR03</w:t>
            </w:r>
          </w:p>
        </w:tc>
        <w:tc>
          <w:tcPr>
            <w:tcW w:w="0" w:type="auto"/>
            <w:tcBorders>
              <w:top w:val="single" w:sz="4" w:space="0" w:color="auto"/>
              <w:left w:val="single" w:sz="4" w:space="0" w:color="auto"/>
              <w:bottom w:val="single" w:sz="4" w:space="0" w:color="auto"/>
              <w:right w:val="single" w:sz="4" w:space="0" w:color="auto"/>
            </w:tcBorders>
            <w:vAlign w:val="center"/>
            <w:hideMark/>
          </w:tcPr>
          <w:p w14:paraId="6A8286C8" w14:textId="77777777" w:rsidR="006C4306" w:rsidRDefault="006C4306" w:rsidP="00F561E7">
            <w:pPr>
              <w:spacing w:after="0"/>
              <w:jc w:val="both"/>
              <w:rPr>
                <w:rFonts w:cstheme="minorHAnsi"/>
                <w:sz w:val="18"/>
                <w:szCs w:val="18"/>
              </w:rPr>
            </w:pPr>
            <w:r w:rsidRPr="00700099">
              <w:rPr>
                <w:rFonts w:cstheme="minorHAnsi"/>
                <w:sz w:val="18"/>
                <w:szCs w:val="18"/>
              </w:rPr>
              <w:t>Sono previsti criteri di ammissibilità in funzione della zona di ubicazione del beneficiario</w:t>
            </w:r>
            <w:r>
              <w:rPr>
                <w:rFonts w:cstheme="minorHAnsi"/>
                <w:sz w:val="18"/>
                <w:szCs w:val="18"/>
              </w:rPr>
              <w:t>:</w:t>
            </w:r>
          </w:p>
          <w:p w14:paraId="2C79891D" w14:textId="77777777" w:rsidR="006C4306" w:rsidRPr="004E7251" w:rsidRDefault="006C4306" w:rsidP="006C4306">
            <w:pPr>
              <w:pStyle w:val="Paragrafoelenco"/>
              <w:numPr>
                <w:ilvl w:val="0"/>
                <w:numId w:val="29"/>
              </w:numPr>
              <w:spacing w:after="0"/>
              <w:jc w:val="both"/>
              <w:rPr>
                <w:rFonts w:cstheme="minorHAnsi"/>
                <w:sz w:val="18"/>
                <w:szCs w:val="18"/>
              </w:rPr>
            </w:pPr>
            <w:r w:rsidRPr="000F73B8">
              <w:rPr>
                <w:rFonts w:cstheme="minorHAnsi"/>
                <w:b/>
                <w:bCs/>
                <w:sz w:val="18"/>
                <w:szCs w:val="18"/>
              </w:rPr>
              <w:t>Azione 1):</w:t>
            </w:r>
            <w:r w:rsidRPr="004E7251">
              <w:rPr>
                <w:rFonts w:cstheme="minorHAnsi"/>
                <w:sz w:val="18"/>
                <w:szCs w:val="18"/>
              </w:rPr>
              <w:t xml:space="preserve"> viene attivata nelle </w:t>
            </w:r>
            <w:r>
              <w:rPr>
                <w:rFonts w:cstheme="minorHAnsi"/>
                <w:sz w:val="18"/>
                <w:szCs w:val="18"/>
              </w:rPr>
              <w:t>zone</w:t>
            </w:r>
            <w:r w:rsidRPr="004E7251">
              <w:rPr>
                <w:rFonts w:cstheme="minorHAnsi"/>
                <w:sz w:val="18"/>
                <w:szCs w:val="18"/>
              </w:rPr>
              <w:t xml:space="preserve"> </w:t>
            </w:r>
            <w:r>
              <w:rPr>
                <w:rFonts w:cstheme="minorHAnsi"/>
                <w:sz w:val="18"/>
                <w:szCs w:val="18"/>
              </w:rPr>
              <w:t>svantaggiate di montagna</w:t>
            </w:r>
            <w:r w:rsidRPr="004E7251">
              <w:rPr>
                <w:rFonts w:cstheme="minorHAnsi"/>
                <w:sz w:val="18"/>
                <w:szCs w:val="18"/>
              </w:rPr>
              <w:t>, a prescindere dalla classificazione in aree rurali</w:t>
            </w:r>
          </w:p>
          <w:p w14:paraId="4D8DEAF0" w14:textId="77777777" w:rsidR="006C4306" w:rsidRPr="004E7251" w:rsidRDefault="006C4306" w:rsidP="006C4306">
            <w:pPr>
              <w:pStyle w:val="Paragrafoelenco"/>
              <w:numPr>
                <w:ilvl w:val="0"/>
                <w:numId w:val="53"/>
              </w:numPr>
              <w:spacing w:after="0"/>
              <w:jc w:val="both"/>
              <w:rPr>
                <w:rFonts w:cstheme="minorHAnsi"/>
                <w:sz w:val="18"/>
                <w:szCs w:val="18"/>
              </w:rPr>
            </w:pPr>
            <w:r w:rsidRPr="000F73B8">
              <w:rPr>
                <w:rFonts w:cstheme="minorHAnsi"/>
                <w:b/>
                <w:bCs/>
                <w:sz w:val="18"/>
                <w:szCs w:val="18"/>
              </w:rPr>
              <w:t>Azione 3):</w:t>
            </w:r>
            <w:r>
              <w:rPr>
                <w:rFonts w:cstheme="minorHAnsi"/>
                <w:sz w:val="18"/>
                <w:szCs w:val="18"/>
              </w:rPr>
              <w:t xml:space="preserve"> N</w:t>
            </w:r>
            <w:r w:rsidRPr="004E7251">
              <w:rPr>
                <w:rFonts w:cstheme="minorHAnsi"/>
                <w:sz w:val="18"/>
                <w:szCs w:val="18"/>
              </w:rPr>
              <w:t>on sono previsti criteri di ammissibilità in funzione della zona di ubicazione del beneficiario</w:t>
            </w:r>
          </w:p>
        </w:tc>
      </w:tr>
      <w:tr w:rsidR="006C4306" w:rsidRPr="00700099" w14:paraId="5F773CF8"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78E4FD6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0" w:type="auto"/>
            <w:tcBorders>
              <w:top w:val="single" w:sz="4" w:space="0" w:color="auto"/>
              <w:left w:val="single" w:sz="4" w:space="0" w:color="auto"/>
              <w:bottom w:val="single" w:sz="4" w:space="0" w:color="auto"/>
              <w:right w:val="single" w:sz="4" w:space="0" w:color="auto"/>
            </w:tcBorders>
            <w:vAlign w:val="center"/>
          </w:tcPr>
          <w:p w14:paraId="03DA0ED2" w14:textId="77777777" w:rsidR="006C4306" w:rsidRPr="00700099" w:rsidRDefault="006C4306" w:rsidP="00F561E7">
            <w:pPr>
              <w:spacing w:after="0"/>
              <w:jc w:val="both"/>
              <w:rPr>
                <w:rFonts w:cstheme="minorHAnsi"/>
                <w:sz w:val="18"/>
                <w:szCs w:val="18"/>
              </w:rPr>
            </w:pPr>
            <w:r w:rsidRPr="00700099">
              <w:rPr>
                <w:rFonts w:cstheme="minorHAnsi"/>
                <w:sz w:val="18"/>
                <w:szCs w:val="18"/>
              </w:rPr>
              <w:t>Ai sensi del Decreto interministeriale</w:t>
            </w:r>
            <w:r>
              <w:rPr>
                <w:rFonts w:cstheme="minorHAnsi"/>
                <w:sz w:val="18"/>
                <w:szCs w:val="18"/>
              </w:rPr>
              <w:t xml:space="preserve"> </w:t>
            </w:r>
            <w:r w:rsidRPr="000F73B8">
              <w:rPr>
                <w:rFonts w:cstheme="minorHAnsi"/>
                <w:sz w:val="18"/>
                <w:szCs w:val="18"/>
                <w:highlight w:val="green"/>
              </w:rPr>
              <w:t>Mipaaf/Mite n. 485148 del 30 settembre 2022</w:t>
            </w:r>
            <w:r w:rsidRPr="002F5A98">
              <w:rPr>
                <w:rFonts w:cstheme="minorHAnsi"/>
                <w:strike/>
                <w:color w:val="FF0000"/>
                <w:sz w:val="18"/>
                <w:szCs w:val="18"/>
              </w:rPr>
              <w:t>, in fase di perfezionamento,</w:t>
            </w:r>
            <w:r w:rsidRPr="000F73B8">
              <w:rPr>
                <w:rFonts w:cstheme="minorHAnsi"/>
                <w:color w:val="FF0000"/>
                <w:sz w:val="18"/>
                <w:szCs w:val="18"/>
              </w:rPr>
              <w:t xml:space="preserve"> </w:t>
            </w:r>
            <w:r w:rsidRPr="00700099">
              <w:rPr>
                <w:rFonts w:cstheme="minorHAnsi"/>
                <w:sz w:val="18"/>
                <w:szCs w:val="18"/>
              </w:rPr>
              <w:t xml:space="preserve">attuativo dell’art. 154, comma 3 bis del dlgs. 152/2006, gli Enti irrigui possono accedere al finanziamento di interventi infrastrutturali irrigui se, al momento della presentazione della domanda, sono adempienti (come riscontrabile anche dal campo “adempienza SIGRIAN volumi” della banca dati DANIA) con gli obblighi di quantificazione dei volumi irrigui in SIGRIAN (Sistema Informativo Nazionale per la Gestione delle Risorse Idriche) come previsti dalle Linee </w:t>
            </w:r>
            <w:r>
              <w:rPr>
                <w:rFonts w:cstheme="minorHAnsi"/>
                <w:sz w:val="18"/>
                <w:szCs w:val="18"/>
              </w:rPr>
              <w:t>G</w:t>
            </w:r>
            <w:r w:rsidRPr="00700099">
              <w:rPr>
                <w:rFonts w:cstheme="minorHAnsi"/>
                <w:sz w:val="18"/>
                <w:szCs w:val="18"/>
              </w:rPr>
              <w:t>uida di cui al DM Mipaaf 31/07/2015 e dai successivi regolamenti regionali di</w:t>
            </w:r>
            <w:r>
              <w:rPr>
                <w:rFonts w:cstheme="minorHAnsi"/>
                <w:sz w:val="18"/>
                <w:szCs w:val="18"/>
              </w:rPr>
              <w:t xml:space="preserve"> </w:t>
            </w:r>
            <w:r w:rsidRPr="00700099">
              <w:rPr>
                <w:rFonts w:cstheme="minorHAnsi"/>
                <w:sz w:val="18"/>
                <w:szCs w:val="18"/>
              </w:rPr>
              <w:t>recepimento</w:t>
            </w:r>
          </w:p>
        </w:tc>
      </w:tr>
      <w:tr w:rsidR="006C4306" w:rsidRPr="00700099" w14:paraId="29A66AC4"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hideMark/>
          </w:tcPr>
          <w:p w14:paraId="7C6AD626" w14:textId="77777777" w:rsidR="006C4306" w:rsidRPr="00700099" w:rsidRDefault="006C4306" w:rsidP="00F561E7">
            <w:pPr>
              <w:spacing w:after="0"/>
              <w:jc w:val="center"/>
              <w:rPr>
                <w:rFonts w:cstheme="minorHAnsi"/>
                <w:b/>
                <w:bCs/>
                <w:sz w:val="18"/>
                <w:szCs w:val="18"/>
              </w:rPr>
            </w:pPr>
            <w:bookmarkStart w:id="116" w:name="_Hlk132130039"/>
            <w:bookmarkEnd w:id="115"/>
            <w:r w:rsidRPr="00700099">
              <w:rPr>
                <w:rFonts w:cstheme="minorHAnsi"/>
                <w:b/>
                <w:bCs/>
                <w:color w:val="FFFFFF" w:themeColor="background1"/>
                <w:sz w:val="18"/>
                <w:szCs w:val="18"/>
              </w:rPr>
              <w:t>Criteri di ammissibilità</w:t>
            </w:r>
          </w:p>
        </w:tc>
      </w:tr>
      <w:tr w:rsidR="006C4306" w:rsidRPr="00700099" w14:paraId="1EFD7757"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705A978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5E73E3F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6809825F"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7CD7FAB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0" w:type="auto"/>
            <w:tcBorders>
              <w:top w:val="single" w:sz="4" w:space="0" w:color="auto"/>
              <w:left w:val="single" w:sz="4" w:space="0" w:color="auto"/>
              <w:bottom w:val="single" w:sz="4" w:space="0" w:color="auto"/>
              <w:right w:val="single" w:sz="4" w:space="0" w:color="auto"/>
            </w:tcBorders>
            <w:vAlign w:val="center"/>
            <w:hideMark/>
          </w:tcPr>
          <w:p w14:paraId="04B9AAC7" w14:textId="77777777" w:rsidR="006C4306" w:rsidRDefault="006C4306" w:rsidP="00F561E7">
            <w:pPr>
              <w:spacing w:after="0"/>
              <w:jc w:val="both"/>
              <w:rPr>
                <w:rFonts w:cstheme="minorHAnsi"/>
                <w:strike/>
                <w:color w:val="FF0000"/>
                <w:sz w:val="18"/>
                <w:szCs w:val="18"/>
              </w:rPr>
            </w:pPr>
            <w:r w:rsidRPr="004C331A">
              <w:rPr>
                <w:rFonts w:cstheme="minorHAnsi"/>
                <w:b/>
                <w:bCs/>
                <w:sz w:val="18"/>
                <w:szCs w:val="18"/>
                <w:highlight w:val="green"/>
              </w:rPr>
              <w:t>Regione Lombardia:</w:t>
            </w:r>
            <w:r>
              <w:rPr>
                <w:rFonts w:cstheme="minorHAnsi"/>
                <w:b/>
                <w:bCs/>
                <w:sz w:val="18"/>
                <w:szCs w:val="18"/>
              </w:rPr>
              <w:t xml:space="preserve"> </w:t>
            </w:r>
            <w:r w:rsidRPr="001A27B8">
              <w:rPr>
                <w:rFonts w:cstheme="minorHAnsi"/>
                <w:sz w:val="18"/>
                <w:szCs w:val="18"/>
              </w:rPr>
              <w:t>s</w:t>
            </w:r>
            <w:r>
              <w:rPr>
                <w:rFonts w:cstheme="minorHAnsi"/>
                <w:sz w:val="18"/>
                <w:szCs w:val="18"/>
              </w:rPr>
              <w:t xml:space="preserve">ono ammissibili le spese </w:t>
            </w:r>
            <w:r w:rsidRPr="001D11DD">
              <w:rPr>
                <w:rFonts w:cstheme="minorHAnsi"/>
                <w:sz w:val="18"/>
                <w:szCs w:val="18"/>
                <w:highlight w:val="green"/>
              </w:rPr>
              <w:t xml:space="preserve">per le seguenti tipologie di investimento: </w:t>
            </w:r>
            <w:r w:rsidRPr="002F5A98">
              <w:rPr>
                <w:rFonts w:cstheme="minorHAnsi"/>
                <w:strike/>
                <w:color w:val="FF0000"/>
                <w:sz w:val="18"/>
                <w:szCs w:val="18"/>
              </w:rPr>
              <w:t>di cui alla scheda di intervento di cui alle Azioni 1) e 3) nel PSP 2023-2027</w:t>
            </w:r>
          </w:p>
          <w:p w14:paraId="61D9509C" w14:textId="77777777" w:rsidR="006C4306" w:rsidRPr="001D11DD" w:rsidRDefault="006C4306" w:rsidP="006C4306">
            <w:pPr>
              <w:pStyle w:val="Paragrafoelenco"/>
              <w:numPr>
                <w:ilvl w:val="0"/>
                <w:numId w:val="53"/>
              </w:numPr>
              <w:spacing w:after="0"/>
              <w:jc w:val="both"/>
              <w:rPr>
                <w:rFonts w:cstheme="minorHAnsi"/>
                <w:sz w:val="18"/>
                <w:szCs w:val="18"/>
                <w:highlight w:val="green"/>
              </w:rPr>
            </w:pPr>
            <w:r w:rsidRPr="001D11DD">
              <w:rPr>
                <w:rFonts w:cstheme="minorHAnsi"/>
                <w:b/>
                <w:bCs/>
                <w:sz w:val="18"/>
                <w:szCs w:val="18"/>
                <w:highlight w:val="green"/>
              </w:rPr>
              <w:t xml:space="preserve">Azione 1): </w:t>
            </w:r>
            <w:r w:rsidRPr="001D11DD">
              <w:rPr>
                <w:rFonts w:cstheme="minorHAnsi"/>
                <w:sz w:val="18"/>
                <w:szCs w:val="18"/>
                <w:highlight w:val="green"/>
              </w:rPr>
              <w:t>realizzazione, adeguamento e ampliamento della viabilità forestale e silvo-pastorale, vale a dire la rete di strade aventi carattere permanente e vietate al transito ordinario, con fondo prevalentemente non asfaltato e a carreggiata unica, nonché di piazzole, manufatti e opere forestali e di mitigazione degli impatti connessi all’intervento, che interessano o attraversano le aree boscate e pascolive così come definite all’articolo 3, comma 3 e articolo 4 del D.lgs. 34 del 2018, fatto salvo quanto diversamente definito dalla Regione con propria normativa ai sensi delle disposizioni di cui all’art.3, comma 4 e art. 4 del predetto decreto.</w:t>
            </w:r>
          </w:p>
          <w:p w14:paraId="68F652FA" w14:textId="77777777" w:rsidR="006C4306" w:rsidRPr="001D11DD" w:rsidRDefault="006C4306" w:rsidP="00F561E7">
            <w:pPr>
              <w:pStyle w:val="Paragrafoelenco"/>
              <w:spacing w:after="0"/>
              <w:jc w:val="both"/>
              <w:rPr>
                <w:rFonts w:cstheme="minorHAnsi"/>
                <w:sz w:val="18"/>
                <w:szCs w:val="18"/>
                <w:highlight w:val="green"/>
              </w:rPr>
            </w:pPr>
            <w:r>
              <w:rPr>
                <w:rFonts w:cstheme="minorHAnsi"/>
                <w:sz w:val="18"/>
                <w:szCs w:val="18"/>
                <w:highlight w:val="green"/>
              </w:rPr>
              <w:t>G</w:t>
            </w:r>
            <w:r w:rsidRPr="001D11DD">
              <w:rPr>
                <w:rFonts w:cstheme="minorHAnsi"/>
                <w:sz w:val="18"/>
                <w:szCs w:val="18"/>
                <w:highlight w:val="green"/>
              </w:rPr>
              <w:t>li interventi relativi alle infrastrutture viarie sono finanziabili solo se rientrano nei piani della viabilità agro-silvo-pastorale (VASP), di cui all’art. 59 comma 1 della l.r. n. 31/2008 approvati. L’Azione è estesa al miglioramento e/o costruzione di sistemi di viabilità di servizio interna alla malga e di collegamento tra malghe contigue. Gli interventi devono essere in coerenza con la pianificazione forestale e la programmazione territoriale</w:t>
            </w:r>
          </w:p>
          <w:p w14:paraId="4CDA26A6" w14:textId="77777777" w:rsidR="006C4306" w:rsidRPr="001D11DD" w:rsidRDefault="006C4306" w:rsidP="006C4306">
            <w:pPr>
              <w:pStyle w:val="Paragrafoelenco"/>
              <w:numPr>
                <w:ilvl w:val="0"/>
                <w:numId w:val="53"/>
              </w:numPr>
              <w:spacing w:after="0"/>
              <w:jc w:val="both"/>
              <w:rPr>
                <w:rFonts w:cstheme="minorHAnsi"/>
                <w:b/>
                <w:bCs/>
                <w:sz w:val="18"/>
                <w:szCs w:val="18"/>
              </w:rPr>
            </w:pPr>
            <w:r w:rsidRPr="001D11DD">
              <w:rPr>
                <w:rFonts w:cstheme="minorHAnsi"/>
                <w:b/>
                <w:bCs/>
                <w:sz w:val="18"/>
                <w:szCs w:val="18"/>
                <w:highlight w:val="green"/>
              </w:rPr>
              <w:t>Azione 3</w:t>
            </w:r>
            <w:r w:rsidRPr="001D11DD">
              <w:rPr>
                <w:rFonts w:cstheme="minorHAnsi"/>
                <w:sz w:val="18"/>
                <w:szCs w:val="18"/>
                <w:highlight w:val="green"/>
              </w:rPr>
              <w:t>: realizzazione, ripristino, adeguamento ed efficientamento delle infrastrutture irrigue extra aziendali, comprese le reti di distribuzione irrigua, gli invasi e le opere di bonifica, conformemente all’art</w:t>
            </w:r>
            <w:r>
              <w:rPr>
                <w:rFonts w:cstheme="minorHAnsi"/>
                <w:sz w:val="18"/>
                <w:szCs w:val="18"/>
                <w:highlight w:val="green"/>
              </w:rPr>
              <w:t>.</w:t>
            </w:r>
            <w:r w:rsidRPr="001D11DD">
              <w:rPr>
                <w:rFonts w:cstheme="minorHAnsi"/>
                <w:sz w:val="18"/>
                <w:szCs w:val="18"/>
                <w:highlight w:val="green"/>
              </w:rPr>
              <w:t xml:space="preserve"> 74 del </w:t>
            </w:r>
            <w:r>
              <w:rPr>
                <w:rFonts w:cstheme="minorHAnsi"/>
                <w:sz w:val="18"/>
                <w:szCs w:val="18"/>
                <w:highlight w:val="green"/>
              </w:rPr>
              <w:t>Reg. (UE) 2021/2115</w:t>
            </w:r>
            <w:r w:rsidRPr="001D11DD">
              <w:rPr>
                <w:rFonts w:cstheme="minorHAnsi"/>
                <w:sz w:val="18"/>
                <w:szCs w:val="18"/>
                <w:highlight w:val="green"/>
              </w:rPr>
              <w:t xml:space="preserve">; </w:t>
            </w:r>
            <w:bookmarkStart w:id="117" w:name="_Hlk132898828"/>
            <w:r w:rsidRPr="001D11DD">
              <w:rPr>
                <w:rFonts w:cstheme="minorHAnsi"/>
                <w:sz w:val="18"/>
                <w:szCs w:val="18"/>
                <w:highlight w:val="green"/>
              </w:rPr>
              <w:t xml:space="preserve">sono compresi anche gli interventi di manutenzione straordinaria del reticolo artificiale di pianura, con finalità di riduzione del rischio idrogeologico e riqualificazione ambientale </w:t>
            </w:r>
            <w:bookmarkEnd w:id="117"/>
          </w:p>
        </w:tc>
      </w:tr>
      <w:tr w:rsidR="006C4306" w:rsidRPr="00700099" w14:paraId="4544ACB6"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4FDB6F1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0" w:type="auto"/>
            <w:tcBorders>
              <w:top w:val="single" w:sz="4" w:space="0" w:color="auto"/>
              <w:left w:val="single" w:sz="4" w:space="0" w:color="auto"/>
              <w:bottom w:val="single" w:sz="4" w:space="0" w:color="auto"/>
              <w:right w:val="single" w:sz="4" w:space="0" w:color="auto"/>
            </w:tcBorders>
            <w:vAlign w:val="center"/>
            <w:hideMark/>
          </w:tcPr>
          <w:p w14:paraId="3040E958"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Ai fini dell’ammissibilità è necessario che la domanda di sostegno sia corredata dalla presentazione di un Progetto di investimento volto a fornire elementi per la valutazione della efficacia dell’operazione per il raggiungimento delle finalità dell’intervento ed il rispetto delle condizioni previste dal </w:t>
            </w:r>
            <w:r>
              <w:rPr>
                <w:rFonts w:cstheme="minorHAnsi"/>
                <w:sz w:val="18"/>
                <w:szCs w:val="18"/>
              </w:rPr>
              <w:t>Reg. (UE) 2021/2115</w:t>
            </w:r>
          </w:p>
        </w:tc>
      </w:tr>
      <w:tr w:rsidR="006C4306" w:rsidRPr="00700099" w14:paraId="455A980A"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76A2907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0" w:type="auto"/>
            <w:tcBorders>
              <w:top w:val="single" w:sz="4" w:space="0" w:color="auto"/>
              <w:left w:val="single" w:sz="4" w:space="0" w:color="auto"/>
              <w:bottom w:val="single" w:sz="4" w:space="0" w:color="auto"/>
              <w:right w:val="single" w:sz="4" w:space="0" w:color="auto"/>
            </w:tcBorders>
            <w:vAlign w:val="center"/>
            <w:hideMark/>
          </w:tcPr>
          <w:p w14:paraId="558E0B76" w14:textId="77777777" w:rsidR="006C4306" w:rsidRPr="00700099" w:rsidRDefault="006C4306" w:rsidP="00F561E7">
            <w:pPr>
              <w:spacing w:after="0"/>
              <w:jc w:val="both"/>
              <w:rPr>
                <w:rFonts w:cstheme="minorHAnsi"/>
                <w:sz w:val="18"/>
                <w:szCs w:val="18"/>
              </w:rPr>
            </w:pPr>
            <w:r>
              <w:rPr>
                <w:rFonts w:cstheme="minorHAnsi"/>
                <w:sz w:val="18"/>
                <w:szCs w:val="18"/>
              </w:rPr>
              <w:t>Le azioni possono</w:t>
            </w:r>
            <w:r w:rsidRPr="00700099">
              <w:rPr>
                <w:rFonts w:cstheme="minorHAnsi"/>
                <w:sz w:val="18"/>
                <w:szCs w:val="18"/>
              </w:rPr>
              <w:t xml:space="preserve"> essere attuat</w:t>
            </w:r>
            <w:r>
              <w:rPr>
                <w:rFonts w:cstheme="minorHAnsi"/>
                <w:sz w:val="18"/>
                <w:szCs w:val="18"/>
              </w:rPr>
              <w:t>e</w:t>
            </w:r>
            <w:r w:rsidRPr="00700099">
              <w:rPr>
                <w:rFonts w:cstheme="minorHAnsi"/>
                <w:sz w:val="18"/>
                <w:szCs w:val="18"/>
              </w:rPr>
              <w:t xml:space="preserve"> esclusivamente all’interno del territorio di </w:t>
            </w:r>
            <w:r>
              <w:rPr>
                <w:rFonts w:cstheme="minorHAnsi"/>
                <w:sz w:val="18"/>
                <w:szCs w:val="18"/>
              </w:rPr>
              <w:t>Regione Lombardia</w:t>
            </w:r>
          </w:p>
        </w:tc>
      </w:tr>
      <w:tr w:rsidR="006C4306" w:rsidRPr="00700099" w14:paraId="66EF7D2C"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3F87A03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0" w:type="auto"/>
            <w:tcBorders>
              <w:top w:val="single" w:sz="4" w:space="0" w:color="auto"/>
              <w:left w:val="single" w:sz="4" w:space="0" w:color="auto"/>
              <w:bottom w:val="single" w:sz="4" w:space="0" w:color="auto"/>
              <w:right w:val="single" w:sz="4" w:space="0" w:color="auto"/>
            </w:tcBorders>
            <w:vAlign w:val="center"/>
            <w:hideMark/>
          </w:tcPr>
          <w:p w14:paraId="511AE727" w14:textId="77777777" w:rsidR="006C4306" w:rsidRDefault="006C4306" w:rsidP="00F561E7">
            <w:pPr>
              <w:spacing w:after="0"/>
              <w:jc w:val="both"/>
              <w:rPr>
                <w:rFonts w:cstheme="minorHAnsi"/>
                <w:sz w:val="18"/>
                <w:szCs w:val="18"/>
              </w:rPr>
            </w:pPr>
            <w:r w:rsidRPr="004C331A">
              <w:rPr>
                <w:rFonts w:cstheme="minorHAnsi"/>
                <w:b/>
                <w:bCs/>
                <w:sz w:val="18"/>
                <w:szCs w:val="18"/>
                <w:highlight w:val="green"/>
              </w:rPr>
              <w:t>Regione Lombardia</w:t>
            </w:r>
            <w:r w:rsidRPr="00EC2046">
              <w:rPr>
                <w:rFonts w:cstheme="minorHAnsi"/>
                <w:sz w:val="18"/>
                <w:szCs w:val="18"/>
              </w:rPr>
              <w:t>:</w:t>
            </w:r>
            <w:r>
              <w:rPr>
                <w:rFonts w:cstheme="minorHAnsi"/>
                <w:b/>
                <w:bCs/>
                <w:sz w:val="18"/>
                <w:szCs w:val="18"/>
              </w:rPr>
              <w:t xml:space="preserve"> </w:t>
            </w:r>
            <w:r w:rsidRPr="00CC3FCC">
              <w:rPr>
                <w:rFonts w:cstheme="minorHAnsi"/>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w:t>
            </w:r>
          </w:p>
          <w:p w14:paraId="10229657" w14:textId="77777777" w:rsidR="006C4306" w:rsidRPr="00A64062" w:rsidRDefault="006C4306" w:rsidP="006C4306">
            <w:pPr>
              <w:pStyle w:val="Paragrafoelenco"/>
              <w:numPr>
                <w:ilvl w:val="0"/>
                <w:numId w:val="53"/>
              </w:numPr>
              <w:spacing w:after="0"/>
              <w:jc w:val="both"/>
              <w:rPr>
                <w:rFonts w:cstheme="minorHAnsi"/>
                <w:sz w:val="18"/>
                <w:szCs w:val="18"/>
              </w:rPr>
            </w:pPr>
            <w:r w:rsidRPr="00A64062">
              <w:rPr>
                <w:rFonts w:cstheme="minorHAnsi"/>
                <w:sz w:val="18"/>
                <w:szCs w:val="18"/>
              </w:rPr>
              <w:t>Azione 1</w:t>
            </w:r>
            <w:r>
              <w:rPr>
                <w:rFonts w:cstheme="minorHAnsi"/>
                <w:sz w:val="18"/>
                <w:szCs w:val="18"/>
              </w:rPr>
              <w:t>):</w:t>
            </w:r>
            <w:r w:rsidRPr="00A64062">
              <w:rPr>
                <w:rFonts w:cstheme="minorHAnsi"/>
                <w:sz w:val="18"/>
                <w:szCs w:val="18"/>
              </w:rPr>
              <w:t xml:space="preserve"> </w:t>
            </w:r>
            <w:r w:rsidRPr="00A64062">
              <w:rPr>
                <w:rFonts w:cstheme="minorHAnsi"/>
                <w:b/>
                <w:bCs/>
                <w:sz w:val="18"/>
                <w:szCs w:val="18"/>
              </w:rPr>
              <w:t xml:space="preserve">60.000 </w:t>
            </w:r>
            <w:r>
              <w:rPr>
                <w:rFonts w:cstheme="minorHAnsi"/>
                <w:b/>
                <w:bCs/>
                <w:sz w:val="18"/>
                <w:szCs w:val="18"/>
              </w:rPr>
              <w:t>€</w:t>
            </w:r>
            <w:r w:rsidRPr="00A64062">
              <w:rPr>
                <w:rFonts w:cstheme="minorHAnsi"/>
                <w:sz w:val="18"/>
                <w:szCs w:val="18"/>
              </w:rPr>
              <w:t xml:space="preserve"> </w:t>
            </w:r>
          </w:p>
          <w:p w14:paraId="19EE52E9" w14:textId="77777777" w:rsidR="006C4306" w:rsidRPr="00A64062" w:rsidRDefault="006C4306" w:rsidP="006C4306">
            <w:pPr>
              <w:pStyle w:val="Paragrafoelenco"/>
              <w:numPr>
                <w:ilvl w:val="0"/>
                <w:numId w:val="53"/>
              </w:numPr>
              <w:spacing w:after="0"/>
              <w:jc w:val="both"/>
              <w:rPr>
                <w:rFonts w:cstheme="minorHAnsi"/>
                <w:sz w:val="18"/>
                <w:szCs w:val="18"/>
              </w:rPr>
            </w:pPr>
            <w:r w:rsidRPr="00A64062">
              <w:rPr>
                <w:rFonts w:cstheme="minorHAnsi"/>
                <w:sz w:val="18"/>
                <w:szCs w:val="18"/>
              </w:rPr>
              <w:t>Azione 3</w:t>
            </w:r>
            <w:r>
              <w:rPr>
                <w:rFonts w:cstheme="minorHAnsi"/>
                <w:sz w:val="18"/>
                <w:szCs w:val="18"/>
              </w:rPr>
              <w:t>):</w:t>
            </w:r>
            <w:r w:rsidRPr="00A64062">
              <w:rPr>
                <w:rFonts w:cstheme="minorHAnsi"/>
                <w:sz w:val="18"/>
                <w:szCs w:val="18"/>
              </w:rPr>
              <w:t xml:space="preserve"> </w:t>
            </w:r>
            <w:r w:rsidRPr="00A64062">
              <w:rPr>
                <w:rFonts w:cstheme="minorHAnsi"/>
                <w:b/>
                <w:bCs/>
                <w:sz w:val="18"/>
                <w:szCs w:val="18"/>
              </w:rPr>
              <w:t xml:space="preserve">200.000 </w:t>
            </w:r>
            <w:r>
              <w:rPr>
                <w:rFonts w:cstheme="minorHAnsi"/>
                <w:b/>
                <w:bCs/>
                <w:sz w:val="18"/>
                <w:szCs w:val="18"/>
              </w:rPr>
              <w:t>€</w:t>
            </w:r>
          </w:p>
        </w:tc>
      </w:tr>
      <w:tr w:rsidR="006C4306" w:rsidRPr="00700099" w14:paraId="23AF4EAD"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0CA1FA9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0" w:type="auto"/>
            <w:tcBorders>
              <w:top w:val="single" w:sz="4" w:space="0" w:color="auto"/>
              <w:left w:val="single" w:sz="4" w:space="0" w:color="auto"/>
              <w:bottom w:val="single" w:sz="4" w:space="0" w:color="auto"/>
              <w:right w:val="single" w:sz="4" w:space="0" w:color="auto"/>
            </w:tcBorders>
            <w:vAlign w:val="center"/>
            <w:hideMark/>
          </w:tcPr>
          <w:p w14:paraId="3D176B7E" w14:textId="77777777" w:rsidR="006C4306" w:rsidRDefault="006C4306" w:rsidP="00F561E7">
            <w:pPr>
              <w:spacing w:after="0"/>
              <w:jc w:val="both"/>
              <w:rPr>
                <w:rFonts w:cstheme="minorHAnsi"/>
                <w:sz w:val="18"/>
                <w:szCs w:val="18"/>
              </w:rPr>
            </w:pPr>
            <w:r w:rsidRPr="004C331A">
              <w:rPr>
                <w:rFonts w:cstheme="minorHAnsi"/>
                <w:b/>
                <w:bCs/>
                <w:sz w:val="18"/>
                <w:szCs w:val="18"/>
                <w:highlight w:val="green"/>
              </w:rPr>
              <w:t>Regione Lombardia</w:t>
            </w:r>
            <w:r w:rsidRPr="004C331A">
              <w:rPr>
                <w:rFonts w:cstheme="minorHAnsi"/>
                <w:sz w:val="18"/>
                <w:szCs w:val="18"/>
                <w:highlight w:val="green"/>
              </w:rPr>
              <w:t>:</w:t>
            </w:r>
            <w:r w:rsidRPr="004C331A">
              <w:rPr>
                <w:rFonts w:cstheme="minorHAnsi"/>
                <w:b/>
                <w:bCs/>
                <w:sz w:val="18"/>
                <w:szCs w:val="18"/>
                <w:highlight w:val="green"/>
              </w:rPr>
              <w:t xml:space="preserve"> </w:t>
            </w:r>
            <w:r w:rsidRPr="004C331A">
              <w:rPr>
                <w:rFonts w:cstheme="minorHAnsi"/>
                <w:sz w:val="18"/>
                <w:szCs w:val="18"/>
                <w:highlight w:val="green"/>
              </w:rPr>
              <w:t xml:space="preserve">Al fine di consentire l’accesso ai benefici del sostegno ad un numero adeguato di beneficiari </w:t>
            </w:r>
            <w:r w:rsidRPr="004C331A">
              <w:rPr>
                <w:rFonts w:cstheme="minorHAnsi"/>
                <w:sz w:val="18"/>
                <w:szCs w:val="18"/>
              </w:rPr>
              <w:t>è</w:t>
            </w:r>
            <w:r w:rsidRPr="00700099">
              <w:rPr>
                <w:rFonts w:cstheme="minorHAnsi"/>
                <w:sz w:val="18"/>
                <w:szCs w:val="18"/>
              </w:rPr>
              <w:t xml:space="preserve"> </w:t>
            </w:r>
            <w:r>
              <w:rPr>
                <w:rFonts w:cstheme="minorHAnsi"/>
                <w:sz w:val="18"/>
                <w:szCs w:val="18"/>
              </w:rPr>
              <w:t>stabilito</w:t>
            </w:r>
            <w:r w:rsidRPr="00700099">
              <w:rPr>
                <w:rFonts w:cstheme="minorHAnsi"/>
                <w:sz w:val="18"/>
                <w:szCs w:val="18"/>
              </w:rPr>
              <w:t xml:space="preserve"> un importo massimo di spesa ammissibile per ciascuna operazione</w:t>
            </w:r>
            <w:r>
              <w:rPr>
                <w:rFonts w:cstheme="minorHAnsi"/>
                <w:sz w:val="18"/>
                <w:szCs w:val="18"/>
              </w:rPr>
              <w:t xml:space="preserve"> di investimento. Tale importo è pari </w:t>
            </w:r>
            <w:r w:rsidRPr="00E808CE">
              <w:rPr>
                <w:rFonts w:cstheme="minorHAnsi"/>
                <w:sz w:val="18"/>
                <w:szCs w:val="18"/>
              </w:rPr>
              <w:t>a</w:t>
            </w:r>
            <w:r>
              <w:rPr>
                <w:rFonts w:cstheme="minorHAnsi"/>
                <w:sz w:val="18"/>
                <w:szCs w:val="18"/>
              </w:rPr>
              <w:t>:</w:t>
            </w:r>
          </w:p>
          <w:p w14:paraId="4683852F" w14:textId="77777777" w:rsidR="006C4306" w:rsidRPr="00A64062" w:rsidRDefault="006C4306" w:rsidP="006C4306">
            <w:pPr>
              <w:pStyle w:val="Paragrafoelenco"/>
              <w:numPr>
                <w:ilvl w:val="0"/>
                <w:numId w:val="82"/>
              </w:numPr>
              <w:spacing w:after="0"/>
              <w:jc w:val="both"/>
              <w:rPr>
                <w:rFonts w:cstheme="minorHAnsi"/>
                <w:sz w:val="18"/>
                <w:szCs w:val="18"/>
              </w:rPr>
            </w:pPr>
            <w:r w:rsidRPr="00A64062">
              <w:rPr>
                <w:rFonts w:cstheme="minorHAnsi"/>
                <w:sz w:val="18"/>
                <w:szCs w:val="18"/>
              </w:rPr>
              <w:t>Azione 1</w:t>
            </w:r>
            <w:r>
              <w:rPr>
                <w:rFonts w:cstheme="minorHAnsi"/>
                <w:sz w:val="18"/>
                <w:szCs w:val="18"/>
              </w:rPr>
              <w:t>)</w:t>
            </w:r>
            <w:r w:rsidRPr="00A64062">
              <w:rPr>
                <w:rFonts w:cstheme="minorHAnsi"/>
                <w:sz w:val="18"/>
                <w:szCs w:val="18"/>
              </w:rPr>
              <w:t xml:space="preserve">: </w:t>
            </w:r>
            <w:r w:rsidRPr="00A64062">
              <w:rPr>
                <w:rFonts w:cstheme="minorHAnsi"/>
                <w:b/>
                <w:bCs/>
                <w:sz w:val="18"/>
                <w:szCs w:val="18"/>
              </w:rPr>
              <w:t xml:space="preserve">500.000 </w:t>
            </w:r>
            <w:r>
              <w:rPr>
                <w:rFonts w:cstheme="minorHAnsi"/>
                <w:b/>
                <w:bCs/>
                <w:sz w:val="18"/>
                <w:szCs w:val="18"/>
              </w:rPr>
              <w:t>€</w:t>
            </w:r>
          </w:p>
          <w:p w14:paraId="3E992FB2" w14:textId="77777777" w:rsidR="006C4306" w:rsidRPr="00A64062" w:rsidRDefault="006C4306" w:rsidP="006C4306">
            <w:pPr>
              <w:pStyle w:val="Paragrafoelenco"/>
              <w:numPr>
                <w:ilvl w:val="0"/>
                <w:numId w:val="82"/>
              </w:numPr>
              <w:spacing w:after="0"/>
              <w:jc w:val="both"/>
              <w:rPr>
                <w:rFonts w:cstheme="minorHAnsi"/>
                <w:sz w:val="18"/>
                <w:szCs w:val="18"/>
              </w:rPr>
            </w:pPr>
            <w:r w:rsidRPr="00A64062">
              <w:rPr>
                <w:rFonts w:cstheme="minorHAnsi"/>
                <w:sz w:val="18"/>
                <w:szCs w:val="18"/>
              </w:rPr>
              <w:t>Azione 3</w:t>
            </w:r>
            <w:r>
              <w:rPr>
                <w:rFonts w:cstheme="minorHAnsi"/>
                <w:sz w:val="18"/>
                <w:szCs w:val="18"/>
              </w:rPr>
              <w:t>)</w:t>
            </w:r>
            <w:r w:rsidRPr="00A64062">
              <w:rPr>
                <w:rFonts w:cstheme="minorHAnsi"/>
                <w:sz w:val="18"/>
                <w:szCs w:val="18"/>
              </w:rPr>
              <w:t xml:space="preserve">: </w:t>
            </w:r>
            <w:r w:rsidRPr="00A64062">
              <w:rPr>
                <w:rFonts w:cstheme="minorHAnsi"/>
                <w:b/>
                <w:bCs/>
                <w:sz w:val="18"/>
                <w:szCs w:val="18"/>
              </w:rPr>
              <w:t xml:space="preserve">2.000.000 </w:t>
            </w:r>
            <w:r>
              <w:rPr>
                <w:rFonts w:cstheme="minorHAnsi"/>
                <w:b/>
                <w:bCs/>
                <w:sz w:val="18"/>
                <w:szCs w:val="18"/>
              </w:rPr>
              <w:t>€</w:t>
            </w:r>
          </w:p>
          <w:p w14:paraId="15C78E6B" w14:textId="77777777" w:rsidR="006C4306" w:rsidRPr="00700099" w:rsidRDefault="006C4306" w:rsidP="00F561E7">
            <w:pPr>
              <w:spacing w:after="0"/>
              <w:jc w:val="both"/>
              <w:rPr>
                <w:rFonts w:cstheme="minorHAnsi"/>
                <w:sz w:val="18"/>
                <w:szCs w:val="18"/>
              </w:rPr>
            </w:pPr>
          </w:p>
        </w:tc>
      </w:tr>
      <w:tr w:rsidR="006C4306" w:rsidRPr="00700099" w14:paraId="5D0FBEFB"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176A185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w:t>
            </w:r>
            <w:r>
              <w:rPr>
                <w:rFonts w:cstheme="minorHAnsi"/>
                <w:b/>
                <w:bCs/>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C34A51C"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6AAF0567"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576F1F47" w14:textId="77777777" w:rsidR="006C4306" w:rsidRPr="004C331A" w:rsidRDefault="006C4306" w:rsidP="00F561E7">
            <w:pPr>
              <w:jc w:val="both"/>
              <w:rPr>
                <w:rFonts w:cstheme="minorHAnsi"/>
                <w:sz w:val="18"/>
                <w:szCs w:val="18"/>
              </w:rPr>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p>
        </w:tc>
      </w:tr>
      <w:tr w:rsidR="006C4306" w:rsidRPr="00700099" w14:paraId="713B4C79"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vAlign w:val="center"/>
          </w:tcPr>
          <w:p w14:paraId="401E9B5E" w14:textId="77777777" w:rsidR="006C4306" w:rsidRPr="00A648B8" w:rsidRDefault="006C4306" w:rsidP="00F561E7">
            <w:pPr>
              <w:spacing w:after="0"/>
              <w:jc w:val="center"/>
              <w:rPr>
                <w:rFonts w:cstheme="minorHAnsi"/>
                <w:color w:val="FFFFFF" w:themeColor="background1"/>
                <w:sz w:val="18"/>
                <w:szCs w:val="18"/>
              </w:rPr>
            </w:pPr>
            <w:r w:rsidRPr="00A648B8">
              <w:rPr>
                <w:rFonts w:cstheme="minorHAnsi"/>
                <w:b/>
                <w:bCs/>
                <w:color w:val="FFFFFF" w:themeColor="background1"/>
                <w:sz w:val="18"/>
                <w:szCs w:val="18"/>
              </w:rPr>
              <w:t>Criteri di ammissibilità specifici per gli investimenti in infrastrutture irrigue di cui all’Azione 3)</w:t>
            </w:r>
          </w:p>
        </w:tc>
      </w:tr>
      <w:tr w:rsidR="006C4306" w:rsidRPr="00700099" w14:paraId="6DC042C7"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0AF1AA4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741F3EF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4D67C4FA"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03CEC89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CR20</w:t>
            </w:r>
          </w:p>
        </w:tc>
        <w:tc>
          <w:tcPr>
            <w:tcW w:w="0" w:type="auto"/>
            <w:tcBorders>
              <w:top w:val="single" w:sz="4" w:space="0" w:color="auto"/>
              <w:left w:val="single" w:sz="4" w:space="0" w:color="auto"/>
              <w:bottom w:val="single" w:sz="4" w:space="0" w:color="auto"/>
              <w:right w:val="single" w:sz="4" w:space="0" w:color="auto"/>
            </w:tcBorders>
            <w:vAlign w:val="center"/>
          </w:tcPr>
          <w:p w14:paraId="2EF27C9C" w14:textId="77777777" w:rsidR="006C4306" w:rsidRPr="008842C6" w:rsidRDefault="006C4306" w:rsidP="00F561E7">
            <w:pPr>
              <w:spacing w:after="0"/>
              <w:jc w:val="both"/>
              <w:rPr>
                <w:rFonts w:cstheme="minorHAnsi"/>
                <w:sz w:val="18"/>
                <w:szCs w:val="18"/>
              </w:rPr>
            </w:pPr>
            <w:r w:rsidRPr="008842C6">
              <w:rPr>
                <w:rFonts w:cstheme="minorHAnsi"/>
                <w:sz w:val="18"/>
                <w:szCs w:val="18"/>
              </w:rPr>
              <w:t xml:space="preserve">Sono ammissibili al sostegno gli investimenti irrigui finalizzati a: </w:t>
            </w:r>
          </w:p>
          <w:p w14:paraId="27A33D26" w14:textId="77777777" w:rsidR="006C4306" w:rsidRPr="008842C6" w:rsidRDefault="006C4306" w:rsidP="006C4306">
            <w:pPr>
              <w:pStyle w:val="Paragrafoelenco"/>
              <w:numPr>
                <w:ilvl w:val="1"/>
                <w:numId w:val="86"/>
              </w:numPr>
              <w:spacing w:after="0"/>
              <w:jc w:val="both"/>
              <w:rPr>
                <w:rFonts w:cstheme="minorHAnsi"/>
                <w:sz w:val="18"/>
                <w:szCs w:val="18"/>
              </w:rPr>
            </w:pPr>
            <w:r w:rsidRPr="008842C6">
              <w:rPr>
                <w:rFonts w:cstheme="minorHAnsi"/>
                <w:sz w:val="18"/>
                <w:szCs w:val="18"/>
              </w:rPr>
              <w:t>miglioramento, rinnovo e ripristino delle infrastrutture irrigue esistenti che non comportino un aumento netto della superficie irrigata</w:t>
            </w:r>
          </w:p>
          <w:p w14:paraId="3C6D916E" w14:textId="77777777" w:rsidR="006C4306" w:rsidRPr="008842C6" w:rsidRDefault="006C4306" w:rsidP="006C4306">
            <w:pPr>
              <w:pStyle w:val="Paragrafoelenco"/>
              <w:numPr>
                <w:ilvl w:val="1"/>
                <w:numId w:val="86"/>
              </w:numPr>
              <w:spacing w:after="0"/>
              <w:jc w:val="both"/>
              <w:rPr>
                <w:rFonts w:cstheme="minorHAnsi"/>
                <w:sz w:val="18"/>
                <w:szCs w:val="18"/>
              </w:rPr>
            </w:pPr>
            <w:r w:rsidRPr="008842C6">
              <w:rPr>
                <w:rFonts w:cstheme="minorHAnsi"/>
                <w:sz w:val="18"/>
                <w:szCs w:val="18"/>
              </w:rPr>
              <w:t>creazione, ampliamento, miglioramento, ristrutturazione e manutenzione straordinaria di invasi interaziendali e/o collettivi o altre forme di stoccaggio/conservazione dell’acqua (incluse le opere di adduzione e/o distribuzione di pertinenza esclusivamente extra-aziendale), che non comportano un aumento netto della superficie irrigata. Sono contemplati invasi per la raccolta di acque piovane, acque superficiali e acque reflue depurate. Gli invasi alimentati da acque superficiali devono avere la finalità di immagazzinare l'acqua nei periodi di maggiore disponibilità per sostituire il prelievo durante la stagione irrigua, quando la disponibilità si riduce;</w:t>
            </w:r>
          </w:p>
          <w:p w14:paraId="5270EC65" w14:textId="77777777" w:rsidR="006C4306" w:rsidRPr="008842C6" w:rsidRDefault="006C4306" w:rsidP="006C4306">
            <w:pPr>
              <w:pStyle w:val="Paragrafoelenco"/>
              <w:numPr>
                <w:ilvl w:val="1"/>
                <w:numId w:val="86"/>
              </w:numPr>
              <w:spacing w:after="0"/>
              <w:jc w:val="both"/>
              <w:rPr>
                <w:rFonts w:cstheme="minorHAnsi"/>
                <w:sz w:val="18"/>
                <w:szCs w:val="18"/>
              </w:rPr>
            </w:pPr>
            <w:r w:rsidRPr="008842C6">
              <w:rPr>
                <w:rFonts w:cstheme="minorHAnsi"/>
                <w:sz w:val="18"/>
                <w:szCs w:val="18"/>
              </w:rPr>
              <w:t>l’utilizzo a scopo irriguo di acque reflue affinate come fonte aggiuntiva di approvvigionamento idrico;</w:t>
            </w:r>
          </w:p>
          <w:p w14:paraId="5129CAD0" w14:textId="77777777" w:rsidR="006C4306" w:rsidRPr="008842C6" w:rsidRDefault="006C4306" w:rsidP="006C4306">
            <w:pPr>
              <w:pStyle w:val="Paragrafoelenco"/>
              <w:numPr>
                <w:ilvl w:val="1"/>
                <w:numId w:val="86"/>
              </w:numPr>
              <w:spacing w:after="0"/>
              <w:jc w:val="both"/>
              <w:rPr>
                <w:rFonts w:cstheme="minorHAnsi"/>
                <w:sz w:val="18"/>
                <w:szCs w:val="18"/>
              </w:rPr>
            </w:pPr>
            <w:r w:rsidRPr="008842C6">
              <w:rPr>
                <w:rFonts w:cstheme="minorHAnsi"/>
                <w:sz w:val="18"/>
                <w:szCs w:val="18"/>
              </w:rPr>
              <w:t>manutenzione straordinaria, ad opera degli Enti irrigui, del reticolo artificiale di pianura avente finalità di irrigazione e bonifica e relativi impianti, allo scopo di mantenere o creare la fornitura di servizi ecosistemici legati agli ecosistemi acquatici.</w:t>
            </w:r>
          </w:p>
          <w:p w14:paraId="4B566B86" w14:textId="77777777" w:rsidR="006C4306" w:rsidRPr="008842C6" w:rsidRDefault="006C4306" w:rsidP="00F561E7">
            <w:pPr>
              <w:spacing w:after="0"/>
              <w:jc w:val="both"/>
              <w:rPr>
                <w:rFonts w:cstheme="minorHAnsi"/>
                <w:sz w:val="18"/>
                <w:szCs w:val="18"/>
              </w:rPr>
            </w:pPr>
            <w:r w:rsidRPr="008842C6">
              <w:rPr>
                <w:rFonts w:cstheme="minorHAnsi"/>
                <w:sz w:val="18"/>
                <w:szCs w:val="18"/>
              </w:rPr>
              <w:t>Ai sensi del presente intervento, gli investimenti per la realizzazione di nuove opere che non comportano un aumento della superficie irrigata, ad esempio finalizzata alla infrastrutturazione collettiva di are</w:t>
            </w:r>
            <w:r>
              <w:rPr>
                <w:rFonts w:cstheme="minorHAnsi"/>
                <w:sz w:val="18"/>
                <w:szCs w:val="18"/>
              </w:rPr>
              <w:t>e</w:t>
            </w:r>
            <w:r w:rsidRPr="008842C6">
              <w:rPr>
                <w:rFonts w:cstheme="minorHAnsi"/>
                <w:sz w:val="18"/>
                <w:szCs w:val="18"/>
              </w:rPr>
              <w:t xml:space="preserve"> già attualmente irrigat</w:t>
            </w:r>
            <w:r>
              <w:rPr>
                <w:rFonts w:cstheme="minorHAnsi"/>
                <w:sz w:val="18"/>
                <w:szCs w:val="18"/>
              </w:rPr>
              <w:t>e</w:t>
            </w:r>
            <w:r w:rsidRPr="008842C6">
              <w:rPr>
                <w:rFonts w:cstheme="minorHAnsi"/>
                <w:sz w:val="18"/>
                <w:szCs w:val="18"/>
              </w:rPr>
              <w:t xml:space="preserve"> in autoapprovvigionamento, sono da considerare come investimenti di miglioramento delle infrastrutture irrigue esistenti che non comportino un aumento netto della superficie irrigata di cui </w:t>
            </w:r>
            <w:r>
              <w:rPr>
                <w:rFonts w:cstheme="minorHAnsi"/>
                <w:sz w:val="18"/>
                <w:szCs w:val="18"/>
              </w:rPr>
              <w:t>al punto 1)</w:t>
            </w:r>
          </w:p>
        </w:tc>
      </w:tr>
      <w:tr w:rsidR="006C4306" w:rsidRPr="00700099" w14:paraId="1A677016"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20FC87BC" w14:textId="77777777" w:rsidR="006C4306" w:rsidRPr="008842C6" w:rsidRDefault="006C4306" w:rsidP="00F561E7">
            <w:pPr>
              <w:spacing w:after="0"/>
              <w:jc w:val="center"/>
              <w:rPr>
                <w:rFonts w:cstheme="minorHAnsi"/>
                <w:b/>
                <w:bCs/>
                <w:sz w:val="18"/>
                <w:szCs w:val="18"/>
              </w:rPr>
            </w:pPr>
            <w:r w:rsidRPr="008842C6">
              <w:rPr>
                <w:rFonts w:cstheme="minorHAnsi"/>
                <w:b/>
                <w:bCs/>
                <w:sz w:val="18"/>
                <w:szCs w:val="18"/>
              </w:rPr>
              <w:t>CR21</w:t>
            </w:r>
          </w:p>
        </w:tc>
        <w:tc>
          <w:tcPr>
            <w:tcW w:w="0" w:type="auto"/>
            <w:tcBorders>
              <w:top w:val="single" w:sz="4" w:space="0" w:color="auto"/>
              <w:left w:val="single" w:sz="4" w:space="0" w:color="auto"/>
              <w:bottom w:val="single" w:sz="4" w:space="0" w:color="auto"/>
              <w:right w:val="single" w:sz="4" w:space="0" w:color="auto"/>
            </w:tcBorders>
            <w:vAlign w:val="center"/>
          </w:tcPr>
          <w:p w14:paraId="12EFF3C4" w14:textId="77777777" w:rsidR="006C4306" w:rsidRPr="008842C6" w:rsidRDefault="006C4306" w:rsidP="00F561E7">
            <w:pPr>
              <w:spacing w:after="0"/>
              <w:jc w:val="both"/>
              <w:rPr>
                <w:rFonts w:cstheme="minorHAnsi"/>
                <w:sz w:val="18"/>
                <w:szCs w:val="18"/>
              </w:rPr>
            </w:pPr>
            <w:r w:rsidRPr="008842C6">
              <w:rPr>
                <w:rFonts w:cstheme="minorHAnsi"/>
                <w:sz w:val="18"/>
                <w:szCs w:val="18"/>
              </w:rPr>
              <w:t xml:space="preserve">Gli investimenti sono ammissibili solo nei bacini idrografici per </w:t>
            </w:r>
            <w:r>
              <w:rPr>
                <w:rFonts w:cstheme="minorHAnsi"/>
                <w:sz w:val="18"/>
                <w:szCs w:val="18"/>
              </w:rPr>
              <w:t>i</w:t>
            </w:r>
            <w:r w:rsidRPr="008842C6">
              <w:rPr>
                <w:rFonts w:cstheme="minorHAnsi"/>
                <w:sz w:val="18"/>
                <w:szCs w:val="18"/>
              </w:rPr>
              <w:t xml:space="preserve"> quali sia stato inviato alla Commissione europea il Piano di </w:t>
            </w:r>
            <w:r>
              <w:rPr>
                <w:rFonts w:cstheme="minorHAnsi"/>
                <w:sz w:val="18"/>
                <w:szCs w:val="18"/>
              </w:rPr>
              <w:t>G</w:t>
            </w:r>
            <w:r w:rsidRPr="008842C6">
              <w:rPr>
                <w:rFonts w:cstheme="minorHAnsi"/>
                <w:sz w:val="18"/>
                <w:szCs w:val="18"/>
              </w:rPr>
              <w:t>estione, ai sensi della</w:t>
            </w:r>
            <w:r>
              <w:rPr>
                <w:rFonts w:cstheme="minorHAnsi"/>
                <w:sz w:val="18"/>
                <w:szCs w:val="18"/>
              </w:rPr>
              <w:t xml:space="preserve"> D</w:t>
            </w:r>
            <w:r w:rsidRPr="008842C6">
              <w:rPr>
                <w:rFonts w:cstheme="minorHAnsi"/>
                <w:sz w:val="18"/>
                <w:szCs w:val="18"/>
              </w:rPr>
              <w:t>irettiva 2000/60/CE</w:t>
            </w:r>
          </w:p>
        </w:tc>
      </w:tr>
      <w:tr w:rsidR="006C4306" w:rsidRPr="00700099" w14:paraId="04CD98A1"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0D43B338" w14:textId="77777777" w:rsidR="006C4306" w:rsidRPr="008842C6" w:rsidRDefault="006C4306" w:rsidP="00F561E7">
            <w:pPr>
              <w:spacing w:after="0"/>
              <w:jc w:val="center"/>
              <w:rPr>
                <w:rFonts w:cstheme="minorHAnsi"/>
                <w:b/>
                <w:bCs/>
                <w:sz w:val="18"/>
                <w:szCs w:val="18"/>
              </w:rPr>
            </w:pPr>
            <w:r w:rsidRPr="008842C6">
              <w:rPr>
                <w:rFonts w:cstheme="minorHAnsi"/>
                <w:b/>
                <w:bCs/>
                <w:sz w:val="18"/>
                <w:szCs w:val="18"/>
              </w:rPr>
              <w:t>CR22</w:t>
            </w:r>
          </w:p>
        </w:tc>
        <w:tc>
          <w:tcPr>
            <w:tcW w:w="0" w:type="auto"/>
            <w:tcBorders>
              <w:top w:val="single" w:sz="4" w:space="0" w:color="auto"/>
              <w:left w:val="single" w:sz="4" w:space="0" w:color="auto"/>
              <w:bottom w:val="single" w:sz="4" w:space="0" w:color="auto"/>
              <w:right w:val="single" w:sz="4" w:space="0" w:color="auto"/>
            </w:tcBorders>
            <w:vAlign w:val="center"/>
          </w:tcPr>
          <w:p w14:paraId="793F19CC" w14:textId="77777777" w:rsidR="006C4306" w:rsidRPr="008842C6" w:rsidRDefault="006C4306" w:rsidP="00F561E7">
            <w:pPr>
              <w:spacing w:after="0"/>
              <w:jc w:val="both"/>
              <w:rPr>
                <w:rFonts w:cstheme="minorHAnsi"/>
                <w:sz w:val="18"/>
                <w:szCs w:val="18"/>
              </w:rPr>
            </w:pPr>
            <w:r w:rsidRPr="008842C6">
              <w:rPr>
                <w:rFonts w:cstheme="minorHAnsi"/>
                <w:sz w:val="18"/>
                <w:szCs w:val="18"/>
              </w:rPr>
              <w:t xml:space="preserve">Il predetto Piano di </w:t>
            </w:r>
            <w:r>
              <w:rPr>
                <w:rFonts w:cstheme="minorHAnsi"/>
                <w:sz w:val="18"/>
                <w:szCs w:val="18"/>
              </w:rPr>
              <w:t>G</w:t>
            </w:r>
            <w:r w:rsidRPr="008842C6">
              <w:rPr>
                <w:rFonts w:cstheme="minorHAnsi"/>
                <w:sz w:val="18"/>
                <w:szCs w:val="18"/>
              </w:rPr>
              <w:t>estione deve comprendere l’intera area in cui sono previsti gli investimenti, nonché eventuali altre aree in cui l’ambiente può essere influenzato dagli investimenti stessi</w:t>
            </w:r>
          </w:p>
        </w:tc>
      </w:tr>
      <w:tr w:rsidR="006C4306" w:rsidRPr="00700099" w14:paraId="27B10250"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5E651328" w14:textId="77777777" w:rsidR="006C4306" w:rsidRPr="008842C6" w:rsidRDefault="006C4306" w:rsidP="00F561E7">
            <w:pPr>
              <w:spacing w:after="0"/>
              <w:jc w:val="center"/>
              <w:rPr>
                <w:rFonts w:cstheme="minorHAnsi"/>
                <w:b/>
                <w:bCs/>
                <w:sz w:val="18"/>
                <w:szCs w:val="18"/>
              </w:rPr>
            </w:pPr>
            <w:r w:rsidRPr="008842C6">
              <w:rPr>
                <w:rFonts w:cstheme="minorHAnsi"/>
                <w:b/>
                <w:bCs/>
                <w:sz w:val="18"/>
                <w:szCs w:val="18"/>
              </w:rPr>
              <w:t>CR23</w:t>
            </w:r>
          </w:p>
        </w:tc>
        <w:tc>
          <w:tcPr>
            <w:tcW w:w="0" w:type="auto"/>
            <w:tcBorders>
              <w:top w:val="single" w:sz="4" w:space="0" w:color="auto"/>
              <w:left w:val="single" w:sz="4" w:space="0" w:color="auto"/>
              <w:bottom w:val="single" w:sz="4" w:space="0" w:color="auto"/>
              <w:right w:val="single" w:sz="4" w:space="0" w:color="auto"/>
            </w:tcBorders>
            <w:vAlign w:val="center"/>
          </w:tcPr>
          <w:p w14:paraId="669CC7FC" w14:textId="77777777" w:rsidR="006C4306" w:rsidRPr="008842C6" w:rsidRDefault="006C4306" w:rsidP="00F561E7">
            <w:pPr>
              <w:spacing w:after="0"/>
              <w:jc w:val="both"/>
              <w:rPr>
                <w:rFonts w:cstheme="minorHAnsi"/>
                <w:sz w:val="18"/>
                <w:szCs w:val="18"/>
              </w:rPr>
            </w:pPr>
            <w:r w:rsidRPr="008842C6">
              <w:rPr>
                <w:rFonts w:cstheme="minorHAnsi"/>
                <w:sz w:val="18"/>
                <w:szCs w:val="18"/>
              </w:rPr>
              <w:t>Le misure che prendono effetto in virtù dei predetti piani di gestione (conformemente all’art</w:t>
            </w:r>
            <w:r>
              <w:rPr>
                <w:rFonts w:cstheme="minorHAnsi"/>
                <w:sz w:val="18"/>
                <w:szCs w:val="18"/>
              </w:rPr>
              <w:t>.</w:t>
            </w:r>
            <w:r w:rsidRPr="008842C6">
              <w:rPr>
                <w:rFonts w:cstheme="minorHAnsi"/>
                <w:sz w:val="18"/>
                <w:szCs w:val="18"/>
              </w:rPr>
              <w:t xml:space="preserve"> 11 della </w:t>
            </w:r>
            <w:r>
              <w:rPr>
                <w:rFonts w:cstheme="minorHAnsi"/>
                <w:sz w:val="18"/>
                <w:szCs w:val="18"/>
              </w:rPr>
              <w:t>D</w:t>
            </w:r>
            <w:r w:rsidRPr="008842C6">
              <w:rPr>
                <w:rFonts w:cstheme="minorHAnsi"/>
                <w:sz w:val="18"/>
                <w:szCs w:val="18"/>
              </w:rPr>
              <w:t>irettiva 2000/60/CE) e che sono pertinenti per il settore agricolo devono essere precedentemente specificate nel relativo programma di misure</w:t>
            </w:r>
          </w:p>
        </w:tc>
      </w:tr>
      <w:tr w:rsidR="006C4306" w:rsidRPr="00700099" w14:paraId="74EC83B0"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4CB282E4" w14:textId="77777777" w:rsidR="006C4306" w:rsidRPr="008842C6" w:rsidRDefault="006C4306" w:rsidP="00F561E7">
            <w:pPr>
              <w:spacing w:after="0"/>
              <w:jc w:val="center"/>
              <w:rPr>
                <w:rFonts w:cstheme="minorHAnsi"/>
                <w:b/>
                <w:bCs/>
                <w:sz w:val="18"/>
                <w:szCs w:val="18"/>
              </w:rPr>
            </w:pPr>
            <w:r w:rsidRPr="008842C6">
              <w:rPr>
                <w:rFonts w:cstheme="minorHAnsi"/>
                <w:b/>
                <w:bCs/>
                <w:sz w:val="18"/>
                <w:szCs w:val="18"/>
              </w:rPr>
              <w:t>CR24</w:t>
            </w:r>
          </w:p>
        </w:tc>
        <w:tc>
          <w:tcPr>
            <w:tcW w:w="0" w:type="auto"/>
            <w:tcBorders>
              <w:top w:val="single" w:sz="4" w:space="0" w:color="auto"/>
              <w:left w:val="single" w:sz="4" w:space="0" w:color="auto"/>
              <w:bottom w:val="single" w:sz="4" w:space="0" w:color="auto"/>
              <w:right w:val="single" w:sz="4" w:space="0" w:color="auto"/>
            </w:tcBorders>
            <w:vAlign w:val="center"/>
          </w:tcPr>
          <w:p w14:paraId="775437C5" w14:textId="77777777" w:rsidR="006C4306" w:rsidRPr="008842C6" w:rsidRDefault="006C4306" w:rsidP="00F561E7">
            <w:pPr>
              <w:spacing w:after="0"/>
              <w:jc w:val="both"/>
              <w:rPr>
                <w:rFonts w:cstheme="minorHAnsi"/>
                <w:sz w:val="18"/>
                <w:szCs w:val="18"/>
              </w:rPr>
            </w:pPr>
            <w:r w:rsidRPr="008842C6">
              <w:rPr>
                <w:rFonts w:cstheme="minorHAnsi"/>
                <w:sz w:val="18"/>
                <w:szCs w:val="18"/>
              </w:rPr>
              <w:t>Sono ammissibili solo investimenti per i quali siano presenti contatori intesi a misurare il consumo di acqua relativo agli stessi investimenti oggetto del sostegno. In alternativa, è possibile installare i contatori atti a tale scopo nell’ambito degli stessi investimenti oggetto del sostegno</w:t>
            </w:r>
          </w:p>
        </w:tc>
      </w:tr>
      <w:tr w:rsidR="006C4306" w:rsidRPr="00700099" w14:paraId="1EF49303"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3084F258"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CR25</w:t>
            </w:r>
          </w:p>
        </w:tc>
        <w:tc>
          <w:tcPr>
            <w:tcW w:w="0" w:type="auto"/>
            <w:tcBorders>
              <w:top w:val="single" w:sz="4" w:space="0" w:color="auto"/>
              <w:left w:val="single" w:sz="4" w:space="0" w:color="auto"/>
              <w:bottom w:val="single" w:sz="4" w:space="0" w:color="auto"/>
              <w:right w:val="single" w:sz="4" w:space="0" w:color="auto"/>
            </w:tcBorders>
            <w:vAlign w:val="center"/>
          </w:tcPr>
          <w:p w14:paraId="7751FA19" w14:textId="77777777" w:rsidR="006C4306" w:rsidRPr="002D74C0" w:rsidRDefault="006C4306" w:rsidP="00F561E7">
            <w:pPr>
              <w:spacing w:after="0"/>
              <w:jc w:val="both"/>
              <w:rPr>
                <w:rFonts w:cstheme="minorHAnsi"/>
                <w:sz w:val="18"/>
                <w:szCs w:val="18"/>
              </w:rPr>
            </w:pPr>
            <w:r w:rsidRPr="002D74C0">
              <w:rPr>
                <w:rFonts w:cstheme="minorHAnsi"/>
                <w:sz w:val="18"/>
                <w:szCs w:val="18"/>
              </w:rPr>
              <w:t>Con riferimento agli investimenti in infrastrutture irrigue in capo agli enti irrigui, al momento della presentazione della domanda le proposte progettuali devono essere presenti nella banca dati DANIA (</w:t>
            </w:r>
            <w:hyperlink r:id="rId15" w:history="1">
              <w:r w:rsidRPr="00267AE5">
                <w:rPr>
                  <w:rStyle w:val="Collegamentoipertestuale"/>
                  <w:rFonts w:cstheme="minorHAnsi"/>
                  <w:sz w:val="18"/>
                  <w:szCs w:val="18"/>
                </w:rPr>
                <w:t>https://dania.crea.gov.it/</w:t>
              </w:r>
            </w:hyperlink>
            <w:r w:rsidRPr="002D74C0">
              <w:rPr>
                <w:rFonts w:cstheme="minorHAnsi"/>
                <w:sz w:val="18"/>
                <w:szCs w:val="18"/>
              </w:rPr>
              <w:t>), complete di tutte le informazioni richieste. Tali proposte progettuali non devono aver beneficiato di finanziamenti da altri fondi nazionali e/o regionali e/o comunitari</w:t>
            </w:r>
          </w:p>
        </w:tc>
      </w:tr>
      <w:tr w:rsidR="006C4306" w:rsidRPr="00700099" w14:paraId="111F4444"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27B88C5E"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CR26</w:t>
            </w:r>
          </w:p>
        </w:tc>
        <w:tc>
          <w:tcPr>
            <w:tcW w:w="0" w:type="auto"/>
            <w:tcBorders>
              <w:top w:val="single" w:sz="4" w:space="0" w:color="auto"/>
              <w:left w:val="single" w:sz="4" w:space="0" w:color="auto"/>
              <w:bottom w:val="single" w:sz="4" w:space="0" w:color="auto"/>
              <w:right w:val="single" w:sz="4" w:space="0" w:color="auto"/>
            </w:tcBorders>
            <w:vAlign w:val="center"/>
          </w:tcPr>
          <w:p w14:paraId="6DEDC76A" w14:textId="77777777" w:rsidR="006C4306" w:rsidRDefault="006C4306" w:rsidP="00F561E7">
            <w:pPr>
              <w:spacing w:after="0"/>
              <w:jc w:val="both"/>
              <w:rPr>
                <w:rFonts w:cstheme="minorHAnsi"/>
                <w:sz w:val="18"/>
                <w:szCs w:val="18"/>
              </w:rPr>
            </w:pPr>
            <w:r>
              <w:rPr>
                <w:rFonts w:cstheme="minorHAnsi"/>
                <w:sz w:val="18"/>
                <w:szCs w:val="18"/>
              </w:rPr>
              <w:t xml:space="preserve">Gli investimenti di cui al precedente CR20, </w:t>
            </w:r>
            <w:r w:rsidRPr="00E81B73">
              <w:rPr>
                <w:rFonts w:cstheme="minorHAnsi"/>
                <w:strike/>
                <w:color w:val="FF0000"/>
                <w:sz w:val="18"/>
                <w:szCs w:val="18"/>
              </w:rPr>
              <w:t>lett. A</w:t>
            </w:r>
            <w:r>
              <w:rPr>
                <w:rFonts w:cstheme="minorHAnsi"/>
                <w:sz w:val="18"/>
                <w:szCs w:val="18"/>
              </w:rPr>
              <w:t xml:space="preserve"> </w:t>
            </w:r>
            <w:r w:rsidRPr="00E81B73">
              <w:rPr>
                <w:rFonts w:cstheme="minorHAnsi"/>
                <w:sz w:val="18"/>
                <w:szCs w:val="18"/>
                <w:highlight w:val="green"/>
              </w:rPr>
              <w:t>punto 1)</w:t>
            </w:r>
            <w:r>
              <w:rPr>
                <w:rFonts w:cstheme="minorHAnsi"/>
                <w:sz w:val="18"/>
                <w:szCs w:val="18"/>
              </w:rPr>
              <w:t xml:space="preserve"> sono ammissibili solo se, d</w:t>
            </w:r>
            <w:r w:rsidRPr="002D74C0">
              <w:rPr>
                <w:rFonts w:cstheme="minorHAnsi"/>
                <w:sz w:val="18"/>
                <w:szCs w:val="18"/>
              </w:rPr>
              <w:t>a una valutazione ex ante</w:t>
            </w:r>
            <w:r>
              <w:rPr>
                <w:rFonts w:cstheme="minorHAnsi"/>
                <w:sz w:val="18"/>
                <w:szCs w:val="18"/>
              </w:rPr>
              <w:t xml:space="preserve">, </w:t>
            </w:r>
            <w:r w:rsidRPr="002D74C0">
              <w:rPr>
                <w:rFonts w:cstheme="minorHAnsi"/>
                <w:sz w:val="18"/>
                <w:szCs w:val="18"/>
              </w:rPr>
              <w:t xml:space="preserve">risultano offrire un risparmio idrico potenziale </w:t>
            </w:r>
            <w:r w:rsidRPr="005C506D">
              <w:rPr>
                <w:rFonts w:cstheme="minorHAnsi"/>
                <w:sz w:val="18"/>
                <w:szCs w:val="18"/>
              </w:rPr>
              <w:t>minimo come definito</w:t>
            </w:r>
            <w:r w:rsidRPr="002D74C0">
              <w:rPr>
                <w:rFonts w:cstheme="minorHAnsi"/>
                <w:sz w:val="18"/>
                <w:szCs w:val="18"/>
              </w:rPr>
              <w:t xml:space="preserve"> </w:t>
            </w:r>
            <w:r w:rsidRPr="00E81B73">
              <w:rPr>
                <w:rFonts w:cstheme="minorHAnsi"/>
                <w:sz w:val="18"/>
                <w:szCs w:val="18"/>
              </w:rPr>
              <w:t>e quantificato</w:t>
            </w:r>
            <w:r>
              <w:rPr>
                <w:rFonts w:cstheme="minorHAnsi"/>
                <w:sz w:val="18"/>
                <w:szCs w:val="18"/>
              </w:rPr>
              <w:t xml:space="preserve"> </w:t>
            </w:r>
            <w:r w:rsidRPr="00E81B73">
              <w:rPr>
                <w:rFonts w:cstheme="minorHAnsi"/>
                <w:strike/>
                <w:color w:val="FF0000"/>
                <w:sz w:val="18"/>
                <w:szCs w:val="18"/>
              </w:rPr>
              <w:t>di seguito</w:t>
            </w:r>
            <w:r w:rsidRPr="00E81B73">
              <w:rPr>
                <w:rFonts w:cstheme="minorHAnsi"/>
                <w:sz w:val="18"/>
                <w:szCs w:val="18"/>
              </w:rPr>
              <w:t xml:space="preserve"> </w:t>
            </w:r>
            <w:r w:rsidRPr="00E81B73">
              <w:rPr>
                <w:rFonts w:cstheme="minorHAnsi"/>
                <w:strike/>
                <w:color w:val="FF0000"/>
                <w:sz w:val="18"/>
                <w:szCs w:val="18"/>
              </w:rPr>
              <w:t xml:space="preserve">(vedi </w:t>
            </w:r>
            <w:r w:rsidRPr="00E81B73">
              <w:rPr>
                <w:rFonts w:cstheme="minorHAnsi"/>
                <w:sz w:val="18"/>
                <w:szCs w:val="18"/>
                <w:highlight w:val="green"/>
              </w:rPr>
              <w:t>nella successiva sezione “Altre questioni rilevanti a livello regionale”.</w:t>
            </w:r>
            <w:r w:rsidRPr="00E81B73">
              <w:rPr>
                <w:rFonts w:cstheme="minorHAnsi"/>
                <w:strike/>
                <w:color w:val="FF0000"/>
                <w:sz w:val="18"/>
                <w:szCs w:val="18"/>
              </w:rPr>
              <w:t>)</w:t>
            </w:r>
          </w:p>
          <w:p w14:paraId="56082278" w14:textId="77777777" w:rsidR="006C4306" w:rsidRPr="000C38F7" w:rsidRDefault="006C4306" w:rsidP="00F561E7">
            <w:pPr>
              <w:spacing w:after="0"/>
              <w:jc w:val="both"/>
              <w:rPr>
                <w:rFonts w:cstheme="minorHAnsi"/>
                <w:i/>
                <w:iCs/>
                <w:sz w:val="18"/>
                <w:szCs w:val="18"/>
              </w:rPr>
            </w:pPr>
            <w:r w:rsidRPr="00E81B73">
              <w:rPr>
                <w:rFonts w:cstheme="minorHAnsi"/>
                <w:sz w:val="18"/>
                <w:szCs w:val="18"/>
                <w:highlight w:val="green"/>
              </w:rPr>
              <w:t>Quanto sopra previsto non si applica agli investimenti in infrastrutture esistenti che incidano solo sull’efficienza energetica o a investimenti nella creazione di bacini [reservoir] o a investimenti nell’utilizzo di acque affinate [reclaimed] che non incida su un corpo idrico superficiale o sotterraneo</w:t>
            </w:r>
          </w:p>
        </w:tc>
      </w:tr>
      <w:tr w:rsidR="006C4306" w:rsidRPr="00700099" w14:paraId="17D574A6"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778AA30A"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CR27</w:t>
            </w:r>
          </w:p>
        </w:tc>
        <w:tc>
          <w:tcPr>
            <w:tcW w:w="0" w:type="auto"/>
            <w:tcBorders>
              <w:top w:val="single" w:sz="4" w:space="0" w:color="auto"/>
              <w:left w:val="single" w:sz="4" w:space="0" w:color="auto"/>
              <w:bottom w:val="single" w:sz="4" w:space="0" w:color="auto"/>
              <w:right w:val="single" w:sz="4" w:space="0" w:color="auto"/>
            </w:tcBorders>
            <w:vAlign w:val="center"/>
          </w:tcPr>
          <w:p w14:paraId="1C9DBBA2" w14:textId="77777777" w:rsidR="006C4306" w:rsidRDefault="006C4306" w:rsidP="00F561E7">
            <w:pPr>
              <w:spacing w:after="0"/>
              <w:jc w:val="both"/>
              <w:rPr>
                <w:rFonts w:cstheme="minorHAnsi"/>
                <w:sz w:val="18"/>
                <w:szCs w:val="18"/>
              </w:rPr>
            </w:pPr>
            <w:r>
              <w:rPr>
                <w:rFonts w:cstheme="minorHAnsi"/>
                <w:sz w:val="18"/>
                <w:szCs w:val="18"/>
              </w:rPr>
              <w:t xml:space="preserve">Gli investimenti di cui al precedente CR20, </w:t>
            </w:r>
            <w:r w:rsidRPr="00E81B73">
              <w:rPr>
                <w:rFonts w:cstheme="minorHAnsi"/>
                <w:strike/>
                <w:color w:val="FF0000"/>
                <w:sz w:val="18"/>
                <w:szCs w:val="18"/>
              </w:rPr>
              <w:t>lett. A</w:t>
            </w:r>
            <w:r>
              <w:rPr>
                <w:rFonts w:cstheme="minorHAnsi"/>
                <w:sz w:val="18"/>
                <w:szCs w:val="18"/>
              </w:rPr>
              <w:t xml:space="preserve"> </w:t>
            </w:r>
            <w:r w:rsidRPr="00E81B73">
              <w:rPr>
                <w:rFonts w:cstheme="minorHAnsi"/>
                <w:sz w:val="18"/>
                <w:szCs w:val="18"/>
                <w:highlight w:val="green"/>
              </w:rPr>
              <w:t>punto 1)</w:t>
            </w:r>
            <w:r>
              <w:rPr>
                <w:rFonts w:cstheme="minorHAnsi"/>
                <w:sz w:val="18"/>
                <w:szCs w:val="18"/>
              </w:rPr>
              <w:t xml:space="preserve"> sono </w:t>
            </w:r>
            <w:r w:rsidRPr="005C506D">
              <w:rPr>
                <w:rFonts w:cstheme="minorHAnsi"/>
                <w:sz w:val="18"/>
                <w:szCs w:val="18"/>
              </w:rPr>
              <w:t>ammissibili solo se,</w:t>
            </w:r>
            <w:r>
              <w:rPr>
                <w:rFonts w:cstheme="minorHAnsi"/>
                <w:sz w:val="18"/>
                <w:szCs w:val="18"/>
              </w:rPr>
              <w:t xml:space="preserve"> qualora </w:t>
            </w:r>
            <w:r w:rsidRPr="002D74C0">
              <w:rPr>
                <w:rFonts w:cstheme="minorHAnsi"/>
                <w:sz w:val="18"/>
                <w:szCs w:val="18"/>
              </w:rPr>
              <w:t>riguardino corpi idrici superficiali e sotterranei ritenuti in condizioni non buone nel pertinente piano di gestione del bacino idrografico (per motivi inerenti alla quantità d’acqua), sia conseguita una riduzione effettiva minima del consumo di acqua che contribuisca al conseguimento di un buono stato di tali corpi idrici, come stabilito all’art</w:t>
            </w:r>
            <w:r>
              <w:rPr>
                <w:rFonts w:cstheme="minorHAnsi"/>
                <w:sz w:val="18"/>
                <w:szCs w:val="18"/>
              </w:rPr>
              <w:t>.</w:t>
            </w:r>
            <w:r w:rsidRPr="002D74C0">
              <w:rPr>
                <w:rFonts w:cstheme="minorHAnsi"/>
                <w:sz w:val="18"/>
                <w:szCs w:val="18"/>
              </w:rPr>
              <w:t xml:space="preserve"> 4, par</w:t>
            </w:r>
            <w:r>
              <w:rPr>
                <w:rFonts w:cstheme="minorHAnsi"/>
                <w:sz w:val="18"/>
                <w:szCs w:val="18"/>
              </w:rPr>
              <w:t>.</w:t>
            </w:r>
            <w:r w:rsidRPr="002D74C0">
              <w:rPr>
                <w:rFonts w:cstheme="minorHAnsi"/>
                <w:sz w:val="18"/>
                <w:szCs w:val="18"/>
              </w:rPr>
              <w:t xml:space="preserve"> 1, della </w:t>
            </w:r>
            <w:r>
              <w:rPr>
                <w:rFonts w:cstheme="minorHAnsi"/>
                <w:sz w:val="18"/>
                <w:szCs w:val="18"/>
              </w:rPr>
              <w:t>D</w:t>
            </w:r>
            <w:r w:rsidRPr="002D74C0">
              <w:rPr>
                <w:rFonts w:cstheme="minorHAnsi"/>
                <w:sz w:val="18"/>
                <w:szCs w:val="18"/>
              </w:rPr>
              <w:t>irettiva 2000/60/CE.</w:t>
            </w:r>
            <w:r>
              <w:rPr>
                <w:rFonts w:cstheme="minorHAnsi"/>
                <w:sz w:val="18"/>
                <w:szCs w:val="18"/>
              </w:rPr>
              <w:t xml:space="preserve"> </w:t>
            </w:r>
            <w:r w:rsidRPr="002D74C0">
              <w:rPr>
                <w:rFonts w:cstheme="minorHAnsi"/>
                <w:sz w:val="18"/>
                <w:szCs w:val="18"/>
              </w:rPr>
              <w:t xml:space="preserve">Tali riduzioni minime effettive sono definite e quantificate </w:t>
            </w:r>
            <w:r w:rsidRPr="00E81B73">
              <w:rPr>
                <w:rFonts w:cstheme="minorHAnsi"/>
                <w:strike/>
                <w:color w:val="FF0000"/>
                <w:sz w:val="18"/>
                <w:szCs w:val="18"/>
              </w:rPr>
              <w:t>di seguito</w:t>
            </w:r>
            <w:r w:rsidRPr="00E81B73">
              <w:rPr>
                <w:rFonts w:cstheme="minorHAnsi"/>
                <w:sz w:val="18"/>
                <w:szCs w:val="18"/>
              </w:rPr>
              <w:t xml:space="preserve"> </w:t>
            </w:r>
            <w:r w:rsidRPr="00E81B73">
              <w:rPr>
                <w:rFonts w:cstheme="minorHAnsi"/>
                <w:strike/>
                <w:color w:val="FF0000"/>
                <w:sz w:val="18"/>
                <w:szCs w:val="18"/>
              </w:rPr>
              <w:t xml:space="preserve">(vedi </w:t>
            </w:r>
            <w:r w:rsidRPr="00E81B73">
              <w:rPr>
                <w:rFonts w:cstheme="minorHAnsi"/>
                <w:sz w:val="18"/>
                <w:szCs w:val="18"/>
                <w:highlight w:val="green"/>
              </w:rPr>
              <w:t>nella successiva sezione “Altre questioni rilevanti a livello regionale”.</w:t>
            </w:r>
            <w:r w:rsidRPr="00E81B73">
              <w:rPr>
                <w:rFonts w:cstheme="minorHAnsi"/>
                <w:strike/>
                <w:color w:val="FF0000"/>
                <w:sz w:val="18"/>
                <w:szCs w:val="18"/>
              </w:rPr>
              <w:t>)</w:t>
            </w:r>
          </w:p>
          <w:p w14:paraId="6A33F936" w14:textId="77777777" w:rsidR="006C4306" w:rsidRPr="002D74C0" w:rsidRDefault="006C4306" w:rsidP="00F561E7">
            <w:pPr>
              <w:spacing w:after="0"/>
              <w:jc w:val="both"/>
              <w:rPr>
                <w:rFonts w:cstheme="minorHAnsi"/>
                <w:sz w:val="18"/>
                <w:szCs w:val="18"/>
              </w:rPr>
            </w:pPr>
            <w:r w:rsidRPr="002D74C0">
              <w:rPr>
                <w:rFonts w:cstheme="minorHAnsi"/>
                <w:sz w:val="18"/>
                <w:szCs w:val="18"/>
              </w:rPr>
              <w:t>Per i corpi idrici superficiali, la condizione relativa allo “stato non buono per motivi inerenti la quantità d’acqua” è derivata dal contemporaneo verificarsi delle condizioni “stato ecologico non buono o sconosciuto” e “presenza di pressioni significative relative a prelievi”. Per i corpi idrici sotterranei si fa riferimento allo stato quantitativo.</w:t>
            </w:r>
          </w:p>
          <w:p w14:paraId="66EC71C5" w14:textId="77777777" w:rsidR="006C4306" w:rsidRPr="002D74C0" w:rsidRDefault="006C4306" w:rsidP="00F561E7">
            <w:pPr>
              <w:spacing w:after="0"/>
              <w:jc w:val="both"/>
              <w:rPr>
                <w:rFonts w:cstheme="minorHAnsi"/>
                <w:sz w:val="18"/>
                <w:szCs w:val="18"/>
              </w:rPr>
            </w:pPr>
            <w:r w:rsidRPr="00E81B73">
              <w:rPr>
                <w:rFonts w:cstheme="minorHAnsi"/>
                <w:strike/>
                <w:color w:val="FF0000"/>
                <w:sz w:val="18"/>
                <w:szCs w:val="18"/>
              </w:rPr>
              <w:t>Nessuna delle condizioni di cui ai CR26 e CR27</w:t>
            </w:r>
            <w:r w:rsidRPr="00E81B73">
              <w:rPr>
                <w:rFonts w:cstheme="minorHAnsi"/>
                <w:color w:val="FF0000"/>
                <w:sz w:val="18"/>
                <w:szCs w:val="18"/>
              </w:rPr>
              <w:t xml:space="preserve"> </w:t>
            </w:r>
            <w:r w:rsidRPr="00E81B73">
              <w:rPr>
                <w:rFonts w:cstheme="minorHAnsi"/>
                <w:sz w:val="18"/>
                <w:szCs w:val="18"/>
                <w:highlight w:val="green"/>
              </w:rPr>
              <w:t>Quanto sopra previsto non</w:t>
            </w:r>
            <w:r w:rsidRPr="00E81B73">
              <w:rPr>
                <w:rFonts w:cstheme="minorHAnsi"/>
                <w:sz w:val="18"/>
                <w:szCs w:val="18"/>
              </w:rPr>
              <w:t xml:space="preserve"> </w:t>
            </w:r>
            <w:r w:rsidRPr="005C506D">
              <w:rPr>
                <w:rFonts w:cstheme="minorHAnsi"/>
                <w:sz w:val="18"/>
                <w:szCs w:val="18"/>
              </w:rPr>
              <w:t>si applica</w:t>
            </w:r>
            <w:r w:rsidRPr="002D74C0">
              <w:rPr>
                <w:rFonts w:cstheme="minorHAnsi"/>
                <w:sz w:val="18"/>
                <w:szCs w:val="18"/>
              </w:rPr>
              <w:t xml:space="preserve"> agli investimenti in infrastrutture esistenti che incidano solo sull’efficienza energetica o a investimenti nella creazione di bacini [reservoir] o a investimenti nell’utilizzo di acque affinate [reclaimed] che non incida su un corpo idrico superficiale o sotterraneo</w:t>
            </w:r>
          </w:p>
        </w:tc>
      </w:tr>
      <w:tr w:rsidR="006C4306" w:rsidRPr="00700099" w14:paraId="2E8C1003"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72E8D539"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CR28</w:t>
            </w:r>
          </w:p>
        </w:tc>
        <w:tc>
          <w:tcPr>
            <w:tcW w:w="0" w:type="auto"/>
            <w:tcBorders>
              <w:top w:val="single" w:sz="4" w:space="0" w:color="auto"/>
              <w:left w:val="single" w:sz="4" w:space="0" w:color="auto"/>
              <w:bottom w:val="single" w:sz="4" w:space="0" w:color="auto"/>
              <w:right w:val="single" w:sz="4" w:space="0" w:color="auto"/>
            </w:tcBorders>
            <w:vAlign w:val="center"/>
          </w:tcPr>
          <w:p w14:paraId="6948F280" w14:textId="77777777" w:rsidR="006C4306" w:rsidRPr="00700099" w:rsidRDefault="006C4306" w:rsidP="00F561E7">
            <w:pPr>
              <w:spacing w:after="0"/>
              <w:jc w:val="both"/>
              <w:rPr>
                <w:rFonts w:cstheme="minorHAnsi"/>
                <w:sz w:val="18"/>
                <w:szCs w:val="18"/>
              </w:rPr>
            </w:pPr>
            <w:r w:rsidRPr="00700099">
              <w:rPr>
                <w:rFonts w:cstheme="minorHAnsi"/>
                <w:sz w:val="18"/>
                <w:szCs w:val="18"/>
              </w:rPr>
              <w:t>Gli investimenti per la creazione o l’ampliamento di invasi/bacini [reservoir] a fini irrigui</w:t>
            </w:r>
            <w:r w:rsidRPr="00E81B73">
              <w:rPr>
                <w:rFonts w:cstheme="minorHAnsi"/>
                <w:sz w:val="18"/>
                <w:szCs w:val="18"/>
                <w:highlight w:val="green"/>
              </w:rPr>
              <w:t>, di cui al punto  2) del precedente CR20</w:t>
            </w:r>
            <w:r>
              <w:rPr>
                <w:rFonts w:cstheme="minorHAnsi"/>
                <w:sz w:val="18"/>
                <w:szCs w:val="18"/>
              </w:rPr>
              <w:t xml:space="preserve">, </w:t>
            </w:r>
            <w:r w:rsidRPr="00700099">
              <w:rPr>
                <w:rFonts w:cstheme="minorHAnsi"/>
                <w:sz w:val="18"/>
                <w:szCs w:val="18"/>
              </w:rPr>
              <w:t>sono</w:t>
            </w:r>
            <w:r>
              <w:rPr>
                <w:rFonts w:cstheme="minorHAnsi"/>
                <w:sz w:val="18"/>
                <w:szCs w:val="18"/>
              </w:rPr>
              <w:t xml:space="preserve"> </w:t>
            </w:r>
            <w:r w:rsidRPr="00700099">
              <w:rPr>
                <w:rFonts w:cstheme="minorHAnsi"/>
                <w:sz w:val="18"/>
                <w:szCs w:val="18"/>
              </w:rPr>
              <w:t>ammissibili unicamente purché ciò non comporti un impatto negativo significativo sull’ambiente, come</w:t>
            </w:r>
            <w:r>
              <w:rPr>
                <w:rFonts w:cstheme="minorHAnsi"/>
                <w:sz w:val="18"/>
                <w:szCs w:val="18"/>
              </w:rPr>
              <w:t xml:space="preserve"> </w:t>
            </w:r>
            <w:r w:rsidRPr="00700099">
              <w:rPr>
                <w:rFonts w:cstheme="minorHAnsi"/>
                <w:sz w:val="18"/>
                <w:szCs w:val="18"/>
              </w:rPr>
              <w:t>risultante da un’analisi di impatto ambientale, laddove prevista per il tipo di intervento dalla normativa nazionale e regionale in materia; tale analisi di impatto ambientale è effettuata dal proponente e approvata dall’Autorità competente secondo la normativa nazionale e regionale in materia</w:t>
            </w:r>
          </w:p>
        </w:tc>
      </w:tr>
      <w:tr w:rsidR="006C4306" w:rsidRPr="00700099" w14:paraId="7FFDFF97"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4E4F1210" w14:textId="77777777" w:rsidR="006C4306" w:rsidRPr="005C506D" w:rsidRDefault="006C4306" w:rsidP="00F561E7">
            <w:pPr>
              <w:spacing w:after="0"/>
              <w:jc w:val="center"/>
              <w:rPr>
                <w:rFonts w:cstheme="minorHAnsi"/>
                <w:b/>
                <w:bCs/>
                <w:sz w:val="18"/>
                <w:szCs w:val="18"/>
              </w:rPr>
            </w:pPr>
            <w:r w:rsidRPr="005C506D">
              <w:rPr>
                <w:rFonts w:cstheme="minorHAnsi"/>
                <w:b/>
                <w:bCs/>
                <w:sz w:val="18"/>
                <w:szCs w:val="18"/>
              </w:rPr>
              <w:t>CR29</w:t>
            </w:r>
          </w:p>
        </w:tc>
        <w:tc>
          <w:tcPr>
            <w:tcW w:w="0" w:type="auto"/>
            <w:tcBorders>
              <w:top w:val="single" w:sz="4" w:space="0" w:color="auto"/>
              <w:left w:val="single" w:sz="4" w:space="0" w:color="auto"/>
              <w:bottom w:val="single" w:sz="4" w:space="0" w:color="auto"/>
              <w:right w:val="single" w:sz="4" w:space="0" w:color="auto"/>
            </w:tcBorders>
            <w:vAlign w:val="center"/>
          </w:tcPr>
          <w:p w14:paraId="4A74DAE2" w14:textId="77777777" w:rsidR="006C4306" w:rsidRPr="00700099" w:rsidRDefault="006C4306" w:rsidP="00F561E7">
            <w:pPr>
              <w:spacing w:after="0"/>
              <w:jc w:val="both"/>
              <w:rPr>
                <w:rFonts w:cstheme="minorHAnsi"/>
                <w:sz w:val="18"/>
                <w:szCs w:val="18"/>
              </w:rPr>
            </w:pPr>
            <w:r w:rsidRPr="00700099">
              <w:rPr>
                <w:rFonts w:cstheme="minorHAnsi"/>
                <w:sz w:val="18"/>
                <w:szCs w:val="18"/>
              </w:rPr>
              <w:t>Gli investimenti per l’utilizzo di acque affinate come fonte alternativa di approvvigionamento idrico</w:t>
            </w:r>
            <w:r>
              <w:rPr>
                <w:rFonts w:cstheme="minorHAnsi"/>
                <w:sz w:val="18"/>
                <w:szCs w:val="18"/>
              </w:rPr>
              <w:t xml:space="preserve"> </w:t>
            </w:r>
            <w:r w:rsidRPr="00E81B73">
              <w:rPr>
                <w:rFonts w:cstheme="minorHAnsi"/>
                <w:sz w:val="18"/>
                <w:szCs w:val="18"/>
                <w:highlight w:val="green"/>
              </w:rPr>
              <w:t>di cui al punto 3)</w:t>
            </w:r>
            <w:r>
              <w:rPr>
                <w:rFonts w:cstheme="minorHAnsi"/>
                <w:sz w:val="18"/>
                <w:szCs w:val="18"/>
              </w:rPr>
              <w:t xml:space="preserve"> </w:t>
            </w:r>
            <w:r w:rsidRPr="00700099">
              <w:rPr>
                <w:rFonts w:cstheme="minorHAnsi"/>
                <w:sz w:val="18"/>
                <w:szCs w:val="18"/>
              </w:rPr>
              <w:t xml:space="preserve">sono ammissibili solo se la fornitura e l’utilizzo di tali acque sono conformi al </w:t>
            </w:r>
            <w:r>
              <w:rPr>
                <w:rFonts w:cstheme="minorHAnsi"/>
                <w:sz w:val="18"/>
                <w:szCs w:val="18"/>
              </w:rPr>
              <w:t>Reg.</w:t>
            </w:r>
            <w:r w:rsidRPr="00700099">
              <w:rPr>
                <w:rFonts w:cstheme="minorHAnsi"/>
                <w:sz w:val="18"/>
                <w:szCs w:val="18"/>
              </w:rPr>
              <w:t xml:space="preserve"> (UE) 2020/741</w:t>
            </w:r>
          </w:p>
        </w:tc>
      </w:tr>
      <w:tr w:rsidR="006C4306" w:rsidRPr="00700099" w14:paraId="0734B294"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vAlign w:val="center"/>
          </w:tcPr>
          <w:p w14:paraId="4E434ED9" w14:textId="77777777" w:rsidR="006C4306" w:rsidRPr="00700099" w:rsidRDefault="006C4306" w:rsidP="00F561E7">
            <w:pPr>
              <w:spacing w:after="0"/>
              <w:ind w:left="360" w:hanging="360"/>
              <w:jc w:val="center"/>
              <w:rPr>
                <w:rFonts w:cstheme="minorHAnsi"/>
                <w:sz w:val="18"/>
                <w:szCs w:val="18"/>
              </w:rPr>
            </w:pPr>
            <w:r>
              <w:rPr>
                <w:rFonts w:cstheme="minorHAnsi"/>
                <w:b/>
                <w:bCs/>
                <w:color w:val="FFFFFF" w:themeColor="background1"/>
                <w:sz w:val="18"/>
                <w:szCs w:val="18"/>
              </w:rPr>
              <w:t>Altri criteri specifici regionali</w:t>
            </w:r>
          </w:p>
        </w:tc>
      </w:tr>
      <w:tr w:rsidR="006C4306" w:rsidRPr="00700099" w14:paraId="44C65D48"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0BB37FC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0039CEF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0D011F" w14:paraId="2C034FE3"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08F574CB" w14:textId="77777777" w:rsidR="006C4306" w:rsidRPr="00700099" w:rsidRDefault="006C4306" w:rsidP="00F561E7">
            <w:pPr>
              <w:spacing w:after="0"/>
              <w:jc w:val="center"/>
              <w:rPr>
                <w:rFonts w:cstheme="minorHAnsi"/>
                <w:b/>
                <w:bCs/>
                <w:sz w:val="18"/>
                <w:szCs w:val="18"/>
              </w:rPr>
            </w:pPr>
            <w:r>
              <w:rPr>
                <w:rFonts w:cstheme="minorHAnsi"/>
                <w:b/>
                <w:bCs/>
                <w:sz w:val="18"/>
                <w:szCs w:val="18"/>
              </w:rPr>
              <w:t>SRD08_C_LOM_1</w:t>
            </w:r>
          </w:p>
        </w:tc>
        <w:tc>
          <w:tcPr>
            <w:tcW w:w="0" w:type="auto"/>
            <w:tcBorders>
              <w:top w:val="single" w:sz="4" w:space="0" w:color="auto"/>
              <w:left w:val="single" w:sz="4" w:space="0" w:color="auto"/>
              <w:bottom w:val="single" w:sz="4" w:space="0" w:color="auto"/>
              <w:right w:val="single" w:sz="4" w:space="0" w:color="auto"/>
            </w:tcBorders>
            <w:vAlign w:val="center"/>
          </w:tcPr>
          <w:p w14:paraId="4B8E453F" w14:textId="77777777" w:rsidR="006C4306" w:rsidRPr="000D011F" w:rsidRDefault="006C4306" w:rsidP="00F561E7">
            <w:pPr>
              <w:spacing w:after="0"/>
              <w:jc w:val="both"/>
              <w:rPr>
                <w:rFonts w:cstheme="minorHAnsi"/>
                <w:sz w:val="18"/>
                <w:szCs w:val="18"/>
              </w:rPr>
            </w:pPr>
            <w:r>
              <w:rPr>
                <w:rFonts w:cstheme="minorHAnsi"/>
                <w:sz w:val="18"/>
                <w:szCs w:val="18"/>
              </w:rPr>
              <w:t>Gli</w:t>
            </w:r>
            <w:r w:rsidRPr="00700099">
              <w:rPr>
                <w:rFonts w:cstheme="minorHAnsi"/>
                <w:sz w:val="18"/>
                <w:szCs w:val="18"/>
              </w:rPr>
              <w:t xml:space="preserve"> interventi relativi alle infrastrutture viarie sono</w:t>
            </w:r>
            <w:r>
              <w:rPr>
                <w:rFonts w:cstheme="minorHAnsi"/>
                <w:sz w:val="18"/>
                <w:szCs w:val="18"/>
              </w:rPr>
              <w:t xml:space="preserve"> f</w:t>
            </w:r>
            <w:r w:rsidRPr="00700099">
              <w:rPr>
                <w:rFonts w:cstheme="minorHAnsi"/>
                <w:sz w:val="18"/>
                <w:szCs w:val="18"/>
              </w:rPr>
              <w:t>inanziabili solo se rientrano nei piani della viabilità agro-silvo-pastorale (VASP), di cui all’art. 59 comma 1 della l.r. n. 31/2008 approvati. L’Azione è estesa al miglioramento e/o costruzione di sistemi di viabilità di servizio interna alla malga e di collegamento tra malghe contigue. Gli interventi devono essere in coerenza con la pianificazione forestale e la programmazione territoriale.</w:t>
            </w:r>
          </w:p>
        </w:tc>
      </w:tr>
      <w:bookmarkEnd w:id="116"/>
    </w:tbl>
    <w:p w14:paraId="161C94AE" w14:textId="77777777" w:rsidR="006C4306" w:rsidRDefault="006C4306" w:rsidP="006C4306">
      <w:pPr>
        <w:spacing w:after="0"/>
        <w:rPr>
          <w:rFonts w:cstheme="minorHAnsi"/>
        </w:rPr>
      </w:pPr>
    </w:p>
    <w:p w14:paraId="61808930" w14:textId="77777777" w:rsidR="006C4306" w:rsidRPr="00CE5CB5" w:rsidRDefault="006C4306" w:rsidP="006C4306">
      <w:pPr>
        <w:pStyle w:val="Titolo3"/>
        <w:rPr>
          <w:i/>
          <w:iCs/>
          <w:sz w:val="22"/>
          <w:szCs w:val="22"/>
        </w:rPr>
      </w:pPr>
      <w:r w:rsidRPr="00CE5CB5">
        <w:rPr>
          <w:i/>
          <w:iCs/>
          <w:sz w:val="22"/>
          <w:szCs w:val="22"/>
        </w:rPr>
        <w:t>Altre questioni rilevanti a livello regionale</w:t>
      </w:r>
    </w:p>
    <w:p w14:paraId="1B1BD633" w14:textId="77777777" w:rsidR="006C4306" w:rsidRPr="00CE5CB5" w:rsidRDefault="006C4306" w:rsidP="006C4306">
      <w:pPr>
        <w:shd w:val="clear" w:color="auto" w:fill="008E40"/>
        <w:spacing w:after="0"/>
        <w:jc w:val="both"/>
        <w:rPr>
          <w:rFonts w:cstheme="minorHAnsi"/>
          <w:b/>
          <w:bCs/>
          <w:color w:val="FFFFFF" w:themeColor="background1"/>
          <w:sz w:val="20"/>
          <w:szCs w:val="20"/>
        </w:rPr>
      </w:pPr>
      <w:r w:rsidRPr="00CE5CB5">
        <w:rPr>
          <w:rFonts w:cstheme="minorHAnsi"/>
          <w:b/>
          <w:bCs/>
          <w:color w:val="FFFFFF" w:themeColor="background1"/>
          <w:sz w:val="20"/>
          <w:szCs w:val="20"/>
        </w:rPr>
        <w:t>Percentuali di risparmio idrico potenziale ed effettivo</w:t>
      </w:r>
    </w:p>
    <w:p w14:paraId="15F51B40" w14:textId="77777777" w:rsidR="006C4306" w:rsidRDefault="006C4306" w:rsidP="006C4306">
      <w:pPr>
        <w:spacing w:after="0"/>
        <w:jc w:val="both"/>
        <w:rPr>
          <w:rFonts w:cstheme="minorHAnsi"/>
          <w:sz w:val="20"/>
          <w:szCs w:val="20"/>
        </w:rPr>
      </w:pPr>
      <w:r w:rsidRPr="00CE5CB5">
        <w:rPr>
          <w:rFonts w:cstheme="minorHAnsi"/>
          <w:sz w:val="20"/>
          <w:szCs w:val="20"/>
        </w:rPr>
        <w:t xml:space="preserve">In riferimento all’azione </w:t>
      </w:r>
      <w:r>
        <w:rPr>
          <w:rFonts w:cstheme="minorHAnsi"/>
          <w:sz w:val="20"/>
          <w:szCs w:val="20"/>
        </w:rPr>
        <w:t>3:</w:t>
      </w:r>
    </w:p>
    <w:p w14:paraId="77232CFB" w14:textId="77777777" w:rsidR="006C4306" w:rsidRPr="00792462" w:rsidRDefault="006C4306" w:rsidP="006C4306">
      <w:pPr>
        <w:pStyle w:val="Paragrafoelenco"/>
        <w:numPr>
          <w:ilvl w:val="0"/>
          <w:numId w:val="74"/>
        </w:numPr>
        <w:spacing w:after="200"/>
        <w:jc w:val="both"/>
        <w:rPr>
          <w:rFonts w:cstheme="minorHAnsi"/>
          <w:b/>
          <w:bCs/>
          <w:sz w:val="20"/>
          <w:szCs w:val="20"/>
        </w:rPr>
      </w:pPr>
      <w:r w:rsidRPr="00792462">
        <w:rPr>
          <w:rFonts w:cstheme="minorHAnsi"/>
          <w:sz w:val="20"/>
          <w:szCs w:val="20"/>
        </w:rPr>
        <w:t xml:space="preserve">sono ammissibili </w:t>
      </w:r>
      <w:r>
        <w:rPr>
          <w:rFonts w:cstheme="minorHAnsi"/>
          <w:sz w:val="20"/>
          <w:szCs w:val="20"/>
        </w:rPr>
        <w:t>gli investimenti</w:t>
      </w:r>
      <w:r w:rsidRPr="00792462">
        <w:rPr>
          <w:rFonts w:cstheme="minorHAnsi"/>
          <w:sz w:val="20"/>
          <w:szCs w:val="20"/>
        </w:rPr>
        <w:t xml:space="preserve"> che</w:t>
      </w:r>
      <w:r>
        <w:rPr>
          <w:rFonts w:cstheme="minorHAnsi"/>
          <w:sz w:val="20"/>
          <w:szCs w:val="20"/>
        </w:rPr>
        <w:t>,</w:t>
      </w:r>
      <w:r w:rsidRPr="00792462">
        <w:rPr>
          <w:rFonts w:cstheme="minorHAnsi"/>
          <w:sz w:val="20"/>
          <w:szCs w:val="20"/>
        </w:rPr>
        <w:t xml:space="preserve"> da una valutazione ex ante</w:t>
      </w:r>
      <w:r>
        <w:rPr>
          <w:rFonts w:cstheme="minorHAnsi"/>
          <w:sz w:val="20"/>
          <w:szCs w:val="20"/>
        </w:rPr>
        <w:t>,</w:t>
      </w:r>
      <w:r w:rsidRPr="00792462">
        <w:rPr>
          <w:rFonts w:cstheme="minorHAnsi"/>
          <w:sz w:val="20"/>
          <w:szCs w:val="20"/>
        </w:rPr>
        <w:t xml:space="preserve"> risultano offrire un risparmio idrico potenziale pari </w:t>
      </w:r>
      <w:r w:rsidRPr="00792462">
        <w:rPr>
          <w:rFonts w:cstheme="minorHAnsi"/>
          <w:b/>
          <w:bCs/>
          <w:sz w:val="20"/>
          <w:szCs w:val="20"/>
        </w:rPr>
        <w:t>almeno al 25%</w:t>
      </w:r>
      <w:r w:rsidRPr="00792462">
        <w:rPr>
          <w:rFonts w:cstheme="minorHAnsi"/>
          <w:sz w:val="20"/>
          <w:szCs w:val="20"/>
        </w:rPr>
        <w:t>;</w:t>
      </w:r>
    </w:p>
    <w:p w14:paraId="1B818502" w14:textId="77777777" w:rsidR="006C4306" w:rsidRPr="00792462" w:rsidRDefault="006C4306" w:rsidP="006C4306">
      <w:pPr>
        <w:pStyle w:val="Paragrafoelenco"/>
        <w:numPr>
          <w:ilvl w:val="0"/>
          <w:numId w:val="74"/>
        </w:numPr>
        <w:spacing w:after="0" w:line="276" w:lineRule="auto"/>
        <w:jc w:val="both"/>
        <w:rPr>
          <w:rFonts w:cstheme="minorHAnsi"/>
          <w:sz w:val="20"/>
          <w:szCs w:val="20"/>
        </w:rPr>
      </w:pPr>
      <w:r w:rsidRPr="00792462">
        <w:rPr>
          <w:rFonts w:cstheme="minorHAnsi"/>
          <w:sz w:val="20"/>
          <w:szCs w:val="20"/>
        </w:rPr>
        <w:t xml:space="preserve">se </w:t>
      </w:r>
      <w:r>
        <w:rPr>
          <w:rFonts w:cstheme="minorHAnsi"/>
          <w:sz w:val="20"/>
          <w:szCs w:val="20"/>
        </w:rPr>
        <w:t>l’investimento</w:t>
      </w:r>
      <w:r w:rsidRPr="00792462">
        <w:rPr>
          <w:rFonts w:cstheme="minorHAnsi"/>
          <w:sz w:val="20"/>
          <w:szCs w:val="20"/>
        </w:rPr>
        <w:t xml:space="preserve"> riguarda corpi idrici classificati in condizioni non buone per lo stato quantitativo della risorsa deve garantire una riduzione effettiva del consumo d’acqua pari ad </w:t>
      </w:r>
      <w:r w:rsidRPr="00792462">
        <w:rPr>
          <w:rFonts w:cstheme="minorHAnsi"/>
          <w:b/>
          <w:bCs/>
          <w:sz w:val="20"/>
          <w:szCs w:val="20"/>
        </w:rPr>
        <w:t>almeno il 50%</w:t>
      </w:r>
      <w:r w:rsidRPr="00792462">
        <w:rPr>
          <w:rFonts w:cstheme="minorHAnsi"/>
          <w:sz w:val="20"/>
          <w:szCs w:val="20"/>
        </w:rPr>
        <w:t xml:space="preserve"> del risparmio idrico potenziale.</w:t>
      </w:r>
    </w:p>
    <w:p w14:paraId="52D85FE3" w14:textId="46327B41" w:rsidR="006C4306" w:rsidRPr="003D05A0" w:rsidRDefault="006C4306" w:rsidP="006C4306">
      <w:pPr>
        <w:jc w:val="both"/>
        <w:rPr>
          <w:rFonts w:cstheme="minorHAnsi"/>
          <w:sz w:val="20"/>
          <w:szCs w:val="20"/>
        </w:rPr>
      </w:pPr>
      <w:r w:rsidRPr="003D05A0">
        <w:rPr>
          <w:rFonts w:cstheme="minorHAnsi"/>
          <w:sz w:val="20"/>
          <w:szCs w:val="20"/>
          <w:highlight w:val="green"/>
        </w:rPr>
        <w:t>Tale risparmio idrico riflette le esigenze stabilite nei piani di gestione dei bacini idrografici ai sensi della direttiva 2000/60/CE, elencati nell’allegato XIII del Regolamento (UE) 2021/2115.</w:t>
      </w:r>
    </w:p>
    <w:p w14:paraId="51E37037" w14:textId="77777777" w:rsidR="006C4306" w:rsidRPr="00A7552A" w:rsidRDefault="006C4306" w:rsidP="006C4306">
      <w:pPr>
        <w:pStyle w:val="Titolo3"/>
        <w:rPr>
          <w:i/>
          <w:iCs/>
          <w:sz w:val="22"/>
          <w:szCs w:val="22"/>
        </w:rPr>
      </w:pPr>
      <w:r>
        <w:rPr>
          <w:i/>
          <w:iCs/>
          <w:sz w:val="22"/>
          <w:szCs w:val="22"/>
        </w:rPr>
        <w:t>Spese non ammissibili</w:t>
      </w:r>
    </w:p>
    <w:tbl>
      <w:tblPr>
        <w:tblStyle w:val="Grigliatabella"/>
        <w:tblW w:w="5000" w:type="pct"/>
        <w:tblLook w:val="04A0" w:firstRow="1" w:lastRow="0" w:firstColumn="1" w:lastColumn="0" w:noHBand="0" w:noVBand="1"/>
      </w:tblPr>
      <w:tblGrid>
        <w:gridCol w:w="10140"/>
      </w:tblGrid>
      <w:tr w:rsidR="006C4306" w:rsidRPr="00700099" w14:paraId="5820D95B" w14:textId="77777777" w:rsidTr="00F561E7">
        <w:tc>
          <w:tcPr>
            <w:tcW w:w="5000" w:type="pct"/>
            <w:tcBorders>
              <w:top w:val="single" w:sz="4" w:space="0" w:color="auto"/>
              <w:left w:val="single" w:sz="4" w:space="0" w:color="auto"/>
              <w:bottom w:val="single" w:sz="4" w:space="0" w:color="auto"/>
              <w:right w:val="single" w:sz="4" w:space="0" w:color="auto"/>
            </w:tcBorders>
            <w:shd w:val="clear" w:color="auto" w:fill="A7D9A3"/>
            <w:vAlign w:val="center"/>
          </w:tcPr>
          <w:p w14:paraId="1D54C546" w14:textId="77777777" w:rsidR="006C4306" w:rsidRPr="006D4569" w:rsidRDefault="006C4306" w:rsidP="00F561E7">
            <w:pPr>
              <w:spacing w:after="0"/>
              <w:jc w:val="center"/>
              <w:rPr>
                <w:rFonts w:cstheme="minorHAnsi"/>
                <w:b/>
                <w:bCs/>
                <w:sz w:val="18"/>
                <w:szCs w:val="18"/>
              </w:rPr>
            </w:pPr>
            <w:r>
              <w:rPr>
                <w:rFonts w:cstheme="minorHAnsi"/>
                <w:b/>
                <w:bCs/>
                <w:sz w:val="18"/>
                <w:szCs w:val="18"/>
              </w:rPr>
              <w:t xml:space="preserve">Spese non ammissibili </w:t>
            </w:r>
            <w:r w:rsidRPr="008931B8">
              <w:rPr>
                <w:rFonts w:cstheme="minorHAnsi"/>
                <w:b/>
                <w:bCs/>
                <w:sz w:val="18"/>
                <w:szCs w:val="18"/>
              </w:rPr>
              <w:t>– specificità regionali</w:t>
            </w:r>
          </w:p>
        </w:tc>
      </w:tr>
      <w:tr w:rsidR="006C4306" w:rsidRPr="00700099" w14:paraId="3EE48BCF" w14:textId="77777777" w:rsidTr="00F561E7">
        <w:tc>
          <w:tcPr>
            <w:tcW w:w="5000" w:type="pct"/>
            <w:tcBorders>
              <w:top w:val="single" w:sz="4" w:space="0" w:color="auto"/>
              <w:left w:val="single" w:sz="4" w:space="0" w:color="auto"/>
              <w:bottom w:val="single" w:sz="4" w:space="0" w:color="auto"/>
              <w:right w:val="single" w:sz="4" w:space="0" w:color="auto"/>
            </w:tcBorders>
            <w:vAlign w:val="center"/>
            <w:hideMark/>
          </w:tcPr>
          <w:p w14:paraId="7F3F6A78" w14:textId="77777777" w:rsidR="006C4306" w:rsidRPr="002F5A98" w:rsidRDefault="006C4306" w:rsidP="00F561E7">
            <w:pPr>
              <w:spacing w:after="0"/>
              <w:jc w:val="both"/>
              <w:rPr>
                <w:rFonts w:cstheme="minorHAnsi"/>
                <w:sz w:val="18"/>
                <w:szCs w:val="18"/>
              </w:rPr>
            </w:pPr>
            <w:r w:rsidRPr="002F5A98">
              <w:rPr>
                <w:rFonts w:cstheme="minorHAnsi"/>
                <w:sz w:val="18"/>
                <w:szCs w:val="18"/>
              </w:rPr>
              <w:t>Investimenti sotto forma di leasing</w:t>
            </w:r>
          </w:p>
        </w:tc>
      </w:tr>
      <w:tr w:rsidR="006C4306" w:rsidRPr="00700099" w14:paraId="4CC40757" w14:textId="77777777" w:rsidTr="00F561E7">
        <w:tc>
          <w:tcPr>
            <w:tcW w:w="5000" w:type="pct"/>
            <w:tcBorders>
              <w:top w:val="single" w:sz="4" w:space="0" w:color="auto"/>
              <w:left w:val="single" w:sz="4" w:space="0" w:color="auto"/>
              <w:bottom w:val="single" w:sz="4" w:space="0" w:color="auto"/>
              <w:right w:val="single" w:sz="4" w:space="0" w:color="auto"/>
            </w:tcBorders>
            <w:vAlign w:val="center"/>
            <w:hideMark/>
          </w:tcPr>
          <w:p w14:paraId="60D454BF" w14:textId="77777777" w:rsidR="006C4306" w:rsidRPr="002F5A98" w:rsidRDefault="006C4306" w:rsidP="00F561E7">
            <w:pPr>
              <w:spacing w:after="0"/>
              <w:jc w:val="both"/>
              <w:rPr>
                <w:rFonts w:cstheme="minorHAnsi"/>
                <w:sz w:val="18"/>
                <w:szCs w:val="18"/>
              </w:rPr>
            </w:pPr>
            <w:r w:rsidRPr="002F5A98">
              <w:rPr>
                <w:rFonts w:cstheme="minorHAnsi"/>
                <w:sz w:val="18"/>
                <w:szCs w:val="18"/>
              </w:rPr>
              <w:t>Contributi in natura</w:t>
            </w:r>
          </w:p>
        </w:tc>
      </w:tr>
      <w:tr w:rsidR="006C4306" w:rsidRPr="00700099" w14:paraId="051208A8" w14:textId="77777777" w:rsidTr="00F561E7">
        <w:tc>
          <w:tcPr>
            <w:tcW w:w="5000" w:type="pct"/>
            <w:tcBorders>
              <w:top w:val="single" w:sz="4" w:space="0" w:color="auto"/>
              <w:left w:val="single" w:sz="4" w:space="0" w:color="auto"/>
              <w:bottom w:val="single" w:sz="4" w:space="0" w:color="auto"/>
              <w:right w:val="single" w:sz="4" w:space="0" w:color="auto"/>
            </w:tcBorders>
            <w:vAlign w:val="center"/>
          </w:tcPr>
          <w:p w14:paraId="175A7A49" w14:textId="77777777" w:rsidR="006C4306" w:rsidRDefault="006C4306" w:rsidP="00F561E7">
            <w:pPr>
              <w:spacing w:after="0"/>
              <w:jc w:val="both"/>
              <w:rPr>
                <w:rFonts w:cstheme="minorHAnsi"/>
                <w:sz w:val="18"/>
                <w:szCs w:val="18"/>
              </w:rPr>
            </w:pPr>
            <w:r w:rsidRPr="000D011F">
              <w:rPr>
                <w:rFonts w:cstheme="minorHAnsi"/>
                <w:sz w:val="18"/>
                <w:szCs w:val="18"/>
              </w:rPr>
              <w:t>Reti viarie private aziendali</w:t>
            </w:r>
          </w:p>
        </w:tc>
      </w:tr>
      <w:tr w:rsidR="006C4306" w:rsidRPr="00700099" w14:paraId="5A49F3DD" w14:textId="77777777" w:rsidTr="00F561E7">
        <w:tc>
          <w:tcPr>
            <w:tcW w:w="5000" w:type="pct"/>
            <w:tcBorders>
              <w:top w:val="single" w:sz="4" w:space="0" w:color="auto"/>
              <w:left w:val="single" w:sz="4" w:space="0" w:color="auto"/>
              <w:bottom w:val="single" w:sz="4" w:space="0" w:color="auto"/>
              <w:right w:val="single" w:sz="4" w:space="0" w:color="auto"/>
            </w:tcBorders>
            <w:vAlign w:val="center"/>
          </w:tcPr>
          <w:p w14:paraId="1FE2C91C" w14:textId="77777777" w:rsidR="006C4306" w:rsidRPr="00950E25" w:rsidRDefault="006C4306" w:rsidP="00F561E7">
            <w:pPr>
              <w:spacing w:after="0"/>
              <w:jc w:val="both"/>
              <w:rPr>
                <w:rFonts w:cstheme="minorHAnsi"/>
                <w:sz w:val="18"/>
                <w:szCs w:val="18"/>
              </w:rPr>
            </w:pPr>
            <w:r w:rsidRPr="000D011F">
              <w:rPr>
                <w:rFonts w:cstheme="minorHAnsi"/>
                <w:sz w:val="18"/>
                <w:szCs w:val="18"/>
              </w:rPr>
              <w:t>Nuova realizzazione di reti viarie forestali e silvo-pastorali non conformi all’art. 3 comma 2 lettera f) del</w:t>
            </w:r>
            <w:r>
              <w:rPr>
                <w:rFonts w:cstheme="minorHAnsi"/>
                <w:sz w:val="18"/>
                <w:szCs w:val="18"/>
              </w:rPr>
              <w:t xml:space="preserve"> </w:t>
            </w:r>
            <w:r w:rsidRPr="000D011F">
              <w:rPr>
                <w:rFonts w:cstheme="minorHAnsi"/>
                <w:sz w:val="18"/>
                <w:szCs w:val="18"/>
              </w:rPr>
              <w:t>d.lgs.34 del 2018</w:t>
            </w:r>
          </w:p>
        </w:tc>
      </w:tr>
    </w:tbl>
    <w:p w14:paraId="621D4411" w14:textId="77777777" w:rsidR="006C4306" w:rsidRDefault="006C4306" w:rsidP="006C4306">
      <w:pPr>
        <w:spacing w:after="0"/>
      </w:pPr>
    </w:p>
    <w:p w14:paraId="17C937C4" w14:textId="77777777" w:rsidR="006C4306" w:rsidRPr="007E5DF2" w:rsidRDefault="006C4306" w:rsidP="006C4306">
      <w:pPr>
        <w:pStyle w:val="Titolo3"/>
        <w:rPr>
          <w:i/>
          <w:iCs/>
          <w:sz w:val="22"/>
          <w:szCs w:val="22"/>
        </w:rPr>
      </w:pPr>
      <w:r w:rsidRPr="007E5DF2">
        <w:rPr>
          <w:i/>
          <w:iCs/>
          <w:sz w:val="22"/>
          <w:szCs w:val="22"/>
        </w:rPr>
        <w:t>Impegni e altri obblighi</w:t>
      </w:r>
    </w:p>
    <w:tbl>
      <w:tblPr>
        <w:tblStyle w:val="Grigliatabella"/>
        <w:tblW w:w="5000" w:type="pct"/>
        <w:tblLook w:val="04A0" w:firstRow="1" w:lastRow="0" w:firstColumn="1" w:lastColumn="0" w:noHBand="0" w:noVBand="1"/>
      </w:tblPr>
      <w:tblGrid>
        <w:gridCol w:w="1263"/>
        <w:gridCol w:w="8877"/>
      </w:tblGrid>
      <w:tr w:rsidR="006C4306" w:rsidRPr="00700099" w14:paraId="7B1D249B" w14:textId="77777777" w:rsidTr="00F561E7">
        <w:tc>
          <w:tcPr>
            <w:tcW w:w="5000" w:type="pct"/>
            <w:gridSpan w:val="2"/>
            <w:tcBorders>
              <w:top w:val="single" w:sz="4" w:space="0" w:color="auto"/>
              <w:left w:val="single" w:sz="4" w:space="0" w:color="auto"/>
              <w:bottom w:val="single" w:sz="4" w:space="0" w:color="auto"/>
              <w:right w:val="single" w:sz="4" w:space="0" w:color="auto"/>
            </w:tcBorders>
            <w:shd w:val="clear" w:color="auto" w:fill="008E40"/>
            <w:vAlign w:val="center"/>
            <w:hideMark/>
          </w:tcPr>
          <w:p w14:paraId="1D6D09C9" w14:textId="77777777" w:rsidR="006C4306" w:rsidRPr="00700099" w:rsidRDefault="006C4306" w:rsidP="00F561E7">
            <w:pPr>
              <w:spacing w:after="0"/>
              <w:jc w:val="center"/>
              <w:rPr>
                <w:rFonts w:cstheme="minorHAnsi"/>
                <w:b/>
                <w:bCs/>
                <w:color w:val="FFFFFF" w:themeColor="background1"/>
                <w:sz w:val="18"/>
                <w:szCs w:val="18"/>
              </w:rPr>
            </w:pPr>
            <w:bookmarkStart w:id="118" w:name="_Hlk132129996"/>
            <w:r w:rsidRPr="00700099">
              <w:rPr>
                <w:rFonts w:cstheme="minorHAnsi"/>
                <w:b/>
                <w:bCs/>
                <w:color w:val="FFFFFF" w:themeColor="background1"/>
                <w:sz w:val="18"/>
                <w:szCs w:val="18"/>
              </w:rPr>
              <w:t>Impegni</w:t>
            </w:r>
          </w:p>
        </w:tc>
      </w:tr>
      <w:tr w:rsidR="006C4306" w:rsidRPr="00700099" w14:paraId="0AF49C70" w14:textId="77777777" w:rsidTr="00F561E7">
        <w:tc>
          <w:tcPr>
            <w:tcW w:w="623" w:type="pct"/>
            <w:tcBorders>
              <w:top w:val="single" w:sz="4" w:space="0" w:color="auto"/>
              <w:left w:val="single" w:sz="4" w:space="0" w:color="auto"/>
              <w:bottom w:val="single" w:sz="4" w:space="0" w:color="auto"/>
              <w:right w:val="single" w:sz="4" w:space="0" w:color="auto"/>
            </w:tcBorders>
            <w:shd w:val="clear" w:color="auto" w:fill="A7D9A3"/>
            <w:vAlign w:val="center"/>
          </w:tcPr>
          <w:p w14:paraId="28123E2E" w14:textId="77777777" w:rsidR="006C4306" w:rsidRPr="00E51197" w:rsidRDefault="006C4306" w:rsidP="00F561E7">
            <w:pPr>
              <w:spacing w:after="0"/>
              <w:jc w:val="center"/>
              <w:rPr>
                <w:rFonts w:cstheme="minorHAnsi"/>
                <w:b/>
                <w:bCs/>
                <w:sz w:val="18"/>
                <w:szCs w:val="18"/>
              </w:rPr>
            </w:pPr>
            <w:r>
              <w:rPr>
                <w:rFonts w:cstheme="minorHAnsi"/>
                <w:b/>
                <w:bCs/>
                <w:sz w:val="18"/>
                <w:szCs w:val="18"/>
              </w:rPr>
              <w:t xml:space="preserve"> Codice</w:t>
            </w:r>
          </w:p>
        </w:tc>
        <w:tc>
          <w:tcPr>
            <w:tcW w:w="4377" w:type="pct"/>
            <w:tcBorders>
              <w:top w:val="single" w:sz="4" w:space="0" w:color="auto"/>
              <w:left w:val="single" w:sz="4" w:space="0" w:color="auto"/>
              <w:bottom w:val="single" w:sz="4" w:space="0" w:color="auto"/>
              <w:right w:val="single" w:sz="4" w:space="0" w:color="auto"/>
            </w:tcBorders>
            <w:shd w:val="clear" w:color="auto" w:fill="A7D9A3"/>
            <w:vAlign w:val="center"/>
          </w:tcPr>
          <w:p w14:paraId="5EE82587" w14:textId="77777777" w:rsidR="006C4306"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678CB60B" w14:textId="77777777" w:rsidTr="00F561E7">
        <w:tc>
          <w:tcPr>
            <w:tcW w:w="623" w:type="pct"/>
            <w:tcBorders>
              <w:top w:val="single" w:sz="4" w:space="0" w:color="auto"/>
              <w:left w:val="single" w:sz="4" w:space="0" w:color="auto"/>
              <w:bottom w:val="single" w:sz="4" w:space="0" w:color="auto"/>
              <w:right w:val="single" w:sz="4" w:space="0" w:color="auto"/>
            </w:tcBorders>
            <w:vAlign w:val="center"/>
            <w:hideMark/>
          </w:tcPr>
          <w:p w14:paraId="652239D8" w14:textId="77777777" w:rsidR="006C4306" w:rsidRPr="00700099" w:rsidRDefault="006C4306" w:rsidP="00F561E7">
            <w:pPr>
              <w:spacing w:after="0"/>
              <w:jc w:val="center"/>
              <w:rPr>
                <w:rFonts w:cstheme="minorHAnsi"/>
                <w:b/>
                <w:bCs/>
                <w:sz w:val="18"/>
                <w:szCs w:val="18"/>
                <w:highlight w:val="yellow"/>
              </w:rPr>
            </w:pPr>
            <w:r w:rsidRPr="00700099">
              <w:rPr>
                <w:rFonts w:cstheme="minorHAnsi"/>
                <w:b/>
                <w:bCs/>
                <w:sz w:val="18"/>
                <w:szCs w:val="18"/>
              </w:rPr>
              <w:t>IM01</w:t>
            </w:r>
          </w:p>
        </w:tc>
        <w:tc>
          <w:tcPr>
            <w:tcW w:w="4377" w:type="pct"/>
            <w:tcBorders>
              <w:top w:val="single" w:sz="4" w:space="0" w:color="auto"/>
              <w:left w:val="single" w:sz="4" w:space="0" w:color="auto"/>
              <w:bottom w:val="single" w:sz="4" w:space="0" w:color="auto"/>
              <w:right w:val="single" w:sz="4" w:space="0" w:color="auto"/>
            </w:tcBorders>
            <w:vAlign w:val="center"/>
            <w:hideMark/>
          </w:tcPr>
          <w:p w14:paraId="6D120668" w14:textId="77777777" w:rsidR="006C4306" w:rsidRPr="00700099" w:rsidRDefault="006C4306" w:rsidP="00F561E7">
            <w:pPr>
              <w:spacing w:after="0"/>
              <w:jc w:val="both"/>
              <w:rPr>
                <w:rFonts w:cstheme="minorHAnsi"/>
                <w:sz w:val="18"/>
                <w:szCs w:val="18"/>
              </w:rPr>
            </w:pPr>
            <w:r w:rsidRPr="003D16AB">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3836B013" w14:textId="77777777" w:rsidTr="00F561E7">
        <w:tc>
          <w:tcPr>
            <w:tcW w:w="623" w:type="pct"/>
            <w:tcBorders>
              <w:top w:val="single" w:sz="4" w:space="0" w:color="auto"/>
              <w:left w:val="single" w:sz="4" w:space="0" w:color="auto"/>
              <w:bottom w:val="single" w:sz="4" w:space="0" w:color="auto"/>
              <w:right w:val="single" w:sz="4" w:space="0" w:color="auto"/>
            </w:tcBorders>
            <w:vAlign w:val="center"/>
            <w:hideMark/>
          </w:tcPr>
          <w:p w14:paraId="1C30C45A" w14:textId="77777777" w:rsidR="006C4306" w:rsidRPr="00700099" w:rsidRDefault="006C4306" w:rsidP="00F561E7">
            <w:pPr>
              <w:spacing w:after="0"/>
              <w:jc w:val="center"/>
              <w:rPr>
                <w:rFonts w:cstheme="minorHAnsi"/>
                <w:b/>
                <w:bCs/>
                <w:sz w:val="18"/>
                <w:szCs w:val="18"/>
              </w:rPr>
            </w:pPr>
            <w:r w:rsidRPr="00D6355C">
              <w:rPr>
                <w:rFonts w:cstheme="minorHAnsi"/>
                <w:b/>
                <w:bCs/>
                <w:sz w:val="18"/>
                <w:szCs w:val="18"/>
              </w:rPr>
              <w:t>IM02</w:t>
            </w:r>
          </w:p>
        </w:tc>
        <w:tc>
          <w:tcPr>
            <w:tcW w:w="4377" w:type="pct"/>
            <w:tcBorders>
              <w:top w:val="single" w:sz="4" w:space="0" w:color="auto"/>
              <w:left w:val="single" w:sz="4" w:space="0" w:color="auto"/>
              <w:bottom w:val="single" w:sz="4" w:space="0" w:color="auto"/>
              <w:right w:val="single" w:sz="4" w:space="0" w:color="auto"/>
            </w:tcBorders>
            <w:vAlign w:val="center"/>
            <w:hideMark/>
          </w:tcPr>
          <w:p w14:paraId="15E969F2" w14:textId="77777777" w:rsidR="006C4306" w:rsidRDefault="006C4306" w:rsidP="00F561E7">
            <w:pPr>
              <w:spacing w:after="0"/>
              <w:jc w:val="both"/>
              <w:rPr>
                <w:rFonts w:cstheme="minorHAnsi"/>
                <w:sz w:val="18"/>
                <w:szCs w:val="18"/>
              </w:rPr>
            </w:pPr>
            <w:r w:rsidRPr="002F5A98">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A</w:t>
            </w:r>
            <w:r w:rsidRPr="00477FFE">
              <w:rPr>
                <w:rFonts w:cstheme="minorHAnsi"/>
                <w:sz w:val="18"/>
                <w:szCs w:val="18"/>
              </w:rPr>
              <w:t xml:space="preserve">ssicurare la stabilità dell’operazione di investimento oggetto di sostegno alle condizioni stabilite </w:t>
            </w:r>
            <w:r>
              <w:rPr>
                <w:rFonts w:cstheme="minorHAnsi"/>
                <w:sz w:val="18"/>
                <w:szCs w:val="18"/>
              </w:rPr>
              <w:t>dalle disposizioni attuative</w:t>
            </w:r>
            <w:r w:rsidRPr="00477FFE">
              <w:rPr>
                <w:rFonts w:cstheme="minorHAnsi"/>
                <w:sz w:val="18"/>
                <w:szCs w:val="18"/>
              </w:rPr>
              <w:t xml:space="preserve"> </w:t>
            </w:r>
            <w:r>
              <w:rPr>
                <w:rFonts w:cstheme="minorHAnsi"/>
                <w:sz w:val="18"/>
                <w:szCs w:val="18"/>
              </w:rPr>
              <w:t xml:space="preserve">e </w:t>
            </w:r>
            <w:r w:rsidRPr="00477FFE">
              <w:rPr>
                <w:rFonts w:cstheme="minorHAnsi"/>
                <w:sz w:val="18"/>
                <w:szCs w:val="18"/>
              </w:rPr>
              <w:t>per un periodo minimo di tempo</w:t>
            </w:r>
            <w:r>
              <w:rPr>
                <w:rFonts w:cstheme="minorHAnsi"/>
                <w:sz w:val="18"/>
                <w:szCs w:val="18"/>
              </w:rPr>
              <w:t xml:space="preserve"> pari a:</w:t>
            </w:r>
          </w:p>
          <w:p w14:paraId="369213B3" w14:textId="77777777" w:rsidR="006C4306" w:rsidRDefault="006C4306" w:rsidP="006C4306">
            <w:pPr>
              <w:pStyle w:val="Paragrafoelenco"/>
              <w:numPr>
                <w:ilvl w:val="0"/>
                <w:numId w:val="81"/>
              </w:numPr>
              <w:spacing w:after="0"/>
              <w:jc w:val="both"/>
              <w:rPr>
                <w:rFonts w:cstheme="minorHAnsi"/>
                <w:sz w:val="18"/>
                <w:szCs w:val="18"/>
              </w:rPr>
            </w:pPr>
            <w:r w:rsidRPr="00686831">
              <w:rPr>
                <w:rFonts w:cstheme="minorHAnsi"/>
                <w:sz w:val="18"/>
                <w:szCs w:val="18"/>
              </w:rPr>
              <w:t>5 anni per beni mobili e attrezzature</w:t>
            </w:r>
          </w:p>
          <w:p w14:paraId="1D0A8901" w14:textId="77777777" w:rsidR="006C4306" w:rsidRPr="00E51197" w:rsidRDefault="006C4306" w:rsidP="006C4306">
            <w:pPr>
              <w:pStyle w:val="Paragrafoelenco"/>
              <w:numPr>
                <w:ilvl w:val="0"/>
                <w:numId w:val="81"/>
              </w:numPr>
              <w:spacing w:after="0"/>
              <w:jc w:val="both"/>
              <w:rPr>
                <w:rFonts w:cstheme="minorHAnsi"/>
                <w:sz w:val="18"/>
                <w:szCs w:val="18"/>
              </w:rPr>
            </w:pPr>
            <w:r w:rsidRPr="00E51197">
              <w:rPr>
                <w:rFonts w:cstheme="minorHAnsi"/>
                <w:sz w:val="18"/>
                <w:szCs w:val="18"/>
              </w:rPr>
              <w:t>10 anni per beni immobili ed opere edili</w:t>
            </w:r>
          </w:p>
        </w:tc>
      </w:tr>
      <w:tr w:rsidR="006C4306" w:rsidRPr="00700099" w14:paraId="14A8218A" w14:textId="77777777" w:rsidTr="00F561E7">
        <w:tc>
          <w:tcPr>
            <w:tcW w:w="5000" w:type="pct"/>
            <w:gridSpan w:val="2"/>
            <w:tcBorders>
              <w:top w:val="single" w:sz="4" w:space="0" w:color="auto"/>
              <w:left w:val="single" w:sz="4" w:space="0" w:color="auto"/>
              <w:bottom w:val="single" w:sz="4" w:space="0" w:color="auto"/>
              <w:right w:val="single" w:sz="4" w:space="0" w:color="auto"/>
            </w:tcBorders>
            <w:shd w:val="clear" w:color="auto" w:fill="008E40"/>
            <w:vAlign w:val="center"/>
          </w:tcPr>
          <w:p w14:paraId="250D9209" w14:textId="77777777" w:rsidR="006C4306" w:rsidRPr="00743C15" w:rsidRDefault="006C4306" w:rsidP="00F561E7">
            <w:pPr>
              <w:spacing w:after="0"/>
              <w:ind w:left="-110"/>
              <w:jc w:val="center"/>
              <w:rPr>
                <w:rFonts w:cstheme="minorHAnsi"/>
                <w:b/>
                <w:bCs/>
                <w:color w:val="FFFFFF" w:themeColor="background1"/>
                <w:sz w:val="18"/>
                <w:szCs w:val="18"/>
              </w:rPr>
            </w:pPr>
            <w:r w:rsidRPr="00743C15">
              <w:rPr>
                <w:rFonts w:cstheme="minorHAnsi"/>
                <w:b/>
                <w:bCs/>
                <w:color w:val="FFFFFF" w:themeColor="background1"/>
                <w:sz w:val="18"/>
                <w:szCs w:val="18"/>
              </w:rPr>
              <w:t>Altri obblighi</w:t>
            </w:r>
          </w:p>
        </w:tc>
      </w:tr>
      <w:tr w:rsidR="006C4306" w:rsidRPr="00700099" w14:paraId="1D950288" w14:textId="77777777" w:rsidTr="00F561E7">
        <w:tc>
          <w:tcPr>
            <w:tcW w:w="623" w:type="pct"/>
            <w:tcBorders>
              <w:top w:val="single" w:sz="4" w:space="0" w:color="auto"/>
              <w:left w:val="single" w:sz="4" w:space="0" w:color="auto"/>
              <w:bottom w:val="single" w:sz="4" w:space="0" w:color="auto"/>
              <w:right w:val="single" w:sz="4" w:space="0" w:color="auto"/>
            </w:tcBorders>
            <w:shd w:val="clear" w:color="auto" w:fill="A7D9A3"/>
            <w:vAlign w:val="center"/>
          </w:tcPr>
          <w:p w14:paraId="111B5C70" w14:textId="77777777" w:rsidR="006C4306" w:rsidRPr="00743C15" w:rsidRDefault="006C4306" w:rsidP="00F561E7">
            <w:pPr>
              <w:spacing w:after="0"/>
              <w:ind w:left="-110"/>
              <w:jc w:val="center"/>
              <w:rPr>
                <w:rFonts w:cstheme="minorHAnsi"/>
                <w:b/>
                <w:bCs/>
                <w:color w:val="FFFFFF" w:themeColor="background1"/>
                <w:sz w:val="18"/>
                <w:szCs w:val="18"/>
              </w:rPr>
            </w:pPr>
            <w:r>
              <w:rPr>
                <w:rFonts w:cstheme="minorHAnsi"/>
                <w:b/>
                <w:bCs/>
                <w:sz w:val="18"/>
                <w:szCs w:val="18"/>
              </w:rPr>
              <w:t xml:space="preserve"> Codice</w:t>
            </w:r>
          </w:p>
        </w:tc>
        <w:tc>
          <w:tcPr>
            <w:tcW w:w="4377" w:type="pct"/>
            <w:tcBorders>
              <w:top w:val="single" w:sz="4" w:space="0" w:color="auto"/>
              <w:left w:val="single" w:sz="4" w:space="0" w:color="auto"/>
              <w:bottom w:val="single" w:sz="4" w:space="0" w:color="auto"/>
              <w:right w:val="single" w:sz="4" w:space="0" w:color="auto"/>
            </w:tcBorders>
            <w:shd w:val="clear" w:color="auto" w:fill="A7D9A3"/>
            <w:vAlign w:val="center"/>
          </w:tcPr>
          <w:p w14:paraId="61B5FC18" w14:textId="77777777" w:rsidR="006C4306" w:rsidRPr="00743C15" w:rsidRDefault="006C4306" w:rsidP="00F561E7">
            <w:pPr>
              <w:spacing w:after="0"/>
              <w:ind w:left="-110"/>
              <w:jc w:val="center"/>
              <w:rPr>
                <w:rFonts w:cstheme="minorHAnsi"/>
                <w:b/>
                <w:bCs/>
                <w:color w:val="FFFFFF" w:themeColor="background1"/>
                <w:sz w:val="18"/>
                <w:szCs w:val="18"/>
              </w:rPr>
            </w:pPr>
            <w:r>
              <w:rPr>
                <w:rFonts w:cstheme="minorHAnsi"/>
                <w:b/>
                <w:bCs/>
                <w:sz w:val="18"/>
                <w:szCs w:val="18"/>
              </w:rPr>
              <w:t>Descrizione</w:t>
            </w:r>
          </w:p>
        </w:tc>
      </w:tr>
      <w:tr w:rsidR="006C4306" w:rsidRPr="00700099" w14:paraId="039F874B" w14:textId="77777777" w:rsidTr="00F561E7">
        <w:tc>
          <w:tcPr>
            <w:tcW w:w="623" w:type="pct"/>
            <w:tcBorders>
              <w:top w:val="single" w:sz="4" w:space="0" w:color="auto"/>
              <w:left w:val="single" w:sz="4" w:space="0" w:color="auto"/>
              <w:bottom w:val="single" w:sz="4" w:space="0" w:color="auto"/>
              <w:right w:val="single" w:sz="4" w:space="0" w:color="auto"/>
            </w:tcBorders>
            <w:vAlign w:val="center"/>
            <w:hideMark/>
          </w:tcPr>
          <w:p w14:paraId="788EDEC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377" w:type="pct"/>
            <w:tcBorders>
              <w:top w:val="single" w:sz="4" w:space="0" w:color="auto"/>
              <w:left w:val="single" w:sz="4" w:space="0" w:color="auto"/>
              <w:bottom w:val="single" w:sz="4" w:space="0" w:color="auto"/>
              <w:right w:val="single" w:sz="4" w:space="0" w:color="auto"/>
            </w:tcBorders>
            <w:vAlign w:val="center"/>
            <w:hideMark/>
          </w:tcPr>
          <w:p w14:paraId="1C04EA5C"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corrispondere agli obblighi di informazione, pubblicità e visibilità per le operazioni</w:t>
            </w:r>
            <w:r>
              <w:rPr>
                <w:rFonts w:cstheme="minorHAnsi"/>
                <w:sz w:val="18"/>
                <w:szCs w:val="18"/>
              </w:rPr>
              <w:t xml:space="preserve"> </w:t>
            </w:r>
            <w:r w:rsidRPr="00700099">
              <w:rPr>
                <w:rFonts w:cstheme="minorHAnsi"/>
                <w:sz w:val="18"/>
                <w:szCs w:val="18"/>
              </w:rPr>
              <w:t xml:space="preserve">oggetto di sostegno del FEASR, si applica quanto previsto dal </w:t>
            </w:r>
            <w:r>
              <w:rPr>
                <w:rFonts w:cstheme="minorHAnsi"/>
                <w:sz w:val="18"/>
                <w:szCs w:val="18"/>
              </w:rPr>
              <w:t>Reg.</w:t>
            </w:r>
            <w:r w:rsidRPr="00700099">
              <w:rPr>
                <w:rFonts w:cstheme="minorHAnsi"/>
                <w:sz w:val="18"/>
                <w:szCs w:val="18"/>
              </w:rPr>
              <w:t xml:space="preserve"> (UE) 2022/129</w:t>
            </w:r>
          </w:p>
        </w:tc>
      </w:tr>
      <w:tr w:rsidR="006C4306" w:rsidRPr="00700099" w14:paraId="54637CCD" w14:textId="77777777" w:rsidTr="00F561E7">
        <w:trPr>
          <w:trHeight w:val="74"/>
        </w:trPr>
        <w:tc>
          <w:tcPr>
            <w:tcW w:w="623" w:type="pct"/>
            <w:tcBorders>
              <w:top w:val="single" w:sz="4" w:space="0" w:color="auto"/>
              <w:left w:val="single" w:sz="4" w:space="0" w:color="auto"/>
              <w:bottom w:val="single" w:sz="4" w:space="0" w:color="auto"/>
              <w:right w:val="single" w:sz="4" w:space="0" w:color="auto"/>
            </w:tcBorders>
            <w:vAlign w:val="center"/>
            <w:hideMark/>
          </w:tcPr>
          <w:p w14:paraId="1A1600B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377" w:type="pct"/>
            <w:tcBorders>
              <w:top w:val="single" w:sz="4" w:space="0" w:color="auto"/>
              <w:left w:val="single" w:sz="4" w:space="0" w:color="auto"/>
              <w:bottom w:val="single" w:sz="4" w:space="0" w:color="auto"/>
              <w:right w:val="single" w:sz="4" w:space="0" w:color="auto"/>
            </w:tcBorders>
            <w:vAlign w:val="center"/>
            <w:hideMark/>
          </w:tcPr>
          <w:p w14:paraId="59275136" w14:textId="77777777" w:rsidR="006C4306" w:rsidRPr="00700099" w:rsidRDefault="006C4306" w:rsidP="00F561E7">
            <w:pPr>
              <w:spacing w:after="0"/>
              <w:jc w:val="both"/>
              <w:rPr>
                <w:rFonts w:cstheme="minorHAnsi"/>
                <w:sz w:val="18"/>
                <w:szCs w:val="18"/>
              </w:rPr>
            </w:pPr>
            <w:r w:rsidRPr="00700099">
              <w:rPr>
                <w:rFonts w:cstheme="minorHAnsi"/>
                <w:sz w:val="18"/>
                <w:szCs w:val="18"/>
              </w:rPr>
              <w:t>Nel caso di beneficiari pubblici devono essere rispettate le disposizioni previste in materia di appalti pubblici</w:t>
            </w:r>
          </w:p>
        </w:tc>
      </w:tr>
      <w:tr w:rsidR="006C4306" w:rsidRPr="00700099" w14:paraId="2C135E02" w14:textId="77777777" w:rsidTr="00F561E7">
        <w:tc>
          <w:tcPr>
            <w:tcW w:w="623" w:type="pct"/>
            <w:tcBorders>
              <w:top w:val="single" w:sz="4" w:space="0" w:color="auto"/>
              <w:left w:val="single" w:sz="4" w:space="0" w:color="auto"/>
              <w:bottom w:val="single" w:sz="4" w:space="0" w:color="auto"/>
              <w:right w:val="single" w:sz="4" w:space="0" w:color="auto"/>
            </w:tcBorders>
            <w:vAlign w:val="center"/>
            <w:hideMark/>
          </w:tcPr>
          <w:p w14:paraId="07B7ABC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377" w:type="pct"/>
            <w:tcBorders>
              <w:top w:val="single" w:sz="4" w:space="0" w:color="auto"/>
              <w:left w:val="single" w:sz="4" w:space="0" w:color="auto"/>
              <w:bottom w:val="single" w:sz="4" w:space="0" w:color="auto"/>
              <w:right w:val="single" w:sz="4" w:space="0" w:color="auto"/>
            </w:tcBorders>
            <w:vAlign w:val="center"/>
            <w:hideMark/>
          </w:tcPr>
          <w:p w14:paraId="2C469D75" w14:textId="77777777" w:rsidR="006C4306" w:rsidRPr="00700099" w:rsidRDefault="006C4306" w:rsidP="00F561E7">
            <w:pPr>
              <w:spacing w:after="0"/>
              <w:jc w:val="both"/>
              <w:rPr>
                <w:rFonts w:cstheme="minorHAnsi"/>
                <w:sz w:val="18"/>
                <w:szCs w:val="18"/>
              </w:rPr>
            </w:pPr>
            <w:r w:rsidRPr="00700099">
              <w:rPr>
                <w:rFonts w:cstheme="minorHAnsi"/>
                <w:sz w:val="18"/>
                <w:szCs w:val="18"/>
              </w:rPr>
              <w:t>Obbligo, in capo agli enti irrigui beneficiari di investimenti in infrastrutture irri</w:t>
            </w:r>
            <w:r w:rsidRPr="005C506D">
              <w:rPr>
                <w:rFonts w:cstheme="minorHAnsi"/>
                <w:sz w:val="18"/>
                <w:szCs w:val="18"/>
              </w:rPr>
              <w:t xml:space="preserve">gue di cui </w:t>
            </w:r>
            <w:r w:rsidRPr="00E51197">
              <w:rPr>
                <w:rFonts w:cstheme="minorHAnsi"/>
                <w:sz w:val="18"/>
                <w:szCs w:val="18"/>
              </w:rPr>
              <w:t>all’</w:t>
            </w:r>
            <w:r w:rsidRPr="00E51197">
              <w:rPr>
                <w:rFonts w:cstheme="minorHAnsi"/>
                <w:b/>
                <w:bCs/>
                <w:sz w:val="18"/>
                <w:szCs w:val="18"/>
              </w:rPr>
              <w:t>azione 3</w:t>
            </w:r>
            <w:r w:rsidRPr="005C506D">
              <w:rPr>
                <w:rFonts w:cstheme="minorHAnsi"/>
                <w:sz w:val="18"/>
                <w:szCs w:val="18"/>
              </w:rPr>
              <w:t xml:space="preserve">), </w:t>
            </w:r>
            <w:r w:rsidRPr="00700099">
              <w:rPr>
                <w:rFonts w:cstheme="minorHAnsi"/>
                <w:sz w:val="18"/>
                <w:szCs w:val="18"/>
              </w:rPr>
              <w:t>di aggiornare in SIGRIAN tutti gli elementi geografici (e relativi attributi) relativi a opere già</w:t>
            </w:r>
            <w:r>
              <w:rPr>
                <w:rFonts w:cstheme="minorHAnsi"/>
                <w:sz w:val="18"/>
                <w:szCs w:val="18"/>
              </w:rPr>
              <w:t xml:space="preserve"> </w:t>
            </w:r>
            <w:r w:rsidRPr="00700099">
              <w:rPr>
                <w:rFonts w:cstheme="minorHAnsi"/>
                <w:sz w:val="18"/>
                <w:szCs w:val="18"/>
              </w:rPr>
              <w:t>esistenti e a qualunque titolo afferenti all’intervento oggetto del finanziamento, da monte a valle, dalla</w:t>
            </w:r>
            <w:r>
              <w:rPr>
                <w:rFonts w:cstheme="minorHAnsi"/>
                <w:sz w:val="18"/>
                <w:szCs w:val="18"/>
              </w:rPr>
              <w:t xml:space="preserve"> </w:t>
            </w:r>
            <w:r w:rsidRPr="00700099">
              <w:rPr>
                <w:rFonts w:cstheme="minorHAnsi"/>
                <w:sz w:val="18"/>
                <w:szCs w:val="18"/>
              </w:rPr>
              <w:t>fonte fino alla rete di distribuzione, comprendendo fonti, tronchi, nodi. In particolare, si richiede il</w:t>
            </w:r>
            <w:r>
              <w:rPr>
                <w:rFonts w:cstheme="minorHAnsi"/>
                <w:sz w:val="18"/>
                <w:szCs w:val="18"/>
              </w:rPr>
              <w:t xml:space="preserve"> </w:t>
            </w:r>
            <w:r w:rsidRPr="00700099">
              <w:rPr>
                <w:rFonts w:cstheme="minorHAnsi"/>
                <w:sz w:val="18"/>
                <w:szCs w:val="18"/>
              </w:rPr>
              <w:t>completamento delle informazioni generali relative a tutte le geometrie, la cui presenza o assenza è</w:t>
            </w:r>
            <w:r>
              <w:rPr>
                <w:rFonts w:cstheme="minorHAnsi"/>
                <w:sz w:val="18"/>
                <w:szCs w:val="18"/>
              </w:rPr>
              <w:t xml:space="preserve"> </w:t>
            </w:r>
            <w:r w:rsidRPr="00700099">
              <w:rPr>
                <w:rFonts w:cstheme="minorHAnsi"/>
                <w:sz w:val="18"/>
                <w:szCs w:val="18"/>
              </w:rPr>
              <w:t xml:space="preserve">verificabile accendendo alla piattaforma SIGRIAN, secondo le specifiche </w:t>
            </w:r>
            <w:r>
              <w:rPr>
                <w:rFonts w:cstheme="minorHAnsi"/>
                <w:sz w:val="18"/>
                <w:szCs w:val="18"/>
              </w:rPr>
              <w:t>disponibili</w:t>
            </w:r>
            <w:r w:rsidRPr="00700099">
              <w:rPr>
                <w:rFonts w:cstheme="minorHAnsi"/>
                <w:sz w:val="18"/>
                <w:szCs w:val="18"/>
              </w:rPr>
              <w:t xml:space="preserve"> al seguente link (</w:t>
            </w:r>
            <w:hyperlink r:id="rId16" w:history="1">
              <w:r w:rsidRPr="00267AE5">
                <w:rPr>
                  <w:rStyle w:val="Collegamentoipertestuale"/>
                  <w:rFonts w:cstheme="minorHAnsi"/>
                  <w:sz w:val="18"/>
                  <w:szCs w:val="18"/>
                </w:rPr>
                <w:t>https://sigrian.crea.gov.it/index.php/normativa/</w:t>
              </w:r>
            </w:hyperlink>
            <w:r w:rsidRPr="00700099">
              <w:rPr>
                <w:rFonts w:cstheme="minorHAnsi"/>
                <w:sz w:val="18"/>
                <w:szCs w:val="18"/>
              </w:rPr>
              <w:t>)</w:t>
            </w:r>
          </w:p>
        </w:tc>
      </w:tr>
      <w:tr w:rsidR="006C4306" w:rsidRPr="00700099" w14:paraId="2CE3504E" w14:textId="77777777" w:rsidTr="00F561E7">
        <w:tc>
          <w:tcPr>
            <w:tcW w:w="623" w:type="pct"/>
            <w:tcBorders>
              <w:top w:val="single" w:sz="4" w:space="0" w:color="auto"/>
              <w:left w:val="single" w:sz="4" w:space="0" w:color="auto"/>
              <w:bottom w:val="single" w:sz="4" w:space="0" w:color="auto"/>
              <w:right w:val="single" w:sz="4" w:space="0" w:color="auto"/>
            </w:tcBorders>
            <w:vAlign w:val="center"/>
            <w:hideMark/>
          </w:tcPr>
          <w:p w14:paraId="7E0A37A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OB04</w:t>
            </w:r>
          </w:p>
        </w:tc>
        <w:tc>
          <w:tcPr>
            <w:tcW w:w="4377" w:type="pct"/>
            <w:tcBorders>
              <w:top w:val="single" w:sz="4" w:space="0" w:color="auto"/>
              <w:left w:val="single" w:sz="4" w:space="0" w:color="auto"/>
              <w:bottom w:val="single" w:sz="4" w:space="0" w:color="auto"/>
              <w:right w:val="single" w:sz="4" w:space="0" w:color="auto"/>
            </w:tcBorders>
            <w:vAlign w:val="center"/>
            <w:hideMark/>
          </w:tcPr>
          <w:p w14:paraId="69062C6D" w14:textId="77777777" w:rsidR="006C4306" w:rsidRPr="00700099" w:rsidRDefault="006C4306" w:rsidP="00F561E7">
            <w:pPr>
              <w:spacing w:after="0"/>
              <w:jc w:val="both"/>
              <w:rPr>
                <w:rFonts w:cstheme="minorHAnsi"/>
                <w:sz w:val="18"/>
                <w:szCs w:val="18"/>
              </w:rPr>
            </w:pPr>
            <w:r w:rsidRPr="00700099">
              <w:rPr>
                <w:rFonts w:cstheme="minorHAnsi"/>
                <w:sz w:val="18"/>
                <w:szCs w:val="18"/>
              </w:rPr>
              <w:t>Obbligo, in capo agli enti irrigui beneficiari di investimenti in infrastrutture irri</w:t>
            </w:r>
            <w:r w:rsidRPr="005C506D">
              <w:rPr>
                <w:rFonts w:cstheme="minorHAnsi"/>
                <w:sz w:val="18"/>
                <w:szCs w:val="18"/>
              </w:rPr>
              <w:t>gue di cui all’</w:t>
            </w:r>
            <w:r w:rsidRPr="004224D1">
              <w:rPr>
                <w:rFonts w:cstheme="minorHAnsi"/>
                <w:b/>
                <w:bCs/>
                <w:sz w:val="18"/>
                <w:szCs w:val="18"/>
              </w:rPr>
              <w:t>azione 3)</w:t>
            </w:r>
            <w:r w:rsidRPr="005C506D">
              <w:rPr>
                <w:rFonts w:cstheme="minorHAnsi"/>
                <w:sz w:val="18"/>
                <w:szCs w:val="18"/>
              </w:rPr>
              <w:t xml:space="preserve"> di quantificazione dei volumi irrigui prelevati, utilizzati e restituiti e trasmissione al SIGRIAN, come da Linee </w:t>
            </w:r>
            <w:r>
              <w:rPr>
                <w:rFonts w:cstheme="minorHAnsi"/>
                <w:sz w:val="18"/>
                <w:szCs w:val="18"/>
              </w:rPr>
              <w:t>G</w:t>
            </w:r>
            <w:r w:rsidRPr="00700099">
              <w:rPr>
                <w:rFonts w:cstheme="minorHAnsi"/>
                <w:sz w:val="18"/>
                <w:szCs w:val="18"/>
              </w:rPr>
              <w:t>uida Mipaaf di cui al DM 31/07/2015. L’impegno decorre dopo il collaudo dell’intervento realizzato</w:t>
            </w:r>
          </w:p>
        </w:tc>
      </w:tr>
      <w:tr w:rsidR="006C4306" w:rsidRPr="00700099" w14:paraId="1486B88D" w14:textId="77777777" w:rsidTr="00F561E7">
        <w:tc>
          <w:tcPr>
            <w:tcW w:w="623" w:type="pct"/>
            <w:tcBorders>
              <w:top w:val="single" w:sz="4" w:space="0" w:color="auto"/>
              <w:left w:val="single" w:sz="4" w:space="0" w:color="auto"/>
              <w:bottom w:val="single" w:sz="4" w:space="0" w:color="auto"/>
              <w:right w:val="single" w:sz="4" w:space="0" w:color="auto"/>
            </w:tcBorders>
            <w:vAlign w:val="center"/>
            <w:hideMark/>
          </w:tcPr>
          <w:p w14:paraId="278C79BC" w14:textId="77777777" w:rsidR="006C4306" w:rsidRPr="00700099" w:rsidRDefault="006C4306" w:rsidP="00F561E7">
            <w:pPr>
              <w:spacing w:after="0"/>
              <w:jc w:val="center"/>
              <w:rPr>
                <w:rFonts w:cstheme="minorHAnsi"/>
                <w:b/>
                <w:bCs/>
                <w:sz w:val="18"/>
                <w:szCs w:val="18"/>
              </w:rPr>
            </w:pPr>
            <w:r>
              <w:rPr>
                <w:rFonts w:cstheme="minorHAnsi"/>
                <w:b/>
                <w:bCs/>
                <w:sz w:val="18"/>
                <w:szCs w:val="18"/>
              </w:rPr>
              <w:t>O</w:t>
            </w:r>
            <w:r w:rsidRPr="00700099">
              <w:rPr>
                <w:rFonts w:cstheme="minorHAnsi"/>
                <w:b/>
                <w:bCs/>
                <w:sz w:val="18"/>
                <w:szCs w:val="18"/>
              </w:rPr>
              <w:t>B05</w:t>
            </w:r>
          </w:p>
        </w:tc>
        <w:tc>
          <w:tcPr>
            <w:tcW w:w="4377" w:type="pct"/>
            <w:tcBorders>
              <w:top w:val="single" w:sz="4" w:space="0" w:color="auto"/>
              <w:left w:val="single" w:sz="4" w:space="0" w:color="auto"/>
              <w:bottom w:val="single" w:sz="4" w:space="0" w:color="auto"/>
              <w:right w:val="single" w:sz="4" w:space="0" w:color="auto"/>
            </w:tcBorders>
            <w:vAlign w:val="center"/>
            <w:hideMark/>
          </w:tcPr>
          <w:p w14:paraId="5326DA04"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Obbligo, in capo agli enti irrigui beneficiari di investimenti in infrastrutture </w:t>
            </w:r>
            <w:r w:rsidRPr="005C506D">
              <w:rPr>
                <w:rFonts w:cstheme="minorHAnsi"/>
                <w:sz w:val="18"/>
                <w:szCs w:val="18"/>
              </w:rPr>
              <w:t>irrigue di cui all’</w:t>
            </w:r>
            <w:r w:rsidRPr="004224D1">
              <w:rPr>
                <w:rFonts w:cstheme="minorHAnsi"/>
                <w:b/>
                <w:bCs/>
                <w:sz w:val="18"/>
                <w:szCs w:val="18"/>
              </w:rPr>
              <w:t>azione 3)</w:t>
            </w:r>
            <w:r w:rsidRPr="005C506D">
              <w:rPr>
                <w:rFonts w:cstheme="minorHAnsi"/>
                <w:sz w:val="18"/>
                <w:szCs w:val="18"/>
              </w:rPr>
              <w:t xml:space="preserve"> di aggiornare in DANIA i dati relativi al progetto finanziato</w:t>
            </w:r>
          </w:p>
        </w:tc>
      </w:tr>
      <w:bookmarkEnd w:id="118"/>
    </w:tbl>
    <w:p w14:paraId="0F62BEAF" w14:textId="77777777" w:rsidR="006C4306" w:rsidRDefault="006C4306" w:rsidP="006C4306">
      <w:pPr>
        <w:spacing w:after="0"/>
        <w:rPr>
          <w:rFonts w:cstheme="minorHAnsi"/>
        </w:rPr>
      </w:pPr>
    </w:p>
    <w:p w14:paraId="5A3A01A9" w14:textId="77777777" w:rsidR="006C4306" w:rsidRPr="009758B7" w:rsidRDefault="006C4306" w:rsidP="006C4306">
      <w:pPr>
        <w:pStyle w:val="Titolo3"/>
        <w:rPr>
          <w:i/>
          <w:iCs/>
          <w:sz w:val="22"/>
          <w:szCs w:val="22"/>
        </w:rPr>
      </w:pPr>
      <w:r w:rsidRPr="009758B7">
        <w:rPr>
          <w:i/>
          <w:iCs/>
          <w:sz w:val="22"/>
          <w:szCs w:val="22"/>
        </w:rPr>
        <w:t>Gamma del sostegno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52093A65" w14:textId="77777777" w:rsidTr="002E4D6A">
        <w:trPr>
          <w:jc w:val="center"/>
        </w:trPr>
        <w:tc>
          <w:tcPr>
            <w:tcW w:w="2500" w:type="pct"/>
            <w:shd w:val="clear" w:color="auto" w:fill="008E40"/>
            <w:vAlign w:val="center"/>
          </w:tcPr>
          <w:p w14:paraId="7E5E922C"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0D1AA3C3"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7385B2A2" w14:textId="77777777" w:rsidTr="002E4D6A">
        <w:trPr>
          <w:jc w:val="center"/>
        </w:trPr>
        <w:tc>
          <w:tcPr>
            <w:tcW w:w="2500" w:type="pct"/>
            <w:shd w:val="clear" w:color="auto" w:fill="008E40"/>
            <w:vAlign w:val="center"/>
          </w:tcPr>
          <w:p w14:paraId="4712044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193A7ACC" w14:textId="77777777" w:rsidR="006C4306" w:rsidRPr="00950E25"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tc>
      </w:tr>
      <w:tr w:rsidR="006C4306" w:rsidRPr="00700099" w14:paraId="453B6821" w14:textId="77777777" w:rsidTr="002E4D6A">
        <w:trPr>
          <w:jc w:val="center"/>
        </w:trPr>
        <w:tc>
          <w:tcPr>
            <w:tcW w:w="2500" w:type="pct"/>
            <w:shd w:val="clear" w:color="auto" w:fill="008E40"/>
            <w:vAlign w:val="center"/>
          </w:tcPr>
          <w:p w14:paraId="6B22D87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32D7A241" w14:textId="77777777" w:rsidR="006C4306" w:rsidRPr="00700099" w:rsidRDefault="006C4306" w:rsidP="00F561E7">
            <w:pPr>
              <w:spacing w:after="0"/>
              <w:rPr>
                <w:rFonts w:cstheme="minorHAnsi"/>
                <w:sz w:val="18"/>
                <w:szCs w:val="18"/>
              </w:rPr>
            </w:pPr>
            <w:r>
              <w:rPr>
                <w:rFonts w:cstheme="minorHAnsi"/>
                <w:sz w:val="18"/>
                <w:szCs w:val="18"/>
              </w:rPr>
              <w:t>Aliquota base per s</w:t>
            </w:r>
            <w:r w:rsidRPr="00700099">
              <w:rPr>
                <w:rFonts w:cstheme="minorHAnsi"/>
                <w:sz w:val="18"/>
                <w:szCs w:val="18"/>
              </w:rPr>
              <w:t xml:space="preserve">oggetti pubblici </w:t>
            </w:r>
            <w:r>
              <w:rPr>
                <w:rFonts w:cstheme="minorHAnsi"/>
                <w:sz w:val="18"/>
                <w:szCs w:val="18"/>
              </w:rPr>
              <w:t>e privati</w:t>
            </w:r>
            <w:r w:rsidRPr="00700099">
              <w:rPr>
                <w:rFonts w:cstheme="minorHAnsi"/>
                <w:sz w:val="18"/>
                <w:szCs w:val="18"/>
              </w:rPr>
              <w:t xml:space="preserve"> </w:t>
            </w:r>
          </w:p>
        </w:tc>
        <w:tc>
          <w:tcPr>
            <w:tcW w:w="438" w:type="pct"/>
            <w:vAlign w:val="center"/>
          </w:tcPr>
          <w:p w14:paraId="15785AAD" w14:textId="77777777" w:rsidR="006C4306" w:rsidRPr="00700099" w:rsidRDefault="006C4306" w:rsidP="00F561E7">
            <w:pPr>
              <w:spacing w:after="0"/>
              <w:jc w:val="center"/>
              <w:rPr>
                <w:rFonts w:cstheme="minorHAnsi"/>
                <w:sz w:val="18"/>
                <w:szCs w:val="18"/>
              </w:rPr>
            </w:pPr>
            <w:r w:rsidRPr="00700099">
              <w:rPr>
                <w:rFonts w:cstheme="minorHAnsi"/>
                <w:sz w:val="18"/>
                <w:szCs w:val="18"/>
              </w:rPr>
              <w:t>90%</w:t>
            </w:r>
          </w:p>
        </w:tc>
      </w:tr>
      <w:tr w:rsidR="006C4306" w:rsidRPr="00700099" w14:paraId="7336EF4C" w14:textId="77777777" w:rsidTr="002E4D6A">
        <w:trPr>
          <w:jc w:val="center"/>
        </w:trPr>
        <w:tc>
          <w:tcPr>
            <w:tcW w:w="2500" w:type="pct"/>
            <w:shd w:val="clear" w:color="auto" w:fill="008E40"/>
            <w:vAlign w:val="center"/>
          </w:tcPr>
          <w:p w14:paraId="1316863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6226D539"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06CEDA3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4896B9D6"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59642D9E" w14:textId="77777777" w:rsidR="006C4306" w:rsidRPr="00700099" w:rsidRDefault="006C4306" w:rsidP="00F561E7">
            <w:pPr>
              <w:spacing w:after="0"/>
              <w:rPr>
                <w:rFonts w:ascii="Segoe UI Symbol" w:eastAsia="MS Gothic" w:hAnsi="Segoe UI Symbol" w:cs="Segoe UI Symbol"/>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sidRPr="00971103">
              <w:rPr>
                <w:rFonts w:cstheme="minorHAnsi"/>
                <w:i/>
                <w:iCs/>
                <w:sz w:val="18"/>
                <w:szCs w:val="18"/>
              </w:rPr>
              <w:t>de minimis</w:t>
            </w:r>
          </w:p>
        </w:tc>
      </w:tr>
      <w:tr w:rsidR="006C4306" w:rsidRPr="00700099" w14:paraId="3AA41D6B" w14:textId="77777777" w:rsidTr="002E4D6A">
        <w:trPr>
          <w:jc w:val="center"/>
        </w:trPr>
        <w:tc>
          <w:tcPr>
            <w:tcW w:w="2500" w:type="pct"/>
            <w:shd w:val="clear" w:color="auto" w:fill="008E40"/>
            <w:vAlign w:val="center"/>
          </w:tcPr>
          <w:p w14:paraId="1D871BD7" w14:textId="77777777" w:rsidR="006C4306" w:rsidRPr="00700099"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2500" w:type="pct"/>
            <w:gridSpan w:val="2"/>
            <w:vAlign w:val="center"/>
          </w:tcPr>
          <w:p w14:paraId="6343C9DD" w14:textId="77777777" w:rsidR="006C4306" w:rsidRPr="00700099"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E81B73">
              <w:rPr>
                <w:rFonts w:eastAsia="MS Gothic" w:cstheme="minorHAnsi"/>
                <w:strike/>
                <w:color w:val="FF0000"/>
                <w:sz w:val="18"/>
                <w:szCs w:val="18"/>
              </w:rPr>
              <w:t>fino al</w:t>
            </w:r>
            <w:r>
              <w:rPr>
                <w:rFonts w:eastAsia="MS Gothic" w:cstheme="minorHAnsi"/>
                <w:sz w:val="18"/>
                <w:szCs w:val="18"/>
              </w:rPr>
              <w:t xml:space="preserve"> 50%</w:t>
            </w:r>
          </w:p>
        </w:tc>
      </w:tr>
    </w:tbl>
    <w:p w14:paraId="45096E8F" w14:textId="77777777" w:rsidR="006C4306" w:rsidRPr="00700099" w:rsidRDefault="006C4306" w:rsidP="006C4306">
      <w:pPr>
        <w:spacing w:after="0"/>
        <w:rPr>
          <w:rFonts w:cstheme="minorHAnsi"/>
        </w:rPr>
      </w:pPr>
    </w:p>
    <w:p w14:paraId="15E331E1" w14:textId="77777777" w:rsidR="006C4306" w:rsidRPr="009758B7" w:rsidRDefault="006C4306" w:rsidP="006C4306">
      <w:pPr>
        <w:pStyle w:val="Titolo3"/>
        <w:spacing w:before="0"/>
        <w:rPr>
          <w:i/>
          <w:iCs/>
          <w:sz w:val="22"/>
          <w:szCs w:val="22"/>
        </w:rPr>
      </w:pPr>
      <w:r w:rsidRPr="009758B7">
        <w:rPr>
          <w:i/>
          <w:iCs/>
          <w:sz w:val="22"/>
          <w:szCs w:val="22"/>
        </w:rPr>
        <w:t>Partecipazione della scheda di intervento a progetti integrati (LEADER, Misure di cooperazione, etc.)</w:t>
      </w:r>
    </w:p>
    <w:p w14:paraId="47FD349E" w14:textId="77777777" w:rsidR="006C4306" w:rsidRPr="00084960" w:rsidRDefault="006C4306" w:rsidP="006C4306">
      <w:pPr>
        <w:spacing w:after="0"/>
        <w:jc w:val="both"/>
        <w:rPr>
          <w:rFonts w:cstheme="minorHAnsi"/>
          <w:sz w:val="20"/>
          <w:szCs w:val="20"/>
        </w:rPr>
      </w:pPr>
      <w:r w:rsidRPr="00084960">
        <w:rPr>
          <w:rFonts w:cstheme="minorHAnsi"/>
          <w:sz w:val="20"/>
          <w:szCs w:val="20"/>
        </w:rPr>
        <w:t xml:space="preserve">LEADER: </w:t>
      </w:r>
      <w:r w:rsidRPr="00084960">
        <w:rPr>
          <w:rFonts w:cstheme="minorHAnsi"/>
          <w:sz w:val="20"/>
          <w:szCs w:val="20"/>
          <w:highlight w:val="green"/>
        </w:rPr>
        <w:t xml:space="preserve">Sì, solo l’azione </w:t>
      </w:r>
      <w:r>
        <w:rPr>
          <w:rFonts w:cstheme="minorHAnsi"/>
          <w:sz w:val="20"/>
          <w:szCs w:val="20"/>
          <w:highlight w:val="green"/>
        </w:rPr>
        <w:t>1</w:t>
      </w:r>
      <w:r w:rsidRPr="00084960">
        <w:rPr>
          <w:rFonts w:cstheme="minorHAnsi"/>
          <w:sz w:val="20"/>
          <w:szCs w:val="20"/>
          <w:highlight w:val="green"/>
        </w:rPr>
        <w:t>) dell’intervento SRD08 è attivabile anche in ambito LEADER.</w:t>
      </w:r>
    </w:p>
    <w:p w14:paraId="57D86DDC" w14:textId="77777777" w:rsidR="006C4306" w:rsidRPr="00084960" w:rsidRDefault="006C4306" w:rsidP="006C4306">
      <w:pPr>
        <w:spacing w:after="0"/>
        <w:jc w:val="both"/>
        <w:rPr>
          <w:rFonts w:cstheme="minorHAnsi"/>
          <w:strike/>
          <w:color w:val="FF0000"/>
          <w:sz w:val="20"/>
          <w:szCs w:val="20"/>
        </w:rPr>
      </w:pPr>
      <w:r w:rsidRPr="00084960">
        <w:rPr>
          <w:rFonts w:cstheme="minorHAnsi"/>
          <w:strike/>
          <w:color w:val="FF0000"/>
          <w:sz w:val="20"/>
          <w:szCs w:val="20"/>
        </w:rPr>
        <w:t>Il presente intervento potrà essere combinato con altri interventi previsti dal Piano anche attraverso le strategie di sviluppo locale di cui all'approccio LEADER nelle quali gli investimenti in infrastrutture avranno una ricaduta proporzionale al territorio interessato e maggiormente collegata alle esigenze di sviluppo locale individuando investimenti su più ampia scala. Anche la progettazione integrata territoriale (es. Strategia Nazionale Aree Interne) potrà intervenire a rendere maggiormente coerente ed efficace l’attuazione degli investimenti in infrastrutture del Piano stesso.</w:t>
      </w:r>
    </w:p>
    <w:p w14:paraId="24FB704F" w14:textId="77777777" w:rsidR="006C4306" w:rsidRPr="00084960" w:rsidRDefault="006C4306" w:rsidP="006C4306">
      <w:pPr>
        <w:spacing w:after="0"/>
        <w:jc w:val="both"/>
        <w:rPr>
          <w:rFonts w:cstheme="minorHAnsi"/>
          <w:sz w:val="20"/>
          <w:szCs w:val="20"/>
        </w:rPr>
      </w:pPr>
      <w:r w:rsidRPr="00084960">
        <w:rPr>
          <w:rFonts w:cstheme="minorHAnsi"/>
          <w:sz w:val="20"/>
          <w:szCs w:val="20"/>
        </w:rPr>
        <w:t>Cooperazione: No.</w:t>
      </w:r>
    </w:p>
    <w:p w14:paraId="5D1042F1"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53E4F2E3" w14:textId="77777777" w:rsidR="006C4306" w:rsidRPr="00F6220C" w:rsidRDefault="006C4306" w:rsidP="006C4306">
      <w:pPr>
        <w:pStyle w:val="Titolo2"/>
        <w:spacing w:before="0"/>
        <w:rPr>
          <w:rFonts w:asciiTheme="minorHAnsi" w:hAnsiTheme="minorHAnsi" w:cstheme="minorHAnsi"/>
          <w:b/>
          <w:bCs/>
        </w:rPr>
      </w:pPr>
      <w:bookmarkStart w:id="119" w:name="_Toc133425229"/>
      <w:r w:rsidRPr="00F6220C">
        <w:rPr>
          <w:rFonts w:asciiTheme="minorHAnsi" w:hAnsiTheme="minorHAnsi" w:cstheme="minorHAnsi"/>
          <w:b/>
          <w:bCs/>
        </w:rPr>
        <w:t>SRD09</w:t>
      </w:r>
      <w:r>
        <w:rPr>
          <w:rFonts w:asciiTheme="minorHAnsi" w:hAnsiTheme="minorHAnsi" w:cstheme="minorHAnsi"/>
          <w:b/>
          <w:bCs/>
        </w:rPr>
        <w:t xml:space="preserve"> - </w:t>
      </w:r>
      <w:bookmarkStart w:id="120" w:name="_Hlk132130119"/>
      <w:r w:rsidRPr="00A12EFE">
        <w:rPr>
          <w:rFonts w:asciiTheme="minorHAnsi" w:hAnsiTheme="minorHAnsi" w:cstheme="minorHAnsi"/>
          <w:b/>
          <w:bCs/>
        </w:rPr>
        <w:t>Investimenti non produttivi nelle aree rurali</w:t>
      </w:r>
      <w:bookmarkEnd w:id="119"/>
    </w:p>
    <w:bookmarkEnd w:id="120"/>
    <w:p w14:paraId="1146D86B" w14:textId="77777777" w:rsidR="006C4306" w:rsidRPr="002949F3" w:rsidRDefault="006C4306" w:rsidP="006C4306">
      <w:pPr>
        <w:pStyle w:val="Titolo3"/>
        <w:spacing w:before="0"/>
        <w:rPr>
          <w:i/>
          <w:iCs/>
          <w:sz w:val="22"/>
          <w:szCs w:val="22"/>
        </w:rPr>
      </w:pPr>
      <w:r>
        <w:rPr>
          <w:i/>
          <w:iCs/>
          <w:sz w:val="22"/>
          <w:szCs w:val="22"/>
        </w:rPr>
        <w:t>Descrizione</w:t>
      </w:r>
    </w:p>
    <w:p w14:paraId="65E92E33" w14:textId="77777777" w:rsidR="006C4306" w:rsidRPr="00D62458" w:rsidRDefault="006C4306" w:rsidP="006C4306">
      <w:pPr>
        <w:jc w:val="both"/>
        <w:rPr>
          <w:rFonts w:cstheme="minorHAnsi"/>
          <w:sz w:val="20"/>
          <w:szCs w:val="20"/>
        </w:rPr>
      </w:pPr>
      <w:bookmarkStart w:id="121" w:name="_Hlk132130169"/>
      <w:r w:rsidRPr="00E81B73">
        <w:rPr>
          <w:rFonts w:cstheme="minorHAnsi"/>
          <w:sz w:val="20"/>
          <w:szCs w:val="20"/>
          <w:highlight w:val="green"/>
        </w:rPr>
        <w:t>L’Intervento fornisce un sostegno per la realizzazione di investimenti volti a sostenere lo sviluppo socioeconomico delle aree rurali, il mantenimento della biodiversità e la tutela delle attività tradizionali e dell’architettura rurale.</w:t>
      </w:r>
      <w:r>
        <w:rPr>
          <w:rFonts w:cstheme="minorHAnsi"/>
          <w:sz w:val="20"/>
          <w:szCs w:val="20"/>
        </w:rPr>
        <w:t xml:space="preserve"> </w:t>
      </w:r>
      <w:r w:rsidRPr="0000590B">
        <w:rPr>
          <w:rFonts w:cstheme="minorHAnsi"/>
          <w:sz w:val="20"/>
          <w:szCs w:val="20"/>
        </w:rPr>
        <w:t xml:space="preserve">L’intervento intende valorizzare il patrimonio insediativo ed antropico rurale attraverso investimenti per il recupero di </w:t>
      </w:r>
      <w:r w:rsidRPr="00BB3915">
        <w:rPr>
          <w:rFonts w:cstheme="minorHAnsi"/>
          <w:sz w:val="20"/>
          <w:szCs w:val="20"/>
        </w:rPr>
        <w:t>edifici e di complessi ed elementi architettonici e degli spazi aperti di pertinenza, contribuendo, nel complesso, al miglioramen</w:t>
      </w:r>
      <w:r w:rsidRPr="0000590B">
        <w:rPr>
          <w:rFonts w:cstheme="minorHAnsi"/>
          <w:sz w:val="20"/>
          <w:szCs w:val="20"/>
        </w:rPr>
        <w:t>to della qualità della vita e del benessere della collettività.</w:t>
      </w:r>
      <w:r>
        <w:rPr>
          <w:rFonts w:cstheme="minorHAnsi"/>
          <w:sz w:val="20"/>
          <w:szCs w:val="20"/>
        </w:rPr>
        <w:t xml:space="preserve"> È</w:t>
      </w:r>
      <w:r w:rsidRPr="00D62458">
        <w:rPr>
          <w:rFonts w:cstheme="minorHAnsi"/>
          <w:sz w:val="20"/>
          <w:szCs w:val="20"/>
        </w:rPr>
        <w:t xml:space="preserve"> prevista la concessione del sostegno agli investimenti </w:t>
      </w:r>
      <w:r>
        <w:rPr>
          <w:rFonts w:cstheme="minorHAnsi"/>
          <w:sz w:val="20"/>
          <w:szCs w:val="20"/>
        </w:rPr>
        <w:t xml:space="preserve">per:   </w:t>
      </w:r>
    </w:p>
    <w:p w14:paraId="3D9E569C" w14:textId="77777777" w:rsidR="006C4306" w:rsidRDefault="006C4306" w:rsidP="006C4306">
      <w:pPr>
        <w:pStyle w:val="Paragrafoelenco"/>
        <w:numPr>
          <w:ilvl w:val="0"/>
          <w:numId w:val="50"/>
        </w:numPr>
        <w:ind w:left="709"/>
        <w:jc w:val="both"/>
        <w:rPr>
          <w:rFonts w:cstheme="minorHAnsi"/>
          <w:sz w:val="20"/>
          <w:szCs w:val="20"/>
        </w:rPr>
      </w:pPr>
      <w:r w:rsidRPr="002520F5">
        <w:rPr>
          <w:rFonts w:cstheme="minorHAnsi"/>
          <w:b/>
          <w:bCs/>
          <w:sz w:val="20"/>
          <w:szCs w:val="20"/>
        </w:rPr>
        <w:t>Azione b)</w:t>
      </w:r>
      <w:r w:rsidRPr="003C26F4">
        <w:rPr>
          <w:rFonts w:cstheme="minorHAnsi"/>
          <w:sz w:val="20"/>
          <w:szCs w:val="20"/>
        </w:rPr>
        <w:t xml:space="preserve"> Miglioramento degli alpeggi attraverso la realizzazione, recupero e/o ampliamento dei fabbricati di alpeggio e di altre tipologie di fabbricati e manufatti rurali</w:t>
      </w:r>
      <w:r>
        <w:rPr>
          <w:rFonts w:cstheme="minorHAnsi"/>
          <w:sz w:val="20"/>
          <w:szCs w:val="20"/>
        </w:rPr>
        <w:t>.</w:t>
      </w:r>
    </w:p>
    <w:p w14:paraId="068B54BF" w14:textId="309C3A05" w:rsidR="0041021F" w:rsidRDefault="0041021F" w:rsidP="0041021F">
      <w:pPr>
        <w:jc w:val="both"/>
        <w:rPr>
          <w:rFonts w:cstheme="minorHAnsi"/>
          <w:sz w:val="20"/>
          <w:szCs w:val="20"/>
          <w:highlight w:val="yellow"/>
        </w:rPr>
      </w:pPr>
      <w:r w:rsidRPr="00202916">
        <w:rPr>
          <w:rFonts w:cstheme="minorHAnsi"/>
          <w:sz w:val="20"/>
          <w:szCs w:val="20"/>
          <w:highlight w:val="yellow"/>
        </w:rPr>
        <w:t>Regione Lombardia intende attivare, attraverso avviso pubblico regionale, l'azione 2 prevista dalla scheda di intervento SRD09 di cui al PSP 2023-27. Attraverso le Strategie di Sviluppo Locale "LEADER" (SRG06) è possibile attivare tutte le azioni previste dall'intervento in quanto di forte interesse per i territori rurali.</w:t>
      </w:r>
    </w:p>
    <w:p w14:paraId="7012F135" w14:textId="5E54FCDE" w:rsidR="00BB43DA" w:rsidRPr="00BB43DA" w:rsidRDefault="00BB43DA" w:rsidP="0041021F">
      <w:pPr>
        <w:jc w:val="both"/>
        <w:rPr>
          <w:rFonts w:cstheme="minorHAnsi"/>
          <w:sz w:val="20"/>
          <w:szCs w:val="20"/>
          <w:highlight w:val="green"/>
        </w:rPr>
      </w:pPr>
      <w:r w:rsidRPr="00BB43DA">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bookmarkEnd w:id="121"/>
    <w:p w14:paraId="7E6D70B7"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9"/>
        <w:gridCol w:w="732"/>
        <w:gridCol w:w="1237"/>
        <w:gridCol w:w="1113"/>
        <w:gridCol w:w="2582"/>
        <w:gridCol w:w="1334"/>
        <w:gridCol w:w="758"/>
        <w:gridCol w:w="765"/>
      </w:tblGrid>
      <w:tr w:rsidR="006C4306" w:rsidRPr="00700099" w14:paraId="24D58C5A" w14:textId="77777777" w:rsidTr="002E4D6A">
        <w:trPr>
          <w:trHeight w:val="405"/>
        </w:trPr>
        <w:tc>
          <w:tcPr>
            <w:tcW w:w="798" w:type="pct"/>
            <w:vMerge w:val="restart"/>
            <w:shd w:val="clear" w:color="auto" w:fill="008E40"/>
            <w:vAlign w:val="center"/>
          </w:tcPr>
          <w:p w14:paraId="478A18B6"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1" w:type="pct"/>
            <w:vMerge w:val="restart"/>
            <w:vAlign w:val="center"/>
          </w:tcPr>
          <w:p w14:paraId="17E2DE4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SRD09</w:t>
            </w:r>
          </w:p>
        </w:tc>
        <w:tc>
          <w:tcPr>
            <w:tcW w:w="610" w:type="pct"/>
            <w:vMerge w:val="restart"/>
            <w:shd w:val="clear" w:color="auto" w:fill="008E40"/>
            <w:vAlign w:val="center"/>
          </w:tcPr>
          <w:p w14:paraId="757518C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2" w:type="pct"/>
            <w:gridSpan w:val="2"/>
            <w:vMerge w:val="restart"/>
            <w:vAlign w:val="center"/>
          </w:tcPr>
          <w:p w14:paraId="2845BC0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non produttivi nelle aree rurali</w:t>
            </w:r>
          </w:p>
        </w:tc>
        <w:tc>
          <w:tcPr>
            <w:tcW w:w="657" w:type="pct"/>
            <w:vMerge w:val="restart"/>
            <w:shd w:val="clear" w:color="auto" w:fill="008E40"/>
            <w:vAlign w:val="center"/>
          </w:tcPr>
          <w:p w14:paraId="164C2C7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4" w:type="pct"/>
            <w:shd w:val="clear" w:color="auto" w:fill="92D050"/>
            <w:vAlign w:val="center"/>
          </w:tcPr>
          <w:p w14:paraId="0353BB9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699272449"/>
            <w14:checkbox>
              <w14:checked w14:val="1"/>
              <w14:checkedState w14:val="2612" w14:font="MS Gothic"/>
              <w14:uncheckedState w14:val="2610" w14:font="MS Gothic"/>
            </w14:checkbox>
          </w:sdtPr>
          <w:sdtEndPr/>
          <w:sdtContent>
            <w:tc>
              <w:tcPr>
                <w:tcW w:w="377" w:type="pct"/>
                <w:vAlign w:val="center"/>
              </w:tcPr>
              <w:p w14:paraId="3E502CDA"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12E96DF4" w14:textId="77777777" w:rsidTr="002E4D6A">
        <w:trPr>
          <w:trHeight w:val="405"/>
        </w:trPr>
        <w:tc>
          <w:tcPr>
            <w:tcW w:w="798" w:type="pct"/>
            <w:vMerge/>
            <w:shd w:val="clear" w:color="auto" w:fill="008E40"/>
            <w:vAlign w:val="center"/>
          </w:tcPr>
          <w:p w14:paraId="2F762B6B" w14:textId="77777777" w:rsidR="006C4306" w:rsidRPr="00700099" w:rsidRDefault="006C4306" w:rsidP="00F561E7">
            <w:pPr>
              <w:spacing w:after="0"/>
              <w:rPr>
                <w:rFonts w:cstheme="minorHAnsi"/>
                <w:sz w:val="18"/>
                <w:szCs w:val="18"/>
              </w:rPr>
            </w:pPr>
          </w:p>
        </w:tc>
        <w:tc>
          <w:tcPr>
            <w:tcW w:w="361" w:type="pct"/>
            <w:vMerge/>
            <w:vAlign w:val="center"/>
          </w:tcPr>
          <w:p w14:paraId="636C6FBA" w14:textId="77777777" w:rsidR="006C4306" w:rsidRPr="00700099" w:rsidRDefault="006C4306" w:rsidP="00F561E7">
            <w:pPr>
              <w:spacing w:after="0"/>
              <w:rPr>
                <w:rFonts w:cstheme="minorHAnsi"/>
                <w:sz w:val="18"/>
                <w:szCs w:val="18"/>
              </w:rPr>
            </w:pPr>
          </w:p>
        </w:tc>
        <w:tc>
          <w:tcPr>
            <w:tcW w:w="610" w:type="pct"/>
            <w:vMerge/>
            <w:shd w:val="clear" w:color="auto" w:fill="008E40"/>
            <w:vAlign w:val="center"/>
          </w:tcPr>
          <w:p w14:paraId="520713D4" w14:textId="77777777" w:rsidR="006C4306" w:rsidRPr="00700099" w:rsidRDefault="006C4306" w:rsidP="00F561E7">
            <w:pPr>
              <w:spacing w:after="0"/>
              <w:rPr>
                <w:rFonts w:cstheme="minorHAnsi"/>
                <w:sz w:val="18"/>
                <w:szCs w:val="18"/>
              </w:rPr>
            </w:pPr>
          </w:p>
        </w:tc>
        <w:tc>
          <w:tcPr>
            <w:tcW w:w="1822" w:type="pct"/>
            <w:gridSpan w:val="2"/>
            <w:vMerge/>
            <w:vAlign w:val="center"/>
          </w:tcPr>
          <w:p w14:paraId="74907D03" w14:textId="77777777" w:rsidR="006C4306" w:rsidRPr="00700099" w:rsidRDefault="006C4306" w:rsidP="00F561E7">
            <w:pPr>
              <w:spacing w:after="0"/>
              <w:rPr>
                <w:rFonts w:cstheme="minorHAnsi"/>
                <w:sz w:val="18"/>
                <w:szCs w:val="18"/>
              </w:rPr>
            </w:pPr>
          </w:p>
        </w:tc>
        <w:tc>
          <w:tcPr>
            <w:tcW w:w="657" w:type="pct"/>
            <w:vMerge/>
            <w:shd w:val="clear" w:color="auto" w:fill="008E40"/>
            <w:vAlign w:val="center"/>
          </w:tcPr>
          <w:p w14:paraId="6618C37D" w14:textId="77777777" w:rsidR="006C4306" w:rsidRPr="00700099" w:rsidRDefault="006C4306" w:rsidP="00F561E7">
            <w:pPr>
              <w:spacing w:after="0"/>
              <w:jc w:val="center"/>
              <w:rPr>
                <w:rFonts w:cstheme="minorHAnsi"/>
                <w:b/>
                <w:bCs/>
                <w:color w:val="FFFFFF" w:themeColor="background1"/>
                <w:sz w:val="18"/>
                <w:szCs w:val="18"/>
              </w:rPr>
            </w:pPr>
          </w:p>
        </w:tc>
        <w:tc>
          <w:tcPr>
            <w:tcW w:w="374" w:type="pct"/>
            <w:shd w:val="clear" w:color="auto" w:fill="FF0000"/>
            <w:vAlign w:val="center"/>
          </w:tcPr>
          <w:p w14:paraId="5F1085B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496486256"/>
            <w14:checkbox>
              <w14:checked w14:val="0"/>
              <w14:checkedState w14:val="2612" w14:font="MS Gothic"/>
              <w14:uncheckedState w14:val="2610" w14:font="MS Gothic"/>
            </w14:checkbox>
          </w:sdtPr>
          <w:sdtEndPr/>
          <w:sdtContent>
            <w:tc>
              <w:tcPr>
                <w:tcW w:w="377" w:type="pct"/>
                <w:vAlign w:val="center"/>
              </w:tcPr>
              <w:p w14:paraId="17E6F8F4"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48827883" w14:textId="77777777" w:rsidTr="002E4D6A">
        <w:trPr>
          <w:trHeight w:val="70"/>
        </w:trPr>
        <w:tc>
          <w:tcPr>
            <w:tcW w:w="1159" w:type="pct"/>
            <w:gridSpan w:val="2"/>
            <w:shd w:val="clear" w:color="auto" w:fill="008E40"/>
            <w:vAlign w:val="center"/>
          </w:tcPr>
          <w:p w14:paraId="202BDDCB" w14:textId="77777777" w:rsidR="006C4306" w:rsidRPr="007C1E0B" w:rsidRDefault="006C4306" w:rsidP="00F561E7">
            <w:pPr>
              <w:spacing w:after="0"/>
              <w:jc w:val="center"/>
              <w:rPr>
                <w:rFonts w:cstheme="minorHAnsi"/>
                <w:b/>
                <w:bCs/>
                <w:sz w:val="18"/>
                <w:szCs w:val="18"/>
                <w:lang w:val="en-GB"/>
              </w:rPr>
            </w:pPr>
            <w:r w:rsidRPr="007C1E0B">
              <w:rPr>
                <w:rFonts w:cstheme="minorHAnsi"/>
                <w:b/>
                <w:bCs/>
                <w:color w:val="FFFFFF" w:themeColor="background1"/>
                <w:sz w:val="18"/>
                <w:szCs w:val="18"/>
                <w:lang w:val="en-GB"/>
              </w:rPr>
              <w:t>Spesa Pubblica</w:t>
            </w:r>
          </w:p>
        </w:tc>
        <w:tc>
          <w:tcPr>
            <w:tcW w:w="1159" w:type="pct"/>
            <w:gridSpan w:val="2"/>
            <w:vAlign w:val="center"/>
          </w:tcPr>
          <w:p w14:paraId="4DE87868"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5.000.000,00</w:t>
            </w:r>
            <w:r>
              <w:rPr>
                <w:rFonts w:cstheme="minorHAnsi"/>
                <w:sz w:val="18"/>
                <w:szCs w:val="18"/>
                <w:lang w:val="it"/>
              </w:rPr>
              <w:t xml:space="preserve"> </w:t>
            </w:r>
            <w:r w:rsidRPr="00700099">
              <w:rPr>
                <w:rFonts w:cstheme="minorHAnsi"/>
                <w:sz w:val="18"/>
                <w:szCs w:val="18"/>
                <w:lang w:val="it"/>
              </w:rPr>
              <w:t>€</w:t>
            </w:r>
          </w:p>
        </w:tc>
        <w:tc>
          <w:tcPr>
            <w:tcW w:w="1931" w:type="pct"/>
            <w:gridSpan w:val="2"/>
            <w:shd w:val="clear" w:color="auto" w:fill="008E40"/>
            <w:vAlign w:val="center"/>
          </w:tcPr>
          <w:p w14:paraId="6A600871" w14:textId="77777777" w:rsidR="006C4306" w:rsidRPr="007C1E0B" w:rsidRDefault="006C4306" w:rsidP="00F561E7">
            <w:pPr>
              <w:spacing w:after="0"/>
              <w:jc w:val="center"/>
              <w:rPr>
                <w:rFonts w:cstheme="minorHAnsi"/>
                <w:b/>
                <w:bCs/>
                <w:color w:val="FFFFFF" w:themeColor="background1"/>
                <w:sz w:val="18"/>
                <w:szCs w:val="18"/>
                <w:lang w:val="it"/>
              </w:rPr>
            </w:pPr>
            <w:r w:rsidRPr="007C1E0B">
              <w:rPr>
                <w:rFonts w:cstheme="minorHAnsi"/>
                <w:b/>
                <w:bCs/>
                <w:color w:val="FFFFFF" w:themeColor="background1"/>
                <w:sz w:val="18"/>
                <w:szCs w:val="18"/>
                <w:lang w:val="en-GB"/>
              </w:rPr>
              <w:t>Contributo del FEASR</w:t>
            </w:r>
          </w:p>
        </w:tc>
        <w:tc>
          <w:tcPr>
            <w:tcW w:w="752" w:type="pct"/>
            <w:gridSpan w:val="2"/>
            <w:vAlign w:val="center"/>
          </w:tcPr>
          <w:p w14:paraId="0130CF04"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2.035.000</w:t>
            </w:r>
            <w:r>
              <w:rPr>
                <w:rFonts w:cstheme="minorHAnsi"/>
                <w:sz w:val="18"/>
                <w:szCs w:val="18"/>
                <w:lang w:val="it"/>
              </w:rPr>
              <w:t>,</w:t>
            </w:r>
            <w:r w:rsidRPr="00700099">
              <w:rPr>
                <w:rFonts w:cstheme="minorHAnsi"/>
                <w:sz w:val="18"/>
                <w:szCs w:val="18"/>
                <w:lang w:val="it"/>
              </w:rPr>
              <w:t>00</w:t>
            </w:r>
            <w:r>
              <w:rPr>
                <w:rFonts w:cstheme="minorHAnsi"/>
                <w:sz w:val="18"/>
                <w:szCs w:val="18"/>
                <w:lang w:val="it"/>
              </w:rPr>
              <w:t xml:space="preserve"> </w:t>
            </w:r>
            <w:r w:rsidRPr="00700099">
              <w:rPr>
                <w:rFonts w:cstheme="minorHAnsi"/>
                <w:sz w:val="18"/>
                <w:szCs w:val="18"/>
                <w:lang w:val="it"/>
              </w:rPr>
              <w:t>€</w:t>
            </w:r>
          </w:p>
        </w:tc>
      </w:tr>
      <w:tr w:rsidR="006C4306" w:rsidRPr="00700099" w14:paraId="2EF33BA1" w14:textId="77777777" w:rsidTr="002E4D6A">
        <w:trPr>
          <w:trHeight w:val="70"/>
        </w:trPr>
        <w:tc>
          <w:tcPr>
            <w:tcW w:w="1159" w:type="pct"/>
            <w:gridSpan w:val="2"/>
            <w:shd w:val="clear" w:color="auto" w:fill="008E40"/>
            <w:vAlign w:val="center"/>
          </w:tcPr>
          <w:p w14:paraId="50560BF0" w14:textId="77777777" w:rsidR="006C4306" w:rsidRPr="00837D09" w:rsidRDefault="006C4306" w:rsidP="00F561E7">
            <w:pPr>
              <w:spacing w:after="0"/>
              <w:jc w:val="center"/>
              <w:rPr>
                <w:rFonts w:cstheme="minorHAnsi"/>
                <w:b/>
                <w:bCs/>
                <w:color w:val="FFFFFF" w:themeColor="background1"/>
                <w:sz w:val="18"/>
                <w:szCs w:val="18"/>
                <w:highlight w:val="green"/>
                <w:lang w:val="en-GB"/>
              </w:rPr>
            </w:pPr>
            <w:r w:rsidRPr="00837D09">
              <w:rPr>
                <w:rFonts w:cstheme="minorHAnsi"/>
                <w:b/>
                <w:bCs/>
                <w:color w:val="FFFFFF" w:themeColor="background1"/>
                <w:sz w:val="18"/>
                <w:szCs w:val="18"/>
                <w:highlight w:val="green"/>
                <w:lang w:val="en-GB"/>
              </w:rPr>
              <w:t>Indicatori di Risultato - R</w:t>
            </w:r>
          </w:p>
        </w:tc>
        <w:tc>
          <w:tcPr>
            <w:tcW w:w="1159" w:type="pct"/>
            <w:gridSpan w:val="2"/>
            <w:vAlign w:val="center"/>
          </w:tcPr>
          <w:p w14:paraId="1014CD08" w14:textId="77777777" w:rsidR="006C4306" w:rsidRPr="00837D09" w:rsidRDefault="006C4306" w:rsidP="00F561E7">
            <w:pPr>
              <w:spacing w:after="0"/>
              <w:jc w:val="center"/>
              <w:rPr>
                <w:rFonts w:cstheme="minorHAnsi"/>
                <w:sz w:val="18"/>
                <w:szCs w:val="18"/>
                <w:highlight w:val="green"/>
                <w:lang w:val="it"/>
              </w:rPr>
            </w:pPr>
            <w:r w:rsidRPr="00837D09">
              <w:rPr>
                <w:rFonts w:cstheme="minorHAnsi"/>
                <w:sz w:val="18"/>
                <w:szCs w:val="18"/>
                <w:highlight w:val="green"/>
                <w:lang w:val="it"/>
              </w:rPr>
              <w:t>R.41</w:t>
            </w:r>
          </w:p>
        </w:tc>
        <w:tc>
          <w:tcPr>
            <w:tcW w:w="1931" w:type="pct"/>
            <w:gridSpan w:val="2"/>
            <w:shd w:val="clear" w:color="auto" w:fill="008E40"/>
            <w:vAlign w:val="center"/>
          </w:tcPr>
          <w:p w14:paraId="090A7364" w14:textId="77777777" w:rsidR="006C4306" w:rsidRPr="00837D09" w:rsidRDefault="006C4306" w:rsidP="00F561E7">
            <w:pPr>
              <w:spacing w:after="0"/>
              <w:jc w:val="center"/>
              <w:rPr>
                <w:rFonts w:cstheme="minorHAnsi"/>
                <w:b/>
                <w:bCs/>
                <w:color w:val="FFFFFF" w:themeColor="background1"/>
                <w:sz w:val="18"/>
                <w:szCs w:val="18"/>
                <w:highlight w:val="green"/>
                <w:lang w:val="en-GB"/>
              </w:rPr>
            </w:pPr>
            <w:r w:rsidRPr="00837D09">
              <w:rPr>
                <w:rFonts w:cstheme="minorHAnsi"/>
                <w:b/>
                <w:bCs/>
                <w:color w:val="FFFFFF" w:themeColor="background1"/>
                <w:sz w:val="18"/>
                <w:szCs w:val="18"/>
                <w:highlight w:val="green"/>
                <w:lang w:val="en-GB"/>
              </w:rPr>
              <w:t>Indicatori di Output - O</w:t>
            </w:r>
          </w:p>
        </w:tc>
        <w:tc>
          <w:tcPr>
            <w:tcW w:w="752" w:type="pct"/>
            <w:gridSpan w:val="2"/>
            <w:vAlign w:val="center"/>
          </w:tcPr>
          <w:p w14:paraId="70F981BE" w14:textId="77777777" w:rsidR="006C4306" w:rsidRPr="00837D09" w:rsidRDefault="006C4306" w:rsidP="00F561E7">
            <w:pPr>
              <w:spacing w:after="0"/>
              <w:jc w:val="center"/>
              <w:rPr>
                <w:rFonts w:cstheme="minorHAnsi"/>
                <w:sz w:val="18"/>
                <w:szCs w:val="18"/>
                <w:highlight w:val="green"/>
                <w:lang w:val="it"/>
              </w:rPr>
            </w:pPr>
            <w:r w:rsidRPr="00837D09">
              <w:rPr>
                <w:rFonts w:cstheme="minorHAnsi"/>
                <w:sz w:val="18"/>
                <w:szCs w:val="18"/>
                <w:highlight w:val="green"/>
                <w:lang w:val="it"/>
              </w:rPr>
              <w:t>O.23</w:t>
            </w:r>
          </w:p>
        </w:tc>
      </w:tr>
    </w:tbl>
    <w:p w14:paraId="72CF0787" w14:textId="77777777" w:rsidR="00DE5F12" w:rsidRPr="006C5EE8" w:rsidRDefault="00DE5F12" w:rsidP="00DE5F12">
      <w:pPr>
        <w:spacing w:after="0"/>
        <w:rPr>
          <w:rFonts w:cstheme="minorHAnsi"/>
        </w:rPr>
      </w:pPr>
    </w:p>
    <w:p w14:paraId="652D3B3A" w14:textId="77777777" w:rsidR="006C4306" w:rsidRPr="003C26F4" w:rsidRDefault="006C4306" w:rsidP="006C4306">
      <w:pPr>
        <w:pStyle w:val="Titolo3"/>
        <w:rPr>
          <w:i/>
          <w:iCs/>
          <w:sz w:val="22"/>
          <w:szCs w:val="22"/>
        </w:rPr>
      </w:pPr>
      <w:r w:rsidRPr="002949F3">
        <w:rPr>
          <w:i/>
          <w:iCs/>
          <w:sz w:val="22"/>
          <w:szCs w:val="22"/>
        </w:rPr>
        <w:t>Principi di selezione</w:t>
      </w:r>
    </w:p>
    <w:tbl>
      <w:tblPr>
        <w:tblStyle w:val="Grigliatabella"/>
        <w:tblW w:w="0" w:type="auto"/>
        <w:tblLook w:val="04A0" w:firstRow="1" w:lastRow="0" w:firstColumn="1" w:lastColumn="0" w:noHBand="0" w:noVBand="1"/>
      </w:tblPr>
      <w:tblGrid>
        <w:gridCol w:w="715"/>
        <w:gridCol w:w="9425"/>
      </w:tblGrid>
      <w:tr w:rsidR="006C4306" w:rsidRPr="00700099" w14:paraId="7FE4620D"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tcPr>
          <w:p w14:paraId="134602C1"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1BC83A69"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tcPr>
          <w:p w14:paraId="779298E9"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4E011D2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6F737117"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6B758E6E" w14:textId="77777777" w:rsidR="006C4306" w:rsidRPr="00700099" w:rsidRDefault="006C4306" w:rsidP="00F561E7">
            <w:pPr>
              <w:spacing w:after="0"/>
              <w:jc w:val="center"/>
              <w:rPr>
                <w:rFonts w:cstheme="minorHAnsi"/>
                <w:sz w:val="18"/>
                <w:szCs w:val="18"/>
              </w:rPr>
            </w:pPr>
            <w:r w:rsidRPr="00D661B4">
              <w:rPr>
                <w:rFonts w:cstheme="minorHAnsi"/>
                <w:b/>
                <w:bCs/>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14:paraId="17E60C52"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richiedente (per esempio: tipologia, numero e modalità dei soggetti proponenti)</w:t>
            </w:r>
          </w:p>
        </w:tc>
      </w:tr>
      <w:tr w:rsidR="006C4306" w:rsidRPr="00700099" w14:paraId="7D02BA68"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3AC66E40" w14:textId="77777777" w:rsidR="006C4306" w:rsidRPr="00700099" w:rsidRDefault="006C4306" w:rsidP="00F561E7">
            <w:pPr>
              <w:spacing w:after="0"/>
              <w:jc w:val="center"/>
              <w:rPr>
                <w:rFonts w:cstheme="minorHAnsi"/>
                <w:sz w:val="18"/>
                <w:szCs w:val="18"/>
              </w:rPr>
            </w:pPr>
            <w:r w:rsidRPr="00D661B4">
              <w:rPr>
                <w:rFonts w:cstheme="minorHAnsi"/>
                <w:b/>
                <w:bCs/>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14:paraId="6980607E"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Localizzazione geografica dell’intervento (es. aree con maggiori svantaggi naturali, aree di transizione urbano-rurale, aree montane e interne)</w:t>
            </w:r>
          </w:p>
        </w:tc>
      </w:tr>
      <w:tr w:rsidR="006C4306" w:rsidRPr="00700099" w14:paraId="3ABB90F3"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6CB6128D" w14:textId="77777777" w:rsidR="006C4306" w:rsidRPr="00700099" w:rsidRDefault="006C4306" w:rsidP="00F561E7">
            <w:pPr>
              <w:spacing w:after="0"/>
              <w:jc w:val="center"/>
              <w:rPr>
                <w:rFonts w:cstheme="minorHAnsi"/>
                <w:sz w:val="18"/>
                <w:szCs w:val="18"/>
              </w:rPr>
            </w:pPr>
            <w:r w:rsidRPr="00D661B4">
              <w:rPr>
                <w:rFonts w:cstheme="minorHAnsi"/>
                <w:b/>
                <w:bCs/>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14:paraId="1FF2A548"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progetto (es. requisiti qualitativi degli interventi)</w:t>
            </w:r>
          </w:p>
        </w:tc>
      </w:tr>
      <w:tr w:rsidR="006C4306" w:rsidRPr="00700099" w14:paraId="185271A2"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48B4934B" w14:textId="77777777" w:rsidR="006C4306" w:rsidRPr="00700099" w:rsidRDefault="006C4306" w:rsidP="00F561E7">
            <w:pPr>
              <w:spacing w:after="0"/>
              <w:jc w:val="center"/>
              <w:rPr>
                <w:rFonts w:cstheme="minorHAnsi"/>
                <w:sz w:val="18"/>
                <w:szCs w:val="18"/>
              </w:rPr>
            </w:pPr>
            <w:r w:rsidRPr="00D661B4">
              <w:rPr>
                <w:rFonts w:cstheme="minorHAnsi"/>
                <w:b/>
                <w:bCs/>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tcPr>
          <w:p w14:paraId="528375FE" w14:textId="77777777" w:rsidR="006C4306" w:rsidRPr="00700099" w:rsidRDefault="006C4306" w:rsidP="00F561E7">
            <w:pPr>
              <w:spacing w:after="0"/>
              <w:jc w:val="both"/>
              <w:rPr>
                <w:rFonts w:cstheme="minorHAnsi"/>
                <w:sz w:val="18"/>
                <w:szCs w:val="18"/>
                <w:highlight w:val="yellow"/>
              </w:rPr>
            </w:pPr>
            <w:r w:rsidRPr="00700099">
              <w:rPr>
                <w:rFonts w:cstheme="minorHAnsi"/>
                <w:sz w:val="18"/>
                <w:szCs w:val="18"/>
              </w:rPr>
              <w:t>Ampiezza del territorio</w:t>
            </w:r>
          </w:p>
        </w:tc>
      </w:tr>
    </w:tbl>
    <w:p w14:paraId="2DDE1DF5" w14:textId="77777777" w:rsidR="006C4306" w:rsidRPr="00700099" w:rsidRDefault="006C4306" w:rsidP="006C4306">
      <w:pPr>
        <w:spacing w:before="120" w:after="0"/>
        <w:rPr>
          <w:rFonts w:cstheme="minorHAnsi"/>
        </w:rPr>
      </w:pPr>
    </w:p>
    <w:p w14:paraId="3D300C22" w14:textId="77777777" w:rsidR="006C4306" w:rsidRPr="003C26F4" w:rsidRDefault="006C4306" w:rsidP="006C4306">
      <w:pPr>
        <w:pStyle w:val="Titolo3"/>
        <w:rPr>
          <w:i/>
          <w:iCs/>
          <w:sz w:val="22"/>
          <w:szCs w:val="22"/>
        </w:rPr>
      </w:pPr>
      <w:r w:rsidRPr="003C26F4">
        <w:rPr>
          <w:i/>
          <w:iCs/>
          <w:sz w:val="22"/>
          <w:szCs w:val="22"/>
        </w:rPr>
        <w:t>Criteri di ammissibilità</w:t>
      </w:r>
    </w:p>
    <w:tbl>
      <w:tblPr>
        <w:tblStyle w:val="Grigliatabella"/>
        <w:tblW w:w="0" w:type="auto"/>
        <w:tblLook w:val="04A0" w:firstRow="1" w:lastRow="0" w:firstColumn="1" w:lastColumn="0" w:noHBand="0" w:noVBand="1"/>
      </w:tblPr>
      <w:tblGrid>
        <w:gridCol w:w="715"/>
        <w:gridCol w:w="9425"/>
      </w:tblGrid>
      <w:tr w:rsidR="006C4306" w:rsidRPr="00700099" w14:paraId="0F7F9D7B"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hideMark/>
          </w:tcPr>
          <w:p w14:paraId="774E3CCE" w14:textId="77777777" w:rsidR="006C4306" w:rsidRPr="00700099" w:rsidRDefault="006C4306" w:rsidP="00F561E7">
            <w:pPr>
              <w:spacing w:after="0"/>
              <w:jc w:val="center"/>
              <w:rPr>
                <w:rFonts w:cstheme="minorHAnsi"/>
                <w:b/>
                <w:bCs/>
                <w:sz w:val="18"/>
                <w:szCs w:val="18"/>
              </w:rPr>
            </w:pPr>
            <w:bookmarkStart w:id="122" w:name="_Hlk132130192"/>
            <w:r>
              <w:rPr>
                <w:rFonts w:cstheme="minorHAnsi"/>
                <w:b/>
                <w:bCs/>
                <w:color w:val="FFFFFF" w:themeColor="background1"/>
                <w:sz w:val="18"/>
                <w:szCs w:val="18"/>
              </w:rPr>
              <w:t>Beneficiari</w:t>
            </w:r>
          </w:p>
        </w:tc>
      </w:tr>
      <w:tr w:rsidR="006C4306" w:rsidRPr="00700099" w14:paraId="5A2181E0"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2DC927D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190B1B4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49958614"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5280527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0" w:type="auto"/>
            <w:tcBorders>
              <w:top w:val="single" w:sz="4" w:space="0" w:color="auto"/>
              <w:left w:val="single" w:sz="4" w:space="0" w:color="auto"/>
              <w:bottom w:val="single" w:sz="4" w:space="0" w:color="auto"/>
              <w:right w:val="single" w:sz="4" w:space="0" w:color="auto"/>
            </w:tcBorders>
            <w:vAlign w:val="center"/>
            <w:hideMark/>
          </w:tcPr>
          <w:p w14:paraId="1FE905F0" w14:textId="77777777" w:rsidR="006C4306" w:rsidRPr="00700099" w:rsidRDefault="006C4306" w:rsidP="00F561E7">
            <w:pPr>
              <w:spacing w:after="0"/>
              <w:jc w:val="both"/>
              <w:rPr>
                <w:rFonts w:cstheme="minorHAnsi"/>
                <w:sz w:val="18"/>
                <w:szCs w:val="18"/>
              </w:rPr>
            </w:pPr>
            <w:r w:rsidRPr="00700099">
              <w:rPr>
                <w:rFonts w:cstheme="minorHAnsi"/>
                <w:sz w:val="18"/>
                <w:szCs w:val="18"/>
              </w:rPr>
              <w:t>Enti pubblici territoriali e soggetti di diritto pubblico, in forma singola o associata</w:t>
            </w:r>
          </w:p>
        </w:tc>
      </w:tr>
      <w:tr w:rsidR="006C4306" w:rsidRPr="00700099" w14:paraId="6E90A626" w14:textId="77777777" w:rsidTr="00F561E7">
        <w:tc>
          <w:tcPr>
            <w:tcW w:w="0" w:type="auto"/>
            <w:gridSpan w:val="2"/>
            <w:tcBorders>
              <w:top w:val="single" w:sz="4" w:space="0" w:color="auto"/>
              <w:left w:val="single" w:sz="4" w:space="0" w:color="auto"/>
              <w:bottom w:val="single" w:sz="4" w:space="0" w:color="auto"/>
              <w:right w:val="single" w:sz="4" w:space="0" w:color="auto"/>
            </w:tcBorders>
            <w:shd w:val="clear" w:color="auto" w:fill="008E40"/>
            <w:hideMark/>
          </w:tcPr>
          <w:p w14:paraId="08458875" w14:textId="77777777" w:rsidR="006C4306" w:rsidRPr="00700099" w:rsidRDefault="006C4306" w:rsidP="00F561E7">
            <w:pPr>
              <w:spacing w:after="0"/>
              <w:jc w:val="center"/>
              <w:rPr>
                <w:rFonts w:cstheme="minorHAnsi"/>
                <w:b/>
                <w:bCs/>
                <w:sz w:val="18"/>
                <w:szCs w:val="18"/>
              </w:rPr>
            </w:pPr>
            <w:bookmarkStart w:id="123" w:name="_Hlk132130199"/>
            <w:bookmarkEnd w:id="122"/>
            <w:r w:rsidRPr="00700099">
              <w:rPr>
                <w:rFonts w:cstheme="minorHAnsi"/>
                <w:b/>
                <w:bCs/>
                <w:color w:val="FFFFFF" w:themeColor="background1"/>
                <w:sz w:val="18"/>
                <w:szCs w:val="18"/>
              </w:rPr>
              <w:t>Criteri di ammissibilità</w:t>
            </w:r>
          </w:p>
        </w:tc>
      </w:tr>
      <w:tr w:rsidR="006C4306" w:rsidRPr="00700099" w14:paraId="4AA57D41" w14:textId="77777777" w:rsidTr="00F561E7">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3E43021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tcBorders>
              <w:top w:val="single" w:sz="4" w:space="0" w:color="auto"/>
              <w:left w:val="single" w:sz="4" w:space="0" w:color="auto"/>
              <w:bottom w:val="single" w:sz="4" w:space="0" w:color="auto"/>
              <w:right w:val="single" w:sz="4" w:space="0" w:color="auto"/>
            </w:tcBorders>
            <w:shd w:val="clear" w:color="auto" w:fill="A7D9A3"/>
            <w:vAlign w:val="center"/>
            <w:hideMark/>
          </w:tcPr>
          <w:p w14:paraId="2BB49AD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263B7593"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49C2FB3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0" w:type="auto"/>
            <w:tcBorders>
              <w:top w:val="single" w:sz="4" w:space="0" w:color="auto"/>
              <w:left w:val="single" w:sz="4" w:space="0" w:color="auto"/>
              <w:bottom w:val="single" w:sz="4" w:space="0" w:color="auto"/>
              <w:right w:val="single" w:sz="4" w:space="0" w:color="auto"/>
            </w:tcBorders>
            <w:vAlign w:val="center"/>
            <w:hideMark/>
          </w:tcPr>
          <w:p w14:paraId="582BFCDD" w14:textId="77777777" w:rsidR="006C4306" w:rsidRDefault="006C4306" w:rsidP="00F561E7">
            <w:pPr>
              <w:spacing w:after="0"/>
              <w:jc w:val="both"/>
              <w:rPr>
                <w:rFonts w:cstheme="minorHAnsi"/>
                <w:sz w:val="18"/>
                <w:szCs w:val="18"/>
              </w:rPr>
            </w:pPr>
            <w:r>
              <w:rPr>
                <w:rFonts w:cstheme="minorHAnsi"/>
                <w:b/>
                <w:bCs/>
                <w:sz w:val="18"/>
                <w:szCs w:val="18"/>
              </w:rPr>
              <w:t xml:space="preserve">Regione </w:t>
            </w:r>
            <w:r w:rsidRPr="00C95F39">
              <w:rPr>
                <w:rFonts w:cstheme="minorHAnsi"/>
                <w:b/>
                <w:bCs/>
                <w:sz w:val="18"/>
                <w:szCs w:val="18"/>
              </w:rPr>
              <w:t>Lombardia</w:t>
            </w:r>
            <w:r>
              <w:rPr>
                <w:rFonts w:cstheme="minorHAnsi"/>
                <w:sz w:val="18"/>
                <w:szCs w:val="18"/>
              </w:rPr>
              <w:t xml:space="preserve">: sono ammissibili gli interventi attivati nelle: </w:t>
            </w:r>
          </w:p>
          <w:p w14:paraId="2A90979B" w14:textId="77777777" w:rsidR="006C4306" w:rsidRPr="00C95F39" w:rsidRDefault="006C4306" w:rsidP="006C4306">
            <w:pPr>
              <w:pStyle w:val="Paragrafoelenco"/>
              <w:numPr>
                <w:ilvl w:val="0"/>
                <w:numId w:val="87"/>
              </w:numPr>
              <w:spacing w:after="0"/>
              <w:jc w:val="both"/>
              <w:rPr>
                <w:rFonts w:cstheme="minorHAnsi"/>
                <w:b/>
                <w:bCs/>
                <w:sz w:val="18"/>
                <w:szCs w:val="18"/>
              </w:rPr>
            </w:pPr>
            <w:r w:rsidRPr="00C95F39">
              <w:rPr>
                <w:rFonts w:cstheme="minorHAnsi"/>
                <w:sz w:val="18"/>
                <w:szCs w:val="18"/>
              </w:rPr>
              <w:t>Aree PSN: zone C e D</w:t>
            </w:r>
          </w:p>
          <w:p w14:paraId="0814EFAD" w14:textId="77777777" w:rsidR="006C4306" w:rsidRPr="00C95F39" w:rsidRDefault="006C4306" w:rsidP="006C4306">
            <w:pPr>
              <w:pStyle w:val="Paragrafoelenco"/>
              <w:numPr>
                <w:ilvl w:val="0"/>
                <w:numId w:val="87"/>
              </w:numPr>
              <w:spacing w:after="0"/>
              <w:jc w:val="both"/>
              <w:rPr>
                <w:rFonts w:cstheme="minorHAnsi"/>
                <w:b/>
                <w:bCs/>
                <w:sz w:val="18"/>
                <w:szCs w:val="18"/>
              </w:rPr>
            </w:pPr>
            <w:r w:rsidRPr="00C95F39">
              <w:rPr>
                <w:rFonts w:cstheme="minorHAnsi"/>
                <w:sz w:val="18"/>
                <w:szCs w:val="18"/>
              </w:rPr>
              <w:t>Altimetria: Montagna</w:t>
            </w:r>
          </w:p>
        </w:tc>
      </w:tr>
      <w:tr w:rsidR="006C4306" w:rsidRPr="00700099" w14:paraId="5BC9BA4E"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521A44F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0" w:type="auto"/>
            <w:tcBorders>
              <w:top w:val="single" w:sz="4" w:space="0" w:color="auto"/>
              <w:left w:val="single" w:sz="4" w:space="0" w:color="auto"/>
              <w:bottom w:val="single" w:sz="4" w:space="0" w:color="auto"/>
              <w:right w:val="single" w:sz="4" w:space="0" w:color="auto"/>
            </w:tcBorders>
            <w:vAlign w:val="center"/>
            <w:hideMark/>
          </w:tcPr>
          <w:p w14:paraId="54D3C8C3"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Sono ammissibili a sostegno gli investimenti che perseguono </w:t>
            </w:r>
            <w:r>
              <w:rPr>
                <w:rFonts w:cstheme="minorHAnsi"/>
                <w:sz w:val="18"/>
                <w:szCs w:val="18"/>
              </w:rPr>
              <w:t>la finalità dell’</w:t>
            </w:r>
            <w:r w:rsidRPr="00060FFF">
              <w:rPr>
                <w:rFonts w:cstheme="minorHAnsi"/>
                <w:b/>
                <w:bCs/>
                <w:sz w:val="18"/>
                <w:szCs w:val="18"/>
              </w:rPr>
              <w:t>Azione B)</w:t>
            </w:r>
            <w:r>
              <w:rPr>
                <w:rFonts w:cstheme="minorHAnsi"/>
                <w:sz w:val="18"/>
                <w:szCs w:val="18"/>
              </w:rPr>
              <w:t xml:space="preserve"> indicata alla sezione “Descrizione”</w:t>
            </w:r>
          </w:p>
        </w:tc>
      </w:tr>
      <w:tr w:rsidR="006C4306" w:rsidRPr="00700099" w14:paraId="2FE23FFC" w14:textId="77777777" w:rsidTr="00F561E7">
        <w:tc>
          <w:tcPr>
            <w:tcW w:w="0" w:type="auto"/>
            <w:tcBorders>
              <w:top w:val="single" w:sz="4" w:space="0" w:color="auto"/>
              <w:left w:val="single" w:sz="4" w:space="0" w:color="auto"/>
              <w:bottom w:val="single" w:sz="4" w:space="0" w:color="auto"/>
              <w:right w:val="single" w:sz="4" w:space="0" w:color="auto"/>
            </w:tcBorders>
            <w:vAlign w:val="center"/>
          </w:tcPr>
          <w:p w14:paraId="64FD178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0" w:type="auto"/>
            <w:tcBorders>
              <w:top w:val="single" w:sz="4" w:space="0" w:color="auto"/>
              <w:left w:val="single" w:sz="4" w:space="0" w:color="auto"/>
              <w:bottom w:val="single" w:sz="4" w:space="0" w:color="auto"/>
              <w:right w:val="single" w:sz="4" w:space="0" w:color="auto"/>
            </w:tcBorders>
            <w:vAlign w:val="center"/>
          </w:tcPr>
          <w:p w14:paraId="5C7C8409" w14:textId="77777777" w:rsidR="006C4306" w:rsidRPr="00700099" w:rsidRDefault="006C4306" w:rsidP="00F561E7">
            <w:pPr>
              <w:spacing w:after="0"/>
              <w:jc w:val="both"/>
              <w:rPr>
                <w:rFonts w:cstheme="minorHAnsi"/>
                <w:sz w:val="18"/>
                <w:szCs w:val="18"/>
              </w:rPr>
            </w:pPr>
            <w:r w:rsidRPr="00700099">
              <w:rPr>
                <w:rFonts w:cstheme="minorHAnsi"/>
                <w:sz w:val="18"/>
                <w:szCs w:val="18"/>
              </w:rPr>
              <w:t>Gli interventi devono essere coerenti con le politiche regionali e i relativi strumenti e piani</w:t>
            </w:r>
          </w:p>
        </w:tc>
      </w:tr>
      <w:tr w:rsidR="006C4306" w:rsidRPr="00700099" w14:paraId="4731E277"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15BD83E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CR09</w:t>
            </w:r>
          </w:p>
        </w:tc>
        <w:tc>
          <w:tcPr>
            <w:tcW w:w="0" w:type="auto"/>
            <w:tcBorders>
              <w:top w:val="single" w:sz="4" w:space="0" w:color="auto"/>
              <w:left w:val="single" w:sz="4" w:space="0" w:color="auto"/>
              <w:bottom w:val="single" w:sz="4" w:space="0" w:color="auto"/>
              <w:right w:val="single" w:sz="4" w:space="0" w:color="auto"/>
            </w:tcBorders>
            <w:vAlign w:val="center"/>
            <w:hideMark/>
          </w:tcPr>
          <w:p w14:paraId="227A418F" w14:textId="77777777" w:rsidR="006C4306" w:rsidRPr="00700099" w:rsidRDefault="006C4306" w:rsidP="00F561E7">
            <w:pPr>
              <w:spacing w:after="0"/>
              <w:jc w:val="both"/>
              <w:rPr>
                <w:rFonts w:cstheme="minorHAnsi"/>
                <w:sz w:val="18"/>
                <w:szCs w:val="18"/>
              </w:rPr>
            </w:pPr>
            <w:r w:rsidRPr="00837D09">
              <w:rPr>
                <w:rFonts w:cstheme="minorHAnsi"/>
                <w:b/>
                <w:bCs/>
                <w:sz w:val="18"/>
                <w:szCs w:val="18"/>
                <w:highlight w:val="green"/>
              </w:rPr>
              <w:t>Regione Lombardia:</w:t>
            </w:r>
            <w:r>
              <w:rPr>
                <w:rFonts w:cstheme="minorHAnsi"/>
                <w:b/>
                <w:bCs/>
                <w:sz w:val="18"/>
                <w:szCs w:val="18"/>
              </w:rPr>
              <w:t xml:space="preserve"> </w:t>
            </w:r>
            <w:r w:rsidRPr="00700099">
              <w:rPr>
                <w:rFonts w:cstheme="minorHAnsi"/>
                <w:sz w:val="18"/>
                <w:szCs w:val="18"/>
              </w:rPr>
              <w:t xml:space="preserve">Per evitare che i costi amministrativi possano risultare sproporzionati rispetto al valore degli investimenti non sono eleggibili al sostegno operazioni per le quali la spesa ammissibile </w:t>
            </w:r>
            <w:r>
              <w:rPr>
                <w:rFonts w:cstheme="minorHAnsi"/>
                <w:sz w:val="18"/>
                <w:szCs w:val="18"/>
              </w:rPr>
              <w:t xml:space="preserve">sia </w:t>
            </w:r>
            <w:r w:rsidRPr="00700099">
              <w:rPr>
                <w:rFonts w:cstheme="minorHAnsi"/>
                <w:sz w:val="18"/>
                <w:szCs w:val="18"/>
              </w:rPr>
              <w:t>al di sotto d</w:t>
            </w:r>
            <w:r>
              <w:rPr>
                <w:rFonts w:cstheme="minorHAnsi"/>
                <w:sz w:val="18"/>
                <w:szCs w:val="18"/>
              </w:rPr>
              <w:t xml:space="preserve">i </w:t>
            </w:r>
            <w:r w:rsidRPr="00337602">
              <w:rPr>
                <w:rFonts w:cstheme="minorHAnsi"/>
                <w:b/>
                <w:bCs/>
                <w:sz w:val="18"/>
                <w:szCs w:val="18"/>
              </w:rPr>
              <w:t xml:space="preserve">20.000 </w:t>
            </w:r>
            <w:r>
              <w:rPr>
                <w:rFonts w:cstheme="minorHAnsi"/>
                <w:b/>
                <w:bCs/>
                <w:sz w:val="18"/>
                <w:szCs w:val="18"/>
              </w:rPr>
              <w:t>€</w:t>
            </w:r>
          </w:p>
        </w:tc>
      </w:tr>
      <w:tr w:rsidR="006C4306" w:rsidRPr="00700099" w14:paraId="5924CD42" w14:textId="77777777" w:rsidTr="00F561E7">
        <w:tc>
          <w:tcPr>
            <w:tcW w:w="0" w:type="auto"/>
            <w:tcBorders>
              <w:top w:val="single" w:sz="4" w:space="0" w:color="auto"/>
              <w:left w:val="single" w:sz="4" w:space="0" w:color="auto"/>
              <w:bottom w:val="single" w:sz="4" w:space="0" w:color="auto"/>
              <w:right w:val="single" w:sz="4" w:space="0" w:color="auto"/>
            </w:tcBorders>
            <w:vAlign w:val="center"/>
            <w:hideMark/>
          </w:tcPr>
          <w:p w14:paraId="5FC9CF1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0" w:type="auto"/>
            <w:tcBorders>
              <w:top w:val="single" w:sz="4" w:space="0" w:color="auto"/>
              <w:left w:val="single" w:sz="4" w:space="0" w:color="auto"/>
              <w:bottom w:val="single" w:sz="4" w:space="0" w:color="auto"/>
              <w:right w:val="single" w:sz="4" w:space="0" w:color="auto"/>
            </w:tcBorders>
            <w:vAlign w:val="center"/>
            <w:hideMark/>
          </w:tcPr>
          <w:p w14:paraId="5C197EDD" w14:textId="77777777" w:rsidR="006C4306" w:rsidRPr="00700099" w:rsidRDefault="006C4306" w:rsidP="00F561E7">
            <w:pPr>
              <w:spacing w:after="0"/>
              <w:jc w:val="both"/>
              <w:rPr>
                <w:rFonts w:cstheme="minorHAnsi"/>
                <w:sz w:val="18"/>
                <w:szCs w:val="18"/>
              </w:rPr>
            </w:pPr>
            <w:r w:rsidRPr="00837D09">
              <w:rPr>
                <w:rFonts w:cstheme="minorHAnsi"/>
                <w:b/>
                <w:bCs/>
                <w:sz w:val="18"/>
                <w:szCs w:val="18"/>
                <w:highlight w:val="green"/>
              </w:rPr>
              <w:t>Regione Lombardia</w:t>
            </w:r>
            <w:r w:rsidRPr="00060FFF">
              <w:rPr>
                <w:rFonts w:cstheme="minorHAnsi"/>
                <w:sz w:val="18"/>
                <w:szCs w:val="18"/>
              </w:rPr>
              <w:t>:</w:t>
            </w:r>
            <w:r>
              <w:rPr>
                <w:rFonts w:cstheme="minorHAnsi"/>
                <w:b/>
                <w:bCs/>
                <w:sz w:val="18"/>
                <w:szCs w:val="18"/>
              </w:rPr>
              <w:t xml:space="preserve"> </w:t>
            </w:r>
            <w:r w:rsidRPr="00700099">
              <w:rPr>
                <w:rFonts w:cstheme="minorHAnsi"/>
                <w:sz w:val="18"/>
                <w:szCs w:val="18"/>
              </w:rPr>
              <w:t xml:space="preserve">Per evitare che un numero esiguo di progetti assorba tutta la dotazione finanziaria dell’intervento è </w:t>
            </w:r>
            <w:r>
              <w:rPr>
                <w:rFonts w:cstheme="minorHAnsi"/>
                <w:sz w:val="18"/>
                <w:szCs w:val="18"/>
              </w:rPr>
              <w:t>stabilito</w:t>
            </w:r>
            <w:r w:rsidRPr="00700099">
              <w:rPr>
                <w:rFonts w:cstheme="minorHAnsi"/>
                <w:sz w:val="18"/>
                <w:szCs w:val="18"/>
              </w:rPr>
              <w:t xml:space="preserve"> un importo massimo di </w:t>
            </w:r>
            <w:r>
              <w:rPr>
                <w:rFonts w:cstheme="minorHAnsi"/>
                <w:sz w:val="18"/>
                <w:szCs w:val="18"/>
              </w:rPr>
              <w:t>contributo</w:t>
            </w:r>
            <w:r w:rsidRPr="00700099">
              <w:rPr>
                <w:rFonts w:cstheme="minorHAnsi"/>
                <w:sz w:val="18"/>
                <w:szCs w:val="18"/>
              </w:rPr>
              <w:t xml:space="preserve"> </w:t>
            </w:r>
            <w:r>
              <w:rPr>
                <w:rFonts w:cstheme="minorHAnsi"/>
                <w:sz w:val="18"/>
                <w:szCs w:val="18"/>
              </w:rPr>
              <w:t>erogabile</w:t>
            </w:r>
            <w:r w:rsidRPr="00700099">
              <w:rPr>
                <w:rFonts w:cstheme="minorHAnsi"/>
                <w:sz w:val="18"/>
                <w:szCs w:val="18"/>
              </w:rPr>
              <w:t xml:space="preserve"> per ciascuna operazione di investimento</w:t>
            </w:r>
            <w:r>
              <w:rPr>
                <w:rFonts w:cstheme="minorHAnsi"/>
                <w:sz w:val="18"/>
                <w:szCs w:val="18"/>
              </w:rPr>
              <w:t xml:space="preserve"> pari a </w:t>
            </w:r>
            <w:r w:rsidRPr="00337602">
              <w:rPr>
                <w:rFonts w:cstheme="minorHAnsi"/>
                <w:b/>
                <w:bCs/>
                <w:sz w:val="18"/>
                <w:szCs w:val="18"/>
              </w:rPr>
              <w:t xml:space="preserve">200.000 </w:t>
            </w:r>
            <w:r>
              <w:rPr>
                <w:rFonts w:cstheme="minorHAnsi"/>
                <w:b/>
                <w:bCs/>
                <w:sz w:val="18"/>
                <w:szCs w:val="18"/>
              </w:rPr>
              <w:t>€</w:t>
            </w:r>
          </w:p>
        </w:tc>
      </w:tr>
      <w:tr w:rsidR="006C4306" w:rsidRPr="00700099" w14:paraId="48B98D7E" w14:textId="77777777" w:rsidTr="00C71243">
        <w:trPr>
          <w:trHeight w:val="557"/>
        </w:trPr>
        <w:tc>
          <w:tcPr>
            <w:tcW w:w="0" w:type="auto"/>
            <w:tcBorders>
              <w:top w:val="single" w:sz="4" w:space="0" w:color="auto"/>
              <w:left w:val="single" w:sz="4" w:space="0" w:color="auto"/>
              <w:bottom w:val="single" w:sz="4" w:space="0" w:color="auto"/>
              <w:right w:val="single" w:sz="4" w:space="0" w:color="auto"/>
            </w:tcBorders>
            <w:vAlign w:val="center"/>
            <w:hideMark/>
          </w:tcPr>
          <w:p w14:paraId="73E3492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CR11</w:t>
            </w:r>
          </w:p>
        </w:tc>
        <w:tc>
          <w:tcPr>
            <w:tcW w:w="0" w:type="auto"/>
            <w:tcBorders>
              <w:top w:val="single" w:sz="4" w:space="0" w:color="auto"/>
              <w:left w:val="single" w:sz="4" w:space="0" w:color="auto"/>
              <w:bottom w:val="single" w:sz="4" w:space="0" w:color="auto"/>
              <w:right w:val="single" w:sz="4" w:space="0" w:color="auto"/>
            </w:tcBorders>
            <w:vAlign w:val="center"/>
            <w:hideMark/>
          </w:tcPr>
          <w:p w14:paraId="717B01E9"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17053B43"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3EBF374E" w14:textId="77777777" w:rsidR="006C4306" w:rsidRPr="001C7186" w:rsidRDefault="006C4306" w:rsidP="00C71243">
            <w:pPr>
              <w:spacing w:after="0"/>
              <w:jc w:val="both"/>
              <w:rPr>
                <w:rFonts w:cstheme="minorHAnsi"/>
                <w:sz w:val="18"/>
                <w:szCs w:val="18"/>
              </w:rPr>
            </w:pPr>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p>
        </w:tc>
      </w:tr>
      <w:bookmarkEnd w:id="123"/>
    </w:tbl>
    <w:p w14:paraId="1175F2AB" w14:textId="77777777" w:rsidR="006C4306" w:rsidRPr="00BE2012" w:rsidRDefault="006C4306" w:rsidP="006C4306">
      <w:pPr>
        <w:spacing w:after="0"/>
      </w:pPr>
    </w:p>
    <w:p w14:paraId="74EB4011" w14:textId="77777777" w:rsidR="006C4306" w:rsidRPr="00BE2012" w:rsidRDefault="006C4306" w:rsidP="006C4306">
      <w:pPr>
        <w:pStyle w:val="Titolo3"/>
        <w:rPr>
          <w:i/>
          <w:iCs/>
          <w:sz w:val="22"/>
          <w:szCs w:val="22"/>
        </w:rPr>
      </w:pPr>
      <w:r w:rsidRPr="00BE2012">
        <w:rPr>
          <w:i/>
          <w:iCs/>
          <w:sz w:val="22"/>
          <w:szCs w:val="22"/>
        </w:rPr>
        <w:t>Impegni e altri obblighi</w:t>
      </w:r>
    </w:p>
    <w:tbl>
      <w:tblPr>
        <w:tblStyle w:val="Grigliatabella"/>
        <w:tblW w:w="0" w:type="auto"/>
        <w:tblLook w:val="04A0" w:firstRow="1" w:lastRow="0" w:firstColumn="1" w:lastColumn="0" w:noHBand="0" w:noVBand="1"/>
      </w:tblPr>
      <w:tblGrid>
        <w:gridCol w:w="715"/>
        <w:gridCol w:w="9425"/>
      </w:tblGrid>
      <w:tr w:rsidR="006C4306" w:rsidRPr="00700099" w14:paraId="783C8577" w14:textId="77777777" w:rsidTr="00F561E7">
        <w:tc>
          <w:tcPr>
            <w:tcW w:w="0" w:type="auto"/>
            <w:gridSpan w:val="2"/>
            <w:shd w:val="clear" w:color="auto" w:fill="008E40"/>
            <w:vAlign w:val="center"/>
          </w:tcPr>
          <w:p w14:paraId="0005C3FE" w14:textId="77777777" w:rsidR="006C4306" w:rsidRPr="00700099" w:rsidRDefault="006C4306" w:rsidP="00F561E7">
            <w:pPr>
              <w:spacing w:after="0"/>
              <w:jc w:val="center"/>
              <w:rPr>
                <w:rFonts w:cstheme="minorHAnsi"/>
                <w:b/>
                <w:bCs/>
                <w:color w:val="FFFFFF" w:themeColor="background1"/>
                <w:sz w:val="18"/>
                <w:szCs w:val="18"/>
              </w:rPr>
            </w:pPr>
            <w:bookmarkStart w:id="124" w:name="_Hlk132130182"/>
            <w:r w:rsidRPr="00700099">
              <w:rPr>
                <w:rFonts w:cstheme="minorHAnsi"/>
                <w:b/>
                <w:bCs/>
                <w:color w:val="FFFFFF" w:themeColor="background1"/>
                <w:sz w:val="18"/>
                <w:szCs w:val="18"/>
              </w:rPr>
              <w:t>Impegni</w:t>
            </w:r>
          </w:p>
        </w:tc>
      </w:tr>
      <w:tr w:rsidR="006C4306" w:rsidRPr="00700099" w14:paraId="6DEFEFB5" w14:textId="77777777" w:rsidTr="00F561E7">
        <w:tc>
          <w:tcPr>
            <w:tcW w:w="0" w:type="auto"/>
            <w:shd w:val="clear" w:color="auto" w:fill="A7D9A3"/>
            <w:vAlign w:val="center"/>
          </w:tcPr>
          <w:p w14:paraId="44D92E27" w14:textId="77777777" w:rsidR="006C4306" w:rsidRPr="00D6355C" w:rsidRDefault="006C4306" w:rsidP="00F561E7">
            <w:pPr>
              <w:spacing w:after="0"/>
              <w:jc w:val="center"/>
              <w:rPr>
                <w:rFonts w:cstheme="minorHAnsi"/>
                <w:b/>
                <w:bCs/>
                <w:sz w:val="18"/>
                <w:szCs w:val="18"/>
              </w:rPr>
            </w:pPr>
            <w:r>
              <w:rPr>
                <w:rFonts w:cstheme="minorHAnsi"/>
                <w:b/>
                <w:bCs/>
                <w:sz w:val="18"/>
                <w:szCs w:val="18"/>
              </w:rPr>
              <w:t>Codice</w:t>
            </w:r>
          </w:p>
        </w:tc>
        <w:tc>
          <w:tcPr>
            <w:tcW w:w="0" w:type="auto"/>
            <w:shd w:val="clear" w:color="auto" w:fill="A7D9A3"/>
            <w:vAlign w:val="center"/>
          </w:tcPr>
          <w:p w14:paraId="5ACC629C" w14:textId="77777777" w:rsidR="006C4306" w:rsidRPr="00604FA7" w:rsidRDefault="006C4306" w:rsidP="00F561E7">
            <w:pPr>
              <w:spacing w:after="0"/>
              <w:jc w:val="center"/>
              <w:rPr>
                <w:rFonts w:cstheme="minorHAnsi"/>
                <w:b/>
                <w:bCs/>
                <w:sz w:val="18"/>
                <w:szCs w:val="18"/>
              </w:rPr>
            </w:pPr>
            <w:r w:rsidRPr="00604FA7">
              <w:rPr>
                <w:rFonts w:cstheme="minorHAnsi"/>
                <w:b/>
                <w:bCs/>
                <w:sz w:val="18"/>
                <w:szCs w:val="18"/>
              </w:rPr>
              <w:t>Descrizione</w:t>
            </w:r>
          </w:p>
        </w:tc>
      </w:tr>
      <w:tr w:rsidR="006C4306" w:rsidRPr="00700099" w14:paraId="531453A2" w14:textId="77777777" w:rsidTr="00F561E7">
        <w:tc>
          <w:tcPr>
            <w:tcW w:w="0" w:type="auto"/>
            <w:vAlign w:val="center"/>
          </w:tcPr>
          <w:p w14:paraId="28CBE851"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IM01</w:t>
            </w:r>
          </w:p>
        </w:tc>
        <w:tc>
          <w:tcPr>
            <w:tcW w:w="0" w:type="auto"/>
            <w:vAlign w:val="center"/>
          </w:tcPr>
          <w:p w14:paraId="319C451E" w14:textId="77777777" w:rsidR="006C4306" w:rsidRPr="003431B6" w:rsidRDefault="006C4306" w:rsidP="00F561E7">
            <w:pPr>
              <w:spacing w:after="0"/>
              <w:rPr>
                <w:b/>
                <w:bCs/>
              </w:rPr>
            </w:pPr>
            <w:r w:rsidRPr="003D16AB">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w:t>
            </w:r>
            <w:r w:rsidRPr="003D16AB">
              <w:rPr>
                <w:rFonts w:cstheme="minorHAnsi"/>
                <w:strike/>
                <w:color w:val="FF0000"/>
                <w:sz w:val="18"/>
                <w:szCs w:val="18"/>
              </w:rPr>
              <w:t>l’operazione</w:t>
            </w:r>
            <w:r w:rsidRPr="003D16AB">
              <w:rPr>
                <w:rFonts w:cstheme="minorHAnsi"/>
                <w:color w:val="FF0000"/>
                <w:sz w:val="18"/>
                <w:szCs w:val="18"/>
              </w:rPr>
              <w:t xml:space="preserve"> </w:t>
            </w:r>
            <w:r w:rsidRPr="003D16AB">
              <w:rPr>
                <w:rFonts w:cstheme="minorHAnsi"/>
                <w:sz w:val="18"/>
                <w:szCs w:val="18"/>
                <w:highlight w:val="green"/>
              </w:rPr>
              <w:t>le attività previste dall’intervento</w:t>
            </w:r>
            <w:r w:rsidRPr="00C1454C">
              <w:rPr>
                <w:rFonts w:cstheme="minorHAnsi"/>
                <w:sz w:val="18"/>
                <w:szCs w:val="18"/>
              </w:rPr>
              <w:t xml:space="preserve"> conformemente a quanto </w:t>
            </w:r>
            <w:r w:rsidRPr="00B64A11">
              <w:rPr>
                <w:rFonts w:cstheme="minorHAnsi"/>
                <w:strike/>
                <w:color w:val="FF0000"/>
                <w:sz w:val="18"/>
                <w:szCs w:val="18"/>
              </w:rPr>
              <w:t>previsto</w:t>
            </w:r>
            <w:r w:rsidRPr="00B64A11">
              <w:rPr>
                <w:rFonts w:cstheme="minorHAnsi"/>
                <w:color w:val="FF0000"/>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w:t>
            </w:r>
            <w:r w:rsidRPr="003D16AB">
              <w:rPr>
                <w:rFonts w:cstheme="minorHAnsi"/>
                <w:strike/>
                <w:color w:val="FF0000"/>
                <w:sz w:val="18"/>
                <w:szCs w:val="18"/>
              </w:rPr>
              <w:t>/Provincia Autonoma</w:t>
            </w:r>
            <w:r w:rsidRPr="00C1454C">
              <w:rPr>
                <w:rFonts w:cstheme="minorHAnsi"/>
                <w:sz w:val="18"/>
                <w:szCs w:val="18"/>
              </w:rPr>
              <w:t xml:space="preserve">, fatte salve eventuali varianti e/o deroghe </w:t>
            </w:r>
            <w:r w:rsidRPr="003D16AB">
              <w:rPr>
                <w:rFonts w:cstheme="minorHAnsi"/>
                <w:sz w:val="18"/>
                <w:szCs w:val="18"/>
                <w:highlight w:val="green"/>
              </w:rPr>
              <w:t>approvate</w:t>
            </w:r>
            <w:r>
              <w:rPr>
                <w:rFonts w:cstheme="minorHAnsi"/>
                <w:sz w:val="18"/>
                <w:szCs w:val="18"/>
              </w:rPr>
              <w:t xml:space="preserve"> </w:t>
            </w:r>
            <w:r w:rsidRPr="003D16AB">
              <w:rPr>
                <w:rFonts w:cstheme="minorHAnsi"/>
                <w:strike/>
                <w:color w:val="FF0000"/>
                <w:sz w:val="18"/>
                <w:szCs w:val="18"/>
              </w:rPr>
              <w:t>stabilite dalla stessa</w:t>
            </w:r>
          </w:p>
        </w:tc>
      </w:tr>
      <w:tr w:rsidR="006C4306" w:rsidRPr="00700099" w14:paraId="32878B94" w14:textId="77777777" w:rsidTr="00F561E7">
        <w:tc>
          <w:tcPr>
            <w:tcW w:w="0" w:type="auto"/>
            <w:vAlign w:val="center"/>
          </w:tcPr>
          <w:p w14:paraId="4DD94F7C" w14:textId="77777777" w:rsidR="006C4306" w:rsidRPr="00D6355C" w:rsidRDefault="006C4306" w:rsidP="00F561E7">
            <w:pPr>
              <w:spacing w:after="0"/>
              <w:jc w:val="center"/>
              <w:rPr>
                <w:rFonts w:cstheme="minorHAnsi"/>
                <w:b/>
                <w:bCs/>
                <w:sz w:val="18"/>
                <w:szCs w:val="18"/>
              </w:rPr>
            </w:pPr>
            <w:r w:rsidRPr="00D6355C">
              <w:rPr>
                <w:rFonts w:cstheme="minorHAnsi"/>
                <w:b/>
                <w:bCs/>
                <w:sz w:val="18"/>
                <w:szCs w:val="18"/>
              </w:rPr>
              <w:t>IM02</w:t>
            </w:r>
          </w:p>
        </w:tc>
        <w:tc>
          <w:tcPr>
            <w:tcW w:w="0" w:type="auto"/>
            <w:vAlign w:val="center"/>
          </w:tcPr>
          <w:p w14:paraId="24CB1586" w14:textId="77777777" w:rsidR="006C4306" w:rsidRDefault="006C4306" w:rsidP="00F561E7">
            <w:pPr>
              <w:spacing w:after="0"/>
              <w:jc w:val="both"/>
              <w:rPr>
                <w:rFonts w:cstheme="minorHAnsi"/>
                <w:sz w:val="18"/>
                <w:szCs w:val="18"/>
              </w:rPr>
            </w:pPr>
            <w:r w:rsidRPr="00837D09">
              <w:rPr>
                <w:rFonts w:cstheme="minorHAnsi"/>
                <w:b/>
                <w:bCs/>
                <w:sz w:val="18"/>
                <w:szCs w:val="18"/>
                <w:highlight w:val="green"/>
              </w:rPr>
              <w:t>Regione Lombardia:</w:t>
            </w:r>
            <w:r w:rsidRPr="00837D09">
              <w:rPr>
                <w:rFonts w:cstheme="minorHAnsi"/>
                <w:b/>
                <w:bCs/>
                <w:sz w:val="18"/>
                <w:szCs w:val="18"/>
              </w:rPr>
              <w:t xml:space="preserve"> </w:t>
            </w:r>
            <w:r>
              <w:rPr>
                <w:rFonts w:cstheme="minorHAnsi"/>
                <w:sz w:val="18"/>
                <w:szCs w:val="18"/>
              </w:rPr>
              <w:t>A</w:t>
            </w:r>
            <w:r w:rsidRPr="00477FFE">
              <w:rPr>
                <w:rFonts w:cstheme="minorHAnsi"/>
                <w:sz w:val="18"/>
                <w:szCs w:val="18"/>
              </w:rPr>
              <w:t xml:space="preserve">ssicurare la stabilità dell’operazione di investimento oggetto di sostegno sostegno </w:t>
            </w:r>
            <w:r w:rsidRPr="00B850B2">
              <w:rPr>
                <w:rFonts w:cstheme="minorHAnsi"/>
                <w:strike/>
                <w:color w:val="FF0000"/>
                <w:sz w:val="18"/>
                <w:szCs w:val="18"/>
              </w:rPr>
              <w:t>per un periodo minimo di tempo e</w:t>
            </w:r>
            <w:r w:rsidRPr="00B850B2">
              <w:rPr>
                <w:rFonts w:cstheme="minorHAnsi"/>
                <w:color w:val="FF0000"/>
                <w:sz w:val="18"/>
                <w:szCs w:val="18"/>
              </w:rPr>
              <w:t xml:space="preserve"> </w:t>
            </w:r>
            <w:r w:rsidRPr="00477FFE">
              <w:rPr>
                <w:rFonts w:cstheme="minorHAnsi"/>
                <w:sz w:val="18"/>
                <w:szCs w:val="18"/>
              </w:rPr>
              <w:t xml:space="preserve">alle condizioni stabilite dalle </w:t>
            </w:r>
            <w:r w:rsidRPr="00B850B2">
              <w:rPr>
                <w:rFonts w:cstheme="minorHAnsi"/>
                <w:strike/>
                <w:color w:val="FF0000"/>
                <w:sz w:val="18"/>
                <w:szCs w:val="18"/>
              </w:rPr>
              <w:t>Autorità di Gestione regionali</w:t>
            </w:r>
            <w:r w:rsidRPr="00B850B2">
              <w:rPr>
                <w:rFonts w:cstheme="minorHAnsi"/>
                <w:sz w:val="18"/>
                <w:szCs w:val="18"/>
                <w:highlight w:val="green"/>
              </w:rPr>
              <w:t xml:space="preserve"> disposizioni attuative e per un periodo minimo di tempo pari a:</w:t>
            </w:r>
          </w:p>
          <w:p w14:paraId="1E05887A" w14:textId="77777777" w:rsidR="006C4306" w:rsidRPr="003431B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5 anni per beni mobili e attrezzature</w:t>
            </w:r>
          </w:p>
          <w:p w14:paraId="55517F25" w14:textId="77777777" w:rsidR="006C4306" w:rsidRPr="003431B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10 anni per beni immobili ed opere edili</w:t>
            </w:r>
          </w:p>
        </w:tc>
      </w:tr>
      <w:bookmarkEnd w:id="124"/>
      <w:tr w:rsidR="006C4306" w:rsidRPr="00700099" w14:paraId="1BADE899" w14:textId="77777777" w:rsidTr="00F561E7">
        <w:tc>
          <w:tcPr>
            <w:tcW w:w="0" w:type="auto"/>
            <w:gridSpan w:val="2"/>
            <w:shd w:val="clear" w:color="auto" w:fill="008E40"/>
            <w:vAlign w:val="center"/>
          </w:tcPr>
          <w:p w14:paraId="15027E24" w14:textId="77777777" w:rsidR="006C4306" w:rsidRPr="00252B5E"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Altri obblighi</w:t>
            </w:r>
          </w:p>
        </w:tc>
      </w:tr>
      <w:tr w:rsidR="006C4306" w:rsidRPr="00700099" w14:paraId="076D7F9F" w14:textId="77777777" w:rsidTr="00F561E7">
        <w:tc>
          <w:tcPr>
            <w:tcW w:w="0" w:type="auto"/>
            <w:shd w:val="clear" w:color="auto" w:fill="A7D9A3"/>
            <w:vAlign w:val="center"/>
          </w:tcPr>
          <w:p w14:paraId="79C0EDED" w14:textId="77777777" w:rsidR="006C4306"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0" w:type="auto"/>
            <w:shd w:val="clear" w:color="auto" w:fill="A7D9A3"/>
            <w:vAlign w:val="center"/>
          </w:tcPr>
          <w:p w14:paraId="79748DB6" w14:textId="77777777" w:rsidR="006C4306" w:rsidRDefault="006C4306" w:rsidP="00F561E7">
            <w:pPr>
              <w:spacing w:after="0"/>
              <w:jc w:val="center"/>
              <w:rPr>
                <w:rFonts w:cstheme="minorHAnsi"/>
                <w:b/>
                <w:bCs/>
                <w:color w:val="FFFFFF" w:themeColor="background1"/>
                <w:sz w:val="18"/>
                <w:szCs w:val="18"/>
              </w:rPr>
            </w:pPr>
            <w:r w:rsidRPr="00604FA7">
              <w:rPr>
                <w:rFonts w:cstheme="minorHAnsi"/>
                <w:b/>
                <w:bCs/>
                <w:sz w:val="18"/>
                <w:szCs w:val="18"/>
              </w:rPr>
              <w:t>Descrizione</w:t>
            </w:r>
          </w:p>
        </w:tc>
      </w:tr>
      <w:tr w:rsidR="006C4306" w:rsidRPr="00700099" w14:paraId="4AD672E7" w14:textId="77777777" w:rsidTr="00F561E7">
        <w:tc>
          <w:tcPr>
            <w:tcW w:w="0" w:type="auto"/>
            <w:vAlign w:val="center"/>
          </w:tcPr>
          <w:p w14:paraId="0EC5BE06" w14:textId="77777777" w:rsidR="006C4306" w:rsidRPr="00D6355C" w:rsidRDefault="006C4306" w:rsidP="00F561E7">
            <w:pPr>
              <w:spacing w:after="0"/>
              <w:jc w:val="center"/>
              <w:rPr>
                <w:rFonts w:cstheme="minorHAnsi"/>
                <w:b/>
                <w:bCs/>
                <w:sz w:val="18"/>
                <w:szCs w:val="18"/>
              </w:rPr>
            </w:pPr>
            <w:r>
              <w:rPr>
                <w:rFonts w:cstheme="minorHAnsi"/>
                <w:b/>
                <w:bCs/>
                <w:sz w:val="18"/>
                <w:szCs w:val="18"/>
              </w:rPr>
              <w:t>OB01</w:t>
            </w:r>
          </w:p>
        </w:tc>
        <w:tc>
          <w:tcPr>
            <w:tcW w:w="0" w:type="auto"/>
            <w:vAlign w:val="center"/>
          </w:tcPr>
          <w:p w14:paraId="531795B0"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corrispondere agli obblighi di informazione e pubblicità per le operazioni oggetto di sostegno del FEASR, si applica quanto previsto dal Reg</w:t>
            </w:r>
            <w:r>
              <w:rPr>
                <w:rFonts w:cstheme="minorHAnsi"/>
                <w:sz w:val="18"/>
                <w:szCs w:val="18"/>
              </w:rPr>
              <w:t>.</w:t>
            </w:r>
            <w:r w:rsidRPr="00700099">
              <w:rPr>
                <w:rFonts w:cstheme="minorHAnsi"/>
                <w:sz w:val="18"/>
                <w:szCs w:val="18"/>
              </w:rPr>
              <w:t xml:space="preserve"> (UE) 2022/129</w:t>
            </w:r>
          </w:p>
        </w:tc>
      </w:tr>
    </w:tbl>
    <w:p w14:paraId="2002EC53" w14:textId="77777777" w:rsidR="006C4306" w:rsidRDefault="006C4306" w:rsidP="006C4306">
      <w:pPr>
        <w:spacing w:after="0"/>
        <w:rPr>
          <w:rFonts w:cstheme="minorHAnsi"/>
        </w:rPr>
      </w:pPr>
    </w:p>
    <w:p w14:paraId="2B30EEEA" w14:textId="77777777" w:rsidR="006C4306" w:rsidRPr="00B228D3" w:rsidRDefault="006C4306" w:rsidP="006C4306">
      <w:pPr>
        <w:pStyle w:val="Titolo3"/>
        <w:rPr>
          <w:i/>
          <w:iCs/>
          <w:sz w:val="22"/>
          <w:szCs w:val="22"/>
        </w:rPr>
      </w:pPr>
      <w:r w:rsidRPr="00B228D3">
        <w:rPr>
          <w:i/>
          <w:iCs/>
          <w:sz w:val="22"/>
          <w:szCs w:val="22"/>
        </w:rPr>
        <w:t>Gamma del sostegno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5B5A4B1C" w14:textId="77777777" w:rsidTr="00585E70">
        <w:trPr>
          <w:jc w:val="center"/>
        </w:trPr>
        <w:tc>
          <w:tcPr>
            <w:tcW w:w="2500" w:type="pct"/>
            <w:shd w:val="clear" w:color="auto" w:fill="008E40"/>
            <w:vAlign w:val="center"/>
          </w:tcPr>
          <w:p w14:paraId="0F4A5AC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328960FB" w14:textId="77777777" w:rsidR="006C4306" w:rsidRPr="00D62458"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w:t>
            </w:r>
            <w:r>
              <w:rPr>
                <w:rFonts w:cstheme="minorHAnsi"/>
                <w:sz w:val="18"/>
                <w:szCs w:val="18"/>
              </w:rPr>
              <w:t>i</w:t>
            </w:r>
          </w:p>
        </w:tc>
      </w:tr>
      <w:tr w:rsidR="006C4306" w:rsidRPr="00700099" w14:paraId="2879CE7B" w14:textId="77777777" w:rsidTr="00585E70">
        <w:trPr>
          <w:jc w:val="center"/>
        </w:trPr>
        <w:tc>
          <w:tcPr>
            <w:tcW w:w="2500" w:type="pct"/>
            <w:shd w:val="clear" w:color="auto" w:fill="008E40"/>
            <w:vAlign w:val="center"/>
          </w:tcPr>
          <w:p w14:paraId="3200476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4FC089F8" w14:textId="77777777" w:rsidR="006C4306" w:rsidRPr="00D62458"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tc>
      </w:tr>
      <w:tr w:rsidR="006C4306" w:rsidRPr="00700099" w14:paraId="1377C447" w14:textId="77777777" w:rsidTr="00585E70">
        <w:trPr>
          <w:jc w:val="center"/>
        </w:trPr>
        <w:tc>
          <w:tcPr>
            <w:tcW w:w="2500" w:type="pct"/>
            <w:shd w:val="clear" w:color="auto" w:fill="008E40"/>
            <w:vAlign w:val="center"/>
          </w:tcPr>
          <w:p w14:paraId="63F300ED" w14:textId="77777777" w:rsidR="006C4306" w:rsidRPr="00700099" w:rsidRDefault="006C4306" w:rsidP="00F561E7">
            <w:pPr>
              <w:spacing w:after="0"/>
              <w:jc w:val="center"/>
              <w:rPr>
                <w:rFonts w:cstheme="minorHAnsi"/>
                <w:b/>
                <w:bCs/>
                <w:color w:val="FFFFFF" w:themeColor="background1"/>
                <w:sz w:val="18"/>
                <w:szCs w:val="18"/>
              </w:rPr>
            </w:pPr>
            <w:bookmarkStart w:id="125" w:name="_Hlk132130209"/>
            <w:r w:rsidRPr="00700099">
              <w:rPr>
                <w:rFonts w:cstheme="minorHAnsi"/>
                <w:b/>
                <w:bCs/>
                <w:color w:val="FFFFFF" w:themeColor="background1"/>
                <w:sz w:val="18"/>
                <w:szCs w:val="18"/>
              </w:rPr>
              <w:t>Intensità di aiuto</w:t>
            </w:r>
          </w:p>
        </w:tc>
        <w:tc>
          <w:tcPr>
            <w:tcW w:w="2062" w:type="pct"/>
            <w:vAlign w:val="center"/>
          </w:tcPr>
          <w:p w14:paraId="7C775F6F" w14:textId="77777777" w:rsidR="006C4306" w:rsidRPr="00700099" w:rsidRDefault="006C4306" w:rsidP="00F561E7">
            <w:pPr>
              <w:spacing w:after="0"/>
              <w:rPr>
                <w:rFonts w:cstheme="minorHAnsi"/>
                <w:sz w:val="18"/>
                <w:szCs w:val="18"/>
              </w:rPr>
            </w:pPr>
            <w:r>
              <w:rPr>
                <w:rFonts w:cstheme="minorHAnsi"/>
                <w:sz w:val="18"/>
                <w:szCs w:val="18"/>
              </w:rPr>
              <w:t>Tasso di sostegno</w:t>
            </w:r>
          </w:p>
        </w:tc>
        <w:tc>
          <w:tcPr>
            <w:tcW w:w="438" w:type="pct"/>
            <w:vAlign w:val="center"/>
          </w:tcPr>
          <w:p w14:paraId="0A950F47" w14:textId="77777777" w:rsidR="006C4306" w:rsidRPr="00700099" w:rsidRDefault="006C4306" w:rsidP="00F561E7">
            <w:pPr>
              <w:spacing w:after="0"/>
              <w:jc w:val="center"/>
              <w:rPr>
                <w:rFonts w:cstheme="minorHAnsi"/>
                <w:sz w:val="18"/>
                <w:szCs w:val="18"/>
              </w:rPr>
            </w:pPr>
            <w:r w:rsidRPr="00700099">
              <w:rPr>
                <w:rFonts w:cstheme="minorHAnsi"/>
                <w:sz w:val="18"/>
                <w:szCs w:val="18"/>
              </w:rPr>
              <w:t>90%</w:t>
            </w:r>
          </w:p>
        </w:tc>
      </w:tr>
      <w:bookmarkEnd w:id="125"/>
      <w:tr w:rsidR="006C4306" w:rsidRPr="00700099" w14:paraId="05871CD5" w14:textId="77777777" w:rsidTr="00585E70">
        <w:trPr>
          <w:jc w:val="center"/>
        </w:trPr>
        <w:tc>
          <w:tcPr>
            <w:tcW w:w="2500" w:type="pct"/>
            <w:shd w:val="clear" w:color="auto" w:fill="008E40"/>
            <w:vAlign w:val="center"/>
          </w:tcPr>
          <w:p w14:paraId="74B19515"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5BB136C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389006C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0861C662"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2A046443" w14:textId="77777777" w:rsidR="006C4306" w:rsidRPr="00700099" w:rsidRDefault="006C4306" w:rsidP="00F561E7">
            <w:pPr>
              <w:spacing w:after="0"/>
              <w:rPr>
                <w:rFonts w:ascii="Segoe UI Symbol" w:eastAsia="MS Gothic" w:hAnsi="Segoe UI Symbol" w:cs="Segoe UI Symbol"/>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sidRPr="00C617F6">
              <w:rPr>
                <w:rFonts w:cstheme="minorHAnsi"/>
                <w:i/>
                <w:iCs/>
                <w:sz w:val="18"/>
                <w:szCs w:val="18"/>
              </w:rPr>
              <w:t xml:space="preserve">de </w:t>
            </w:r>
            <w:r>
              <w:rPr>
                <w:rFonts w:cstheme="minorHAnsi"/>
                <w:i/>
                <w:iCs/>
                <w:sz w:val="18"/>
                <w:szCs w:val="18"/>
              </w:rPr>
              <w:t>m</w:t>
            </w:r>
            <w:r w:rsidRPr="00C617F6">
              <w:rPr>
                <w:rFonts w:cstheme="minorHAnsi"/>
                <w:i/>
                <w:iCs/>
                <w:sz w:val="18"/>
                <w:szCs w:val="18"/>
              </w:rPr>
              <w:t>inimis</w:t>
            </w:r>
          </w:p>
        </w:tc>
      </w:tr>
      <w:tr w:rsidR="006C4306" w:rsidRPr="00700099" w14:paraId="57D0EA7D" w14:textId="77777777" w:rsidTr="00585E70">
        <w:trPr>
          <w:jc w:val="center"/>
        </w:trPr>
        <w:tc>
          <w:tcPr>
            <w:tcW w:w="2500" w:type="pct"/>
            <w:shd w:val="clear" w:color="auto" w:fill="008E40"/>
            <w:vAlign w:val="center"/>
          </w:tcPr>
          <w:p w14:paraId="2B69DD97" w14:textId="77777777" w:rsidR="006C4306" w:rsidRPr="00700099"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2500" w:type="pct"/>
            <w:gridSpan w:val="2"/>
            <w:vAlign w:val="center"/>
          </w:tcPr>
          <w:p w14:paraId="1766A4E7" w14:textId="77777777" w:rsidR="006C4306" w:rsidRPr="00700099"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BB3915">
              <w:rPr>
                <w:rFonts w:eastAsia="MS Gothic" w:cstheme="minorHAnsi"/>
                <w:strike/>
                <w:color w:val="FF0000"/>
                <w:sz w:val="18"/>
                <w:szCs w:val="18"/>
              </w:rPr>
              <w:t>fino al</w:t>
            </w:r>
            <w:r>
              <w:rPr>
                <w:rFonts w:eastAsia="MS Gothic" w:cstheme="minorHAnsi"/>
                <w:sz w:val="18"/>
                <w:szCs w:val="18"/>
              </w:rPr>
              <w:t xml:space="preserve"> 50%</w:t>
            </w:r>
          </w:p>
        </w:tc>
      </w:tr>
    </w:tbl>
    <w:p w14:paraId="04C09C93" w14:textId="77777777" w:rsidR="006C4306" w:rsidRPr="00700099" w:rsidRDefault="006C4306" w:rsidP="006C4306">
      <w:pPr>
        <w:spacing w:after="0"/>
        <w:rPr>
          <w:rFonts w:cstheme="minorHAnsi"/>
        </w:rPr>
      </w:pPr>
    </w:p>
    <w:p w14:paraId="6C435ABD" w14:textId="77777777" w:rsidR="006C4306" w:rsidRPr="00B228D3" w:rsidRDefault="006C4306" w:rsidP="006C4306">
      <w:pPr>
        <w:pStyle w:val="Titolo3"/>
        <w:rPr>
          <w:i/>
          <w:iCs/>
          <w:sz w:val="22"/>
          <w:szCs w:val="22"/>
        </w:rPr>
      </w:pPr>
      <w:r w:rsidRPr="00B228D3">
        <w:rPr>
          <w:i/>
          <w:iCs/>
          <w:sz w:val="22"/>
          <w:szCs w:val="22"/>
        </w:rPr>
        <w:t>Partecipazione della scheda di intervento a progetti integrati (LEADER, Misure di cooperazione, etc.)</w:t>
      </w:r>
    </w:p>
    <w:p w14:paraId="6EFCEC5C" w14:textId="77777777" w:rsidR="006C4306" w:rsidRPr="000F1C7E" w:rsidRDefault="006C4306" w:rsidP="006C4306">
      <w:pPr>
        <w:spacing w:after="0"/>
        <w:jc w:val="both"/>
        <w:rPr>
          <w:rFonts w:cstheme="minorHAnsi"/>
          <w:sz w:val="20"/>
          <w:szCs w:val="20"/>
        </w:rPr>
      </w:pPr>
      <w:r w:rsidRPr="000F1C7E">
        <w:rPr>
          <w:rFonts w:cstheme="minorHAnsi"/>
          <w:sz w:val="20"/>
          <w:szCs w:val="20"/>
        </w:rPr>
        <w:t xml:space="preserve">LEADER: </w:t>
      </w:r>
      <w:r w:rsidRPr="003F0EB9">
        <w:rPr>
          <w:rFonts w:cstheme="minorHAnsi"/>
          <w:sz w:val="20"/>
          <w:szCs w:val="20"/>
          <w:highlight w:val="green"/>
        </w:rPr>
        <w:t>Sì, tutte le azioni previste dalla scheda di intervento SRD09 di cui al PSP 2023-27 sono attivabili anche in ambito LEADER.</w:t>
      </w:r>
      <w:r w:rsidRPr="000F1C7E">
        <w:rPr>
          <w:rFonts w:cstheme="minorHAnsi"/>
          <w:sz w:val="20"/>
          <w:szCs w:val="20"/>
        </w:rPr>
        <w:t xml:space="preserve"> </w:t>
      </w:r>
    </w:p>
    <w:p w14:paraId="78046E3E" w14:textId="77777777" w:rsidR="006C4306" w:rsidRPr="000F1C7E" w:rsidRDefault="006C4306" w:rsidP="006C4306">
      <w:pPr>
        <w:spacing w:after="0"/>
        <w:jc w:val="both"/>
        <w:rPr>
          <w:rFonts w:cstheme="minorHAnsi"/>
          <w:sz w:val="20"/>
          <w:szCs w:val="20"/>
        </w:rPr>
      </w:pPr>
      <w:r w:rsidRPr="000F1C7E">
        <w:rPr>
          <w:rFonts w:cstheme="minorHAnsi"/>
          <w:strike/>
          <w:color w:val="FF0000"/>
          <w:sz w:val="20"/>
          <w:szCs w:val="20"/>
        </w:rPr>
        <w:t>Gli investimenti supportati si collegano, in modo sinergico e complementare, ad altri interventi del Piano destinati agli investimenti non produttivi (ambientali e infrastrutturali) nonché agli investimenti destinati al sostegno delle aree rurali ed in particolare a quelli effettuati nell’ambito del LEADER</w:t>
      </w:r>
      <w:r w:rsidRPr="000F1C7E">
        <w:rPr>
          <w:rFonts w:cstheme="minorHAnsi"/>
          <w:sz w:val="20"/>
          <w:szCs w:val="20"/>
        </w:rPr>
        <w:t>.</w:t>
      </w:r>
    </w:p>
    <w:p w14:paraId="5D064538" w14:textId="77777777" w:rsidR="006C4306" w:rsidRPr="000F1C7E" w:rsidRDefault="006C4306" w:rsidP="006C4306">
      <w:pPr>
        <w:spacing w:after="0"/>
        <w:jc w:val="both"/>
        <w:rPr>
          <w:rFonts w:cstheme="minorHAnsi"/>
          <w:sz w:val="20"/>
          <w:szCs w:val="20"/>
        </w:rPr>
      </w:pPr>
      <w:r w:rsidRPr="000F1C7E">
        <w:rPr>
          <w:rFonts w:cstheme="minorHAnsi"/>
          <w:sz w:val="20"/>
          <w:szCs w:val="20"/>
        </w:rPr>
        <w:t>Cooperazione: No.</w:t>
      </w:r>
    </w:p>
    <w:p w14:paraId="549A698E" w14:textId="77777777" w:rsidR="006C4306" w:rsidRPr="00257C18" w:rsidRDefault="006C4306" w:rsidP="006C4306">
      <w:pPr>
        <w:spacing w:after="0"/>
        <w:rPr>
          <w:rFonts w:cstheme="minorHAnsi"/>
          <w:sz w:val="18"/>
          <w:szCs w:val="18"/>
        </w:rPr>
      </w:pPr>
      <w:r w:rsidRPr="00DE4858">
        <w:rPr>
          <w:rFonts w:cstheme="minorHAnsi"/>
          <w:b/>
          <w:bCs/>
          <w:sz w:val="24"/>
          <w:szCs w:val="24"/>
        </w:rPr>
        <w:br w:type="page"/>
      </w:r>
    </w:p>
    <w:p w14:paraId="42D06239" w14:textId="77777777" w:rsidR="006C4306" w:rsidRPr="00F6220C" w:rsidRDefault="006C4306" w:rsidP="006C4306">
      <w:pPr>
        <w:pStyle w:val="Titolo2"/>
        <w:spacing w:before="0"/>
        <w:rPr>
          <w:rFonts w:asciiTheme="minorHAnsi" w:hAnsiTheme="minorHAnsi" w:cstheme="minorHAnsi"/>
          <w:b/>
          <w:bCs/>
        </w:rPr>
      </w:pPr>
      <w:bookmarkStart w:id="126" w:name="_Toc133425230"/>
      <w:r w:rsidRPr="00F6220C">
        <w:rPr>
          <w:rFonts w:asciiTheme="minorHAnsi" w:hAnsiTheme="minorHAnsi" w:cstheme="minorHAnsi"/>
          <w:b/>
          <w:bCs/>
        </w:rPr>
        <w:t>SRD10</w:t>
      </w:r>
      <w:r>
        <w:rPr>
          <w:rFonts w:asciiTheme="minorHAnsi" w:hAnsiTheme="minorHAnsi" w:cstheme="minorHAnsi"/>
          <w:b/>
          <w:bCs/>
        </w:rPr>
        <w:t xml:space="preserve"> - </w:t>
      </w:r>
      <w:r w:rsidRPr="00A12EFE">
        <w:rPr>
          <w:rFonts w:asciiTheme="minorHAnsi" w:hAnsiTheme="minorHAnsi" w:cstheme="minorHAnsi"/>
          <w:b/>
          <w:bCs/>
        </w:rPr>
        <w:t>Impianti di forestazione/imboschimento di terreni non agricoli</w:t>
      </w:r>
      <w:bookmarkEnd w:id="126"/>
    </w:p>
    <w:p w14:paraId="4F55054A" w14:textId="77777777" w:rsidR="006C4306" w:rsidRPr="002949F3" w:rsidRDefault="006C4306" w:rsidP="006C4306">
      <w:pPr>
        <w:pStyle w:val="Titolo3"/>
        <w:spacing w:before="0"/>
        <w:rPr>
          <w:i/>
          <w:iCs/>
          <w:sz w:val="22"/>
          <w:szCs w:val="22"/>
        </w:rPr>
      </w:pPr>
      <w:r>
        <w:rPr>
          <w:i/>
          <w:iCs/>
          <w:sz w:val="22"/>
          <w:szCs w:val="22"/>
        </w:rPr>
        <w:t>Descrizione</w:t>
      </w:r>
    </w:p>
    <w:p w14:paraId="0BB8C6E5" w14:textId="77777777" w:rsidR="006C4306" w:rsidRDefault="006C4306" w:rsidP="006C4306">
      <w:pPr>
        <w:jc w:val="both"/>
        <w:rPr>
          <w:rFonts w:cstheme="minorHAnsi"/>
          <w:sz w:val="20"/>
          <w:szCs w:val="20"/>
        </w:rPr>
      </w:pPr>
      <w:bookmarkStart w:id="127" w:name="_Hlk132130294"/>
      <w:r w:rsidRPr="00A71F2B">
        <w:rPr>
          <w:rFonts w:cstheme="minorHAnsi"/>
          <w:sz w:val="20"/>
          <w:szCs w:val="20"/>
        </w:rPr>
        <w:t xml:space="preserve">L’intervento </w:t>
      </w:r>
      <w:r w:rsidRPr="004C1171">
        <w:rPr>
          <w:rFonts w:cstheme="minorHAnsi"/>
          <w:sz w:val="20"/>
          <w:szCs w:val="20"/>
          <w:highlight w:val="green"/>
        </w:rPr>
        <w:t>contribuisce al perseguimento degli Obiettivi specifici 1, 4 e 6, ed</w:t>
      </w:r>
      <w:r w:rsidRPr="00A71F2B">
        <w:rPr>
          <w:rFonts w:cstheme="minorHAnsi"/>
          <w:sz w:val="20"/>
          <w:szCs w:val="20"/>
        </w:rPr>
        <w:t xml:space="preserve"> è volto a realizzare nuovi</w:t>
      </w:r>
      <w:r>
        <w:rPr>
          <w:rFonts w:cstheme="minorHAnsi"/>
          <w:sz w:val="20"/>
          <w:szCs w:val="20"/>
        </w:rPr>
        <w:t xml:space="preserve"> </w:t>
      </w:r>
      <w:r w:rsidRPr="00A71F2B">
        <w:rPr>
          <w:rFonts w:cstheme="minorHAnsi"/>
          <w:sz w:val="20"/>
          <w:szCs w:val="20"/>
        </w:rPr>
        <w:t>soprassuoli forestali e di arboricoltura su superfici non agricole al fine, principalmente, di incrementare la</w:t>
      </w:r>
      <w:r>
        <w:rPr>
          <w:rFonts w:cstheme="minorHAnsi"/>
          <w:sz w:val="20"/>
          <w:szCs w:val="20"/>
        </w:rPr>
        <w:t xml:space="preserve"> </w:t>
      </w:r>
      <w:r w:rsidRPr="00A71F2B">
        <w:rPr>
          <w:rFonts w:cstheme="minorHAnsi"/>
          <w:sz w:val="20"/>
          <w:szCs w:val="20"/>
        </w:rPr>
        <w:t>capacità di assorbimento e di stoccaggio del carbonio atmosferico nel suolo e nella biomassa legnosa</w:t>
      </w:r>
      <w:r>
        <w:rPr>
          <w:rFonts w:cstheme="minorHAnsi"/>
          <w:sz w:val="20"/>
          <w:szCs w:val="20"/>
        </w:rPr>
        <w:t xml:space="preserve"> </w:t>
      </w:r>
      <w:r w:rsidRPr="00A71F2B">
        <w:rPr>
          <w:rFonts w:cstheme="minorHAnsi"/>
          <w:sz w:val="20"/>
          <w:szCs w:val="20"/>
        </w:rPr>
        <w:t>utilizzabile anche a fini duraturi.</w:t>
      </w:r>
      <w:r>
        <w:rPr>
          <w:rFonts w:cstheme="minorHAnsi"/>
          <w:sz w:val="20"/>
          <w:szCs w:val="20"/>
        </w:rPr>
        <w:t xml:space="preserve"> </w:t>
      </w:r>
    </w:p>
    <w:p w14:paraId="4AB2FEF4" w14:textId="77777777" w:rsidR="006C4306" w:rsidRPr="004C1171" w:rsidRDefault="006C4306" w:rsidP="006C4306">
      <w:pPr>
        <w:jc w:val="both"/>
        <w:rPr>
          <w:rFonts w:cstheme="minorHAnsi"/>
          <w:sz w:val="20"/>
          <w:szCs w:val="20"/>
          <w:highlight w:val="green"/>
        </w:rPr>
      </w:pPr>
      <w:r w:rsidRPr="004C1171">
        <w:rPr>
          <w:rFonts w:cstheme="minorHAnsi"/>
          <w:sz w:val="20"/>
          <w:szCs w:val="20"/>
          <w:highlight w:val="green"/>
        </w:rPr>
        <w:t>Il sostegno contribuisce, inoltre, al perseguimento degli impegni europei e internazionali sottoscritti dal Governo italiano in materia di conservazione della biodiversità e mitigazione e adattamento al cambiamento climatico, e degli obiettivi dell’Unione fissati nel Green Deal e dalle Strategie Forestale (COM/2021/572 final) e per la Biodiversità (COM(2020) 380 final), recepiti dagli strumenti strategici nazionali e regionali (Strategia Forestale Nazionale, Strategia Nazionale per la Biodiversità, Programmi forestali regionali). L’intervento promuovere altresì il ruolo multifunzionale delle foreste, in linea con i principi paneuropei di Gestione Forestale Sostenibile (GFS), recepiti dalla normativa nazionale e regionale di settore.</w:t>
      </w:r>
    </w:p>
    <w:p w14:paraId="4FEBC695" w14:textId="77777777" w:rsidR="006C4306" w:rsidRPr="00A71F2B" w:rsidRDefault="006C4306" w:rsidP="006C4306">
      <w:pPr>
        <w:jc w:val="both"/>
        <w:rPr>
          <w:rFonts w:cstheme="minorHAnsi"/>
          <w:sz w:val="20"/>
          <w:szCs w:val="20"/>
        </w:rPr>
      </w:pPr>
      <w:r w:rsidRPr="004C1171">
        <w:rPr>
          <w:rFonts w:cstheme="minorHAnsi"/>
          <w:sz w:val="20"/>
          <w:szCs w:val="20"/>
          <w:highlight w:val="green"/>
        </w:rPr>
        <w:t>L’intervento persegue quindi, le seguenti finalità di interesse nazionale:</w:t>
      </w:r>
    </w:p>
    <w:p w14:paraId="232E2A35" w14:textId="77777777" w:rsidR="006C4306" w:rsidRPr="004C1171" w:rsidRDefault="006C4306" w:rsidP="006C4306">
      <w:pPr>
        <w:spacing w:before="20" w:after="0"/>
        <w:jc w:val="both"/>
        <w:rPr>
          <w:rFonts w:cstheme="minorHAnsi"/>
          <w:sz w:val="20"/>
          <w:szCs w:val="20"/>
          <w:highlight w:val="green"/>
        </w:rPr>
      </w:pPr>
      <w:r w:rsidRPr="004C1171">
        <w:rPr>
          <w:rFonts w:cstheme="minorHAnsi"/>
          <w:sz w:val="20"/>
          <w:szCs w:val="20"/>
          <w:highlight w:val="green"/>
        </w:rPr>
        <w:t>a) incrementare</w:t>
      </w:r>
      <w:r>
        <w:rPr>
          <w:rFonts w:cstheme="minorHAnsi"/>
          <w:sz w:val="20"/>
          <w:szCs w:val="20"/>
          <w:highlight w:val="green"/>
        </w:rPr>
        <w:t xml:space="preserve"> </w:t>
      </w:r>
      <w:r w:rsidRPr="004C1171">
        <w:rPr>
          <w:rFonts w:cstheme="minorHAnsi"/>
          <w:sz w:val="20"/>
          <w:szCs w:val="20"/>
          <w:highlight w:val="green"/>
        </w:rPr>
        <w:t>la superficie forestale di arboricoltura;</w:t>
      </w:r>
    </w:p>
    <w:p w14:paraId="3D15F232" w14:textId="77777777" w:rsidR="006C4306" w:rsidRPr="004C1171" w:rsidRDefault="006C4306" w:rsidP="006C4306">
      <w:pPr>
        <w:spacing w:before="20" w:after="0"/>
        <w:jc w:val="both"/>
        <w:rPr>
          <w:rFonts w:cstheme="minorHAnsi"/>
          <w:sz w:val="20"/>
          <w:szCs w:val="20"/>
          <w:highlight w:val="green"/>
        </w:rPr>
      </w:pPr>
      <w:r w:rsidRPr="004C1171">
        <w:rPr>
          <w:rFonts w:cstheme="minorHAnsi"/>
          <w:sz w:val="20"/>
          <w:szCs w:val="20"/>
          <w:highlight w:val="green"/>
        </w:rPr>
        <w:t>b) incrementare l’assorbimento e lo stoccaggio del carbonio atmosferico, nei soprassuoli, nel suolo e nella biomassa legnosa utilizzabile anche a fini duraturi;</w:t>
      </w:r>
    </w:p>
    <w:p w14:paraId="0DF931D2" w14:textId="77777777" w:rsidR="006C4306" w:rsidRPr="004C1171" w:rsidRDefault="006C4306" w:rsidP="006C4306">
      <w:pPr>
        <w:spacing w:before="20" w:after="0"/>
        <w:jc w:val="both"/>
        <w:rPr>
          <w:rFonts w:cstheme="minorHAnsi"/>
          <w:sz w:val="20"/>
          <w:szCs w:val="20"/>
          <w:highlight w:val="green"/>
        </w:rPr>
      </w:pPr>
      <w:r w:rsidRPr="004C1171">
        <w:rPr>
          <w:rFonts w:cstheme="minorHAnsi"/>
          <w:sz w:val="20"/>
          <w:szCs w:val="20"/>
          <w:highlight w:val="green"/>
        </w:rPr>
        <w:t>d) migliorare funzione protettiva dei soprassuoli forestali per la conservazione del suolo, dell’equilibrio idrogeologico e della regolazione del deflusso idrico;</w:t>
      </w:r>
    </w:p>
    <w:p w14:paraId="2BF90DF9" w14:textId="77777777" w:rsidR="006C4306" w:rsidRPr="004C1171" w:rsidRDefault="006C4306" w:rsidP="006C4306">
      <w:pPr>
        <w:spacing w:before="20" w:after="0"/>
        <w:jc w:val="both"/>
        <w:rPr>
          <w:rFonts w:cstheme="minorHAnsi"/>
          <w:sz w:val="20"/>
          <w:szCs w:val="20"/>
          <w:highlight w:val="green"/>
        </w:rPr>
      </w:pPr>
      <w:r w:rsidRPr="004C1171">
        <w:rPr>
          <w:rFonts w:cstheme="minorHAnsi"/>
          <w:sz w:val="20"/>
          <w:szCs w:val="20"/>
          <w:highlight w:val="green"/>
        </w:rPr>
        <w:t>e) fornire prodotti legnosi e non legnosi;</w:t>
      </w:r>
    </w:p>
    <w:p w14:paraId="0C99C447" w14:textId="77777777" w:rsidR="006C4306" w:rsidRPr="004C1171" w:rsidRDefault="006C4306" w:rsidP="006C4306">
      <w:pPr>
        <w:spacing w:before="20" w:after="0"/>
        <w:jc w:val="both"/>
        <w:rPr>
          <w:rFonts w:cstheme="minorHAnsi"/>
          <w:sz w:val="20"/>
          <w:szCs w:val="20"/>
          <w:highlight w:val="green"/>
        </w:rPr>
      </w:pPr>
      <w:r w:rsidRPr="004C1171">
        <w:rPr>
          <w:rFonts w:cstheme="minorHAnsi"/>
          <w:sz w:val="20"/>
          <w:szCs w:val="20"/>
          <w:highlight w:val="green"/>
        </w:rPr>
        <w:t>f) fornire servizi ecosistemici</w:t>
      </w:r>
      <w:r w:rsidRPr="004D24AF">
        <w:rPr>
          <w:rFonts w:cstheme="minorHAnsi"/>
          <w:strike/>
          <w:sz w:val="20"/>
          <w:szCs w:val="20"/>
          <w:highlight w:val="green"/>
        </w:rPr>
        <w:t>;</w:t>
      </w:r>
    </w:p>
    <w:p w14:paraId="020BA1D4" w14:textId="77777777" w:rsidR="006C4306" w:rsidRPr="004C1171" w:rsidRDefault="006C4306" w:rsidP="006C4306">
      <w:pPr>
        <w:spacing w:before="20" w:after="0"/>
        <w:jc w:val="both"/>
        <w:rPr>
          <w:rFonts w:cstheme="minorHAnsi"/>
          <w:sz w:val="20"/>
          <w:szCs w:val="20"/>
          <w:highlight w:val="green"/>
        </w:rPr>
      </w:pPr>
      <w:r w:rsidRPr="004C1171">
        <w:rPr>
          <w:rFonts w:cstheme="minorHAnsi"/>
          <w:sz w:val="20"/>
          <w:szCs w:val="20"/>
          <w:highlight w:val="green"/>
        </w:rPr>
        <w:t>g) diversificazione del reddito aziendale forestale.</w:t>
      </w:r>
    </w:p>
    <w:p w14:paraId="134BE0D0" w14:textId="77777777" w:rsidR="006C4306" w:rsidRPr="00A71F2B" w:rsidRDefault="006C4306" w:rsidP="006C4306">
      <w:pPr>
        <w:spacing w:after="0"/>
        <w:jc w:val="both"/>
        <w:rPr>
          <w:rFonts w:cstheme="minorHAnsi"/>
          <w:sz w:val="20"/>
          <w:szCs w:val="20"/>
        </w:rPr>
      </w:pPr>
    </w:p>
    <w:p w14:paraId="60FC5824" w14:textId="77777777" w:rsidR="006C4306" w:rsidRDefault="006C4306" w:rsidP="006C4306">
      <w:pPr>
        <w:jc w:val="both"/>
        <w:rPr>
          <w:rFonts w:cstheme="minorHAnsi"/>
          <w:sz w:val="20"/>
          <w:szCs w:val="20"/>
        </w:rPr>
      </w:pPr>
      <w:r w:rsidRPr="004C1171">
        <w:rPr>
          <w:rFonts w:cstheme="minorHAnsi"/>
          <w:sz w:val="20"/>
          <w:szCs w:val="20"/>
          <w:highlight w:val="green"/>
        </w:rPr>
        <w:t>Tali finalità saranno perseguite attraverso l’erogazione di un sostegno ai titolari della gestione di superfici non agricole (ovvero superfici di qualsiasi natura e destinazione diversa da quella agricola di cui all’art.4 comma 3, del Regolamento 2015/2021), a copertura in tutto o in parte, dei costi sostenuti, per realizzare la seguente Azione di interesse nazionale:</w:t>
      </w:r>
    </w:p>
    <w:p w14:paraId="4BCE3FFC" w14:textId="77777777" w:rsidR="006C4306" w:rsidRDefault="006C4306" w:rsidP="006C4306">
      <w:pPr>
        <w:pStyle w:val="Paragrafoelenco"/>
        <w:numPr>
          <w:ilvl w:val="0"/>
          <w:numId w:val="50"/>
        </w:numPr>
        <w:spacing w:after="0"/>
        <w:ind w:left="709"/>
        <w:jc w:val="both"/>
        <w:rPr>
          <w:rFonts w:cstheme="minorHAnsi"/>
          <w:sz w:val="20"/>
          <w:szCs w:val="20"/>
          <w:highlight w:val="green"/>
        </w:rPr>
      </w:pPr>
      <w:r w:rsidRPr="001F2730">
        <w:rPr>
          <w:rFonts w:cstheme="minorHAnsi"/>
          <w:b/>
          <w:bCs/>
          <w:sz w:val="20"/>
          <w:szCs w:val="20"/>
        </w:rPr>
        <w:t>Azione SRD010.2)</w:t>
      </w:r>
      <w:r w:rsidRPr="001F2730">
        <w:rPr>
          <w:rFonts w:cstheme="minorHAnsi"/>
          <w:sz w:val="20"/>
          <w:szCs w:val="20"/>
        </w:rPr>
        <w:t xml:space="preserve"> </w:t>
      </w:r>
      <w:r w:rsidRPr="00CE2EEB">
        <w:rPr>
          <w:rFonts w:cstheme="minorHAnsi"/>
          <w:b/>
          <w:bCs/>
          <w:sz w:val="20"/>
          <w:szCs w:val="20"/>
        </w:rPr>
        <w:t>Impianto di arboricoltura a ciclo breve o medio-lungo su superfici non agricole</w:t>
      </w:r>
      <w:r>
        <w:rPr>
          <w:rFonts w:cstheme="minorHAnsi"/>
          <w:sz w:val="20"/>
          <w:szCs w:val="20"/>
        </w:rPr>
        <w:t xml:space="preserve">: </w:t>
      </w:r>
      <w:r w:rsidRPr="00632670">
        <w:rPr>
          <w:rFonts w:cstheme="minorHAnsi"/>
          <w:sz w:val="20"/>
          <w:szCs w:val="20"/>
          <w:highlight w:val="green"/>
        </w:rPr>
        <w:t xml:space="preserve">impianto con finalità multiple (ambientali, paesaggistiche, socio-ricreative nonché produttive - legno, legname e tartufi), realizzato utilizzando specie forestali arboree e arbustive autoctone di origine certificata, di antico indigenato o altre specie forestali adatte alle condizioni ambientali locali, compresi i cloni di pioppo e le piante micorizzate. Gli impianti realizzati sono reversibili al termine del periodo di permanenza previsto </w:t>
      </w:r>
      <w:r>
        <w:rPr>
          <w:rFonts w:cstheme="minorHAnsi"/>
          <w:sz w:val="20"/>
          <w:szCs w:val="20"/>
          <w:highlight w:val="green"/>
        </w:rPr>
        <w:t>nelle disposizioni attuative</w:t>
      </w:r>
      <w:r w:rsidRPr="00632670">
        <w:rPr>
          <w:rFonts w:cstheme="minorHAnsi"/>
          <w:sz w:val="20"/>
          <w:szCs w:val="20"/>
          <w:highlight w:val="green"/>
        </w:rPr>
        <w:t>.</w:t>
      </w:r>
    </w:p>
    <w:p w14:paraId="42797765" w14:textId="77777777" w:rsidR="006C4306" w:rsidRPr="004C1171" w:rsidRDefault="006C4306" w:rsidP="006C4306">
      <w:pPr>
        <w:pStyle w:val="Paragrafoelenco"/>
        <w:spacing w:after="0"/>
        <w:ind w:left="709"/>
        <w:jc w:val="both"/>
        <w:rPr>
          <w:rFonts w:cstheme="minorHAnsi"/>
          <w:sz w:val="20"/>
          <w:szCs w:val="20"/>
          <w:highlight w:val="green"/>
        </w:rPr>
      </w:pPr>
    </w:p>
    <w:p w14:paraId="48E63728" w14:textId="77777777" w:rsidR="006C4306" w:rsidRDefault="006C4306" w:rsidP="006C4306">
      <w:pPr>
        <w:spacing w:after="0"/>
        <w:jc w:val="both"/>
        <w:rPr>
          <w:rFonts w:cstheme="minorHAnsi"/>
          <w:sz w:val="20"/>
          <w:szCs w:val="20"/>
        </w:rPr>
      </w:pPr>
      <w:r w:rsidRPr="004C1171">
        <w:rPr>
          <w:rFonts w:cstheme="minorHAnsi"/>
          <w:sz w:val="20"/>
          <w:szCs w:val="20"/>
          <w:highlight w:val="green"/>
        </w:rPr>
        <w:t>L’azione prevista dal presente intervento si collega direttamente all’intervento di mantenimento degli impianti di imboschimento e di sistemi agroforestali (SRA028) del PSP.</w:t>
      </w:r>
    </w:p>
    <w:p w14:paraId="42DECEBA" w14:textId="77777777" w:rsidR="006C4306" w:rsidRDefault="006C4306" w:rsidP="006C4306">
      <w:pPr>
        <w:spacing w:after="0"/>
        <w:rPr>
          <w:rFonts w:cstheme="minorHAnsi"/>
          <w:sz w:val="20"/>
          <w:szCs w:val="20"/>
        </w:rPr>
      </w:pPr>
    </w:p>
    <w:p w14:paraId="78AD7D33" w14:textId="77777777" w:rsidR="006C4306" w:rsidRPr="004D24AF" w:rsidRDefault="006C4306" w:rsidP="006C4306">
      <w:pPr>
        <w:autoSpaceDE w:val="0"/>
        <w:autoSpaceDN w:val="0"/>
        <w:adjustRightInd w:val="0"/>
        <w:spacing w:after="0"/>
        <w:jc w:val="both"/>
        <w:rPr>
          <w:rFonts w:cstheme="minorHAnsi"/>
          <w:sz w:val="20"/>
          <w:szCs w:val="20"/>
          <w:highlight w:val="green"/>
        </w:rPr>
      </w:pPr>
      <w:r w:rsidRPr="004D24AF">
        <w:rPr>
          <w:rFonts w:cstheme="minorHAnsi"/>
          <w:sz w:val="20"/>
          <w:szCs w:val="20"/>
          <w:highlight w:val="green"/>
        </w:rPr>
        <w:t>La superficie ammissibile al sostegno corrisponde alla superficie su cui si realizza l’impianto ed è indipendente dal numero di piante. Tale area è delimitata, anche con GPS, prevedendo una distanza minima di cornice esterna fino ad un massimo di 6 metri dal colletto della pianta più esterna e nel rispetto delle normative e regolamentazioni vigenti.</w:t>
      </w:r>
    </w:p>
    <w:p w14:paraId="32A9003E" w14:textId="77777777" w:rsidR="006C4306" w:rsidRDefault="006C4306" w:rsidP="00BB43DA">
      <w:pPr>
        <w:autoSpaceDE w:val="0"/>
        <w:autoSpaceDN w:val="0"/>
        <w:adjustRightInd w:val="0"/>
        <w:jc w:val="both"/>
        <w:rPr>
          <w:rFonts w:cstheme="minorHAnsi"/>
          <w:sz w:val="20"/>
          <w:szCs w:val="20"/>
          <w:highlight w:val="green"/>
        </w:rPr>
      </w:pPr>
      <w:r>
        <w:rPr>
          <w:rFonts w:cstheme="minorHAnsi"/>
          <w:sz w:val="20"/>
          <w:szCs w:val="20"/>
          <w:highlight w:val="green"/>
        </w:rPr>
        <w:t>Le</w:t>
      </w:r>
      <w:r w:rsidRPr="004D24AF">
        <w:rPr>
          <w:rFonts w:cstheme="minorHAnsi"/>
          <w:sz w:val="20"/>
          <w:szCs w:val="20"/>
          <w:highlight w:val="green"/>
        </w:rPr>
        <w:t xml:space="preserve"> superfici su cui viene realizzato un impianto di Arboricoltura (SRD10.02) dopo l’impianto rientrano </w:t>
      </w:r>
      <w:r>
        <w:rPr>
          <w:rFonts w:cstheme="minorHAnsi"/>
          <w:sz w:val="20"/>
          <w:szCs w:val="20"/>
          <w:highlight w:val="green"/>
        </w:rPr>
        <w:t xml:space="preserve">tra le </w:t>
      </w:r>
      <w:r w:rsidRPr="004D24AF">
        <w:rPr>
          <w:rFonts w:cstheme="minorHAnsi"/>
          <w:sz w:val="20"/>
          <w:szCs w:val="20"/>
          <w:highlight w:val="green"/>
        </w:rPr>
        <w:t>Aree escluse dalla definizione di bosco di cui all’articolo 5, comma 1, lettera b) del D.lgs. 34 del 2018 (Testo unico in materia di foreste e filiere forestali) e pertanto se sono rispettate le disposizioni di legge in materia, il terreno oggetto di impianto non è soggetto ai vincoli di destinazione previsti per il bosco dalle norme paesistico-ambientali e forestali.</w:t>
      </w:r>
    </w:p>
    <w:p w14:paraId="1F46FC4B" w14:textId="77777777" w:rsidR="00BB43DA" w:rsidRPr="00BB43DA" w:rsidRDefault="00BB43DA" w:rsidP="00C57DC0">
      <w:pPr>
        <w:autoSpaceDE w:val="0"/>
        <w:autoSpaceDN w:val="0"/>
        <w:adjustRightInd w:val="0"/>
        <w:jc w:val="both"/>
        <w:rPr>
          <w:rFonts w:cstheme="minorHAnsi"/>
          <w:sz w:val="20"/>
          <w:szCs w:val="20"/>
          <w:highlight w:val="green"/>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p w14:paraId="484A223E" w14:textId="0149917B" w:rsidR="00BB43DA" w:rsidRPr="00BB43DA" w:rsidRDefault="00BB43DA" w:rsidP="00BB43DA">
      <w:pPr>
        <w:autoSpaceDE w:val="0"/>
        <w:autoSpaceDN w:val="0"/>
        <w:adjustRightInd w:val="0"/>
        <w:spacing w:after="0"/>
        <w:jc w:val="both"/>
        <w:rPr>
          <w:rFonts w:cstheme="minorHAnsi"/>
          <w:sz w:val="20"/>
          <w:szCs w:val="20"/>
          <w:highlight w:val="green"/>
        </w:rPr>
      </w:pPr>
      <w:r w:rsidRPr="00BB43DA">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bookmarkEnd w:id="127"/>
    <w:p w14:paraId="187B27F6" w14:textId="77777777" w:rsidR="006C4306" w:rsidRPr="00122D24" w:rsidRDefault="006C4306" w:rsidP="006C4306">
      <w:pPr>
        <w:spacing w:after="0"/>
        <w:rPr>
          <w:rFonts w:cstheme="minorHAnsi"/>
          <w:sz w:val="20"/>
          <w:szCs w:val="20"/>
        </w:rPr>
      </w:pPr>
    </w:p>
    <w:p w14:paraId="47B8CF40"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21"/>
        <w:gridCol w:w="735"/>
        <w:gridCol w:w="1239"/>
        <w:gridCol w:w="1115"/>
        <w:gridCol w:w="2586"/>
        <w:gridCol w:w="1336"/>
        <w:gridCol w:w="750"/>
        <w:gridCol w:w="758"/>
      </w:tblGrid>
      <w:tr w:rsidR="006C4306" w:rsidRPr="00700099" w14:paraId="0A6C7C47" w14:textId="77777777" w:rsidTr="00585E70">
        <w:trPr>
          <w:trHeight w:val="405"/>
        </w:trPr>
        <w:tc>
          <w:tcPr>
            <w:tcW w:w="799" w:type="pct"/>
            <w:vMerge w:val="restart"/>
            <w:shd w:val="clear" w:color="auto" w:fill="008E40"/>
            <w:vAlign w:val="center"/>
          </w:tcPr>
          <w:p w14:paraId="17F39DA6" w14:textId="77777777" w:rsidR="006C4306" w:rsidRPr="00700099" w:rsidRDefault="006C4306" w:rsidP="00F561E7">
            <w:pPr>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2" w:type="pct"/>
            <w:vMerge w:val="restart"/>
            <w:vAlign w:val="center"/>
          </w:tcPr>
          <w:p w14:paraId="77F3A325" w14:textId="77777777" w:rsidR="006C4306" w:rsidRPr="00700099" w:rsidRDefault="006C4306" w:rsidP="00F561E7">
            <w:pPr>
              <w:jc w:val="center"/>
              <w:rPr>
                <w:rFonts w:cstheme="minorHAnsi"/>
                <w:b/>
                <w:bCs/>
                <w:sz w:val="18"/>
                <w:szCs w:val="18"/>
              </w:rPr>
            </w:pPr>
            <w:r w:rsidRPr="00700099">
              <w:rPr>
                <w:rFonts w:cstheme="minorHAnsi"/>
                <w:b/>
                <w:bCs/>
                <w:sz w:val="18"/>
                <w:szCs w:val="18"/>
              </w:rPr>
              <w:t>SRD10</w:t>
            </w:r>
          </w:p>
        </w:tc>
        <w:tc>
          <w:tcPr>
            <w:tcW w:w="611" w:type="pct"/>
            <w:vMerge w:val="restart"/>
            <w:shd w:val="clear" w:color="auto" w:fill="008E40"/>
            <w:vAlign w:val="center"/>
          </w:tcPr>
          <w:p w14:paraId="58C6CB56" w14:textId="77777777" w:rsidR="006C4306" w:rsidRPr="00700099" w:rsidRDefault="006C4306" w:rsidP="00F561E7">
            <w:pPr>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5" w:type="pct"/>
            <w:gridSpan w:val="2"/>
            <w:vMerge w:val="restart"/>
            <w:vAlign w:val="center"/>
          </w:tcPr>
          <w:p w14:paraId="5D7376AF" w14:textId="77777777" w:rsidR="006C4306" w:rsidRPr="00700099" w:rsidRDefault="006C4306" w:rsidP="00F561E7">
            <w:pPr>
              <w:jc w:val="center"/>
              <w:rPr>
                <w:rFonts w:cstheme="minorHAnsi"/>
                <w:b/>
                <w:bCs/>
                <w:sz w:val="18"/>
                <w:szCs w:val="18"/>
              </w:rPr>
            </w:pPr>
            <w:r w:rsidRPr="00700099">
              <w:rPr>
                <w:rFonts w:cstheme="minorHAnsi"/>
                <w:b/>
                <w:bCs/>
                <w:sz w:val="18"/>
                <w:szCs w:val="18"/>
              </w:rPr>
              <w:t>Impianti di forestazione/imboschimento di terreni non agricoli</w:t>
            </w:r>
          </w:p>
        </w:tc>
        <w:tc>
          <w:tcPr>
            <w:tcW w:w="658" w:type="pct"/>
            <w:vMerge w:val="restart"/>
            <w:shd w:val="clear" w:color="auto" w:fill="008E40"/>
            <w:vAlign w:val="center"/>
          </w:tcPr>
          <w:p w14:paraId="319D0C9D"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0" w:type="pct"/>
            <w:shd w:val="clear" w:color="auto" w:fill="92D050"/>
            <w:vAlign w:val="center"/>
          </w:tcPr>
          <w:p w14:paraId="70F9B23B"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358540627"/>
            <w14:checkbox>
              <w14:checked w14:val="1"/>
              <w14:checkedState w14:val="2612" w14:font="MS Gothic"/>
              <w14:uncheckedState w14:val="2610" w14:font="MS Gothic"/>
            </w14:checkbox>
          </w:sdtPr>
          <w:sdtEndPr/>
          <w:sdtContent>
            <w:tc>
              <w:tcPr>
                <w:tcW w:w="374" w:type="pct"/>
                <w:vAlign w:val="center"/>
              </w:tcPr>
              <w:p w14:paraId="36378169" w14:textId="77777777" w:rsidR="006C4306" w:rsidRPr="00A54835" w:rsidRDefault="006C4306" w:rsidP="00F561E7">
                <w:pPr>
                  <w:jc w:val="center"/>
                  <w:rPr>
                    <w:rFonts w:cstheme="minorHAnsi"/>
                  </w:rPr>
                </w:pPr>
                <w:r>
                  <w:rPr>
                    <w:rFonts w:ascii="MS Gothic" w:eastAsia="MS Gothic" w:hAnsi="MS Gothic" w:cstheme="minorHAnsi" w:hint="eastAsia"/>
                  </w:rPr>
                  <w:t>☒</w:t>
                </w:r>
              </w:p>
            </w:tc>
          </w:sdtContent>
        </w:sdt>
      </w:tr>
      <w:tr w:rsidR="006C4306" w:rsidRPr="00700099" w14:paraId="7E8BB0C8" w14:textId="77777777" w:rsidTr="00585E70">
        <w:trPr>
          <w:trHeight w:val="405"/>
        </w:trPr>
        <w:tc>
          <w:tcPr>
            <w:tcW w:w="799" w:type="pct"/>
            <w:vMerge/>
            <w:shd w:val="clear" w:color="auto" w:fill="008E40"/>
            <w:vAlign w:val="center"/>
          </w:tcPr>
          <w:p w14:paraId="7EE86F2E" w14:textId="77777777" w:rsidR="006C4306" w:rsidRPr="00700099" w:rsidRDefault="006C4306" w:rsidP="00F561E7">
            <w:pPr>
              <w:rPr>
                <w:rFonts w:cstheme="minorHAnsi"/>
                <w:sz w:val="18"/>
                <w:szCs w:val="18"/>
              </w:rPr>
            </w:pPr>
          </w:p>
        </w:tc>
        <w:tc>
          <w:tcPr>
            <w:tcW w:w="362" w:type="pct"/>
            <w:vMerge/>
            <w:vAlign w:val="center"/>
          </w:tcPr>
          <w:p w14:paraId="35FE2B2D" w14:textId="77777777" w:rsidR="006C4306" w:rsidRPr="00700099" w:rsidRDefault="006C4306" w:rsidP="00F561E7">
            <w:pPr>
              <w:rPr>
                <w:rFonts w:cstheme="minorHAnsi"/>
                <w:sz w:val="18"/>
                <w:szCs w:val="18"/>
              </w:rPr>
            </w:pPr>
          </w:p>
        </w:tc>
        <w:tc>
          <w:tcPr>
            <w:tcW w:w="611" w:type="pct"/>
            <w:vMerge/>
            <w:shd w:val="clear" w:color="auto" w:fill="008E40"/>
            <w:vAlign w:val="center"/>
          </w:tcPr>
          <w:p w14:paraId="72CB33BD" w14:textId="77777777" w:rsidR="006C4306" w:rsidRPr="00700099" w:rsidRDefault="006C4306" w:rsidP="00F561E7">
            <w:pPr>
              <w:rPr>
                <w:rFonts w:cstheme="minorHAnsi"/>
                <w:sz w:val="18"/>
                <w:szCs w:val="18"/>
              </w:rPr>
            </w:pPr>
          </w:p>
        </w:tc>
        <w:tc>
          <w:tcPr>
            <w:tcW w:w="1825" w:type="pct"/>
            <w:gridSpan w:val="2"/>
            <w:vMerge/>
            <w:vAlign w:val="center"/>
          </w:tcPr>
          <w:p w14:paraId="788CC40E" w14:textId="77777777" w:rsidR="006C4306" w:rsidRPr="00700099" w:rsidRDefault="006C4306" w:rsidP="00F561E7">
            <w:pPr>
              <w:rPr>
                <w:rFonts w:cstheme="minorHAnsi"/>
                <w:sz w:val="18"/>
                <w:szCs w:val="18"/>
              </w:rPr>
            </w:pPr>
          </w:p>
        </w:tc>
        <w:tc>
          <w:tcPr>
            <w:tcW w:w="658" w:type="pct"/>
            <w:vMerge/>
            <w:shd w:val="clear" w:color="auto" w:fill="008E40"/>
            <w:vAlign w:val="center"/>
          </w:tcPr>
          <w:p w14:paraId="4B4A4A97" w14:textId="77777777" w:rsidR="006C4306" w:rsidRPr="00700099" w:rsidRDefault="006C4306" w:rsidP="00F561E7">
            <w:pPr>
              <w:jc w:val="center"/>
              <w:rPr>
                <w:rFonts w:cstheme="minorHAnsi"/>
                <w:b/>
                <w:bCs/>
                <w:color w:val="FFFFFF" w:themeColor="background1"/>
                <w:sz w:val="18"/>
                <w:szCs w:val="18"/>
              </w:rPr>
            </w:pPr>
          </w:p>
        </w:tc>
        <w:tc>
          <w:tcPr>
            <w:tcW w:w="370" w:type="pct"/>
            <w:shd w:val="clear" w:color="auto" w:fill="FF0000"/>
            <w:vAlign w:val="center"/>
          </w:tcPr>
          <w:p w14:paraId="7C1C6648"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623494084"/>
            <w14:checkbox>
              <w14:checked w14:val="0"/>
              <w14:checkedState w14:val="2612" w14:font="MS Gothic"/>
              <w14:uncheckedState w14:val="2610" w14:font="MS Gothic"/>
            </w14:checkbox>
          </w:sdtPr>
          <w:sdtEndPr/>
          <w:sdtContent>
            <w:tc>
              <w:tcPr>
                <w:tcW w:w="374" w:type="pct"/>
                <w:vAlign w:val="center"/>
              </w:tcPr>
              <w:p w14:paraId="688CD9C8" w14:textId="77777777" w:rsidR="006C4306" w:rsidRPr="00A54835" w:rsidRDefault="006C4306" w:rsidP="00F561E7">
                <w:pPr>
                  <w:jc w:val="center"/>
                  <w:rPr>
                    <w:rFonts w:cstheme="minorHAnsi"/>
                  </w:rPr>
                </w:pPr>
                <w:r>
                  <w:rPr>
                    <w:rFonts w:ascii="MS Gothic" w:eastAsia="MS Gothic" w:hAnsi="MS Gothic" w:cstheme="minorHAnsi" w:hint="eastAsia"/>
                  </w:rPr>
                  <w:t>☐</w:t>
                </w:r>
              </w:p>
            </w:tc>
          </w:sdtContent>
        </w:sdt>
      </w:tr>
      <w:tr w:rsidR="006C4306" w:rsidRPr="00700099" w14:paraId="431A5262" w14:textId="77777777" w:rsidTr="00585E70">
        <w:trPr>
          <w:trHeight w:val="70"/>
        </w:trPr>
        <w:tc>
          <w:tcPr>
            <w:tcW w:w="1161" w:type="pct"/>
            <w:gridSpan w:val="2"/>
            <w:shd w:val="clear" w:color="auto" w:fill="008E40"/>
            <w:vAlign w:val="center"/>
          </w:tcPr>
          <w:p w14:paraId="5009F4C6" w14:textId="77777777" w:rsidR="006C4306" w:rsidRPr="00CE2EEB" w:rsidRDefault="006C4306" w:rsidP="00F561E7">
            <w:pPr>
              <w:spacing w:after="0"/>
              <w:jc w:val="center"/>
              <w:rPr>
                <w:rFonts w:cstheme="minorHAnsi"/>
                <w:b/>
                <w:bCs/>
                <w:sz w:val="18"/>
                <w:szCs w:val="18"/>
                <w:lang w:val="en-GB"/>
              </w:rPr>
            </w:pPr>
            <w:r w:rsidRPr="00CE2EEB">
              <w:rPr>
                <w:rFonts w:cstheme="minorHAnsi"/>
                <w:b/>
                <w:bCs/>
                <w:color w:val="FFFFFF" w:themeColor="background1"/>
                <w:sz w:val="18"/>
                <w:szCs w:val="18"/>
                <w:lang w:val="en-GB"/>
              </w:rPr>
              <w:t>Spesa Pubblica</w:t>
            </w:r>
          </w:p>
        </w:tc>
        <w:tc>
          <w:tcPr>
            <w:tcW w:w="1161" w:type="pct"/>
            <w:gridSpan w:val="2"/>
            <w:vAlign w:val="center"/>
          </w:tcPr>
          <w:p w14:paraId="29001D2F"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1.000.000,00</w:t>
            </w:r>
            <w:r>
              <w:rPr>
                <w:rFonts w:cstheme="minorHAnsi"/>
                <w:sz w:val="18"/>
                <w:szCs w:val="18"/>
                <w:lang w:val="it"/>
              </w:rPr>
              <w:t xml:space="preserve"> </w:t>
            </w:r>
            <w:r w:rsidRPr="00700099">
              <w:rPr>
                <w:rFonts w:cstheme="minorHAnsi"/>
                <w:sz w:val="18"/>
                <w:szCs w:val="18"/>
                <w:lang w:val="it"/>
              </w:rPr>
              <w:t>€</w:t>
            </w:r>
          </w:p>
        </w:tc>
        <w:tc>
          <w:tcPr>
            <w:tcW w:w="1934" w:type="pct"/>
            <w:gridSpan w:val="2"/>
            <w:shd w:val="clear" w:color="auto" w:fill="008E40"/>
            <w:vAlign w:val="center"/>
          </w:tcPr>
          <w:p w14:paraId="046C51F8" w14:textId="77777777" w:rsidR="006C4306" w:rsidRPr="00CE2EEB" w:rsidRDefault="006C4306" w:rsidP="00F561E7">
            <w:pPr>
              <w:spacing w:after="0"/>
              <w:jc w:val="center"/>
              <w:rPr>
                <w:rFonts w:cstheme="minorHAnsi"/>
                <w:b/>
                <w:bCs/>
                <w:color w:val="FFFFFF" w:themeColor="background1"/>
                <w:sz w:val="18"/>
                <w:szCs w:val="18"/>
                <w:lang w:val="it"/>
              </w:rPr>
            </w:pPr>
            <w:r w:rsidRPr="00CE2EEB">
              <w:rPr>
                <w:rFonts w:cstheme="minorHAnsi"/>
                <w:b/>
                <w:bCs/>
                <w:color w:val="FFFFFF" w:themeColor="background1"/>
                <w:sz w:val="18"/>
                <w:szCs w:val="18"/>
                <w:lang w:val="en-GB"/>
              </w:rPr>
              <w:t>Contributo del FEASR</w:t>
            </w:r>
          </w:p>
        </w:tc>
        <w:tc>
          <w:tcPr>
            <w:tcW w:w="744" w:type="pct"/>
            <w:gridSpan w:val="2"/>
            <w:vAlign w:val="center"/>
          </w:tcPr>
          <w:p w14:paraId="4A914BEB"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407.000</w:t>
            </w:r>
            <w:r>
              <w:rPr>
                <w:rFonts w:cstheme="minorHAnsi"/>
                <w:sz w:val="18"/>
                <w:szCs w:val="18"/>
                <w:lang w:val="it"/>
              </w:rPr>
              <w:t>,</w:t>
            </w:r>
            <w:r w:rsidRPr="00700099">
              <w:rPr>
                <w:rFonts w:cstheme="minorHAnsi"/>
                <w:sz w:val="18"/>
                <w:szCs w:val="18"/>
                <w:lang w:val="it"/>
              </w:rPr>
              <w:t>00</w:t>
            </w:r>
            <w:r>
              <w:rPr>
                <w:rFonts w:cstheme="minorHAnsi"/>
                <w:sz w:val="18"/>
                <w:szCs w:val="18"/>
                <w:lang w:val="it"/>
              </w:rPr>
              <w:t xml:space="preserve"> </w:t>
            </w:r>
            <w:r w:rsidRPr="00700099">
              <w:rPr>
                <w:rFonts w:cstheme="minorHAnsi"/>
                <w:sz w:val="18"/>
                <w:szCs w:val="18"/>
                <w:lang w:val="it"/>
              </w:rPr>
              <w:t>€</w:t>
            </w:r>
          </w:p>
        </w:tc>
      </w:tr>
      <w:tr w:rsidR="006C4306" w:rsidRPr="00700099" w14:paraId="3BA2E27A" w14:textId="77777777" w:rsidTr="00585E70">
        <w:trPr>
          <w:trHeight w:val="70"/>
        </w:trPr>
        <w:tc>
          <w:tcPr>
            <w:tcW w:w="1161" w:type="pct"/>
            <w:gridSpan w:val="2"/>
            <w:shd w:val="clear" w:color="auto" w:fill="008E40"/>
            <w:vAlign w:val="center"/>
          </w:tcPr>
          <w:p w14:paraId="63D75589" w14:textId="77777777" w:rsidR="006C4306" w:rsidRPr="005D45B5" w:rsidRDefault="006C4306" w:rsidP="00F561E7">
            <w:pPr>
              <w:spacing w:after="0"/>
              <w:jc w:val="center"/>
              <w:rPr>
                <w:rFonts w:cstheme="minorHAnsi"/>
                <w:color w:val="FFFFFF" w:themeColor="background1"/>
                <w:sz w:val="18"/>
                <w:szCs w:val="18"/>
                <w:highlight w:val="green"/>
                <w:lang w:val="en-GB"/>
              </w:rPr>
            </w:pPr>
            <w:r w:rsidRPr="005D45B5">
              <w:rPr>
                <w:rFonts w:cstheme="minorHAnsi"/>
                <w:b/>
                <w:bCs/>
                <w:color w:val="FFFFFF" w:themeColor="background1"/>
                <w:sz w:val="18"/>
                <w:szCs w:val="18"/>
                <w:highlight w:val="green"/>
                <w:lang w:val="en-GB"/>
              </w:rPr>
              <w:t>Indicatori di Risultato - R</w:t>
            </w:r>
          </w:p>
        </w:tc>
        <w:tc>
          <w:tcPr>
            <w:tcW w:w="1161" w:type="pct"/>
            <w:gridSpan w:val="2"/>
            <w:vAlign w:val="center"/>
          </w:tcPr>
          <w:p w14:paraId="56F9641A" w14:textId="77777777" w:rsidR="006C4306" w:rsidRPr="005D45B5" w:rsidRDefault="006C4306" w:rsidP="00F561E7">
            <w:pPr>
              <w:spacing w:after="0"/>
              <w:jc w:val="center"/>
              <w:rPr>
                <w:rFonts w:cstheme="minorHAnsi"/>
                <w:sz w:val="18"/>
                <w:szCs w:val="18"/>
                <w:highlight w:val="green"/>
                <w:lang w:val="it"/>
              </w:rPr>
            </w:pPr>
            <w:r w:rsidRPr="005D45B5">
              <w:rPr>
                <w:rFonts w:cstheme="minorHAnsi"/>
                <w:sz w:val="18"/>
                <w:szCs w:val="18"/>
                <w:highlight w:val="green"/>
                <w:lang w:val="it"/>
              </w:rPr>
              <w:t>R.17</w:t>
            </w:r>
          </w:p>
          <w:p w14:paraId="38821289" w14:textId="77777777" w:rsidR="006C4306" w:rsidRPr="005D45B5" w:rsidRDefault="006C4306" w:rsidP="00F561E7">
            <w:pPr>
              <w:spacing w:after="0"/>
              <w:jc w:val="center"/>
              <w:rPr>
                <w:rFonts w:cstheme="minorHAnsi"/>
                <w:sz w:val="18"/>
                <w:szCs w:val="18"/>
                <w:highlight w:val="green"/>
                <w:lang w:val="it"/>
              </w:rPr>
            </w:pPr>
            <w:r w:rsidRPr="005D45B5">
              <w:rPr>
                <w:rFonts w:cstheme="minorHAnsi"/>
                <w:sz w:val="18"/>
                <w:szCs w:val="18"/>
                <w:highlight w:val="green"/>
                <w:lang w:val="it"/>
              </w:rPr>
              <w:t>R.18</w:t>
            </w:r>
          </w:p>
          <w:p w14:paraId="710DEA7B" w14:textId="77777777" w:rsidR="006C4306" w:rsidRPr="005D45B5" w:rsidRDefault="006C4306" w:rsidP="00F561E7">
            <w:pPr>
              <w:spacing w:after="0"/>
              <w:jc w:val="center"/>
              <w:rPr>
                <w:rFonts w:cstheme="minorHAnsi"/>
                <w:sz w:val="18"/>
                <w:szCs w:val="18"/>
                <w:highlight w:val="green"/>
                <w:lang w:val="it"/>
              </w:rPr>
            </w:pPr>
            <w:r w:rsidRPr="005D45B5">
              <w:rPr>
                <w:rFonts w:cstheme="minorHAnsi"/>
                <w:sz w:val="18"/>
                <w:szCs w:val="18"/>
                <w:highlight w:val="green"/>
                <w:lang w:val="it"/>
              </w:rPr>
              <w:t>R.27</w:t>
            </w:r>
          </w:p>
        </w:tc>
        <w:tc>
          <w:tcPr>
            <w:tcW w:w="1934" w:type="pct"/>
            <w:gridSpan w:val="2"/>
            <w:shd w:val="clear" w:color="auto" w:fill="008E40"/>
            <w:vAlign w:val="center"/>
          </w:tcPr>
          <w:p w14:paraId="3DE97349" w14:textId="77777777" w:rsidR="006C4306" w:rsidRPr="005D45B5" w:rsidRDefault="006C4306" w:rsidP="00F561E7">
            <w:pPr>
              <w:spacing w:after="0"/>
              <w:jc w:val="center"/>
              <w:rPr>
                <w:rFonts w:cstheme="minorHAnsi"/>
                <w:color w:val="FFFFFF" w:themeColor="background1"/>
                <w:sz w:val="18"/>
                <w:szCs w:val="18"/>
                <w:highlight w:val="green"/>
                <w:lang w:val="en-GB"/>
              </w:rPr>
            </w:pPr>
            <w:r w:rsidRPr="005D45B5">
              <w:rPr>
                <w:rFonts w:cstheme="minorHAnsi"/>
                <w:b/>
                <w:bCs/>
                <w:color w:val="FFFFFF" w:themeColor="background1"/>
                <w:sz w:val="18"/>
                <w:szCs w:val="18"/>
                <w:highlight w:val="green"/>
                <w:lang w:val="en-GB"/>
              </w:rPr>
              <w:t>Indicatori di Output - O</w:t>
            </w:r>
          </w:p>
        </w:tc>
        <w:tc>
          <w:tcPr>
            <w:tcW w:w="744" w:type="pct"/>
            <w:gridSpan w:val="2"/>
            <w:vAlign w:val="center"/>
          </w:tcPr>
          <w:p w14:paraId="3FF88213" w14:textId="77777777" w:rsidR="006C4306" w:rsidRPr="005D45B5" w:rsidRDefault="006C4306" w:rsidP="00F561E7">
            <w:pPr>
              <w:spacing w:after="0"/>
              <w:jc w:val="center"/>
              <w:rPr>
                <w:rFonts w:cstheme="minorHAnsi"/>
                <w:sz w:val="18"/>
                <w:szCs w:val="18"/>
                <w:highlight w:val="green"/>
                <w:lang w:val="it"/>
              </w:rPr>
            </w:pPr>
            <w:r w:rsidRPr="005D45B5">
              <w:rPr>
                <w:rFonts w:cstheme="minorHAnsi"/>
                <w:sz w:val="18"/>
                <w:szCs w:val="18"/>
                <w:highlight w:val="green"/>
                <w:lang w:val="it"/>
              </w:rPr>
              <w:t>O.23</w:t>
            </w:r>
          </w:p>
        </w:tc>
      </w:tr>
    </w:tbl>
    <w:p w14:paraId="312CF532" w14:textId="77777777" w:rsidR="00A76B6B" w:rsidRDefault="00A76B6B" w:rsidP="006C4306">
      <w:pPr>
        <w:spacing w:after="0"/>
        <w:rPr>
          <w:rFonts w:cstheme="minorHAnsi"/>
        </w:rPr>
      </w:pPr>
    </w:p>
    <w:p w14:paraId="459C0908"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00" w:type="pct"/>
        <w:tblLook w:val="04A0" w:firstRow="1" w:lastRow="0" w:firstColumn="1" w:lastColumn="0" w:noHBand="0" w:noVBand="1"/>
      </w:tblPr>
      <w:tblGrid>
        <w:gridCol w:w="1639"/>
        <w:gridCol w:w="8501"/>
      </w:tblGrid>
      <w:tr w:rsidR="006C4306" w:rsidRPr="00700099" w14:paraId="1844C644" w14:textId="77777777" w:rsidTr="00585E70">
        <w:tc>
          <w:tcPr>
            <w:tcW w:w="5000" w:type="pct"/>
            <w:gridSpan w:val="2"/>
            <w:shd w:val="clear" w:color="auto" w:fill="008E40"/>
          </w:tcPr>
          <w:p w14:paraId="0E135F89"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26F8B087" w14:textId="77777777" w:rsidTr="00585E70">
        <w:trPr>
          <w:trHeight w:val="230"/>
        </w:trPr>
        <w:tc>
          <w:tcPr>
            <w:tcW w:w="808" w:type="pct"/>
            <w:shd w:val="clear" w:color="auto" w:fill="A7D9A3"/>
            <w:vAlign w:val="center"/>
          </w:tcPr>
          <w:p w14:paraId="2176DAB9"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67B1B1A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61841CEC" w14:textId="77777777" w:rsidTr="00585E70">
        <w:tc>
          <w:tcPr>
            <w:tcW w:w="808" w:type="pct"/>
            <w:vAlign w:val="center"/>
          </w:tcPr>
          <w:p w14:paraId="2D98FD9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P01</w:t>
            </w:r>
          </w:p>
        </w:tc>
        <w:tc>
          <w:tcPr>
            <w:tcW w:w="4192" w:type="pct"/>
            <w:vAlign w:val="center"/>
          </w:tcPr>
          <w:p w14:paraId="61465051" w14:textId="77777777" w:rsidR="006C4306" w:rsidRPr="00700099" w:rsidRDefault="006C4306" w:rsidP="00F561E7">
            <w:pPr>
              <w:spacing w:after="0"/>
              <w:jc w:val="both"/>
              <w:rPr>
                <w:rFonts w:cstheme="minorHAnsi"/>
                <w:sz w:val="18"/>
                <w:szCs w:val="18"/>
              </w:rPr>
            </w:pPr>
            <w:r w:rsidRPr="00700099">
              <w:rPr>
                <w:rFonts w:cstheme="minorHAnsi"/>
                <w:sz w:val="18"/>
                <w:szCs w:val="18"/>
              </w:rPr>
              <w:t>Finalità specifiche degli investimenti</w:t>
            </w:r>
          </w:p>
        </w:tc>
      </w:tr>
      <w:tr w:rsidR="006C4306" w:rsidRPr="00700099" w14:paraId="3878184F" w14:textId="77777777" w:rsidTr="00585E70">
        <w:tc>
          <w:tcPr>
            <w:tcW w:w="808" w:type="pct"/>
            <w:vAlign w:val="center"/>
          </w:tcPr>
          <w:p w14:paraId="2456805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P02</w:t>
            </w:r>
          </w:p>
        </w:tc>
        <w:tc>
          <w:tcPr>
            <w:tcW w:w="4192" w:type="pct"/>
            <w:vAlign w:val="center"/>
          </w:tcPr>
          <w:p w14:paraId="25869E6A"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territoriali</w:t>
            </w:r>
          </w:p>
        </w:tc>
      </w:tr>
      <w:tr w:rsidR="006C4306" w:rsidRPr="00700099" w14:paraId="0CC4743F" w14:textId="77777777" w:rsidTr="00585E70">
        <w:tc>
          <w:tcPr>
            <w:tcW w:w="808" w:type="pct"/>
            <w:vAlign w:val="center"/>
          </w:tcPr>
          <w:p w14:paraId="7249535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P03</w:t>
            </w:r>
          </w:p>
        </w:tc>
        <w:tc>
          <w:tcPr>
            <w:tcW w:w="4192" w:type="pct"/>
            <w:vAlign w:val="center"/>
          </w:tcPr>
          <w:p w14:paraId="020ECC68"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soggetto richiedente</w:t>
            </w:r>
          </w:p>
        </w:tc>
      </w:tr>
      <w:tr w:rsidR="006C4306" w:rsidRPr="00700099" w14:paraId="29958ABB" w14:textId="77777777" w:rsidTr="00585E70">
        <w:tc>
          <w:tcPr>
            <w:tcW w:w="808" w:type="pct"/>
            <w:vAlign w:val="center"/>
          </w:tcPr>
          <w:p w14:paraId="67AC4CC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P06</w:t>
            </w:r>
          </w:p>
        </w:tc>
        <w:tc>
          <w:tcPr>
            <w:tcW w:w="4192" w:type="pct"/>
            <w:vAlign w:val="center"/>
          </w:tcPr>
          <w:p w14:paraId="580A98D2" w14:textId="77777777" w:rsidR="006C4306" w:rsidRPr="00700099" w:rsidRDefault="006C4306" w:rsidP="00F561E7">
            <w:pPr>
              <w:spacing w:after="0"/>
              <w:jc w:val="both"/>
              <w:rPr>
                <w:rFonts w:cstheme="minorHAnsi"/>
                <w:sz w:val="18"/>
                <w:szCs w:val="18"/>
              </w:rPr>
            </w:pPr>
            <w:r w:rsidRPr="00700099">
              <w:rPr>
                <w:rFonts w:cstheme="minorHAnsi"/>
                <w:sz w:val="18"/>
                <w:szCs w:val="18"/>
              </w:rPr>
              <w:t>Localizzazione delle aziende beneficiarie</w:t>
            </w:r>
          </w:p>
        </w:tc>
      </w:tr>
      <w:tr w:rsidR="006C4306" w:rsidRPr="00700099" w14:paraId="799837DD" w14:textId="77777777" w:rsidTr="00585E70">
        <w:tc>
          <w:tcPr>
            <w:tcW w:w="808" w:type="pct"/>
            <w:vAlign w:val="center"/>
          </w:tcPr>
          <w:p w14:paraId="68F7E4A0" w14:textId="77777777" w:rsidR="006C4306" w:rsidRPr="002856D9" w:rsidRDefault="006C4306" w:rsidP="00F561E7">
            <w:pPr>
              <w:spacing w:after="0"/>
              <w:jc w:val="center"/>
              <w:rPr>
                <w:rFonts w:cstheme="minorHAnsi"/>
                <w:b/>
                <w:bCs/>
                <w:strike/>
                <w:color w:val="FF0000"/>
                <w:sz w:val="18"/>
                <w:szCs w:val="18"/>
                <w:highlight w:val="yellow"/>
              </w:rPr>
            </w:pPr>
            <w:r w:rsidRPr="002856D9">
              <w:rPr>
                <w:rFonts w:cstheme="minorHAnsi"/>
                <w:b/>
                <w:bCs/>
                <w:strike/>
                <w:color w:val="FF0000"/>
                <w:sz w:val="18"/>
                <w:szCs w:val="18"/>
                <w:highlight w:val="yellow"/>
              </w:rPr>
              <w:t>P07</w:t>
            </w:r>
          </w:p>
        </w:tc>
        <w:tc>
          <w:tcPr>
            <w:tcW w:w="4192" w:type="pct"/>
            <w:vAlign w:val="center"/>
          </w:tcPr>
          <w:p w14:paraId="090AACEA" w14:textId="77777777" w:rsidR="006C4306" w:rsidRPr="002856D9" w:rsidRDefault="006C4306" w:rsidP="00F561E7">
            <w:pPr>
              <w:spacing w:after="0"/>
              <w:jc w:val="both"/>
              <w:rPr>
                <w:rFonts w:cstheme="minorHAnsi"/>
                <w:strike/>
                <w:color w:val="FF0000"/>
                <w:sz w:val="18"/>
                <w:szCs w:val="18"/>
                <w:highlight w:val="yellow"/>
              </w:rPr>
            </w:pPr>
            <w:r w:rsidRPr="002856D9">
              <w:rPr>
                <w:rFonts w:cstheme="minorHAnsi"/>
                <w:strike/>
                <w:color w:val="FF0000"/>
                <w:sz w:val="18"/>
                <w:szCs w:val="18"/>
                <w:highlight w:val="yellow"/>
              </w:rPr>
              <w:t>Specie prioritarie di cui alla Direttiva Habitat</w:t>
            </w:r>
          </w:p>
        </w:tc>
      </w:tr>
    </w:tbl>
    <w:p w14:paraId="5FA41597" w14:textId="77777777" w:rsidR="006C4306" w:rsidRPr="00700099" w:rsidRDefault="006C4306" w:rsidP="006C4306">
      <w:pPr>
        <w:spacing w:before="120" w:after="0"/>
        <w:rPr>
          <w:rFonts w:cstheme="minorHAnsi"/>
        </w:rPr>
      </w:pPr>
    </w:p>
    <w:p w14:paraId="34DD28E2" w14:textId="77777777" w:rsidR="006C4306" w:rsidRPr="001F2730" w:rsidRDefault="006C4306" w:rsidP="006C4306">
      <w:pPr>
        <w:pStyle w:val="Titolo3"/>
        <w:rPr>
          <w:i/>
          <w:iCs/>
          <w:sz w:val="22"/>
          <w:szCs w:val="22"/>
        </w:rPr>
      </w:pPr>
      <w:r w:rsidRPr="001F2730">
        <w:rPr>
          <w:i/>
          <w:iCs/>
          <w:sz w:val="22"/>
          <w:szCs w:val="22"/>
        </w:rPr>
        <w:t>Criteri di ammissibilità</w:t>
      </w:r>
    </w:p>
    <w:tbl>
      <w:tblPr>
        <w:tblStyle w:val="Grigliatabella"/>
        <w:tblW w:w="0" w:type="auto"/>
        <w:tblLook w:val="04A0" w:firstRow="1" w:lastRow="0" w:firstColumn="1" w:lastColumn="0" w:noHBand="0" w:noVBand="1"/>
      </w:tblPr>
      <w:tblGrid>
        <w:gridCol w:w="1509"/>
        <w:gridCol w:w="8631"/>
      </w:tblGrid>
      <w:tr w:rsidR="006C4306" w:rsidRPr="00700099" w14:paraId="09188264" w14:textId="77777777" w:rsidTr="00F561E7">
        <w:tc>
          <w:tcPr>
            <w:tcW w:w="0" w:type="auto"/>
            <w:gridSpan w:val="2"/>
            <w:shd w:val="clear" w:color="auto" w:fill="008E40"/>
          </w:tcPr>
          <w:p w14:paraId="23763694" w14:textId="77777777" w:rsidR="006C4306" w:rsidRPr="00700099" w:rsidRDefault="006C4306" w:rsidP="00F561E7">
            <w:pPr>
              <w:spacing w:after="0"/>
              <w:jc w:val="center"/>
              <w:rPr>
                <w:rFonts w:cstheme="minorHAnsi"/>
                <w:b/>
                <w:bCs/>
                <w:sz w:val="18"/>
                <w:szCs w:val="18"/>
              </w:rPr>
            </w:pPr>
            <w:bookmarkStart w:id="128" w:name="_Hlk132130379"/>
            <w:r>
              <w:rPr>
                <w:rFonts w:cstheme="minorHAnsi"/>
                <w:b/>
                <w:bCs/>
                <w:color w:val="FFFFFF" w:themeColor="background1"/>
                <w:sz w:val="18"/>
                <w:szCs w:val="18"/>
              </w:rPr>
              <w:t>Beneficiari</w:t>
            </w:r>
          </w:p>
        </w:tc>
      </w:tr>
      <w:tr w:rsidR="006C4306" w:rsidRPr="00700099" w14:paraId="79AF5053" w14:textId="77777777" w:rsidTr="00F561E7">
        <w:tc>
          <w:tcPr>
            <w:tcW w:w="0" w:type="auto"/>
            <w:shd w:val="clear" w:color="auto" w:fill="A7D9A3"/>
            <w:vAlign w:val="center"/>
          </w:tcPr>
          <w:p w14:paraId="0C4EF9C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4CD099F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40F8826" w14:textId="77777777" w:rsidTr="00F561E7">
        <w:tc>
          <w:tcPr>
            <w:tcW w:w="0" w:type="auto"/>
            <w:vAlign w:val="center"/>
          </w:tcPr>
          <w:p w14:paraId="55A977D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C01</w:t>
            </w:r>
          </w:p>
        </w:tc>
        <w:tc>
          <w:tcPr>
            <w:tcW w:w="0" w:type="auto"/>
            <w:vAlign w:val="center"/>
          </w:tcPr>
          <w:p w14:paraId="6166438C" w14:textId="77777777" w:rsidR="006C4306" w:rsidRDefault="006C4306" w:rsidP="00F561E7">
            <w:pPr>
              <w:spacing w:after="0"/>
              <w:jc w:val="both"/>
              <w:rPr>
                <w:rFonts w:cstheme="minorHAnsi"/>
                <w:sz w:val="18"/>
                <w:szCs w:val="18"/>
              </w:rPr>
            </w:pPr>
            <w:r w:rsidRPr="005D45B5">
              <w:rPr>
                <w:rFonts w:cstheme="minorHAnsi"/>
                <w:b/>
                <w:bCs/>
                <w:sz w:val="18"/>
                <w:szCs w:val="18"/>
                <w:highlight w:val="green"/>
              </w:rPr>
              <w:t>Regione Lombardia</w:t>
            </w:r>
            <w:r>
              <w:rPr>
                <w:rFonts w:cstheme="minorHAnsi"/>
                <w:b/>
                <w:bCs/>
                <w:sz w:val="18"/>
                <w:szCs w:val="18"/>
              </w:rPr>
              <w:t xml:space="preserve">: </w:t>
            </w:r>
            <w:r w:rsidRPr="00BD0C56">
              <w:rPr>
                <w:rFonts w:cstheme="minorHAnsi"/>
                <w:sz w:val="18"/>
                <w:szCs w:val="18"/>
              </w:rPr>
              <w:t>n</w:t>
            </w:r>
            <w:r w:rsidRPr="0025500F">
              <w:rPr>
                <w:rFonts w:cstheme="minorHAnsi"/>
                <w:sz w:val="18"/>
                <w:szCs w:val="18"/>
              </w:rPr>
              <w:t>el</w:t>
            </w:r>
            <w:r w:rsidRPr="00073384">
              <w:rPr>
                <w:rFonts w:cstheme="minorHAnsi"/>
                <w:sz w:val="18"/>
                <w:szCs w:val="18"/>
              </w:rPr>
              <w:t xml:space="preserve"> rispetto della normativa nazionale e regionale vigente, i beneficiari del sostegno sono riconducibili ai </w:t>
            </w:r>
            <w:r>
              <w:rPr>
                <w:rFonts w:cstheme="minorHAnsi"/>
                <w:sz w:val="18"/>
                <w:szCs w:val="18"/>
              </w:rPr>
              <w:t>p</w:t>
            </w:r>
            <w:r w:rsidRPr="00073384">
              <w:rPr>
                <w:rFonts w:cstheme="minorHAnsi"/>
                <w:sz w:val="18"/>
                <w:szCs w:val="18"/>
              </w:rPr>
              <w:t>roprietari</w:t>
            </w:r>
            <w:r>
              <w:rPr>
                <w:rFonts w:cstheme="minorHAnsi"/>
                <w:sz w:val="18"/>
                <w:szCs w:val="18"/>
              </w:rPr>
              <w:t>/p</w:t>
            </w:r>
            <w:r w:rsidRPr="00073384">
              <w:rPr>
                <w:rFonts w:cstheme="minorHAnsi"/>
                <w:sz w:val="18"/>
                <w:szCs w:val="18"/>
              </w:rPr>
              <w:t>ossessori</w:t>
            </w:r>
            <w:r>
              <w:rPr>
                <w:rFonts w:cstheme="minorHAnsi"/>
                <w:sz w:val="18"/>
                <w:szCs w:val="18"/>
              </w:rPr>
              <w:t xml:space="preserve"> </w:t>
            </w:r>
            <w:r w:rsidRPr="004F1A25">
              <w:rPr>
                <w:rFonts w:cstheme="minorHAnsi"/>
                <w:strike/>
                <w:color w:val="FF0000"/>
                <w:sz w:val="18"/>
                <w:szCs w:val="18"/>
              </w:rPr>
              <w:t xml:space="preserve">pubblici o </w:t>
            </w:r>
            <w:r>
              <w:rPr>
                <w:rFonts w:cstheme="minorHAnsi"/>
                <w:sz w:val="18"/>
                <w:szCs w:val="18"/>
              </w:rPr>
              <w:t>privati</w:t>
            </w:r>
            <w:r w:rsidRPr="00073384">
              <w:rPr>
                <w:rFonts w:cstheme="minorHAnsi"/>
                <w:sz w:val="18"/>
                <w:szCs w:val="18"/>
              </w:rPr>
              <w:t xml:space="preserve"> e loro associazioni, nonché altri soggetti ed enti di diritto</w:t>
            </w:r>
            <w:r>
              <w:rPr>
                <w:rFonts w:cstheme="minorHAnsi"/>
                <w:sz w:val="18"/>
                <w:szCs w:val="18"/>
              </w:rPr>
              <w:t xml:space="preserve"> </w:t>
            </w:r>
            <w:r w:rsidRPr="004F1A25">
              <w:rPr>
                <w:rFonts w:cstheme="minorHAnsi"/>
                <w:strike/>
                <w:color w:val="FF0000"/>
                <w:sz w:val="18"/>
                <w:szCs w:val="18"/>
              </w:rPr>
              <w:t>pubblic</w:t>
            </w:r>
            <w:r>
              <w:rPr>
                <w:rFonts w:cstheme="minorHAnsi"/>
                <w:strike/>
                <w:color w:val="FF0000"/>
                <w:sz w:val="18"/>
                <w:szCs w:val="18"/>
              </w:rPr>
              <w:t>o</w:t>
            </w:r>
            <w:r w:rsidRPr="004F1A25">
              <w:rPr>
                <w:rFonts w:cstheme="minorHAnsi"/>
                <w:strike/>
                <w:color w:val="FF0000"/>
                <w:sz w:val="18"/>
                <w:szCs w:val="18"/>
              </w:rPr>
              <w:t xml:space="preserve"> o </w:t>
            </w:r>
            <w:r w:rsidRPr="00073384">
              <w:rPr>
                <w:rFonts w:cstheme="minorHAnsi"/>
                <w:sz w:val="18"/>
                <w:szCs w:val="18"/>
              </w:rPr>
              <w:t>privato e loro associazioni, titolari della conduzione di superfici</w:t>
            </w:r>
            <w:r w:rsidRPr="00700099">
              <w:rPr>
                <w:rFonts w:cstheme="minorHAnsi"/>
                <w:sz w:val="18"/>
                <w:szCs w:val="18"/>
              </w:rPr>
              <w:t xml:space="preserve"> </w:t>
            </w:r>
            <w:r>
              <w:rPr>
                <w:rFonts w:cstheme="minorHAnsi"/>
                <w:sz w:val="18"/>
                <w:szCs w:val="18"/>
              </w:rPr>
              <w:t xml:space="preserve">non </w:t>
            </w:r>
            <w:r w:rsidRPr="00700099">
              <w:rPr>
                <w:rFonts w:cstheme="minorHAnsi"/>
                <w:sz w:val="18"/>
                <w:szCs w:val="18"/>
              </w:rPr>
              <w:t>agricole</w:t>
            </w:r>
          </w:p>
          <w:p w14:paraId="2B3A3BA9" w14:textId="77777777" w:rsidR="006C4306" w:rsidRPr="004F1A25" w:rsidRDefault="006C4306" w:rsidP="006C4306">
            <w:pPr>
              <w:pStyle w:val="Paragrafoelenco"/>
              <w:numPr>
                <w:ilvl w:val="0"/>
                <w:numId w:val="107"/>
              </w:numPr>
              <w:spacing w:after="0"/>
              <w:jc w:val="both"/>
              <w:rPr>
                <w:rFonts w:cstheme="minorHAnsi"/>
                <w:strike/>
                <w:sz w:val="18"/>
                <w:szCs w:val="18"/>
              </w:rPr>
            </w:pPr>
            <w:r w:rsidRPr="004F1A25">
              <w:rPr>
                <w:rFonts w:cstheme="minorHAnsi"/>
                <w:b/>
                <w:bCs/>
                <w:strike/>
                <w:color w:val="FF0000"/>
                <w:sz w:val="18"/>
                <w:szCs w:val="18"/>
              </w:rPr>
              <w:t>Regione Lombardia</w:t>
            </w:r>
            <w:r w:rsidRPr="004F1A25">
              <w:rPr>
                <w:rFonts w:cstheme="minorHAnsi"/>
                <w:strike/>
                <w:color w:val="FF0000"/>
                <w:sz w:val="18"/>
                <w:szCs w:val="18"/>
              </w:rPr>
              <w:t>: vengono esclusi dall’intervento i beneficiari pubblici.</w:t>
            </w:r>
          </w:p>
        </w:tc>
      </w:tr>
      <w:tr w:rsidR="006C4306" w:rsidRPr="00700099" w14:paraId="6E1FF22B" w14:textId="77777777" w:rsidTr="00F561E7">
        <w:tc>
          <w:tcPr>
            <w:tcW w:w="0" w:type="auto"/>
            <w:vAlign w:val="center"/>
          </w:tcPr>
          <w:p w14:paraId="12E71E2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C02</w:t>
            </w:r>
          </w:p>
        </w:tc>
        <w:tc>
          <w:tcPr>
            <w:tcW w:w="0" w:type="auto"/>
            <w:vAlign w:val="center"/>
          </w:tcPr>
          <w:p w14:paraId="477BA96F" w14:textId="77777777" w:rsidR="006C4306" w:rsidRPr="00700099" w:rsidRDefault="006C4306" w:rsidP="00F561E7">
            <w:pPr>
              <w:spacing w:after="0"/>
              <w:jc w:val="both"/>
              <w:rPr>
                <w:rFonts w:cstheme="minorHAnsi"/>
                <w:sz w:val="18"/>
                <w:szCs w:val="18"/>
              </w:rPr>
            </w:pPr>
            <w:r w:rsidRPr="00700099">
              <w:rPr>
                <w:rFonts w:cstheme="minorHAnsi"/>
                <w:sz w:val="18"/>
                <w:szCs w:val="18"/>
              </w:rPr>
              <w:t>I beneficiari devono dimostrare la proprietà, il titolo di possesso o di gestione delle superfici interessate dall’intervento</w:t>
            </w:r>
          </w:p>
        </w:tc>
      </w:tr>
      <w:tr w:rsidR="006C4306" w:rsidRPr="00700099" w14:paraId="6EDE3E1A" w14:textId="77777777" w:rsidTr="00F561E7">
        <w:tc>
          <w:tcPr>
            <w:tcW w:w="0" w:type="auto"/>
            <w:gridSpan w:val="2"/>
            <w:shd w:val="clear" w:color="auto" w:fill="008E40"/>
          </w:tcPr>
          <w:p w14:paraId="5A9A5C92" w14:textId="77777777" w:rsidR="006C4306" w:rsidRPr="00700099" w:rsidRDefault="006C4306" w:rsidP="00F561E7">
            <w:pPr>
              <w:spacing w:after="0"/>
              <w:jc w:val="center"/>
              <w:rPr>
                <w:rFonts w:cstheme="minorHAnsi"/>
                <w:b/>
                <w:bCs/>
                <w:sz w:val="18"/>
                <w:szCs w:val="18"/>
              </w:rPr>
            </w:pPr>
            <w:bookmarkStart w:id="129" w:name="_Hlk132130393"/>
            <w:bookmarkEnd w:id="128"/>
            <w:r w:rsidRPr="00700099">
              <w:rPr>
                <w:rFonts w:cstheme="minorHAnsi"/>
                <w:b/>
                <w:bCs/>
                <w:color w:val="FFFFFF" w:themeColor="background1"/>
                <w:sz w:val="18"/>
                <w:szCs w:val="18"/>
              </w:rPr>
              <w:t>Criteri di ammissibilità</w:t>
            </w:r>
          </w:p>
        </w:tc>
      </w:tr>
      <w:tr w:rsidR="006C4306" w:rsidRPr="00700099" w14:paraId="24BFE4DB" w14:textId="77777777" w:rsidTr="00F561E7">
        <w:tc>
          <w:tcPr>
            <w:tcW w:w="0" w:type="auto"/>
            <w:shd w:val="clear" w:color="auto" w:fill="A7D9A3"/>
            <w:vAlign w:val="center"/>
          </w:tcPr>
          <w:p w14:paraId="5F016F5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0" w:type="auto"/>
            <w:shd w:val="clear" w:color="auto" w:fill="A7D9A3"/>
            <w:vAlign w:val="center"/>
          </w:tcPr>
          <w:p w14:paraId="55186AA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0921541B" w14:textId="77777777" w:rsidTr="00F561E7">
        <w:tc>
          <w:tcPr>
            <w:tcW w:w="0" w:type="auto"/>
            <w:vAlign w:val="center"/>
          </w:tcPr>
          <w:p w14:paraId="70BB5FC6" w14:textId="77777777" w:rsidR="006C4306" w:rsidRPr="00700099" w:rsidRDefault="006C4306" w:rsidP="00F561E7">
            <w:pPr>
              <w:jc w:val="center"/>
              <w:rPr>
                <w:rFonts w:cstheme="minorHAnsi"/>
                <w:b/>
                <w:bCs/>
                <w:sz w:val="18"/>
                <w:szCs w:val="18"/>
              </w:rPr>
            </w:pPr>
            <w:r w:rsidRPr="00700099">
              <w:rPr>
                <w:rFonts w:cstheme="minorHAnsi"/>
                <w:b/>
                <w:bCs/>
                <w:sz w:val="18"/>
                <w:szCs w:val="18"/>
              </w:rPr>
              <w:t>CR</w:t>
            </w:r>
            <w:r>
              <w:rPr>
                <w:rFonts w:cstheme="minorHAnsi"/>
                <w:b/>
                <w:bCs/>
                <w:sz w:val="18"/>
                <w:szCs w:val="18"/>
              </w:rPr>
              <w:t>0</w:t>
            </w:r>
            <w:r w:rsidRPr="00700099">
              <w:rPr>
                <w:rFonts w:cstheme="minorHAnsi"/>
                <w:b/>
                <w:bCs/>
                <w:sz w:val="18"/>
                <w:szCs w:val="18"/>
              </w:rPr>
              <w:t>1</w:t>
            </w:r>
          </w:p>
        </w:tc>
        <w:tc>
          <w:tcPr>
            <w:tcW w:w="0" w:type="auto"/>
            <w:vAlign w:val="center"/>
          </w:tcPr>
          <w:p w14:paraId="5F56344D"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Ai fini dell’ammissibilità è necessario che la domanda di sostegno sia corredata dalla presentazione di un “Piano di investimento” redatto secondo i dettagli definiti </w:t>
            </w:r>
            <w:r w:rsidRPr="004F1A25">
              <w:rPr>
                <w:rFonts w:cstheme="minorHAnsi"/>
                <w:strike/>
                <w:color w:val="FF0000"/>
                <w:sz w:val="18"/>
                <w:szCs w:val="18"/>
              </w:rPr>
              <w:t>dalle AdG regionali</w:t>
            </w:r>
            <w:r>
              <w:rPr>
                <w:rFonts w:cstheme="minorHAnsi"/>
                <w:sz w:val="18"/>
                <w:szCs w:val="18"/>
              </w:rPr>
              <w:t xml:space="preserve"> </w:t>
            </w:r>
            <w:r w:rsidRPr="00700099">
              <w:rPr>
                <w:rFonts w:cstheme="minorHAnsi"/>
                <w:sz w:val="18"/>
                <w:szCs w:val="18"/>
              </w:rPr>
              <w:t xml:space="preserve">nelle </w:t>
            </w:r>
            <w:r w:rsidRPr="004F1A25">
              <w:rPr>
                <w:rFonts w:cstheme="minorHAnsi"/>
                <w:strike/>
                <w:color w:val="FF0000"/>
                <w:sz w:val="18"/>
                <w:szCs w:val="18"/>
              </w:rPr>
              <w:t>procedure di attuazione</w:t>
            </w:r>
            <w:r w:rsidRPr="004F1A25">
              <w:rPr>
                <w:rFonts w:cstheme="minorHAnsi"/>
                <w:color w:val="FF0000"/>
                <w:sz w:val="18"/>
                <w:szCs w:val="18"/>
              </w:rPr>
              <w:t xml:space="preserve"> </w:t>
            </w:r>
            <w:r w:rsidRPr="004F1A25">
              <w:rPr>
                <w:rFonts w:cstheme="minorHAnsi"/>
                <w:sz w:val="18"/>
                <w:szCs w:val="18"/>
                <w:highlight w:val="green"/>
              </w:rPr>
              <w:t>disposizioni attuative</w:t>
            </w:r>
            <w:r w:rsidRPr="00700099">
              <w:rPr>
                <w:rFonts w:cstheme="minorHAnsi"/>
                <w:sz w:val="18"/>
                <w:szCs w:val="18"/>
              </w:rPr>
              <w:t xml:space="preserve"> e </w:t>
            </w:r>
            <w:r w:rsidRPr="005C506D">
              <w:rPr>
                <w:rFonts w:cstheme="minorHAnsi"/>
                <w:sz w:val="18"/>
                <w:szCs w:val="18"/>
              </w:rPr>
              <w:t>volto a fornire elementi utili per valutare l’efficacia e la coerenza delle Azioni di interesse nazionale previste. Il Piano dovrà essere, ove pertinente, redatto da tecnico abilitato e competente ai sensi degli ordinamenti professionali riconosciuti dalla normativa vigente</w:t>
            </w:r>
          </w:p>
        </w:tc>
      </w:tr>
      <w:tr w:rsidR="006C4306" w:rsidRPr="00700099" w14:paraId="114183EB" w14:textId="77777777" w:rsidTr="00F561E7">
        <w:tc>
          <w:tcPr>
            <w:tcW w:w="0" w:type="auto"/>
            <w:vAlign w:val="center"/>
          </w:tcPr>
          <w:p w14:paraId="5EA43306" w14:textId="77777777" w:rsidR="006C4306" w:rsidRPr="00700099" w:rsidRDefault="006C4306" w:rsidP="00F561E7">
            <w:pPr>
              <w:jc w:val="center"/>
              <w:rPr>
                <w:rFonts w:cstheme="minorHAnsi"/>
                <w:b/>
                <w:bCs/>
                <w:sz w:val="18"/>
                <w:szCs w:val="18"/>
              </w:rPr>
            </w:pPr>
            <w:r w:rsidRPr="00700099">
              <w:rPr>
                <w:rFonts w:cstheme="minorHAnsi"/>
                <w:b/>
                <w:bCs/>
                <w:sz w:val="18"/>
                <w:szCs w:val="18"/>
              </w:rPr>
              <w:t>CR02</w:t>
            </w:r>
          </w:p>
        </w:tc>
        <w:tc>
          <w:tcPr>
            <w:tcW w:w="0" w:type="auto"/>
            <w:vAlign w:val="center"/>
          </w:tcPr>
          <w:p w14:paraId="5C465541"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il sostegno è riconosciuto per le azioni realizzate sulle superfici non agricole, ovvero superfici di qualsiasi natura e destinazione diversa da quella agricola di cui all’art.</w:t>
            </w:r>
            <w:r>
              <w:rPr>
                <w:rFonts w:cstheme="minorHAnsi"/>
                <w:sz w:val="18"/>
                <w:szCs w:val="18"/>
              </w:rPr>
              <w:t xml:space="preserve"> </w:t>
            </w:r>
            <w:r w:rsidRPr="00700099">
              <w:rPr>
                <w:rFonts w:cstheme="minorHAnsi"/>
                <w:sz w:val="18"/>
                <w:szCs w:val="18"/>
              </w:rPr>
              <w:t xml:space="preserve">4 comma 3, del </w:t>
            </w:r>
            <w:r>
              <w:rPr>
                <w:rFonts w:cstheme="minorHAnsi"/>
                <w:sz w:val="18"/>
                <w:szCs w:val="18"/>
              </w:rPr>
              <w:t>Reg. (UE) 2021/2115</w:t>
            </w:r>
          </w:p>
        </w:tc>
      </w:tr>
      <w:tr w:rsidR="006C4306" w:rsidRPr="00700099" w14:paraId="02C724E5" w14:textId="77777777" w:rsidTr="00F561E7">
        <w:tc>
          <w:tcPr>
            <w:tcW w:w="0" w:type="auto"/>
            <w:vAlign w:val="center"/>
          </w:tcPr>
          <w:p w14:paraId="196E9807" w14:textId="77777777" w:rsidR="006C4306" w:rsidRPr="00700099" w:rsidRDefault="006C4306" w:rsidP="00F561E7">
            <w:pPr>
              <w:jc w:val="center"/>
              <w:rPr>
                <w:rFonts w:cstheme="minorHAnsi"/>
                <w:b/>
                <w:bCs/>
                <w:sz w:val="18"/>
                <w:szCs w:val="18"/>
              </w:rPr>
            </w:pPr>
            <w:r w:rsidRPr="00700099">
              <w:rPr>
                <w:rFonts w:cstheme="minorHAnsi"/>
                <w:b/>
                <w:bCs/>
                <w:sz w:val="18"/>
                <w:szCs w:val="18"/>
              </w:rPr>
              <w:t>CR03</w:t>
            </w:r>
          </w:p>
        </w:tc>
        <w:tc>
          <w:tcPr>
            <w:tcW w:w="0" w:type="auto"/>
            <w:vAlign w:val="center"/>
          </w:tcPr>
          <w:p w14:paraId="42CB0D39" w14:textId="77777777" w:rsidR="006C4306" w:rsidRPr="00700099" w:rsidRDefault="006C4306" w:rsidP="00F561E7">
            <w:pPr>
              <w:spacing w:after="0"/>
              <w:jc w:val="both"/>
              <w:rPr>
                <w:rFonts w:cstheme="minorHAnsi"/>
                <w:sz w:val="18"/>
                <w:szCs w:val="18"/>
              </w:rPr>
            </w:pPr>
            <w:r w:rsidRPr="00700099">
              <w:rPr>
                <w:rFonts w:cstheme="minorHAnsi"/>
                <w:sz w:val="18"/>
                <w:szCs w:val="18"/>
              </w:rPr>
              <w:t>L’investimento può anche essere attivabile sulle superfici non agricole già interessate da investimenti di imboschimento, reversibili al termine del turno colturale, realizzati nei precedenti periodi di programmazione purché si sia concluso il periodo di impegno previsto</w:t>
            </w:r>
          </w:p>
        </w:tc>
      </w:tr>
      <w:tr w:rsidR="006C4306" w:rsidRPr="00700099" w14:paraId="20C0FA36" w14:textId="77777777" w:rsidTr="00F561E7">
        <w:trPr>
          <w:trHeight w:val="425"/>
        </w:trPr>
        <w:tc>
          <w:tcPr>
            <w:tcW w:w="0" w:type="auto"/>
            <w:vAlign w:val="center"/>
          </w:tcPr>
          <w:p w14:paraId="2CDF08DC" w14:textId="77777777" w:rsidR="006C4306" w:rsidRPr="00700099" w:rsidRDefault="006C4306" w:rsidP="00F561E7">
            <w:pPr>
              <w:jc w:val="center"/>
              <w:rPr>
                <w:rFonts w:cstheme="minorHAnsi"/>
                <w:b/>
                <w:bCs/>
                <w:sz w:val="18"/>
                <w:szCs w:val="18"/>
              </w:rPr>
            </w:pPr>
            <w:r w:rsidRPr="00700099">
              <w:rPr>
                <w:rFonts w:cstheme="minorHAnsi"/>
                <w:b/>
                <w:bCs/>
                <w:sz w:val="18"/>
                <w:szCs w:val="18"/>
              </w:rPr>
              <w:t>CR04</w:t>
            </w:r>
          </w:p>
        </w:tc>
        <w:tc>
          <w:tcPr>
            <w:tcW w:w="0" w:type="auto"/>
            <w:vAlign w:val="center"/>
          </w:tcPr>
          <w:p w14:paraId="0363A516"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al sostegno</w:t>
            </w:r>
            <w:r>
              <w:rPr>
                <w:rFonts w:cstheme="minorHAnsi"/>
                <w:sz w:val="18"/>
                <w:szCs w:val="18"/>
              </w:rPr>
              <w:t>, per l’</w:t>
            </w:r>
            <w:r w:rsidRPr="00CC5C8E">
              <w:rPr>
                <w:rFonts w:cstheme="minorHAnsi"/>
                <w:b/>
                <w:bCs/>
                <w:sz w:val="18"/>
                <w:szCs w:val="18"/>
              </w:rPr>
              <w:t>Azione SRD10.</w:t>
            </w:r>
            <w:r w:rsidRPr="00B60AF4">
              <w:rPr>
                <w:rFonts w:cstheme="minorHAnsi"/>
                <w:b/>
                <w:bCs/>
                <w:sz w:val="18"/>
                <w:szCs w:val="18"/>
              </w:rPr>
              <w:t>2)</w:t>
            </w:r>
            <w:r w:rsidRPr="00700099">
              <w:rPr>
                <w:rFonts w:cstheme="minorHAnsi"/>
                <w:sz w:val="18"/>
                <w:szCs w:val="18"/>
              </w:rPr>
              <w:t xml:space="preserve"> gli impianti devono essere costituiti da popolamenti puri o misti di specie forestali arboree e arbustive autoctone, di antico indigenato o comunque adatte alle condizioni ambientali locali e climatiche dell’area, compresi i cloni di pioppo, e/o cloni e piante micorizzate. Nel caso di impianti di cloni di pioppo deve essere perseguita la sostenibilità dal punto di vista ambientale in particolare attraverso la diversificazione clonale, prevedendo l’utilizzo delle tipologie clonali riconosciute, con Decreto ministeriale, dall’Osservatorio nazionale del Pioppo (D.M. 17132 del 13/03/15)</w:t>
            </w:r>
            <w:r>
              <w:rPr>
                <w:rFonts w:cstheme="minorHAnsi"/>
                <w:sz w:val="18"/>
                <w:szCs w:val="18"/>
              </w:rPr>
              <w:t>.</w:t>
            </w:r>
            <w:r>
              <w:t xml:space="preserve"> </w:t>
            </w:r>
            <w:r w:rsidRPr="005C506D">
              <w:rPr>
                <w:rFonts w:cstheme="minorHAnsi"/>
                <w:sz w:val="18"/>
                <w:szCs w:val="18"/>
              </w:rPr>
              <w:t xml:space="preserve">Sulla base delle proprie caratteristiche ed esigenze territoriali e socioeconomiche </w:t>
            </w:r>
            <w:r>
              <w:rPr>
                <w:rFonts w:cstheme="minorHAnsi"/>
                <w:sz w:val="18"/>
                <w:szCs w:val="18"/>
              </w:rPr>
              <w:t>la Regione</w:t>
            </w:r>
            <w:r w:rsidRPr="005C506D">
              <w:rPr>
                <w:rFonts w:cstheme="minorHAnsi"/>
                <w:sz w:val="18"/>
                <w:szCs w:val="18"/>
              </w:rPr>
              <w:t xml:space="preserve"> </w:t>
            </w:r>
            <w:r>
              <w:rPr>
                <w:rFonts w:cstheme="minorHAnsi"/>
                <w:sz w:val="18"/>
                <w:szCs w:val="18"/>
              </w:rPr>
              <w:t>può</w:t>
            </w:r>
            <w:r w:rsidRPr="005C506D">
              <w:rPr>
                <w:rFonts w:cstheme="minorHAnsi"/>
                <w:sz w:val="18"/>
                <w:szCs w:val="18"/>
              </w:rPr>
              <w:t xml:space="preserve"> individuare specie forestali adatte alle condizioni ambientali e climatiche dell’area, tra quelle elencate nelle disposizioni normative regionali di settore e che verranno dettagliate nelle procedure di attuazione dell’intervento</w:t>
            </w:r>
          </w:p>
        </w:tc>
      </w:tr>
      <w:tr w:rsidR="006C4306" w:rsidRPr="00700099" w14:paraId="3578684E" w14:textId="77777777" w:rsidTr="00F561E7">
        <w:tc>
          <w:tcPr>
            <w:tcW w:w="0" w:type="auto"/>
            <w:vAlign w:val="center"/>
          </w:tcPr>
          <w:p w14:paraId="264BAC75" w14:textId="77777777" w:rsidR="006C4306" w:rsidRPr="00700099" w:rsidRDefault="006C4306" w:rsidP="00F561E7">
            <w:pPr>
              <w:jc w:val="center"/>
              <w:rPr>
                <w:rFonts w:cstheme="minorHAnsi"/>
                <w:b/>
                <w:bCs/>
                <w:sz w:val="18"/>
                <w:szCs w:val="18"/>
              </w:rPr>
            </w:pPr>
            <w:r w:rsidRPr="00700099">
              <w:rPr>
                <w:rFonts w:cstheme="minorHAnsi"/>
                <w:b/>
                <w:bCs/>
                <w:sz w:val="18"/>
                <w:szCs w:val="18"/>
              </w:rPr>
              <w:t>CR05</w:t>
            </w:r>
          </w:p>
        </w:tc>
        <w:tc>
          <w:tcPr>
            <w:tcW w:w="0" w:type="auto"/>
            <w:vAlign w:val="center"/>
          </w:tcPr>
          <w:p w14:paraId="4023B8E1" w14:textId="77777777" w:rsidR="006C4306" w:rsidRPr="00700099" w:rsidRDefault="006C4306" w:rsidP="00F561E7">
            <w:pPr>
              <w:spacing w:after="0"/>
              <w:jc w:val="both"/>
              <w:rPr>
                <w:rFonts w:cstheme="minorHAnsi"/>
                <w:sz w:val="18"/>
                <w:szCs w:val="18"/>
              </w:rPr>
            </w:pPr>
            <w:r w:rsidRPr="00700099">
              <w:rPr>
                <w:rFonts w:cstheme="minorHAnsi"/>
                <w:sz w:val="18"/>
                <w:szCs w:val="18"/>
              </w:rPr>
              <w:t>Non è consentito l’uso di specie esotiche invasive riconosciute dall’elenco del Ministero della</w:t>
            </w:r>
            <w:r>
              <w:rPr>
                <w:rFonts w:cstheme="minorHAnsi"/>
                <w:sz w:val="18"/>
                <w:szCs w:val="18"/>
              </w:rPr>
              <w:t xml:space="preserve"> </w:t>
            </w:r>
            <w:r w:rsidRPr="00700099">
              <w:rPr>
                <w:rFonts w:cstheme="minorHAnsi"/>
                <w:sz w:val="18"/>
                <w:szCs w:val="18"/>
              </w:rPr>
              <w:t xml:space="preserve">Transizione </w:t>
            </w:r>
            <w:r>
              <w:rPr>
                <w:rFonts w:cstheme="minorHAnsi"/>
                <w:sz w:val="18"/>
                <w:szCs w:val="18"/>
              </w:rPr>
              <w:t>E</w:t>
            </w:r>
            <w:r w:rsidRPr="00700099">
              <w:rPr>
                <w:rFonts w:cstheme="minorHAnsi"/>
                <w:sz w:val="18"/>
                <w:szCs w:val="18"/>
              </w:rPr>
              <w:t>cologica e dalle Black list regionali</w:t>
            </w:r>
          </w:p>
        </w:tc>
      </w:tr>
      <w:tr w:rsidR="006C4306" w:rsidRPr="00700099" w14:paraId="25EEBF41" w14:textId="77777777" w:rsidTr="00F561E7">
        <w:trPr>
          <w:trHeight w:val="671"/>
        </w:trPr>
        <w:tc>
          <w:tcPr>
            <w:tcW w:w="0" w:type="auto"/>
            <w:vAlign w:val="center"/>
          </w:tcPr>
          <w:p w14:paraId="674646A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0" w:type="auto"/>
            <w:vAlign w:val="center"/>
          </w:tcPr>
          <w:p w14:paraId="0E10ADF0" w14:textId="77777777" w:rsidR="006C4306" w:rsidRDefault="006C4306" w:rsidP="00F561E7">
            <w:pPr>
              <w:spacing w:after="0"/>
              <w:jc w:val="both"/>
              <w:rPr>
                <w:rFonts w:cstheme="minorHAnsi"/>
                <w:sz w:val="18"/>
                <w:szCs w:val="18"/>
              </w:rPr>
            </w:pPr>
            <w:r w:rsidRPr="005D45B5">
              <w:rPr>
                <w:rFonts w:cstheme="minorHAnsi"/>
                <w:b/>
                <w:bCs/>
                <w:sz w:val="18"/>
                <w:szCs w:val="18"/>
                <w:highlight w:val="green"/>
              </w:rPr>
              <w:t>Regione Lombardia</w:t>
            </w:r>
            <w:r>
              <w:rPr>
                <w:rFonts w:cstheme="minorHAnsi"/>
                <w:sz w:val="18"/>
                <w:szCs w:val="18"/>
              </w:rPr>
              <w:t>: a</w:t>
            </w:r>
            <w:r w:rsidRPr="00700099">
              <w:rPr>
                <w:rFonts w:cstheme="minorHAnsi"/>
                <w:sz w:val="18"/>
                <w:szCs w:val="18"/>
              </w:rPr>
              <w:t xml:space="preserve"> motivo dei costi di gestione amministrativa non sono ammissibili domande di sostegno per superfici complessive di dimensione inferiore a</w:t>
            </w:r>
            <w:r>
              <w:rPr>
                <w:rFonts w:cstheme="minorHAnsi"/>
                <w:sz w:val="18"/>
                <w:szCs w:val="18"/>
              </w:rPr>
              <w:t xml:space="preserve"> </w:t>
            </w:r>
            <w:r w:rsidRPr="004F1A25">
              <w:rPr>
                <w:rFonts w:cstheme="minorHAnsi"/>
                <w:strike/>
                <w:color w:val="FF0000"/>
                <w:sz w:val="18"/>
                <w:szCs w:val="18"/>
              </w:rPr>
              <w:t>0,5 ettari</w:t>
            </w:r>
            <w:r>
              <w:rPr>
                <w:rFonts w:cstheme="minorHAnsi"/>
                <w:sz w:val="18"/>
                <w:szCs w:val="18"/>
              </w:rPr>
              <w:t xml:space="preserve"> </w:t>
            </w:r>
            <w:r w:rsidRPr="004F1A25">
              <w:rPr>
                <w:rFonts w:cstheme="minorHAnsi"/>
                <w:b/>
                <w:bCs/>
                <w:sz w:val="18"/>
                <w:szCs w:val="18"/>
                <w:highlight w:val="green"/>
              </w:rPr>
              <w:t>1 ettaro</w:t>
            </w:r>
            <w:r w:rsidRPr="004F1A25">
              <w:rPr>
                <w:rFonts w:cstheme="minorHAnsi"/>
                <w:sz w:val="18"/>
                <w:szCs w:val="18"/>
                <w:highlight w:val="green"/>
              </w:rPr>
              <w:t xml:space="preserve"> per </w:t>
            </w:r>
            <w:r w:rsidRPr="004F1A25">
              <w:rPr>
                <w:rFonts w:cstheme="minorHAnsi"/>
                <w:b/>
                <w:bCs/>
                <w:sz w:val="18"/>
                <w:szCs w:val="18"/>
                <w:highlight w:val="green"/>
              </w:rPr>
              <w:t>l’Azione SRD10.2</w:t>
            </w:r>
            <w:r w:rsidRPr="00700099">
              <w:rPr>
                <w:rFonts w:cstheme="minorHAnsi"/>
                <w:sz w:val="18"/>
                <w:szCs w:val="18"/>
              </w:rPr>
              <w:t xml:space="preserve">. </w:t>
            </w:r>
            <w:r>
              <w:rPr>
                <w:rFonts w:cstheme="minorHAnsi"/>
                <w:sz w:val="18"/>
                <w:szCs w:val="18"/>
              </w:rPr>
              <w:t>Non</w:t>
            </w:r>
            <w:r w:rsidRPr="00700099">
              <w:rPr>
                <w:rFonts w:cstheme="minorHAnsi"/>
                <w:sz w:val="18"/>
                <w:szCs w:val="18"/>
              </w:rPr>
              <w:t xml:space="preserve"> è prevista nessuna limitazione della superficie massima di intervento</w:t>
            </w:r>
          </w:p>
          <w:p w14:paraId="30ED980C" w14:textId="77777777" w:rsidR="006C4306" w:rsidRPr="004F1A25" w:rsidRDefault="006C4306" w:rsidP="006C4306">
            <w:pPr>
              <w:pStyle w:val="Paragrafoelenco"/>
              <w:numPr>
                <w:ilvl w:val="0"/>
                <w:numId w:val="107"/>
              </w:numPr>
              <w:spacing w:after="0"/>
              <w:jc w:val="both"/>
              <w:rPr>
                <w:rFonts w:cstheme="minorHAnsi"/>
                <w:strike/>
                <w:sz w:val="18"/>
                <w:szCs w:val="18"/>
              </w:rPr>
            </w:pPr>
            <w:r w:rsidRPr="004F1A25">
              <w:rPr>
                <w:rFonts w:cstheme="minorHAnsi"/>
                <w:b/>
                <w:bCs/>
                <w:strike/>
                <w:color w:val="FF0000"/>
                <w:sz w:val="18"/>
                <w:szCs w:val="18"/>
              </w:rPr>
              <w:t>Regione Lombardia</w:t>
            </w:r>
            <w:r w:rsidRPr="004F1A25">
              <w:rPr>
                <w:rFonts w:cstheme="minorHAnsi"/>
                <w:strike/>
                <w:color w:val="FF0000"/>
                <w:sz w:val="18"/>
                <w:szCs w:val="18"/>
              </w:rPr>
              <w:t xml:space="preserve">: il limite della dimensione complessiva minima di intervento è pari a </w:t>
            </w:r>
            <w:r w:rsidRPr="004F1A25">
              <w:rPr>
                <w:rFonts w:cstheme="minorHAnsi"/>
                <w:b/>
                <w:bCs/>
                <w:strike/>
                <w:color w:val="FF0000"/>
                <w:sz w:val="18"/>
                <w:szCs w:val="18"/>
              </w:rPr>
              <w:t>1 ettaro</w:t>
            </w:r>
            <w:r w:rsidRPr="004F1A25">
              <w:rPr>
                <w:rFonts w:cstheme="minorHAnsi"/>
                <w:strike/>
                <w:color w:val="FF0000"/>
                <w:sz w:val="18"/>
                <w:szCs w:val="18"/>
              </w:rPr>
              <w:t>.</w:t>
            </w:r>
          </w:p>
        </w:tc>
      </w:tr>
      <w:tr w:rsidR="006C4306" w:rsidRPr="00700099" w14:paraId="675B06DA" w14:textId="77777777" w:rsidTr="00F561E7">
        <w:tc>
          <w:tcPr>
            <w:tcW w:w="0" w:type="auto"/>
            <w:vAlign w:val="center"/>
          </w:tcPr>
          <w:p w14:paraId="532BF19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0" w:type="auto"/>
            <w:vAlign w:val="center"/>
          </w:tcPr>
          <w:p w14:paraId="57E0D512" w14:textId="0037AAAA" w:rsidR="006C4306" w:rsidRPr="00700099" w:rsidRDefault="006C4306" w:rsidP="00F561E7">
            <w:pPr>
              <w:spacing w:after="0"/>
              <w:jc w:val="both"/>
              <w:rPr>
                <w:rFonts w:cstheme="minorHAnsi"/>
                <w:sz w:val="18"/>
                <w:szCs w:val="18"/>
              </w:rPr>
            </w:pPr>
            <w:r w:rsidRPr="002829E2">
              <w:rPr>
                <w:rFonts w:cstheme="minorHAnsi"/>
                <w:b/>
                <w:bCs/>
                <w:sz w:val="18"/>
                <w:szCs w:val="18"/>
                <w:highlight w:val="green"/>
              </w:rPr>
              <w:t>Regione Lombardia</w:t>
            </w:r>
            <w:r>
              <w:rPr>
                <w:rFonts w:cstheme="minorHAnsi"/>
                <w:sz w:val="18"/>
                <w:szCs w:val="18"/>
              </w:rPr>
              <w:t xml:space="preserve">: </w:t>
            </w:r>
            <w:r w:rsidRPr="00700099">
              <w:rPr>
                <w:rFonts w:cstheme="minorHAnsi"/>
                <w:sz w:val="18"/>
                <w:szCs w:val="18"/>
              </w:rPr>
              <w:t xml:space="preserve">Al fine di consentire l’accesso ad un numero adeguato di beneficiari, viene stabilito a livello nazionale, un importo </w:t>
            </w:r>
            <w:r w:rsidRPr="00EB42F0">
              <w:rPr>
                <w:rFonts w:cstheme="minorHAnsi"/>
                <w:sz w:val="18"/>
                <w:szCs w:val="18"/>
              </w:rPr>
              <w:t xml:space="preserve">massimo di </w:t>
            </w:r>
            <w:r w:rsidRPr="00AB011A">
              <w:rPr>
                <w:rFonts w:cstheme="minorHAnsi"/>
                <w:sz w:val="18"/>
                <w:szCs w:val="18"/>
                <w:highlight w:val="yellow"/>
              </w:rPr>
              <w:t>spesa ammissibile</w:t>
            </w:r>
            <w:r w:rsidRPr="00EB42F0">
              <w:rPr>
                <w:rFonts w:cstheme="minorHAnsi"/>
                <w:sz w:val="18"/>
                <w:szCs w:val="18"/>
              </w:rPr>
              <w:t xml:space="preserve"> ad ettaro per la copertura dei costi di impianto, per il medesimo intervento e per singolo bando. Tale limitazione </w:t>
            </w:r>
            <w:r w:rsidRPr="00FF28DD">
              <w:rPr>
                <w:rFonts w:cstheme="minorHAnsi"/>
                <w:sz w:val="18"/>
                <w:szCs w:val="18"/>
              </w:rPr>
              <w:t xml:space="preserve">è giustificata in ragione delle profonde differenze ecologiche, socioeconomiche e dei prezzi di mercato del territorio italiano. L’importo massimo di spesa ammissibile per impianto ad ettaro è pari a </w:t>
            </w:r>
            <w:r w:rsidRPr="00FF28DD">
              <w:rPr>
                <w:rFonts w:cstheme="minorHAnsi"/>
                <w:b/>
                <w:bCs/>
                <w:sz w:val="18"/>
                <w:szCs w:val="18"/>
              </w:rPr>
              <w:t xml:space="preserve">15.000 </w:t>
            </w:r>
            <w:r>
              <w:rPr>
                <w:rFonts w:cstheme="minorHAnsi"/>
                <w:b/>
                <w:bCs/>
                <w:sz w:val="18"/>
                <w:szCs w:val="18"/>
              </w:rPr>
              <w:t>€</w:t>
            </w:r>
          </w:p>
        </w:tc>
      </w:tr>
      <w:tr w:rsidR="006C4306" w:rsidRPr="00700099" w14:paraId="59502B59" w14:textId="77777777" w:rsidTr="00F561E7">
        <w:trPr>
          <w:trHeight w:val="485"/>
        </w:trPr>
        <w:tc>
          <w:tcPr>
            <w:tcW w:w="0" w:type="auto"/>
            <w:vAlign w:val="center"/>
          </w:tcPr>
          <w:p w14:paraId="2A22C7F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0" w:type="auto"/>
            <w:vAlign w:val="center"/>
          </w:tcPr>
          <w:p w14:paraId="135D2DDD" w14:textId="77777777" w:rsidR="006C4306" w:rsidRPr="004F1A25" w:rsidRDefault="006C4306" w:rsidP="00F561E7">
            <w:pPr>
              <w:spacing w:after="0"/>
              <w:jc w:val="both"/>
              <w:rPr>
                <w:rFonts w:cstheme="minorHAnsi"/>
                <w:strike/>
                <w:color w:val="FF0000"/>
                <w:sz w:val="18"/>
                <w:szCs w:val="18"/>
              </w:rPr>
            </w:pPr>
            <w:r w:rsidRPr="002829E2">
              <w:rPr>
                <w:rFonts w:cstheme="minorHAnsi"/>
                <w:b/>
                <w:bCs/>
                <w:sz w:val="18"/>
                <w:szCs w:val="18"/>
                <w:highlight w:val="green"/>
              </w:rPr>
              <w:t>Regione Lombardia</w:t>
            </w:r>
            <w:r>
              <w:rPr>
                <w:rFonts w:cstheme="minorHAnsi"/>
                <w:sz w:val="18"/>
                <w:szCs w:val="18"/>
              </w:rPr>
              <w:t xml:space="preserve">: </w:t>
            </w:r>
            <w:r w:rsidRPr="00C07076">
              <w:rPr>
                <w:rFonts w:cstheme="minorHAnsi"/>
                <w:sz w:val="18"/>
                <w:szCs w:val="18"/>
              </w:rPr>
              <w:t>Al</w:t>
            </w:r>
            <w:r w:rsidRPr="00331CFC">
              <w:rPr>
                <w:rFonts w:cstheme="minorHAnsi"/>
                <w:sz w:val="18"/>
                <w:szCs w:val="18"/>
              </w:rPr>
              <w:t xml:space="preserve"> fine di garantire l’effetto incentivante del contributo pubblico, sono considerate ammissibili solo le</w:t>
            </w:r>
            <w:r>
              <w:rPr>
                <w:rFonts w:cstheme="minorHAnsi"/>
                <w:sz w:val="18"/>
                <w:szCs w:val="18"/>
              </w:rPr>
              <w:t xml:space="preserve"> </w:t>
            </w:r>
            <w:r w:rsidRPr="00331CFC">
              <w:rPr>
                <w:rFonts w:cstheme="minorHAnsi"/>
                <w:sz w:val="18"/>
                <w:szCs w:val="18"/>
              </w:rPr>
              <w:t>operazioni per le quali il beneficiario ha avviato i lavori o le attività dopo la presentazione della domanda di sostegno</w:t>
            </w:r>
            <w:r>
              <w:rPr>
                <w:rFonts w:cstheme="minorHAnsi"/>
                <w:sz w:val="18"/>
                <w:szCs w:val="18"/>
              </w:rPr>
              <w:t xml:space="preserve">. </w:t>
            </w:r>
            <w:r w:rsidRPr="00752D3E">
              <w:rPr>
                <w:rFonts w:cstheme="minorHAnsi"/>
                <w:sz w:val="18"/>
                <w:szCs w:val="18"/>
                <w:lang w:val="it"/>
              </w:rPr>
              <w:t xml:space="preserve"> </w:t>
            </w:r>
            <w:r w:rsidRPr="004F1A25">
              <w:rPr>
                <w:rFonts w:cstheme="minorHAnsi"/>
                <w:strike/>
                <w:color w:val="FF0000"/>
                <w:sz w:val="18"/>
                <w:szCs w:val="18"/>
              </w:rPr>
              <w:t>Fanno eccezione le spese generali preparatorie che possono essere avviate entro i 24 mesi precedenti alla presentazione della citata domanda o alla pubblicazione dell’invito a presentare proposte.</w:t>
            </w:r>
          </w:p>
          <w:p w14:paraId="78B52B6F" w14:textId="6B54CAFE" w:rsidR="006C4306" w:rsidRPr="00527E6D" w:rsidRDefault="006C4306" w:rsidP="00F561E7">
            <w:pPr>
              <w:spacing w:after="0"/>
              <w:jc w:val="both"/>
              <w:rPr>
                <w:rFonts w:cstheme="minorHAnsi"/>
                <w:sz w:val="18"/>
                <w:szCs w:val="18"/>
              </w:rPr>
            </w:pPr>
            <w:r w:rsidRPr="004F1A25">
              <w:rPr>
                <w:rFonts w:cstheme="minorHAnsi"/>
                <w:b/>
                <w:bCs/>
                <w:strike/>
                <w:color w:val="FF0000"/>
                <w:sz w:val="18"/>
                <w:szCs w:val="18"/>
              </w:rPr>
              <w:t>Regione Lombardia</w:t>
            </w:r>
            <w:r w:rsidRPr="004F1A25">
              <w:rPr>
                <w:rFonts w:cstheme="minorHAnsi"/>
                <w:strike/>
                <w:color w:val="FF0000"/>
                <w:sz w:val="18"/>
                <w:szCs w:val="18"/>
              </w:rPr>
              <w:t xml:space="preserve">: </w:t>
            </w:r>
            <w:r w:rsidRPr="004F1A25">
              <w:rPr>
                <w:rFonts w:cstheme="minorHAnsi"/>
                <w:sz w:val="18"/>
                <w:szCs w:val="18"/>
              </w:rPr>
              <w:t xml:space="preserve">Le </w:t>
            </w:r>
            <w:r w:rsidRPr="004F1A25">
              <w:rPr>
                <w:rFonts w:cstheme="minorHAnsi"/>
                <w:strike/>
                <w:color w:val="FF0000"/>
                <w:sz w:val="18"/>
                <w:szCs w:val="18"/>
              </w:rPr>
              <w:t xml:space="preserve">attività relative alle </w:t>
            </w:r>
            <w:r w:rsidRPr="00FB7516">
              <w:rPr>
                <w:rFonts w:cstheme="minorHAnsi"/>
                <w:sz w:val="18"/>
                <w:szCs w:val="18"/>
              </w:rPr>
              <w:t xml:space="preserve">spese generali preparatorie </w:t>
            </w:r>
            <w:r w:rsidRPr="00527E6D">
              <w:rPr>
                <w:rFonts w:cstheme="minorHAnsi"/>
                <w:sz w:val="18"/>
                <w:szCs w:val="18"/>
              </w:rPr>
              <w:t>possono essere avviate</w:t>
            </w:r>
            <w:r w:rsidRPr="004F1A25">
              <w:rPr>
                <w:rFonts w:cstheme="minorHAnsi"/>
                <w:strike/>
                <w:color w:val="FF0000"/>
                <w:sz w:val="18"/>
                <w:szCs w:val="18"/>
              </w:rPr>
              <w:t xml:space="preserve"> dopo la</w:t>
            </w:r>
            <w:r>
              <w:rPr>
                <w:rFonts w:cstheme="minorHAnsi"/>
                <w:sz w:val="18"/>
                <w:szCs w:val="18"/>
              </w:rPr>
              <w:t xml:space="preserve"> </w:t>
            </w:r>
            <w:r w:rsidRPr="004F1A25">
              <w:rPr>
                <w:rFonts w:cstheme="minorHAnsi"/>
                <w:sz w:val="18"/>
                <w:szCs w:val="18"/>
                <w:highlight w:val="green"/>
              </w:rPr>
              <w:t>dalla data di</w:t>
            </w:r>
            <w:r w:rsidRPr="00527E6D">
              <w:rPr>
                <w:rFonts w:cstheme="minorHAnsi"/>
                <w:sz w:val="18"/>
                <w:szCs w:val="18"/>
              </w:rPr>
              <w:t xml:space="preserve"> pubblicazione dell’invito a presentare </w:t>
            </w:r>
            <w:r>
              <w:rPr>
                <w:rFonts w:cstheme="minorHAnsi"/>
                <w:sz w:val="18"/>
                <w:szCs w:val="18"/>
              </w:rPr>
              <w:t>domanda</w:t>
            </w:r>
          </w:p>
        </w:tc>
      </w:tr>
      <w:tr w:rsidR="006C4306" w:rsidRPr="00700099" w14:paraId="3B8A1B1B" w14:textId="77777777" w:rsidTr="00F561E7">
        <w:trPr>
          <w:trHeight w:val="113"/>
        </w:trPr>
        <w:tc>
          <w:tcPr>
            <w:tcW w:w="0" w:type="auto"/>
            <w:gridSpan w:val="2"/>
            <w:shd w:val="clear" w:color="auto" w:fill="008E40"/>
            <w:vAlign w:val="center"/>
          </w:tcPr>
          <w:p w14:paraId="739BD011" w14:textId="77777777" w:rsidR="006C4306" w:rsidRPr="00280B57" w:rsidRDefault="006C4306" w:rsidP="00F561E7">
            <w:pPr>
              <w:spacing w:after="0"/>
              <w:jc w:val="center"/>
              <w:rPr>
                <w:rFonts w:cstheme="minorHAnsi"/>
                <w:sz w:val="18"/>
                <w:szCs w:val="18"/>
              </w:rPr>
            </w:pPr>
            <w:r>
              <w:rPr>
                <w:rFonts w:cstheme="minorHAnsi"/>
                <w:b/>
                <w:bCs/>
                <w:color w:val="FFFFFF" w:themeColor="background1"/>
                <w:sz w:val="18"/>
                <w:szCs w:val="18"/>
              </w:rPr>
              <w:t>Altri criteri di ammissibilità specifici regionali</w:t>
            </w:r>
          </w:p>
        </w:tc>
      </w:tr>
      <w:tr w:rsidR="006C4306" w:rsidRPr="00700099" w14:paraId="7A7A11D3" w14:textId="77777777" w:rsidTr="00F561E7">
        <w:trPr>
          <w:trHeight w:val="485"/>
        </w:trPr>
        <w:tc>
          <w:tcPr>
            <w:tcW w:w="0" w:type="auto"/>
            <w:vAlign w:val="center"/>
          </w:tcPr>
          <w:p w14:paraId="3C3EA942" w14:textId="77777777" w:rsidR="006C4306" w:rsidRPr="00700099" w:rsidRDefault="006C4306" w:rsidP="00F561E7">
            <w:pPr>
              <w:jc w:val="center"/>
              <w:rPr>
                <w:rFonts w:cstheme="minorHAnsi"/>
                <w:b/>
                <w:bCs/>
                <w:sz w:val="18"/>
                <w:szCs w:val="18"/>
              </w:rPr>
            </w:pPr>
            <w:r>
              <w:rPr>
                <w:rFonts w:cstheme="minorHAnsi"/>
                <w:b/>
                <w:bCs/>
                <w:sz w:val="18"/>
                <w:szCs w:val="18"/>
              </w:rPr>
              <w:t>SRD10_C_LOM_1</w:t>
            </w:r>
          </w:p>
        </w:tc>
        <w:tc>
          <w:tcPr>
            <w:tcW w:w="0" w:type="auto"/>
            <w:vAlign w:val="center"/>
          </w:tcPr>
          <w:p w14:paraId="4AF029A2" w14:textId="77777777" w:rsidR="006C4306" w:rsidRPr="00700099" w:rsidRDefault="006C4306" w:rsidP="00F561E7">
            <w:pPr>
              <w:spacing w:after="0"/>
              <w:rPr>
                <w:rFonts w:cstheme="minorHAnsi"/>
                <w:sz w:val="18"/>
                <w:szCs w:val="18"/>
              </w:rPr>
            </w:pPr>
            <w:r w:rsidRPr="00280B57">
              <w:rPr>
                <w:rFonts w:cstheme="minorHAnsi"/>
                <w:sz w:val="18"/>
                <w:szCs w:val="18"/>
              </w:rPr>
              <w:t>Gli impianti di arboricoltura a ciclo breve sono finanziati in pianura mentre gli impianti a ciclo medio lungo in pianura e collina</w:t>
            </w:r>
          </w:p>
        </w:tc>
      </w:tr>
    </w:tbl>
    <w:p w14:paraId="380AD406" w14:textId="77777777" w:rsidR="006C4306" w:rsidRDefault="006C4306" w:rsidP="006C4306">
      <w:pPr>
        <w:spacing w:after="0"/>
      </w:pPr>
    </w:p>
    <w:bookmarkEnd w:id="129"/>
    <w:p w14:paraId="1274B423" w14:textId="77777777" w:rsidR="006C4306" w:rsidRPr="00D911C0" w:rsidRDefault="006C4306" w:rsidP="006C4306">
      <w:pPr>
        <w:pStyle w:val="Titolo3"/>
        <w:rPr>
          <w:i/>
          <w:iCs/>
          <w:sz w:val="22"/>
          <w:szCs w:val="22"/>
        </w:rPr>
      </w:pPr>
      <w:r w:rsidRPr="00D911C0">
        <w:rPr>
          <w:i/>
          <w:iCs/>
          <w:sz w:val="22"/>
          <w:szCs w:val="22"/>
        </w:rPr>
        <w:t>Categorie di spesa ammissibili</w:t>
      </w:r>
      <w:r>
        <w:rPr>
          <w:i/>
          <w:iCs/>
          <w:sz w:val="22"/>
          <w:szCs w:val="22"/>
        </w:rPr>
        <w:t xml:space="preserve"> e non ammissibili</w:t>
      </w:r>
    </w:p>
    <w:tbl>
      <w:tblPr>
        <w:tblStyle w:val="Grigliatabella"/>
        <w:tblW w:w="0" w:type="auto"/>
        <w:tblLook w:val="04A0" w:firstRow="1" w:lastRow="0" w:firstColumn="1" w:lastColumn="0" w:noHBand="0" w:noVBand="1"/>
      </w:tblPr>
      <w:tblGrid>
        <w:gridCol w:w="10140"/>
      </w:tblGrid>
      <w:tr w:rsidR="006C4306" w:rsidRPr="00280B57" w14:paraId="0EA574FB" w14:textId="77777777" w:rsidTr="00F561E7">
        <w:trPr>
          <w:trHeight w:val="132"/>
        </w:trPr>
        <w:tc>
          <w:tcPr>
            <w:tcW w:w="0" w:type="auto"/>
            <w:shd w:val="clear" w:color="auto" w:fill="A7D9A3"/>
            <w:vAlign w:val="center"/>
          </w:tcPr>
          <w:p w14:paraId="222F60E8" w14:textId="77777777" w:rsidR="006C4306" w:rsidRPr="00E62B63" w:rsidRDefault="006C4306" w:rsidP="00F561E7">
            <w:pPr>
              <w:spacing w:after="0"/>
              <w:jc w:val="center"/>
              <w:rPr>
                <w:rFonts w:cstheme="minorHAnsi"/>
                <w:sz w:val="18"/>
                <w:szCs w:val="18"/>
              </w:rPr>
            </w:pPr>
            <w:r w:rsidRPr="00E62B63">
              <w:rPr>
                <w:rFonts w:cstheme="minorHAnsi"/>
                <w:b/>
                <w:bCs/>
                <w:sz w:val="18"/>
                <w:szCs w:val="18"/>
              </w:rPr>
              <w:t>Spese ammissibili</w:t>
            </w:r>
            <w:r>
              <w:rPr>
                <w:rFonts w:cstheme="minorHAnsi"/>
                <w:b/>
                <w:bCs/>
                <w:sz w:val="18"/>
                <w:szCs w:val="18"/>
              </w:rPr>
              <w:t xml:space="preserve"> </w:t>
            </w:r>
            <w:r w:rsidRPr="008931B8">
              <w:rPr>
                <w:rFonts w:cstheme="minorHAnsi"/>
                <w:b/>
                <w:bCs/>
                <w:sz w:val="18"/>
                <w:szCs w:val="18"/>
              </w:rPr>
              <w:t xml:space="preserve">– </w:t>
            </w:r>
            <w:r w:rsidRPr="004F1A25">
              <w:rPr>
                <w:rFonts w:cstheme="minorHAnsi"/>
                <w:b/>
                <w:bCs/>
                <w:sz w:val="18"/>
                <w:szCs w:val="18"/>
                <w:highlight w:val="green"/>
              </w:rPr>
              <w:t>specificità regionali</w:t>
            </w:r>
          </w:p>
        </w:tc>
      </w:tr>
      <w:tr w:rsidR="006C4306" w:rsidRPr="00700099" w14:paraId="2A73FF8E" w14:textId="77777777" w:rsidTr="00F561E7">
        <w:trPr>
          <w:trHeight w:val="485"/>
        </w:trPr>
        <w:tc>
          <w:tcPr>
            <w:tcW w:w="0" w:type="auto"/>
            <w:vAlign w:val="center"/>
          </w:tcPr>
          <w:p w14:paraId="7C858CB5" w14:textId="77777777" w:rsidR="006C4306" w:rsidRPr="00700099" w:rsidRDefault="006C4306" w:rsidP="00F561E7">
            <w:pPr>
              <w:spacing w:after="0"/>
              <w:jc w:val="both"/>
              <w:rPr>
                <w:rFonts w:cstheme="minorHAnsi"/>
                <w:sz w:val="18"/>
                <w:szCs w:val="18"/>
              </w:rPr>
            </w:pPr>
            <w:r w:rsidRPr="00E62B63">
              <w:rPr>
                <w:rFonts w:cstheme="minorHAnsi"/>
                <w:sz w:val="18"/>
                <w:szCs w:val="18"/>
              </w:rPr>
              <w:t>Spese preparatorie del terreno: decespugliamento, livellamento, rippatura, squadratura, sistemazione del terreno, tracciamento, concimazioni di fondo, pacciamature e realizzazione di operazioni per la messa a dimora delle piantine/semi, ecc., realizzazione di recinzioni o sistemi di protezione delle piante, realizzazione di opere di regimazione delle acque superficiali, e quant’altro necessario ad eseguire il lavoro a regola d’arte</w:t>
            </w:r>
          </w:p>
        </w:tc>
      </w:tr>
      <w:tr w:rsidR="006C4306" w:rsidRPr="00700099" w14:paraId="3DEAFBDC" w14:textId="77777777" w:rsidTr="00F561E7">
        <w:trPr>
          <w:trHeight w:val="485"/>
        </w:trPr>
        <w:tc>
          <w:tcPr>
            <w:tcW w:w="0" w:type="auto"/>
            <w:vAlign w:val="center"/>
          </w:tcPr>
          <w:p w14:paraId="3F1FB18B" w14:textId="77777777" w:rsidR="006C4306" w:rsidRPr="00280B57" w:rsidRDefault="006C4306" w:rsidP="00F561E7">
            <w:pPr>
              <w:spacing w:after="0"/>
              <w:jc w:val="both"/>
              <w:rPr>
                <w:rFonts w:cstheme="minorHAnsi"/>
                <w:sz w:val="18"/>
                <w:szCs w:val="18"/>
              </w:rPr>
            </w:pPr>
            <w:r w:rsidRPr="00E62B63">
              <w:rPr>
                <w:rFonts w:cstheme="minorHAnsi"/>
                <w:sz w:val="18"/>
                <w:szCs w:val="18"/>
              </w:rPr>
              <w:t>Spese inerenti altre operazioni e acquisti correlate all’impianto: tutori, impianti di irrigazione temporanei, fitofarmaci per contrastare avversità biotiche</w:t>
            </w:r>
          </w:p>
        </w:tc>
      </w:tr>
      <w:tr w:rsidR="006C4306" w:rsidRPr="00700099" w14:paraId="25F946A2" w14:textId="77777777" w:rsidTr="00F561E7">
        <w:trPr>
          <w:trHeight w:val="485"/>
        </w:trPr>
        <w:tc>
          <w:tcPr>
            <w:tcW w:w="0" w:type="auto"/>
            <w:vAlign w:val="center"/>
          </w:tcPr>
          <w:p w14:paraId="7ACD0301" w14:textId="77777777" w:rsidR="006C4306" w:rsidRPr="00280B57" w:rsidRDefault="006C4306" w:rsidP="00F561E7">
            <w:pPr>
              <w:spacing w:after="0"/>
              <w:jc w:val="both"/>
              <w:rPr>
                <w:rFonts w:cstheme="minorHAnsi"/>
                <w:sz w:val="18"/>
                <w:szCs w:val="18"/>
              </w:rPr>
            </w:pPr>
            <w:r w:rsidRPr="00E62B63">
              <w:rPr>
                <w:rFonts w:cstheme="minorHAnsi"/>
                <w:sz w:val="18"/>
                <w:szCs w:val="18"/>
              </w:rPr>
              <w:t>Spese per l’acquisto e preparazione del materiale di propagazione forestale corredato da certificazione di origine vivaistica e fitosanitaria e messa a dimora dello stesso</w:t>
            </w:r>
          </w:p>
        </w:tc>
      </w:tr>
      <w:tr w:rsidR="006C4306" w:rsidRPr="00280B57" w14:paraId="0C70FD7F" w14:textId="77777777" w:rsidTr="00F561E7">
        <w:trPr>
          <w:trHeight w:val="106"/>
        </w:trPr>
        <w:tc>
          <w:tcPr>
            <w:tcW w:w="0" w:type="auto"/>
            <w:shd w:val="clear" w:color="auto" w:fill="A7D9A3"/>
            <w:vAlign w:val="center"/>
          </w:tcPr>
          <w:p w14:paraId="671785B2" w14:textId="77777777" w:rsidR="006C4306" w:rsidRPr="00E62B63" w:rsidRDefault="006C4306" w:rsidP="00F561E7">
            <w:pPr>
              <w:spacing w:after="0"/>
              <w:jc w:val="center"/>
              <w:rPr>
                <w:rFonts w:cstheme="minorHAnsi"/>
                <w:sz w:val="18"/>
                <w:szCs w:val="18"/>
              </w:rPr>
            </w:pPr>
            <w:r w:rsidRPr="00E62B63">
              <w:rPr>
                <w:rFonts w:cstheme="minorHAnsi"/>
                <w:b/>
                <w:bCs/>
                <w:sz w:val="18"/>
                <w:szCs w:val="18"/>
              </w:rPr>
              <w:t>Spese non ammissibili</w:t>
            </w:r>
            <w:r>
              <w:rPr>
                <w:rFonts w:cstheme="minorHAnsi"/>
                <w:b/>
                <w:bCs/>
                <w:sz w:val="18"/>
                <w:szCs w:val="18"/>
              </w:rPr>
              <w:t xml:space="preserve"> </w:t>
            </w:r>
            <w:r w:rsidRPr="008931B8">
              <w:rPr>
                <w:rFonts w:cstheme="minorHAnsi"/>
                <w:b/>
                <w:bCs/>
                <w:sz w:val="18"/>
                <w:szCs w:val="18"/>
              </w:rPr>
              <w:t xml:space="preserve">– </w:t>
            </w:r>
            <w:r w:rsidRPr="004F1A25">
              <w:rPr>
                <w:rFonts w:cstheme="minorHAnsi"/>
                <w:b/>
                <w:bCs/>
                <w:sz w:val="18"/>
                <w:szCs w:val="18"/>
                <w:highlight w:val="green"/>
              </w:rPr>
              <w:t>specificità regionali</w:t>
            </w:r>
          </w:p>
        </w:tc>
      </w:tr>
      <w:tr w:rsidR="006C4306" w:rsidRPr="00700099" w14:paraId="1D3AB4BA" w14:textId="77777777" w:rsidTr="00F561E7">
        <w:trPr>
          <w:trHeight w:val="222"/>
        </w:trPr>
        <w:tc>
          <w:tcPr>
            <w:tcW w:w="0" w:type="auto"/>
            <w:vAlign w:val="center"/>
          </w:tcPr>
          <w:p w14:paraId="65B99FF7" w14:textId="77777777" w:rsidR="006C4306" w:rsidRPr="00700099" w:rsidRDefault="006C4306" w:rsidP="00F561E7">
            <w:pPr>
              <w:spacing w:after="0"/>
              <w:jc w:val="both"/>
              <w:rPr>
                <w:rFonts w:cstheme="minorHAnsi"/>
                <w:sz w:val="18"/>
                <w:szCs w:val="18"/>
              </w:rPr>
            </w:pPr>
            <w:r w:rsidRPr="00E62B63">
              <w:rPr>
                <w:rFonts w:cstheme="minorHAnsi"/>
                <w:sz w:val="18"/>
                <w:szCs w:val="18"/>
              </w:rPr>
              <w:t>Spese preparatorie per le semplici lavorazioni agricole dei terreni che non siano riferite alla realizzazione dell’impianto previsto</w:t>
            </w:r>
          </w:p>
        </w:tc>
      </w:tr>
      <w:tr w:rsidR="006C4306" w:rsidRPr="00700099" w14:paraId="1853AE19" w14:textId="77777777" w:rsidTr="00F561E7">
        <w:trPr>
          <w:trHeight w:val="126"/>
        </w:trPr>
        <w:tc>
          <w:tcPr>
            <w:tcW w:w="0" w:type="auto"/>
            <w:vAlign w:val="center"/>
          </w:tcPr>
          <w:p w14:paraId="70340FEB" w14:textId="77777777" w:rsidR="006C4306" w:rsidRPr="00280B57" w:rsidRDefault="006C4306" w:rsidP="00F561E7">
            <w:pPr>
              <w:spacing w:after="0"/>
              <w:jc w:val="both"/>
              <w:rPr>
                <w:rFonts w:cstheme="minorHAnsi"/>
                <w:sz w:val="18"/>
                <w:szCs w:val="18"/>
              </w:rPr>
            </w:pPr>
            <w:r w:rsidRPr="00E62B63">
              <w:rPr>
                <w:rFonts w:cstheme="minorHAnsi"/>
                <w:sz w:val="18"/>
                <w:szCs w:val="18"/>
              </w:rPr>
              <w:t>Spese di acquisto di piante annuali e relative spese di impianto</w:t>
            </w:r>
          </w:p>
        </w:tc>
      </w:tr>
      <w:tr w:rsidR="006C4306" w:rsidRPr="00700099" w14:paraId="161431E6" w14:textId="77777777" w:rsidTr="00F561E7">
        <w:trPr>
          <w:trHeight w:val="144"/>
        </w:trPr>
        <w:tc>
          <w:tcPr>
            <w:tcW w:w="0" w:type="auto"/>
            <w:vAlign w:val="center"/>
          </w:tcPr>
          <w:p w14:paraId="5D4AB525" w14:textId="77777777" w:rsidR="006C4306" w:rsidRPr="00280B57" w:rsidRDefault="006C4306" w:rsidP="00F561E7">
            <w:pPr>
              <w:spacing w:after="0"/>
              <w:jc w:val="both"/>
              <w:rPr>
                <w:rFonts w:cstheme="minorHAnsi"/>
                <w:sz w:val="18"/>
                <w:szCs w:val="18"/>
              </w:rPr>
            </w:pPr>
            <w:r w:rsidRPr="00E62B63">
              <w:rPr>
                <w:rFonts w:cstheme="minorHAnsi"/>
                <w:sz w:val="18"/>
                <w:szCs w:val="18"/>
              </w:rPr>
              <w:t>Spese di acquisto di materiale vegetale, arboreo e arbustivo, non corredato da certificato di provenienza o identità clonale</w:t>
            </w:r>
          </w:p>
        </w:tc>
      </w:tr>
      <w:tr w:rsidR="006C4306" w:rsidRPr="00700099" w14:paraId="4843E075" w14:textId="77777777" w:rsidTr="00F561E7">
        <w:trPr>
          <w:trHeight w:val="204"/>
        </w:trPr>
        <w:tc>
          <w:tcPr>
            <w:tcW w:w="0" w:type="auto"/>
            <w:vAlign w:val="center"/>
          </w:tcPr>
          <w:p w14:paraId="1FCAF5C9" w14:textId="77777777" w:rsidR="006C4306" w:rsidRPr="00280B57" w:rsidRDefault="006C4306" w:rsidP="00F561E7">
            <w:pPr>
              <w:spacing w:after="0"/>
              <w:jc w:val="both"/>
              <w:rPr>
                <w:rFonts w:cstheme="minorHAnsi"/>
                <w:sz w:val="18"/>
                <w:szCs w:val="18"/>
              </w:rPr>
            </w:pPr>
            <w:r w:rsidRPr="00E62B63">
              <w:rPr>
                <w:rFonts w:cstheme="minorHAnsi"/>
                <w:sz w:val="18"/>
                <w:szCs w:val="18"/>
              </w:rPr>
              <w:t>Spese di acquisto terreni, fabbricati e macchinari</w:t>
            </w:r>
          </w:p>
        </w:tc>
      </w:tr>
      <w:tr w:rsidR="006C4306" w:rsidRPr="00700099" w14:paraId="7290EDAC" w14:textId="77777777" w:rsidTr="00F561E7">
        <w:trPr>
          <w:trHeight w:val="204"/>
        </w:trPr>
        <w:tc>
          <w:tcPr>
            <w:tcW w:w="0" w:type="auto"/>
            <w:vAlign w:val="center"/>
          </w:tcPr>
          <w:p w14:paraId="6F06CA6F" w14:textId="77777777" w:rsidR="006C4306" w:rsidRPr="00FF28DD" w:rsidRDefault="006C4306" w:rsidP="00F561E7">
            <w:pPr>
              <w:spacing w:after="0"/>
              <w:jc w:val="both"/>
              <w:rPr>
                <w:rFonts w:cstheme="minorHAnsi"/>
                <w:sz w:val="18"/>
                <w:szCs w:val="18"/>
              </w:rPr>
            </w:pPr>
            <w:r w:rsidRPr="00FF28DD">
              <w:rPr>
                <w:rFonts w:cstheme="minorHAnsi"/>
                <w:sz w:val="18"/>
                <w:szCs w:val="18"/>
              </w:rPr>
              <w:t>Spese connesse ai lavori di impianto, come perizie e analisi fisico-chimiche del suolo</w:t>
            </w:r>
          </w:p>
        </w:tc>
      </w:tr>
      <w:tr w:rsidR="006C4306" w:rsidRPr="00700099" w14:paraId="7BE35D08" w14:textId="77777777" w:rsidTr="00F561E7">
        <w:trPr>
          <w:trHeight w:val="204"/>
        </w:trPr>
        <w:tc>
          <w:tcPr>
            <w:tcW w:w="0" w:type="auto"/>
            <w:vAlign w:val="center"/>
          </w:tcPr>
          <w:p w14:paraId="3CFAC84F" w14:textId="77777777" w:rsidR="006C4306" w:rsidRPr="00FF28DD" w:rsidRDefault="006C4306" w:rsidP="00F561E7">
            <w:pPr>
              <w:spacing w:after="0"/>
              <w:jc w:val="both"/>
              <w:rPr>
                <w:rFonts w:cstheme="minorHAnsi"/>
                <w:sz w:val="18"/>
                <w:szCs w:val="18"/>
              </w:rPr>
            </w:pPr>
            <w:r w:rsidRPr="00FF28DD">
              <w:rPr>
                <w:rFonts w:cstheme="minorHAnsi"/>
                <w:sz w:val="18"/>
                <w:szCs w:val="18"/>
              </w:rPr>
              <w:t>Spese di gestione e manutenzione necessarie durante il primo anno dall’impianto e spese di reimpianto nella misura massima del 10% delle piante messe a dimora</w:t>
            </w:r>
          </w:p>
        </w:tc>
      </w:tr>
    </w:tbl>
    <w:p w14:paraId="5C74F00B" w14:textId="77777777" w:rsidR="006C4306" w:rsidRPr="00280B57" w:rsidRDefault="006C4306" w:rsidP="006C4306">
      <w:pPr>
        <w:spacing w:after="0"/>
      </w:pPr>
    </w:p>
    <w:p w14:paraId="0D29C4D2" w14:textId="77777777" w:rsidR="006C4306" w:rsidRPr="000D2464" w:rsidRDefault="006C4306" w:rsidP="006C4306">
      <w:pPr>
        <w:pStyle w:val="Titolo3"/>
        <w:rPr>
          <w:i/>
          <w:iCs/>
        </w:rPr>
      </w:pPr>
      <w:r w:rsidRPr="000D2464">
        <w:rPr>
          <w:i/>
          <w:iCs/>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3A36938E" w14:textId="77777777" w:rsidTr="00585E70">
        <w:tc>
          <w:tcPr>
            <w:tcW w:w="808" w:type="pct"/>
            <w:shd w:val="clear" w:color="auto" w:fill="008E40"/>
            <w:vAlign w:val="center"/>
          </w:tcPr>
          <w:p w14:paraId="16705235" w14:textId="77777777" w:rsidR="006C4306" w:rsidRPr="00700099" w:rsidRDefault="006C4306" w:rsidP="00F561E7">
            <w:pPr>
              <w:spacing w:after="0"/>
              <w:jc w:val="center"/>
              <w:rPr>
                <w:rFonts w:cstheme="minorHAnsi"/>
                <w:b/>
                <w:bCs/>
                <w:color w:val="FFFFFF" w:themeColor="background1"/>
                <w:sz w:val="18"/>
                <w:szCs w:val="18"/>
              </w:rPr>
            </w:pPr>
            <w:bookmarkStart w:id="130" w:name="_Hlk132130366"/>
            <w:r w:rsidRPr="00700099">
              <w:rPr>
                <w:rFonts w:cstheme="minorHAnsi"/>
                <w:b/>
                <w:bCs/>
                <w:color w:val="FFFFFF" w:themeColor="background1"/>
                <w:sz w:val="18"/>
                <w:szCs w:val="18"/>
              </w:rPr>
              <w:t>Codice</w:t>
            </w:r>
          </w:p>
        </w:tc>
        <w:tc>
          <w:tcPr>
            <w:tcW w:w="4192" w:type="pct"/>
            <w:shd w:val="clear" w:color="auto" w:fill="008E40"/>
            <w:vAlign w:val="center"/>
          </w:tcPr>
          <w:p w14:paraId="6E0E6B4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p>
        </w:tc>
      </w:tr>
      <w:tr w:rsidR="006C4306" w:rsidRPr="00700099" w14:paraId="54A33F64" w14:textId="77777777" w:rsidTr="00585E70">
        <w:tc>
          <w:tcPr>
            <w:tcW w:w="808" w:type="pct"/>
            <w:vAlign w:val="center"/>
          </w:tcPr>
          <w:p w14:paraId="5AC785B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336213ED" w14:textId="77777777" w:rsidR="006C4306" w:rsidRPr="00DD63CC" w:rsidRDefault="006C4306" w:rsidP="00F561E7">
            <w:pPr>
              <w:spacing w:after="0"/>
              <w:jc w:val="both"/>
              <w:rPr>
                <w:rFonts w:cstheme="minorHAnsi"/>
                <w:strike/>
                <w:sz w:val="18"/>
                <w:szCs w:val="18"/>
              </w:rPr>
            </w:pPr>
            <w:r w:rsidRPr="00CD6EB1">
              <w:rPr>
                <w:rFonts w:cstheme="minorHAnsi"/>
                <w:b/>
                <w:bCs/>
                <w:sz w:val="18"/>
                <w:szCs w:val="18"/>
                <w:highlight w:val="green"/>
              </w:rPr>
              <w:t>Regione Lombardia</w:t>
            </w:r>
            <w:r w:rsidRPr="00CD6EB1">
              <w:rPr>
                <w:rFonts w:cstheme="minorHAnsi"/>
                <w:sz w:val="18"/>
                <w:szCs w:val="18"/>
              </w:rPr>
              <w:t xml:space="preserve"> Realizzare </w:t>
            </w:r>
            <w:r w:rsidRPr="00CD6EB1">
              <w:rPr>
                <w:rFonts w:cstheme="minorHAnsi"/>
                <w:sz w:val="18"/>
                <w:szCs w:val="18"/>
                <w:highlight w:val="green"/>
              </w:rPr>
              <w:t xml:space="preserve">e mantenere </w:t>
            </w:r>
            <w:r w:rsidRPr="00CD6EB1">
              <w:rPr>
                <w:rFonts w:cstheme="minorHAnsi"/>
                <w:strike/>
                <w:color w:val="FF0000"/>
                <w:sz w:val="18"/>
                <w:szCs w:val="18"/>
              </w:rPr>
              <w:t xml:space="preserve">l’operazione </w:t>
            </w:r>
            <w:r w:rsidRPr="00CD6EB1">
              <w:rPr>
                <w:rFonts w:cstheme="minorHAnsi"/>
                <w:sz w:val="18"/>
                <w:szCs w:val="18"/>
                <w:highlight w:val="green"/>
              </w:rPr>
              <w:t>l’impianto</w:t>
            </w:r>
            <w:r w:rsidRPr="00CD6EB1">
              <w:rPr>
                <w:rFonts w:cstheme="minorHAnsi"/>
                <w:sz w:val="18"/>
                <w:szCs w:val="18"/>
              </w:rPr>
              <w:t xml:space="preserve"> conformemente a quanto indicato nel “Piano di investimento” e definito nelle disposizioni attuative regionali, fatte salve eventuali varianti e/o deroghe stabilite dalla stessa</w:t>
            </w:r>
          </w:p>
        </w:tc>
      </w:tr>
      <w:tr w:rsidR="006C4306" w:rsidRPr="00700099" w14:paraId="28F9E549" w14:textId="77777777" w:rsidTr="00585E70">
        <w:tc>
          <w:tcPr>
            <w:tcW w:w="808" w:type="pct"/>
            <w:vAlign w:val="center"/>
          </w:tcPr>
          <w:p w14:paraId="15C3C66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12A04168" w14:textId="77777777" w:rsidR="006C4306" w:rsidRPr="00FF28DD" w:rsidRDefault="006C4306" w:rsidP="00F561E7">
            <w:pPr>
              <w:spacing w:after="0"/>
              <w:jc w:val="both"/>
              <w:rPr>
                <w:rFonts w:cstheme="minorHAnsi"/>
                <w:sz w:val="18"/>
                <w:szCs w:val="18"/>
              </w:rPr>
            </w:pPr>
            <w:r w:rsidRPr="002829E2">
              <w:rPr>
                <w:rFonts w:cstheme="minorHAnsi"/>
                <w:b/>
                <w:bCs/>
                <w:sz w:val="18"/>
                <w:szCs w:val="18"/>
                <w:highlight w:val="green"/>
              </w:rPr>
              <w:t>Regione Lombardia</w:t>
            </w:r>
            <w:r w:rsidRPr="00F05EA1">
              <w:rPr>
                <w:rFonts w:cstheme="minorHAnsi"/>
                <w:sz w:val="18"/>
                <w:szCs w:val="18"/>
              </w:rPr>
              <w:t>:</w:t>
            </w:r>
            <w:r>
              <w:rPr>
                <w:rFonts w:cstheme="minorHAnsi"/>
                <w:sz w:val="18"/>
                <w:szCs w:val="18"/>
              </w:rPr>
              <w:t xml:space="preserve"> </w:t>
            </w:r>
            <w:r w:rsidRPr="00700099">
              <w:rPr>
                <w:rFonts w:cstheme="minorHAnsi"/>
                <w:sz w:val="18"/>
                <w:szCs w:val="18"/>
              </w:rPr>
              <w:t xml:space="preserve">Non cambiarne la destinazione d’uso delle superfici oggetto di intervento per l’intero periodo temporale di permanenza </w:t>
            </w:r>
            <w:r w:rsidRPr="00D227FE">
              <w:rPr>
                <w:rFonts w:cstheme="minorHAnsi"/>
                <w:sz w:val="18"/>
                <w:szCs w:val="18"/>
              </w:rPr>
              <w:t xml:space="preserve">previsto nelle disposizioni attuative </w:t>
            </w:r>
            <w:r>
              <w:rPr>
                <w:rFonts w:cstheme="minorHAnsi"/>
                <w:sz w:val="18"/>
                <w:szCs w:val="18"/>
              </w:rPr>
              <w:t>regionali</w:t>
            </w:r>
            <w:r w:rsidRPr="00D227FE">
              <w:rPr>
                <w:rFonts w:cstheme="minorHAnsi"/>
                <w:sz w:val="18"/>
                <w:szCs w:val="18"/>
              </w:rPr>
              <w:t xml:space="preserve"> (cfr. IM03</w:t>
            </w:r>
            <w:r w:rsidRPr="00700099">
              <w:rPr>
                <w:rFonts w:cstheme="minorHAnsi"/>
                <w:sz w:val="18"/>
                <w:szCs w:val="18"/>
              </w:rPr>
              <w:t>), tranne per casi debitamente giustificati e riconosciuti. In caso di cessione il subentro è ammissibile solo nel caso in cui vengano sottoscritti dal subentrante gli impegni esistenti</w:t>
            </w:r>
          </w:p>
        </w:tc>
      </w:tr>
      <w:tr w:rsidR="006C4306" w:rsidRPr="00700099" w14:paraId="677C1231" w14:textId="77777777" w:rsidTr="00585E70">
        <w:tc>
          <w:tcPr>
            <w:tcW w:w="808" w:type="pct"/>
            <w:vAlign w:val="center"/>
          </w:tcPr>
          <w:p w14:paraId="15DDE55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IM03</w:t>
            </w:r>
          </w:p>
        </w:tc>
        <w:tc>
          <w:tcPr>
            <w:tcW w:w="4192" w:type="pct"/>
            <w:vAlign w:val="center"/>
          </w:tcPr>
          <w:p w14:paraId="7CB3B01D" w14:textId="77777777" w:rsidR="006C4306" w:rsidRDefault="006C4306" w:rsidP="00F561E7">
            <w:pPr>
              <w:spacing w:after="0"/>
              <w:jc w:val="both"/>
              <w:rPr>
                <w:rFonts w:cstheme="minorHAnsi"/>
                <w:sz w:val="18"/>
                <w:szCs w:val="18"/>
              </w:rPr>
            </w:pPr>
            <w:r w:rsidRPr="00F05EA1">
              <w:rPr>
                <w:rFonts w:cstheme="minorHAnsi"/>
                <w:b/>
                <w:bCs/>
                <w:sz w:val="18"/>
                <w:szCs w:val="18"/>
              </w:rPr>
              <w:t>Regione Lombardia</w:t>
            </w:r>
            <w:r>
              <w:rPr>
                <w:rFonts w:cstheme="minorHAnsi"/>
                <w:sz w:val="18"/>
                <w:szCs w:val="18"/>
              </w:rPr>
              <w:t xml:space="preserve">: </w:t>
            </w:r>
            <w:r w:rsidRPr="00700099">
              <w:rPr>
                <w:rFonts w:cstheme="minorHAnsi"/>
                <w:sz w:val="18"/>
                <w:szCs w:val="18"/>
              </w:rPr>
              <w:t xml:space="preserve">Non modificare </w:t>
            </w:r>
            <w:r w:rsidRPr="002277C8">
              <w:rPr>
                <w:rFonts w:cstheme="minorHAnsi"/>
                <w:sz w:val="18"/>
                <w:szCs w:val="18"/>
                <w:highlight w:val="green"/>
              </w:rPr>
              <w:t>la natura</w:t>
            </w:r>
            <w:r w:rsidRPr="00700099">
              <w:rPr>
                <w:rFonts w:cstheme="minorHAnsi"/>
                <w:sz w:val="18"/>
                <w:szCs w:val="18"/>
              </w:rPr>
              <w:t xml:space="preserve"> degli impianti per l’intero periodo temporale di permanenza degli stessi previsto</w:t>
            </w:r>
            <w:r>
              <w:rPr>
                <w:rFonts w:cstheme="minorHAnsi"/>
                <w:sz w:val="18"/>
                <w:szCs w:val="18"/>
              </w:rPr>
              <w:t xml:space="preserve"> dalle</w:t>
            </w:r>
            <w:r w:rsidRPr="00700099">
              <w:rPr>
                <w:rFonts w:cstheme="minorHAnsi"/>
                <w:sz w:val="18"/>
                <w:szCs w:val="18"/>
              </w:rPr>
              <w:t xml:space="preserve"> </w:t>
            </w:r>
            <w:r w:rsidRPr="00D227FE">
              <w:rPr>
                <w:rFonts w:cstheme="minorHAnsi"/>
                <w:sz w:val="18"/>
                <w:szCs w:val="18"/>
              </w:rPr>
              <w:t xml:space="preserve">disposizioni attuative </w:t>
            </w:r>
            <w:r>
              <w:rPr>
                <w:rFonts w:cstheme="minorHAnsi"/>
                <w:sz w:val="18"/>
                <w:szCs w:val="18"/>
              </w:rPr>
              <w:t>regionali</w:t>
            </w:r>
            <w:r w:rsidRPr="00D227FE">
              <w:rPr>
                <w:rFonts w:cstheme="minorHAnsi"/>
                <w:sz w:val="18"/>
                <w:szCs w:val="18"/>
              </w:rPr>
              <w:t>, in modo che non vengano compromessi gli obiettivi originari</w:t>
            </w:r>
            <w:r w:rsidRPr="00700099">
              <w:rPr>
                <w:rFonts w:cstheme="minorHAnsi"/>
                <w:sz w:val="18"/>
                <w:szCs w:val="18"/>
              </w:rPr>
              <w:t xml:space="preserve"> dell’investimento</w:t>
            </w:r>
            <w:r w:rsidRPr="00F05EA1">
              <w:rPr>
                <w:rFonts w:cstheme="minorHAnsi"/>
                <w:sz w:val="18"/>
                <w:szCs w:val="18"/>
              </w:rPr>
              <w:t>. Per l’</w:t>
            </w:r>
            <w:r>
              <w:rPr>
                <w:rFonts w:cstheme="minorHAnsi"/>
                <w:b/>
                <w:bCs/>
                <w:sz w:val="18"/>
                <w:szCs w:val="18"/>
              </w:rPr>
              <w:t>Azione SRD10.</w:t>
            </w:r>
            <w:r w:rsidRPr="00EE1363">
              <w:rPr>
                <w:rFonts w:cstheme="minorHAnsi"/>
                <w:b/>
                <w:bCs/>
                <w:sz w:val="18"/>
                <w:szCs w:val="18"/>
              </w:rPr>
              <w:t>2</w:t>
            </w:r>
            <w:r>
              <w:rPr>
                <w:rFonts w:cstheme="minorHAnsi"/>
                <w:sz w:val="18"/>
                <w:szCs w:val="18"/>
              </w:rPr>
              <w:t>, t</w:t>
            </w:r>
            <w:r w:rsidRPr="009538F0">
              <w:rPr>
                <w:rFonts w:cstheme="minorHAnsi"/>
                <w:sz w:val="18"/>
                <w:szCs w:val="18"/>
              </w:rPr>
              <w:t>ale</w:t>
            </w:r>
            <w:r w:rsidRPr="00700099">
              <w:rPr>
                <w:rFonts w:cstheme="minorHAnsi"/>
                <w:sz w:val="18"/>
                <w:szCs w:val="18"/>
              </w:rPr>
              <w:t xml:space="preserve"> periodo deve essere</w:t>
            </w:r>
            <w:r>
              <w:rPr>
                <w:rFonts w:cstheme="minorHAnsi"/>
                <w:sz w:val="18"/>
                <w:szCs w:val="18"/>
              </w:rPr>
              <w:t>:</w:t>
            </w:r>
          </w:p>
          <w:p w14:paraId="14783842" w14:textId="77777777" w:rsidR="006C4306" w:rsidRDefault="006C4306" w:rsidP="006C4306">
            <w:pPr>
              <w:pStyle w:val="Paragrafoelenco"/>
              <w:numPr>
                <w:ilvl w:val="0"/>
                <w:numId w:val="80"/>
              </w:numPr>
              <w:spacing w:after="0"/>
              <w:jc w:val="both"/>
              <w:rPr>
                <w:rFonts w:cstheme="minorHAnsi"/>
                <w:sz w:val="18"/>
                <w:szCs w:val="18"/>
              </w:rPr>
            </w:pPr>
            <w:r>
              <w:rPr>
                <w:rFonts w:cstheme="minorHAnsi"/>
                <w:b/>
                <w:bCs/>
                <w:sz w:val="18"/>
                <w:szCs w:val="18"/>
              </w:rPr>
              <w:t>non inferiore</w:t>
            </w:r>
            <w:r w:rsidRPr="009538F0">
              <w:rPr>
                <w:rFonts w:cstheme="minorHAnsi"/>
                <w:b/>
                <w:bCs/>
                <w:sz w:val="18"/>
                <w:szCs w:val="18"/>
              </w:rPr>
              <w:t xml:space="preserve"> a 8 anni</w:t>
            </w:r>
            <w:r>
              <w:rPr>
                <w:rFonts w:cstheme="minorHAnsi"/>
                <w:b/>
                <w:bCs/>
                <w:sz w:val="18"/>
                <w:szCs w:val="18"/>
              </w:rPr>
              <w:t>,</w:t>
            </w:r>
            <w:r w:rsidRPr="009538F0">
              <w:rPr>
                <w:rFonts w:cstheme="minorHAnsi"/>
                <w:sz w:val="18"/>
                <w:szCs w:val="18"/>
              </w:rPr>
              <w:t xml:space="preserve"> per gli impianti di arboricoltura a ciclo breve</w:t>
            </w:r>
          </w:p>
          <w:p w14:paraId="6312E8DB" w14:textId="77777777" w:rsidR="006C4306" w:rsidRPr="00D0058F" w:rsidRDefault="006C4306" w:rsidP="006C4306">
            <w:pPr>
              <w:pStyle w:val="Paragrafoelenco"/>
              <w:numPr>
                <w:ilvl w:val="0"/>
                <w:numId w:val="80"/>
              </w:numPr>
              <w:spacing w:after="0"/>
              <w:jc w:val="both"/>
              <w:rPr>
                <w:rFonts w:cstheme="minorHAnsi"/>
                <w:sz w:val="18"/>
                <w:szCs w:val="18"/>
              </w:rPr>
            </w:pPr>
            <w:r w:rsidRPr="00D0058F">
              <w:rPr>
                <w:rFonts w:cstheme="minorHAnsi"/>
                <w:b/>
                <w:bCs/>
                <w:sz w:val="18"/>
                <w:szCs w:val="18"/>
              </w:rPr>
              <w:t>non inferiore a 15 anni</w:t>
            </w:r>
            <w:r w:rsidRPr="00D0058F">
              <w:rPr>
                <w:rFonts w:cstheme="minorHAnsi"/>
                <w:sz w:val="18"/>
                <w:szCs w:val="18"/>
              </w:rPr>
              <w:t>, per impianti di arboricoltura a ciclo medio-lungo, compresi gli impianti di arboricoltura con specie forestali micorrizzate. Per questi impianti, nel rispetto delle norme nazionali e regionali di settore, le superfici in cui viene realizzato l’impianto non sono vincolate a bosco.</w:t>
            </w:r>
          </w:p>
        </w:tc>
      </w:tr>
      <w:tr w:rsidR="006C4306" w:rsidRPr="00700099" w14:paraId="435C9CFB" w14:textId="77777777" w:rsidTr="00585E70">
        <w:tc>
          <w:tcPr>
            <w:tcW w:w="808" w:type="pct"/>
            <w:vAlign w:val="center"/>
          </w:tcPr>
          <w:p w14:paraId="1DD2CC93" w14:textId="77777777" w:rsidR="006C4306" w:rsidRPr="00700099" w:rsidRDefault="006C4306" w:rsidP="00F561E7">
            <w:pPr>
              <w:spacing w:after="0"/>
              <w:jc w:val="center"/>
              <w:rPr>
                <w:rFonts w:cstheme="minorHAnsi"/>
                <w:b/>
                <w:bCs/>
                <w:sz w:val="18"/>
                <w:szCs w:val="18"/>
              </w:rPr>
            </w:pPr>
            <w:r>
              <w:rPr>
                <w:rFonts w:cstheme="minorHAnsi"/>
                <w:b/>
                <w:bCs/>
                <w:sz w:val="18"/>
                <w:szCs w:val="18"/>
              </w:rPr>
              <w:t>IM04</w:t>
            </w:r>
          </w:p>
        </w:tc>
        <w:tc>
          <w:tcPr>
            <w:tcW w:w="4192" w:type="pct"/>
            <w:vAlign w:val="center"/>
          </w:tcPr>
          <w:p w14:paraId="3AFEF706" w14:textId="77777777" w:rsidR="006C4306" w:rsidRPr="00CB0AD8" w:rsidRDefault="006C4306" w:rsidP="00F561E7">
            <w:pPr>
              <w:spacing w:after="0"/>
              <w:jc w:val="both"/>
              <w:rPr>
                <w:rFonts w:cstheme="minorHAnsi"/>
                <w:strike/>
                <w:color w:val="FF0000"/>
                <w:sz w:val="18"/>
                <w:szCs w:val="18"/>
              </w:rPr>
            </w:pPr>
            <w:r w:rsidRPr="00CB0AD8">
              <w:rPr>
                <w:rFonts w:cstheme="minorHAnsi"/>
                <w:strike/>
                <w:color w:val="FF0000"/>
                <w:sz w:val="18"/>
                <w:szCs w:val="18"/>
              </w:rPr>
              <w:t>La durata dell’impegno di cui ai punti precedenti parte dal 1° gennaio dell’anno successivo a quello di presentazione della domanda di pagamento del saldo.</w:t>
            </w:r>
          </w:p>
          <w:p w14:paraId="62576FED" w14:textId="77777777" w:rsidR="006C4306" w:rsidRDefault="006C4306" w:rsidP="00F561E7">
            <w:pPr>
              <w:spacing w:after="0"/>
              <w:jc w:val="both"/>
              <w:rPr>
                <w:rFonts w:cstheme="minorHAnsi"/>
                <w:sz w:val="18"/>
                <w:szCs w:val="18"/>
              </w:rPr>
            </w:pPr>
            <w:r w:rsidRPr="002829E2">
              <w:rPr>
                <w:rFonts w:cstheme="minorHAnsi"/>
                <w:b/>
                <w:bCs/>
                <w:sz w:val="18"/>
                <w:szCs w:val="18"/>
                <w:highlight w:val="green"/>
              </w:rPr>
              <w:t>Regione Lombardia</w:t>
            </w:r>
            <w:r w:rsidRPr="00911D2C">
              <w:rPr>
                <w:rFonts w:cstheme="minorHAnsi"/>
                <w:sz w:val="18"/>
                <w:szCs w:val="18"/>
              </w:rPr>
              <w:t>:</w:t>
            </w:r>
            <w:r>
              <w:rPr>
                <w:rFonts w:cstheme="minorHAnsi"/>
                <w:b/>
                <w:bCs/>
                <w:sz w:val="18"/>
                <w:szCs w:val="18"/>
              </w:rPr>
              <w:t xml:space="preserve"> </w:t>
            </w:r>
            <w:r w:rsidRPr="00911D2C">
              <w:rPr>
                <w:rFonts w:cstheme="minorHAnsi"/>
                <w:sz w:val="18"/>
                <w:szCs w:val="18"/>
              </w:rPr>
              <w:t xml:space="preserve">La </w:t>
            </w:r>
            <w:r w:rsidRPr="006F03E6">
              <w:rPr>
                <w:rFonts w:cstheme="minorHAnsi"/>
                <w:sz w:val="18"/>
                <w:szCs w:val="18"/>
              </w:rPr>
              <w:t>durata dell’impegno di cui ai punti precedenti parte dal 1° gennaio dell’anno successivo a quello di presentazione della domanda di pagamento del saldo.</w:t>
            </w:r>
            <w:r>
              <w:rPr>
                <w:rFonts w:cstheme="minorHAnsi"/>
                <w:sz w:val="18"/>
                <w:szCs w:val="18"/>
              </w:rPr>
              <w:t xml:space="preserve"> </w:t>
            </w:r>
          </w:p>
          <w:p w14:paraId="4F6DD3A1" w14:textId="77777777" w:rsidR="006C4306" w:rsidRPr="00EC1A7B" w:rsidRDefault="006C4306" w:rsidP="00F561E7">
            <w:pPr>
              <w:spacing w:after="0"/>
              <w:jc w:val="both"/>
              <w:rPr>
                <w:rFonts w:cstheme="minorHAnsi"/>
                <w:sz w:val="18"/>
                <w:szCs w:val="18"/>
              </w:rPr>
            </w:pPr>
            <w:r w:rsidRPr="00EC1A7B">
              <w:rPr>
                <w:rFonts w:cstheme="minorHAnsi"/>
                <w:sz w:val="18"/>
                <w:szCs w:val="18"/>
              </w:rPr>
              <w:t>Per i soli impianti di arboricoltura a ciclo breve, la durata dell’impegno parte dal 1° gennaio dell’anno in cui è presentata la domanda di pagamento del saldo se la medesima è presentata entro la scadenza della presentazione della Domanda Unica; se la domanda di pagamento del saldo è presentata dopo la scadenza della presentazione della Domanda Unica, la durata dell’impegno parte dal 1° gennaio dell’anno successivo a quello di presentazione della domanda di pagamento del saldo</w:t>
            </w:r>
          </w:p>
        </w:tc>
      </w:tr>
      <w:tr w:rsidR="006C4306" w:rsidRPr="00700099" w14:paraId="2DF7D67B" w14:textId="77777777" w:rsidTr="00585E70">
        <w:tc>
          <w:tcPr>
            <w:tcW w:w="808" w:type="pct"/>
            <w:vAlign w:val="center"/>
          </w:tcPr>
          <w:p w14:paraId="52FF2CB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IM05</w:t>
            </w:r>
          </w:p>
        </w:tc>
        <w:tc>
          <w:tcPr>
            <w:tcW w:w="4192" w:type="pct"/>
            <w:vAlign w:val="center"/>
          </w:tcPr>
          <w:p w14:paraId="22623E2C" w14:textId="77777777" w:rsidR="006C4306" w:rsidRPr="00700099" w:rsidRDefault="006C4306" w:rsidP="00F561E7">
            <w:pPr>
              <w:spacing w:after="0"/>
              <w:jc w:val="both"/>
              <w:rPr>
                <w:rFonts w:cstheme="minorHAnsi"/>
                <w:sz w:val="18"/>
                <w:szCs w:val="18"/>
              </w:rPr>
            </w:pPr>
            <w:r w:rsidRPr="00700099">
              <w:rPr>
                <w:rFonts w:cstheme="minorHAnsi"/>
                <w:sz w:val="18"/>
                <w:szCs w:val="18"/>
              </w:rPr>
              <w:t>La conduzione delle superfici di investimento deve essere mantenuta, dalla data di presentazione della domanda di aiuto fino al termine del periodo di permanenza dell’operazione previsto per l'investimento realizzato, secondo quanto previsto ai precedenti punti IM03 e IM04</w:t>
            </w:r>
          </w:p>
        </w:tc>
      </w:tr>
      <w:bookmarkEnd w:id="130"/>
      <w:tr w:rsidR="006C4306" w:rsidRPr="00700099" w14:paraId="5483D732" w14:textId="77777777" w:rsidTr="00585E70">
        <w:tc>
          <w:tcPr>
            <w:tcW w:w="5000" w:type="pct"/>
            <w:gridSpan w:val="2"/>
            <w:shd w:val="clear" w:color="auto" w:fill="008E40"/>
            <w:vAlign w:val="center"/>
          </w:tcPr>
          <w:p w14:paraId="17EC04E1" w14:textId="77777777" w:rsidR="006C4306" w:rsidRPr="00700099" w:rsidRDefault="006C4306" w:rsidP="00F561E7">
            <w:pPr>
              <w:spacing w:after="0"/>
              <w:ind w:left="-110"/>
              <w:jc w:val="center"/>
              <w:rPr>
                <w:rFonts w:cstheme="minorHAnsi"/>
                <w:b/>
                <w:bCs/>
                <w:color w:val="FFFFFF" w:themeColor="background1"/>
                <w:sz w:val="18"/>
                <w:szCs w:val="18"/>
              </w:rPr>
            </w:pPr>
            <w:r w:rsidRPr="00700099">
              <w:rPr>
                <w:rFonts w:cstheme="minorHAnsi"/>
                <w:b/>
                <w:bCs/>
                <w:color w:val="FFFFFF" w:themeColor="background1"/>
                <w:sz w:val="18"/>
                <w:szCs w:val="18"/>
              </w:rPr>
              <w:t>Altri obblighi</w:t>
            </w:r>
          </w:p>
        </w:tc>
      </w:tr>
      <w:tr w:rsidR="006C4306" w:rsidRPr="00700099" w14:paraId="309309FB" w14:textId="77777777" w:rsidTr="00585E70">
        <w:tc>
          <w:tcPr>
            <w:tcW w:w="808" w:type="pct"/>
            <w:shd w:val="clear" w:color="auto" w:fill="A7D9A3"/>
            <w:vAlign w:val="center"/>
          </w:tcPr>
          <w:p w14:paraId="60E3807D" w14:textId="77777777" w:rsidR="006C4306" w:rsidRPr="00493D08" w:rsidRDefault="006C4306" w:rsidP="00F561E7">
            <w:pPr>
              <w:spacing w:after="0"/>
              <w:ind w:left="-110" w:right="-65"/>
              <w:jc w:val="center"/>
              <w:rPr>
                <w:rFonts w:cstheme="minorHAnsi"/>
                <w:b/>
                <w:bCs/>
                <w:sz w:val="18"/>
                <w:szCs w:val="18"/>
              </w:rPr>
            </w:pPr>
            <w:r w:rsidRPr="00493D08">
              <w:rPr>
                <w:rFonts w:cstheme="minorHAnsi"/>
                <w:b/>
                <w:bCs/>
                <w:sz w:val="18"/>
                <w:szCs w:val="18"/>
              </w:rPr>
              <w:t>Codice</w:t>
            </w:r>
          </w:p>
        </w:tc>
        <w:tc>
          <w:tcPr>
            <w:tcW w:w="4192" w:type="pct"/>
            <w:shd w:val="clear" w:color="auto" w:fill="A7D9A3"/>
            <w:vAlign w:val="center"/>
          </w:tcPr>
          <w:p w14:paraId="12C527C2" w14:textId="77777777" w:rsidR="006C4306" w:rsidRPr="00493D08" w:rsidRDefault="006C4306" w:rsidP="00F561E7">
            <w:pPr>
              <w:spacing w:after="0"/>
              <w:ind w:left="-110"/>
              <w:jc w:val="center"/>
              <w:rPr>
                <w:rFonts w:cstheme="minorHAnsi"/>
                <w:b/>
                <w:bCs/>
                <w:sz w:val="18"/>
                <w:szCs w:val="18"/>
              </w:rPr>
            </w:pPr>
            <w:r w:rsidRPr="00493D08">
              <w:rPr>
                <w:rFonts w:cstheme="minorHAnsi"/>
                <w:b/>
                <w:bCs/>
                <w:sz w:val="18"/>
                <w:szCs w:val="18"/>
              </w:rPr>
              <w:t>Descrizione</w:t>
            </w:r>
          </w:p>
        </w:tc>
      </w:tr>
      <w:tr w:rsidR="006C4306" w:rsidRPr="00700099" w14:paraId="6BF73416" w14:textId="77777777" w:rsidTr="00585E70">
        <w:tc>
          <w:tcPr>
            <w:tcW w:w="808" w:type="pct"/>
            <w:vAlign w:val="center"/>
          </w:tcPr>
          <w:p w14:paraId="13F2A71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vAlign w:val="center"/>
          </w:tcPr>
          <w:p w14:paraId="5F0207EF" w14:textId="77777777" w:rsidR="006C4306" w:rsidRPr="00700099" w:rsidRDefault="006C4306" w:rsidP="00F561E7">
            <w:pPr>
              <w:spacing w:after="0"/>
              <w:jc w:val="both"/>
              <w:rPr>
                <w:rFonts w:cstheme="minorHAnsi"/>
                <w:b/>
                <w:bCs/>
                <w:sz w:val="18"/>
                <w:szCs w:val="18"/>
              </w:rPr>
            </w:pPr>
            <w:r w:rsidRPr="00700099">
              <w:rPr>
                <w:rFonts w:cstheme="minorHAnsi"/>
                <w:sz w:val="18"/>
                <w:szCs w:val="18"/>
              </w:rPr>
              <w:t xml:space="preserve">Sono esclusi dalle tipologie di investimento ammissibili gli impianti di </w:t>
            </w:r>
            <w:r w:rsidRPr="00493D08">
              <w:rPr>
                <w:rFonts w:cstheme="minorHAnsi"/>
                <w:i/>
                <w:iCs/>
                <w:sz w:val="18"/>
                <w:szCs w:val="18"/>
              </w:rPr>
              <w:t>Short Rotation Coppice</w:t>
            </w:r>
            <w:r w:rsidRPr="00700099">
              <w:rPr>
                <w:rFonts w:cstheme="minorHAnsi"/>
                <w:sz w:val="18"/>
                <w:szCs w:val="18"/>
              </w:rPr>
              <w:t xml:space="preserve"> e </w:t>
            </w:r>
            <w:r w:rsidRPr="00493D08">
              <w:rPr>
                <w:rFonts w:cstheme="minorHAnsi"/>
                <w:i/>
                <w:iCs/>
                <w:sz w:val="18"/>
                <w:szCs w:val="18"/>
              </w:rPr>
              <w:t>Short Rotation Forestry</w:t>
            </w:r>
            <w:r w:rsidRPr="00700099">
              <w:rPr>
                <w:rFonts w:cstheme="minorHAnsi"/>
                <w:sz w:val="18"/>
                <w:szCs w:val="18"/>
              </w:rPr>
              <w:t>, di alberi di Natale e specie forestali con turno produttivo inferiore o uguale agli 8 anni</w:t>
            </w:r>
          </w:p>
        </w:tc>
      </w:tr>
      <w:tr w:rsidR="006C4306" w:rsidRPr="00700099" w14:paraId="01CC638A" w14:textId="77777777" w:rsidTr="00585E70">
        <w:tc>
          <w:tcPr>
            <w:tcW w:w="808" w:type="pct"/>
            <w:vAlign w:val="center"/>
          </w:tcPr>
          <w:p w14:paraId="05962F2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192" w:type="pct"/>
            <w:vAlign w:val="center"/>
          </w:tcPr>
          <w:p w14:paraId="6D9B81B8" w14:textId="77777777" w:rsidR="006C4306" w:rsidRPr="00700099" w:rsidRDefault="006C4306" w:rsidP="00F561E7">
            <w:pPr>
              <w:spacing w:after="0"/>
              <w:jc w:val="both"/>
              <w:rPr>
                <w:rFonts w:cstheme="minorHAnsi"/>
                <w:sz w:val="18"/>
                <w:szCs w:val="18"/>
              </w:rPr>
            </w:pPr>
            <w:r w:rsidRPr="00700099">
              <w:rPr>
                <w:rFonts w:cstheme="minorHAnsi"/>
                <w:sz w:val="18"/>
                <w:szCs w:val="18"/>
              </w:rPr>
              <w:t>Non sono ammissibili impianti realizzati in aree identificate come brughiere, zone umide e torbiere nelle aree Natura 2000 ove i terreni siano riconoscibili come Habitat ai sensi dell’Allegato I della Direttiva 92/43/CEE</w:t>
            </w:r>
          </w:p>
        </w:tc>
      </w:tr>
      <w:tr w:rsidR="006C4306" w:rsidRPr="00700099" w14:paraId="59D090F9" w14:textId="77777777" w:rsidTr="00585E70">
        <w:tc>
          <w:tcPr>
            <w:tcW w:w="808" w:type="pct"/>
            <w:vAlign w:val="center"/>
          </w:tcPr>
          <w:p w14:paraId="191343A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13164E8F" w14:textId="77777777" w:rsidR="006C4306" w:rsidRPr="00700099" w:rsidRDefault="006C4306" w:rsidP="00F561E7">
            <w:pPr>
              <w:spacing w:after="0"/>
              <w:jc w:val="both"/>
              <w:rPr>
                <w:rFonts w:cstheme="minorHAnsi"/>
                <w:sz w:val="18"/>
                <w:szCs w:val="18"/>
              </w:rPr>
            </w:pPr>
            <w:r w:rsidRPr="00700099">
              <w:rPr>
                <w:rFonts w:cstheme="minorHAnsi"/>
                <w:sz w:val="18"/>
                <w:szCs w:val="18"/>
              </w:rPr>
              <w:t>Devono essere rispettati criteri di gestione e buone pratiche coerenti con gli obiettivi climatici e ambientali in linea con i principi paneuropei di Gestione Forestale Sostenibile</w:t>
            </w:r>
          </w:p>
        </w:tc>
      </w:tr>
      <w:tr w:rsidR="006C4306" w:rsidRPr="00700099" w14:paraId="640A8DDF" w14:textId="77777777" w:rsidTr="00585E70">
        <w:trPr>
          <w:trHeight w:val="58"/>
        </w:trPr>
        <w:tc>
          <w:tcPr>
            <w:tcW w:w="808" w:type="pct"/>
            <w:vAlign w:val="center"/>
          </w:tcPr>
          <w:p w14:paraId="3156962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OB04</w:t>
            </w:r>
          </w:p>
        </w:tc>
        <w:tc>
          <w:tcPr>
            <w:tcW w:w="4192" w:type="pct"/>
            <w:vAlign w:val="center"/>
          </w:tcPr>
          <w:p w14:paraId="61CBD72C" w14:textId="77777777" w:rsidR="006C4306" w:rsidRPr="00705DF0" w:rsidRDefault="006C4306" w:rsidP="00F561E7">
            <w:pPr>
              <w:spacing w:after="0"/>
              <w:rPr>
                <w:rFonts w:cstheme="minorHAnsi"/>
                <w:sz w:val="18"/>
                <w:szCs w:val="18"/>
              </w:rPr>
            </w:pPr>
            <w:r w:rsidRPr="00705DF0">
              <w:rPr>
                <w:rFonts w:cstheme="minorHAnsi"/>
                <w:sz w:val="18"/>
                <w:szCs w:val="18"/>
              </w:rPr>
              <w:t>Al fine di corrispondere agli obblighi di informazione e pubblicità per le operazioni oggetto di sostegno del FEASR, si applica quanto previsto dal Reg. (UE) 2022/129</w:t>
            </w:r>
          </w:p>
        </w:tc>
      </w:tr>
    </w:tbl>
    <w:p w14:paraId="03F18A85" w14:textId="77777777" w:rsidR="006C4306" w:rsidRDefault="006C4306" w:rsidP="006C4306">
      <w:pPr>
        <w:spacing w:after="0"/>
        <w:rPr>
          <w:rFonts w:cstheme="minorHAnsi"/>
        </w:rPr>
      </w:pPr>
    </w:p>
    <w:p w14:paraId="645BB002" w14:textId="77777777" w:rsidR="006C4306" w:rsidRPr="003B2BF5" w:rsidRDefault="006C4306" w:rsidP="006C4306">
      <w:pPr>
        <w:pStyle w:val="Titolo3"/>
        <w:rPr>
          <w:i/>
          <w:iCs/>
          <w:sz w:val="22"/>
          <w:szCs w:val="22"/>
        </w:rPr>
      </w:pPr>
      <w:r w:rsidRPr="003B2BF5">
        <w:rPr>
          <w:i/>
          <w:iCs/>
          <w:sz w:val="22"/>
          <w:szCs w:val="22"/>
        </w:rPr>
        <w:t>Gamma del sostegno</w:t>
      </w:r>
    </w:p>
    <w:tbl>
      <w:tblPr>
        <w:tblStyle w:val="Grigliatabella"/>
        <w:tblW w:w="5000" w:type="pct"/>
        <w:jc w:val="center"/>
        <w:tblLook w:val="04A0" w:firstRow="1" w:lastRow="0" w:firstColumn="1" w:lastColumn="0" w:noHBand="0" w:noVBand="1"/>
      </w:tblPr>
      <w:tblGrid>
        <w:gridCol w:w="4703"/>
        <w:gridCol w:w="1862"/>
        <w:gridCol w:w="3575"/>
      </w:tblGrid>
      <w:tr w:rsidR="006C4306" w:rsidRPr="00700099" w14:paraId="7A8CF108" w14:textId="77777777" w:rsidTr="00F561E7">
        <w:trPr>
          <w:jc w:val="center"/>
        </w:trPr>
        <w:tc>
          <w:tcPr>
            <w:tcW w:w="2319" w:type="pct"/>
            <w:shd w:val="clear" w:color="auto" w:fill="008E40"/>
            <w:vAlign w:val="center"/>
          </w:tcPr>
          <w:p w14:paraId="2C7C369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681" w:type="pct"/>
            <w:gridSpan w:val="2"/>
            <w:vAlign w:val="center"/>
          </w:tcPr>
          <w:p w14:paraId="3445F320" w14:textId="77777777" w:rsidR="006C4306" w:rsidRPr="00CC5C8E"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557EF840" w14:textId="77777777" w:rsidTr="00F561E7">
        <w:trPr>
          <w:jc w:val="center"/>
        </w:trPr>
        <w:tc>
          <w:tcPr>
            <w:tcW w:w="2319" w:type="pct"/>
            <w:shd w:val="clear" w:color="auto" w:fill="008E40"/>
            <w:vAlign w:val="center"/>
          </w:tcPr>
          <w:p w14:paraId="0C07BB0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681" w:type="pct"/>
            <w:gridSpan w:val="2"/>
            <w:vAlign w:val="center"/>
          </w:tcPr>
          <w:p w14:paraId="1F9E4CB7"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p w14:paraId="16F1CE2B" w14:textId="77777777" w:rsidR="006C4306" w:rsidRPr="00CC5C8E" w:rsidRDefault="006C4306" w:rsidP="00F561E7">
            <w:pPr>
              <w:spacing w:after="0"/>
              <w:rPr>
                <w:rFonts w:cstheme="minorHAnsi"/>
                <w:sz w:val="18"/>
                <w:szCs w:val="18"/>
              </w:rPr>
            </w:pPr>
            <w:r>
              <w:rPr>
                <w:rFonts w:ascii="MS Gothic" w:eastAsia="MS Gothic" w:hAnsi="MS Gothic" w:cstheme="minorHAnsi" w:hint="eastAsia"/>
                <w:sz w:val="18"/>
                <w:szCs w:val="18"/>
              </w:rPr>
              <w:t>☒</w:t>
            </w:r>
            <w:r w:rsidRPr="00700099">
              <w:rPr>
                <w:rFonts w:cstheme="minorHAnsi"/>
                <w:sz w:val="18"/>
                <w:szCs w:val="18"/>
              </w:rPr>
              <w:t xml:space="preserve"> Costi standard</w:t>
            </w:r>
          </w:p>
        </w:tc>
      </w:tr>
      <w:tr w:rsidR="006C4306" w:rsidRPr="00700099" w14:paraId="4FC67C17" w14:textId="77777777" w:rsidTr="00F561E7">
        <w:trPr>
          <w:jc w:val="center"/>
        </w:trPr>
        <w:tc>
          <w:tcPr>
            <w:tcW w:w="2319" w:type="pct"/>
            <w:shd w:val="clear" w:color="auto" w:fill="008E40"/>
            <w:vAlign w:val="center"/>
          </w:tcPr>
          <w:p w14:paraId="030684AC" w14:textId="77777777" w:rsidR="006C4306" w:rsidRPr="00700099" w:rsidRDefault="006C4306" w:rsidP="00F561E7">
            <w:pPr>
              <w:spacing w:after="0"/>
              <w:jc w:val="center"/>
              <w:rPr>
                <w:rFonts w:cstheme="minorHAnsi"/>
                <w:b/>
                <w:bCs/>
                <w:color w:val="FFFFFF" w:themeColor="background1"/>
                <w:sz w:val="18"/>
                <w:szCs w:val="18"/>
              </w:rPr>
            </w:pPr>
            <w:bookmarkStart w:id="131" w:name="_Hlk132130403"/>
            <w:r w:rsidRPr="00700099">
              <w:rPr>
                <w:rFonts w:cstheme="minorHAnsi"/>
                <w:b/>
                <w:bCs/>
                <w:color w:val="FFFFFF" w:themeColor="background1"/>
                <w:sz w:val="18"/>
                <w:szCs w:val="18"/>
              </w:rPr>
              <w:t>Intensità di aiuto</w:t>
            </w:r>
          </w:p>
        </w:tc>
        <w:tc>
          <w:tcPr>
            <w:tcW w:w="918" w:type="pct"/>
            <w:vAlign w:val="center"/>
          </w:tcPr>
          <w:p w14:paraId="2C1C70A9"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1764" w:type="pct"/>
            <w:vAlign w:val="center"/>
          </w:tcPr>
          <w:p w14:paraId="5A1AC362" w14:textId="77777777" w:rsidR="006C4306" w:rsidRPr="00700099" w:rsidRDefault="006C4306" w:rsidP="00F561E7">
            <w:pPr>
              <w:spacing w:after="0"/>
              <w:jc w:val="center"/>
              <w:rPr>
                <w:rFonts w:cstheme="minorHAnsi"/>
                <w:sz w:val="18"/>
                <w:szCs w:val="18"/>
              </w:rPr>
            </w:pPr>
            <w:r>
              <w:rPr>
                <w:rFonts w:cstheme="minorHAnsi"/>
                <w:sz w:val="18"/>
                <w:szCs w:val="18"/>
              </w:rPr>
              <w:t>60%-90</w:t>
            </w:r>
            <w:r w:rsidRPr="00700099">
              <w:rPr>
                <w:rFonts w:cstheme="minorHAnsi"/>
                <w:sz w:val="18"/>
                <w:szCs w:val="18"/>
              </w:rPr>
              <w:t>%</w:t>
            </w:r>
            <w:r>
              <w:rPr>
                <w:rFonts w:cstheme="minorHAnsi"/>
                <w:sz w:val="18"/>
                <w:szCs w:val="18"/>
              </w:rPr>
              <w:t xml:space="preserve"> in base alla tipologia di impianto</w:t>
            </w:r>
          </w:p>
        </w:tc>
      </w:tr>
      <w:bookmarkEnd w:id="131"/>
      <w:tr w:rsidR="006C4306" w:rsidRPr="00700099" w14:paraId="342C3C5A" w14:textId="77777777" w:rsidTr="00F561E7">
        <w:trPr>
          <w:jc w:val="center"/>
        </w:trPr>
        <w:tc>
          <w:tcPr>
            <w:tcW w:w="2319" w:type="pct"/>
            <w:shd w:val="clear" w:color="auto" w:fill="008E40"/>
            <w:vAlign w:val="center"/>
          </w:tcPr>
          <w:p w14:paraId="0C935101" w14:textId="77777777" w:rsidR="006C4306" w:rsidRPr="00700099" w:rsidRDefault="006C4306" w:rsidP="00F561E7">
            <w:pPr>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681" w:type="pct"/>
            <w:gridSpan w:val="2"/>
            <w:vAlign w:val="center"/>
          </w:tcPr>
          <w:p w14:paraId="0A975441"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6A8800A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7E8CF11C"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000AAA19"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DE637F">
              <w:rPr>
                <w:rFonts w:cstheme="minorHAnsi"/>
                <w:i/>
                <w:iCs/>
                <w:sz w:val="18"/>
                <w:szCs w:val="18"/>
              </w:rPr>
              <w:t>de minimis</w:t>
            </w:r>
          </w:p>
        </w:tc>
      </w:tr>
      <w:tr w:rsidR="006C4306" w:rsidRPr="004F0244" w14:paraId="4302B7F2" w14:textId="77777777" w:rsidTr="00F561E7">
        <w:trPr>
          <w:jc w:val="center"/>
        </w:trPr>
        <w:tc>
          <w:tcPr>
            <w:tcW w:w="2319" w:type="pct"/>
            <w:shd w:val="clear" w:color="auto" w:fill="008E40"/>
            <w:vAlign w:val="center"/>
          </w:tcPr>
          <w:p w14:paraId="2014162D" w14:textId="77777777" w:rsidR="006C4306" w:rsidRPr="004F0244" w:rsidRDefault="006C4306" w:rsidP="00F561E7">
            <w:pPr>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2681" w:type="pct"/>
            <w:gridSpan w:val="2"/>
            <w:vAlign w:val="center"/>
          </w:tcPr>
          <w:p w14:paraId="3DA3766B" w14:textId="77777777" w:rsidR="006C4306" w:rsidRPr="004F0244" w:rsidRDefault="006C4306" w:rsidP="00F561E7">
            <w:pPr>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2277C8">
              <w:rPr>
                <w:rFonts w:eastAsia="MS Gothic" w:cstheme="minorHAnsi"/>
                <w:strike/>
                <w:color w:val="FF0000"/>
                <w:sz w:val="18"/>
                <w:szCs w:val="18"/>
              </w:rPr>
              <w:t>fino al</w:t>
            </w:r>
            <w:r>
              <w:rPr>
                <w:rFonts w:eastAsia="MS Gothic" w:cstheme="minorHAnsi"/>
                <w:sz w:val="18"/>
                <w:szCs w:val="18"/>
              </w:rPr>
              <w:t xml:space="preserve"> 50%</w:t>
            </w:r>
          </w:p>
        </w:tc>
      </w:tr>
    </w:tbl>
    <w:p w14:paraId="5A5786EB" w14:textId="77777777" w:rsidR="006C4306" w:rsidRPr="00700099" w:rsidRDefault="006C4306" w:rsidP="006C4306">
      <w:pPr>
        <w:spacing w:after="0"/>
        <w:rPr>
          <w:rFonts w:cstheme="minorHAnsi"/>
        </w:rPr>
      </w:pPr>
    </w:p>
    <w:p w14:paraId="6ADFD490" w14:textId="77777777" w:rsidR="006C4306" w:rsidRPr="004F602E" w:rsidRDefault="006C4306" w:rsidP="006C4306">
      <w:pPr>
        <w:pStyle w:val="Titolo3"/>
        <w:rPr>
          <w:i/>
          <w:iCs/>
          <w:sz w:val="22"/>
          <w:szCs w:val="22"/>
        </w:rPr>
      </w:pPr>
      <w:r w:rsidRPr="004F602E">
        <w:rPr>
          <w:i/>
          <w:iCs/>
          <w:sz w:val="22"/>
          <w:szCs w:val="22"/>
        </w:rPr>
        <w:t>Partecipazione della scheda di intervento a progetti integrati (LEADER, Misure di cooperazione, etc.)</w:t>
      </w:r>
    </w:p>
    <w:p w14:paraId="27EA876F" w14:textId="77777777" w:rsidR="006C4306" w:rsidRPr="00746109" w:rsidRDefault="006C4306" w:rsidP="006C4306">
      <w:pPr>
        <w:spacing w:after="0"/>
        <w:rPr>
          <w:rFonts w:cstheme="minorHAnsi"/>
          <w:sz w:val="20"/>
          <w:szCs w:val="20"/>
        </w:rPr>
      </w:pPr>
      <w:r w:rsidRPr="00746109">
        <w:rPr>
          <w:rFonts w:cstheme="minorHAnsi"/>
          <w:sz w:val="20"/>
          <w:szCs w:val="20"/>
        </w:rPr>
        <w:t>LEADER: No.</w:t>
      </w:r>
    </w:p>
    <w:p w14:paraId="6B5A6F2F" w14:textId="77777777" w:rsidR="006C4306" w:rsidRPr="00746109" w:rsidRDefault="006C4306" w:rsidP="006C4306">
      <w:pPr>
        <w:spacing w:after="0"/>
        <w:rPr>
          <w:rFonts w:cstheme="minorHAnsi"/>
          <w:sz w:val="20"/>
          <w:szCs w:val="20"/>
        </w:rPr>
      </w:pPr>
      <w:r w:rsidRPr="00746109">
        <w:rPr>
          <w:rFonts w:cstheme="minorHAnsi"/>
          <w:sz w:val="20"/>
          <w:szCs w:val="20"/>
        </w:rPr>
        <w:t>Cooperazione: No.</w:t>
      </w:r>
    </w:p>
    <w:p w14:paraId="07685151" w14:textId="77777777" w:rsidR="006C4306" w:rsidRDefault="006C4306" w:rsidP="006C4306">
      <w:pPr>
        <w:spacing w:after="200" w:line="276" w:lineRule="auto"/>
        <w:rPr>
          <w:rFonts w:cstheme="minorHAnsi"/>
          <w:sz w:val="18"/>
          <w:szCs w:val="18"/>
        </w:rPr>
      </w:pPr>
    </w:p>
    <w:p w14:paraId="480451FD" w14:textId="77777777" w:rsidR="006C4306" w:rsidRDefault="006C4306" w:rsidP="006C4306">
      <w:pPr>
        <w:spacing w:after="200" w:line="276" w:lineRule="auto"/>
        <w:rPr>
          <w:rFonts w:cstheme="minorHAnsi"/>
          <w:sz w:val="18"/>
          <w:szCs w:val="18"/>
        </w:rPr>
      </w:pPr>
      <w:r>
        <w:rPr>
          <w:rFonts w:cstheme="minorHAnsi"/>
          <w:sz w:val="18"/>
          <w:szCs w:val="18"/>
        </w:rPr>
        <w:br w:type="page"/>
      </w:r>
    </w:p>
    <w:p w14:paraId="68CA2E46" w14:textId="77777777" w:rsidR="006C4306" w:rsidRPr="00F6220C" w:rsidRDefault="006C4306" w:rsidP="006C4306">
      <w:pPr>
        <w:pStyle w:val="Titolo2"/>
        <w:spacing w:before="0"/>
        <w:rPr>
          <w:rFonts w:asciiTheme="minorHAnsi" w:hAnsiTheme="minorHAnsi" w:cstheme="minorHAnsi"/>
          <w:b/>
          <w:bCs/>
        </w:rPr>
      </w:pPr>
      <w:bookmarkStart w:id="132" w:name="_Toc133425231"/>
      <w:r w:rsidRPr="00F6220C">
        <w:rPr>
          <w:rFonts w:asciiTheme="minorHAnsi" w:hAnsiTheme="minorHAnsi" w:cstheme="minorHAnsi"/>
          <w:b/>
          <w:bCs/>
        </w:rPr>
        <w:t>SRD12</w:t>
      </w:r>
      <w:r>
        <w:rPr>
          <w:rFonts w:asciiTheme="minorHAnsi" w:hAnsiTheme="minorHAnsi" w:cstheme="minorHAnsi"/>
          <w:b/>
          <w:bCs/>
        </w:rPr>
        <w:t xml:space="preserve"> - </w:t>
      </w:r>
      <w:r w:rsidRPr="00233368">
        <w:rPr>
          <w:rFonts w:asciiTheme="minorHAnsi" w:hAnsiTheme="minorHAnsi" w:cstheme="minorHAnsi"/>
          <w:b/>
          <w:bCs/>
        </w:rPr>
        <w:t>Investimenti per la prevenzione ed il ripristino danni foreste</w:t>
      </w:r>
      <w:bookmarkEnd w:id="132"/>
    </w:p>
    <w:p w14:paraId="2F5E2BB1" w14:textId="77777777" w:rsidR="006C4306" w:rsidRPr="002949F3" w:rsidRDefault="006C4306" w:rsidP="006C4306">
      <w:pPr>
        <w:pStyle w:val="Titolo3"/>
        <w:rPr>
          <w:i/>
          <w:iCs/>
          <w:sz w:val="22"/>
          <w:szCs w:val="22"/>
        </w:rPr>
      </w:pPr>
      <w:r>
        <w:rPr>
          <w:i/>
          <w:iCs/>
          <w:sz w:val="22"/>
          <w:szCs w:val="22"/>
        </w:rPr>
        <w:t>Descrizione</w:t>
      </w:r>
    </w:p>
    <w:p w14:paraId="4ABEED3B" w14:textId="77777777" w:rsidR="006C4306" w:rsidRDefault="006C4306" w:rsidP="006C4306">
      <w:pPr>
        <w:spacing w:after="0"/>
        <w:jc w:val="both"/>
        <w:rPr>
          <w:rFonts w:cstheme="minorHAnsi"/>
          <w:sz w:val="20"/>
          <w:szCs w:val="20"/>
        </w:rPr>
      </w:pPr>
      <w:bookmarkStart w:id="133" w:name="_Hlk132130505"/>
      <w:r w:rsidRPr="00EC67F2">
        <w:rPr>
          <w:rFonts w:cstheme="minorHAnsi"/>
          <w:sz w:val="20"/>
          <w:szCs w:val="20"/>
        </w:rPr>
        <w:t>L’intervento</w:t>
      </w:r>
      <w:r>
        <w:rPr>
          <w:rFonts w:cstheme="minorHAnsi"/>
          <w:sz w:val="20"/>
          <w:szCs w:val="20"/>
        </w:rPr>
        <w:t xml:space="preserve"> </w:t>
      </w:r>
      <w:r w:rsidRPr="00772D0A">
        <w:rPr>
          <w:rFonts w:cstheme="minorHAnsi"/>
          <w:sz w:val="20"/>
          <w:szCs w:val="20"/>
          <w:highlight w:val="green"/>
        </w:rPr>
        <w:t>contr</w:t>
      </w:r>
      <w:r>
        <w:rPr>
          <w:rFonts w:cstheme="minorHAnsi"/>
          <w:sz w:val="20"/>
          <w:szCs w:val="20"/>
          <w:highlight w:val="green"/>
        </w:rPr>
        <w:t>ibuisce al perseguimento degli Obiettivi specifici 5 e 6, ed</w:t>
      </w:r>
      <w:r w:rsidRPr="00EC67F2">
        <w:rPr>
          <w:rFonts w:cstheme="minorHAnsi"/>
          <w:sz w:val="20"/>
          <w:szCs w:val="20"/>
        </w:rPr>
        <w:t xml:space="preserve"> è volto a realizzare interventi</w:t>
      </w:r>
      <w:r>
        <w:rPr>
          <w:rFonts w:cstheme="minorHAnsi"/>
          <w:sz w:val="20"/>
          <w:szCs w:val="20"/>
        </w:rPr>
        <w:t xml:space="preserve"> </w:t>
      </w:r>
      <w:r w:rsidRPr="00EC67F2">
        <w:rPr>
          <w:rFonts w:cstheme="minorHAnsi"/>
          <w:sz w:val="20"/>
          <w:szCs w:val="20"/>
        </w:rPr>
        <w:t>utili e necessari per accrescere la protezione degli ecosistemi forestali nazionali, la tutela delle funzioni</w:t>
      </w:r>
      <w:r>
        <w:rPr>
          <w:rFonts w:cstheme="minorHAnsi"/>
          <w:sz w:val="20"/>
          <w:szCs w:val="20"/>
        </w:rPr>
        <w:t xml:space="preserve"> </w:t>
      </w:r>
      <w:r w:rsidRPr="00EC67F2">
        <w:rPr>
          <w:rFonts w:cstheme="minorHAnsi"/>
          <w:sz w:val="20"/>
          <w:szCs w:val="20"/>
        </w:rPr>
        <w:t>svolte dalle foreste a favore delle zone rurali, nonché per intensificare i servizi e gli sforzi di sorveglianza,</w:t>
      </w:r>
      <w:r>
        <w:rPr>
          <w:rFonts w:cstheme="minorHAnsi"/>
          <w:sz w:val="20"/>
          <w:szCs w:val="20"/>
        </w:rPr>
        <w:t xml:space="preserve"> </w:t>
      </w:r>
      <w:r w:rsidRPr="00EC67F2">
        <w:rPr>
          <w:rFonts w:cstheme="minorHAnsi"/>
          <w:sz w:val="20"/>
          <w:szCs w:val="20"/>
        </w:rPr>
        <w:t>prevenzione, contrasto e ripristino dai rischi naturali e altre calamità ed eventi catastrofici e metereologici</w:t>
      </w:r>
      <w:r>
        <w:rPr>
          <w:rFonts w:cstheme="minorHAnsi"/>
          <w:sz w:val="20"/>
          <w:szCs w:val="20"/>
        </w:rPr>
        <w:t xml:space="preserve"> </w:t>
      </w:r>
      <w:r w:rsidRPr="00EC67F2">
        <w:rPr>
          <w:rFonts w:cstheme="minorHAnsi"/>
          <w:sz w:val="20"/>
          <w:szCs w:val="20"/>
        </w:rPr>
        <w:t>estremi dovuti anche al cambiamento climatico.</w:t>
      </w:r>
    </w:p>
    <w:p w14:paraId="199FD8A9" w14:textId="77777777" w:rsidR="006C4306" w:rsidRDefault="006C4306" w:rsidP="006C4306">
      <w:pPr>
        <w:jc w:val="both"/>
        <w:rPr>
          <w:rFonts w:cstheme="minorHAnsi"/>
          <w:sz w:val="20"/>
          <w:szCs w:val="20"/>
          <w:highlight w:val="green"/>
        </w:rPr>
      </w:pPr>
      <w:r w:rsidRPr="00884DD2">
        <w:rPr>
          <w:rFonts w:cstheme="minorHAnsi"/>
          <w:sz w:val="20"/>
          <w:szCs w:val="20"/>
          <w:highlight w:val="green"/>
        </w:rPr>
        <w:t>Il sostegno contribuisce inoltre, al perseguimento degli impegni europei e internazionali sottoscritti dal</w:t>
      </w:r>
      <w:r>
        <w:rPr>
          <w:rFonts w:cstheme="minorHAnsi"/>
          <w:sz w:val="20"/>
          <w:szCs w:val="20"/>
          <w:highlight w:val="green"/>
        </w:rPr>
        <w:t xml:space="preserve"> </w:t>
      </w:r>
      <w:r w:rsidRPr="00884DD2">
        <w:rPr>
          <w:rFonts w:cstheme="minorHAnsi"/>
          <w:sz w:val="20"/>
          <w:szCs w:val="20"/>
          <w:highlight w:val="green"/>
        </w:rPr>
        <w:t>Governo in materia di mitigazione e adattamento al cambiamento climatico e degli obiettivi dell’Unione</w:t>
      </w:r>
      <w:r>
        <w:rPr>
          <w:rFonts w:cstheme="minorHAnsi"/>
          <w:sz w:val="20"/>
          <w:szCs w:val="20"/>
          <w:highlight w:val="green"/>
        </w:rPr>
        <w:t xml:space="preserve"> </w:t>
      </w:r>
      <w:r w:rsidRPr="00884DD2">
        <w:rPr>
          <w:rFonts w:cstheme="minorHAnsi"/>
          <w:sz w:val="20"/>
          <w:szCs w:val="20"/>
          <w:highlight w:val="green"/>
        </w:rPr>
        <w:t>fissati nel Green Deal e dalle Strategie Forestale europea (COM/2021/572 final), coerentemente con gli</w:t>
      </w:r>
      <w:r>
        <w:rPr>
          <w:rFonts w:cstheme="minorHAnsi"/>
          <w:sz w:val="20"/>
          <w:szCs w:val="20"/>
          <w:highlight w:val="green"/>
        </w:rPr>
        <w:t xml:space="preserve"> </w:t>
      </w:r>
      <w:r w:rsidRPr="00884DD2">
        <w:rPr>
          <w:rFonts w:cstheme="minorHAnsi"/>
          <w:sz w:val="20"/>
          <w:szCs w:val="20"/>
          <w:highlight w:val="green"/>
        </w:rPr>
        <w:t>obiettivi della Strategia europea per la Biodiversità (COM(2020) 380 final), recepiti e attuati dagli</w:t>
      </w:r>
      <w:r>
        <w:rPr>
          <w:rFonts w:cstheme="minorHAnsi"/>
          <w:sz w:val="20"/>
          <w:szCs w:val="20"/>
          <w:highlight w:val="green"/>
        </w:rPr>
        <w:t xml:space="preserve"> </w:t>
      </w:r>
      <w:r w:rsidRPr="00884DD2">
        <w:rPr>
          <w:rFonts w:cstheme="minorHAnsi"/>
          <w:sz w:val="20"/>
          <w:szCs w:val="20"/>
          <w:highlight w:val="green"/>
        </w:rPr>
        <w:t>strumenti strategici adottati a livello nazionale e regionale (Strategia Forestale Nazionale, Strategia</w:t>
      </w:r>
      <w:r>
        <w:rPr>
          <w:rFonts w:cstheme="minorHAnsi"/>
          <w:sz w:val="20"/>
          <w:szCs w:val="20"/>
          <w:highlight w:val="green"/>
        </w:rPr>
        <w:t xml:space="preserve"> </w:t>
      </w:r>
      <w:r w:rsidRPr="00884DD2">
        <w:rPr>
          <w:rFonts w:cstheme="minorHAnsi"/>
          <w:sz w:val="20"/>
          <w:szCs w:val="20"/>
          <w:highlight w:val="green"/>
        </w:rPr>
        <w:t>nazionale per la biodiversità, Programmi forestali regionali, Piani Anti Incendio boschivo regionali, ecc).</w:t>
      </w:r>
      <w:r>
        <w:rPr>
          <w:rFonts w:cstheme="minorHAnsi"/>
          <w:sz w:val="20"/>
          <w:szCs w:val="20"/>
          <w:highlight w:val="green"/>
        </w:rPr>
        <w:t xml:space="preserve"> </w:t>
      </w:r>
    </w:p>
    <w:p w14:paraId="24479846" w14:textId="77777777" w:rsidR="006C4306" w:rsidRPr="00884DD2" w:rsidRDefault="006C4306" w:rsidP="006C4306">
      <w:pPr>
        <w:jc w:val="both"/>
        <w:rPr>
          <w:rFonts w:cstheme="minorHAnsi"/>
          <w:sz w:val="20"/>
          <w:szCs w:val="20"/>
          <w:highlight w:val="green"/>
        </w:rPr>
      </w:pPr>
      <w:r w:rsidRPr="00884DD2">
        <w:rPr>
          <w:rFonts w:cstheme="minorHAnsi"/>
          <w:sz w:val="20"/>
          <w:szCs w:val="20"/>
          <w:highlight w:val="green"/>
        </w:rPr>
        <w:t>L’intervento persegue quindi, le seguenti finalità di interesse nazionale:</w:t>
      </w:r>
    </w:p>
    <w:p w14:paraId="69A976D7" w14:textId="77777777" w:rsidR="006C4306" w:rsidRPr="00884DD2" w:rsidRDefault="006C4306" w:rsidP="006C4306">
      <w:pPr>
        <w:pStyle w:val="Paragrafoelenco"/>
        <w:numPr>
          <w:ilvl w:val="0"/>
          <w:numId w:val="103"/>
        </w:numPr>
        <w:spacing w:before="20"/>
        <w:ind w:left="709" w:hanging="283"/>
        <w:jc w:val="both"/>
        <w:rPr>
          <w:rFonts w:cstheme="minorHAnsi"/>
          <w:sz w:val="20"/>
          <w:szCs w:val="20"/>
          <w:highlight w:val="green"/>
        </w:rPr>
      </w:pPr>
      <w:r w:rsidRPr="00884DD2">
        <w:rPr>
          <w:rFonts w:cstheme="minorHAnsi"/>
          <w:sz w:val="20"/>
          <w:szCs w:val="20"/>
          <w:highlight w:val="green"/>
        </w:rPr>
        <w:t>prevenire i rischi di danni da disturbi naturali, biotici e abiotici, e altre calamità naturali, eventi catastrofici e metereologici estremi dovuti anche al cambiamento climatico (compresi tempeste, vento e inondazioni);</w:t>
      </w:r>
    </w:p>
    <w:p w14:paraId="254105E7" w14:textId="77777777" w:rsidR="006C4306" w:rsidRPr="00884DD2" w:rsidRDefault="006C4306" w:rsidP="006C4306">
      <w:pPr>
        <w:pStyle w:val="Paragrafoelenco"/>
        <w:numPr>
          <w:ilvl w:val="0"/>
          <w:numId w:val="103"/>
        </w:numPr>
        <w:spacing w:before="20" w:after="0"/>
        <w:ind w:left="709" w:hanging="283"/>
        <w:jc w:val="both"/>
        <w:rPr>
          <w:rFonts w:cstheme="minorHAnsi"/>
          <w:sz w:val="20"/>
          <w:szCs w:val="20"/>
          <w:highlight w:val="green"/>
        </w:rPr>
      </w:pPr>
      <w:r w:rsidRPr="00884DD2">
        <w:rPr>
          <w:rFonts w:cstheme="minorHAnsi"/>
          <w:sz w:val="20"/>
          <w:szCs w:val="20"/>
          <w:highlight w:val="green"/>
        </w:rPr>
        <w:t>limitare i fenomeni di innesco di dissesto idrogeologico, incendi, fitopatie e attacchi di organismi nocivi;</w:t>
      </w:r>
    </w:p>
    <w:p w14:paraId="4A8C22B1" w14:textId="77777777" w:rsidR="006C4306" w:rsidRPr="00884DD2" w:rsidRDefault="006C4306" w:rsidP="006C4306">
      <w:pPr>
        <w:pStyle w:val="Paragrafoelenco"/>
        <w:numPr>
          <w:ilvl w:val="0"/>
          <w:numId w:val="103"/>
        </w:numPr>
        <w:spacing w:before="20" w:after="0"/>
        <w:ind w:left="709" w:hanging="283"/>
        <w:jc w:val="both"/>
        <w:rPr>
          <w:rFonts w:cstheme="minorHAnsi"/>
          <w:sz w:val="20"/>
          <w:szCs w:val="20"/>
          <w:highlight w:val="green"/>
        </w:rPr>
      </w:pPr>
      <w:r w:rsidRPr="00884DD2">
        <w:rPr>
          <w:rFonts w:cstheme="minorHAnsi"/>
          <w:sz w:val="20"/>
          <w:szCs w:val="20"/>
          <w:highlight w:val="green"/>
        </w:rPr>
        <w:t>ripristinare le aree colpite e danneggiate da disturbi naturali, biotici e abiotici, e altre calamità naturali, eventi catastrofici e metereologici estremi dovuti anche al cambiamento climatico (compresi tempeste,</w:t>
      </w:r>
      <w:r>
        <w:rPr>
          <w:rFonts w:cstheme="minorHAnsi"/>
          <w:sz w:val="20"/>
          <w:szCs w:val="20"/>
          <w:highlight w:val="green"/>
        </w:rPr>
        <w:t xml:space="preserve"> </w:t>
      </w:r>
      <w:r w:rsidRPr="00884DD2">
        <w:rPr>
          <w:rFonts w:cstheme="minorHAnsi"/>
          <w:sz w:val="20"/>
          <w:szCs w:val="20"/>
          <w:highlight w:val="green"/>
        </w:rPr>
        <w:t>vento e inondazioni);</w:t>
      </w:r>
    </w:p>
    <w:p w14:paraId="7D1BCDD8" w14:textId="77777777" w:rsidR="006C4306" w:rsidRPr="00884DD2" w:rsidRDefault="006C4306" w:rsidP="006C4306">
      <w:pPr>
        <w:pStyle w:val="Paragrafoelenco"/>
        <w:numPr>
          <w:ilvl w:val="0"/>
          <w:numId w:val="103"/>
        </w:numPr>
        <w:spacing w:before="20" w:after="0"/>
        <w:ind w:left="709" w:hanging="283"/>
        <w:jc w:val="both"/>
        <w:rPr>
          <w:rFonts w:cstheme="minorHAnsi"/>
          <w:sz w:val="20"/>
          <w:szCs w:val="20"/>
          <w:highlight w:val="green"/>
        </w:rPr>
      </w:pPr>
      <w:r w:rsidRPr="00884DD2">
        <w:rPr>
          <w:rFonts w:cstheme="minorHAnsi"/>
          <w:sz w:val="20"/>
          <w:szCs w:val="20"/>
          <w:highlight w:val="green"/>
        </w:rPr>
        <w:t>migliorare l’efficienza e stabilità ecologica degli ecosistemi forestali e l’adattamento ai cambiamenti</w:t>
      </w:r>
      <w:r>
        <w:rPr>
          <w:rFonts w:cstheme="minorHAnsi"/>
          <w:sz w:val="20"/>
          <w:szCs w:val="20"/>
          <w:highlight w:val="green"/>
        </w:rPr>
        <w:t xml:space="preserve"> </w:t>
      </w:r>
      <w:r w:rsidRPr="00884DD2">
        <w:rPr>
          <w:rFonts w:cstheme="minorHAnsi"/>
          <w:sz w:val="20"/>
          <w:szCs w:val="20"/>
          <w:highlight w:val="green"/>
        </w:rPr>
        <w:t>climatici;</w:t>
      </w:r>
    </w:p>
    <w:p w14:paraId="2EB4C6BD" w14:textId="77777777" w:rsidR="006C4306" w:rsidRPr="00884DD2" w:rsidRDefault="006C4306" w:rsidP="006C4306">
      <w:pPr>
        <w:pStyle w:val="Paragrafoelenco"/>
        <w:numPr>
          <w:ilvl w:val="0"/>
          <w:numId w:val="103"/>
        </w:numPr>
        <w:spacing w:before="20" w:after="0"/>
        <w:ind w:left="709" w:hanging="283"/>
        <w:jc w:val="both"/>
        <w:rPr>
          <w:rFonts w:cstheme="minorHAnsi"/>
          <w:sz w:val="20"/>
          <w:szCs w:val="20"/>
          <w:highlight w:val="green"/>
        </w:rPr>
      </w:pPr>
      <w:r w:rsidRPr="00884DD2">
        <w:rPr>
          <w:rFonts w:cstheme="minorHAnsi"/>
          <w:sz w:val="20"/>
          <w:szCs w:val="20"/>
          <w:highlight w:val="green"/>
        </w:rPr>
        <w:t>migliorare la conservazione della biodiversità e degli habitat forestali, garantendo la presenza di aree</w:t>
      </w:r>
      <w:r>
        <w:rPr>
          <w:rFonts w:cstheme="minorHAnsi"/>
          <w:sz w:val="20"/>
          <w:szCs w:val="20"/>
          <w:highlight w:val="green"/>
        </w:rPr>
        <w:t xml:space="preserve"> </w:t>
      </w:r>
      <w:r w:rsidRPr="00884DD2">
        <w:rPr>
          <w:rFonts w:cstheme="minorHAnsi"/>
          <w:sz w:val="20"/>
          <w:szCs w:val="20"/>
          <w:highlight w:val="green"/>
        </w:rPr>
        <w:t>forestali di elevato valore naturalistico;</w:t>
      </w:r>
    </w:p>
    <w:p w14:paraId="68391075" w14:textId="77777777" w:rsidR="006C4306" w:rsidRPr="00884DD2" w:rsidRDefault="006C4306" w:rsidP="006C4306">
      <w:pPr>
        <w:pStyle w:val="Paragrafoelenco"/>
        <w:numPr>
          <w:ilvl w:val="0"/>
          <w:numId w:val="103"/>
        </w:numPr>
        <w:spacing w:before="20" w:after="0"/>
        <w:ind w:left="709" w:hanging="283"/>
        <w:jc w:val="both"/>
        <w:rPr>
          <w:rFonts w:cstheme="minorHAnsi"/>
          <w:sz w:val="20"/>
          <w:szCs w:val="20"/>
          <w:highlight w:val="green"/>
        </w:rPr>
      </w:pPr>
      <w:r w:rsidRPr="00884DD2">
        <w:rPr>
          <w:rFonts w:cstheme="minorHAnsi"/>
          <w:sz w:val="20"/>
          <w:szCs w:val="20"/>
          <w:highlight w:val="green"/>
        </w:rPr>
        <w:t>mantenere ed evitare la perdita di una copertura continua dei soprassuoli, migliorando le funzioni</w:t>
      </w:r>
      <w:r>
        <w:rPr>
          <w:rFonts w:cstheme="minorHAnsi"/>
          <w:sz w:val="20"/>
          <w:szCs w:val="20"/>
          <w:highlight w:val="green"/>
        </w:rPr>
        <w:t xml:space="preserve"> </w:t>
      </w:r>
      <w:r w:rsidRPr="00884DD2">
        <w:rPr>
          <w:rFonts w:cstheme="minorHAnsi"/>
          <w:sz w:val="20"/>
          <w:szCs w:val="20"/>
          <w:highlight w:val="green"/>
        </w:rPr>
        <w:t>microclimatiche dei popolamenti forestali, la resilienza al cambiamento climatico e ai potenziali danni da</w:t>
      </w:r>
      <w:r>
        <w:rPr>
          <w:rFonts w:cstheme="minorHAnsi"/>
          <w:sz w:val="20"/>
          <w:szCs w:val="20"/>
          <w:highlight w:val="green"/>
        </w:rPr>
        <w:t xml:space="preserve"> </w:t>
      </w:r>
      <w:r w:rsidRPr="00884DD2">
        <w:rPr>
          <w:rFonts w:cstheme="minorHAnsi"/>
          <w:sz w:val="20"/>
          <w:szCs w:val="20"/>
          <w:highlight w:val="green"/>
        </w:rPr>
        <w:t>eventi naturali, parassiti e malattie;</w:t>
      </w:r>
    </w:p>
    <w:p w14:paraId="70394380" w14:textId="77777777" w:rsidR="006C4306" w:rsidRPr="00884DD2" w:rsidRDefault="006C4306" w:rsidP="006C4306">
      <w:pPr>
        <w:pStyle w:val="Paragrafoelenco"/>
        <w:numPr>
          <w:ilvl w:val="0"/>
          <w:numId w:val="103"/>
        </w:numPr>
        <w:spacing w:before="20" w:after="0"/>
        <w:ind w:left="709" w:hanging="283"/>
        <w:jc w:val="both"/>
        <w:rPr>
          <w:rFonts w:cstheme="minorHAnsi"/>
          <w:sz w:val="20"/>
          <w:szCs w:val="20"/>
          <w:highlight w:val="green"/>
        </w:rPr>
      </w:pPr>
      <w:r w:rsidRPr="00884DD2">
        <w:rPr>
          <w:rFonts w:cstheme="minorHAnsi"/>
          <w:sz w:val="20"/>
          <w:szCs w:val="20"/>
          <w:highlight w:val="green"/>
        </w:rPr>
        <w:t>valorizzare la funzione protettiva dei soprassuoli forestali nella conservazione del suolo, nell’equilibrio</w:t>
      </w:r>
      <w:r>
        <w:rPr>
          <w:rFonts w:cstheme="minorHAnsi"/>
          <w:sz w:val="20"/>
          <w:szCs w:val="20"/>
          <w:highlight w:val="green"/>
        </w:rPr>
        <w:t xml:space="preserve"> </w:t>
      </w:r>
      <w:r w:rsidRPr="00884DD2">
        <w:rPr>
          <w:rFonts w:cstheme="minorHAnsi"/>
          <w:sz w:val="20"/>
          <w:szCs w:val="20"/>
          <w:highlight w:val="green"/>
        </w:rPr>
        <w:t>idrogeologico e nella regolazione del deflusso idrico.</w:t>
      </w:r>
    </w:p>
    <w:p w14:paraId="5FDF6E06" w14:textId="77777777" w:rsidR="006C4306" w:rsidRDefault="006C4306" w:rsidP="006C4306">
      <w:pPr>
        <w:spacing w:before="240" w:after="0"/>
        <w:jc w:val="both"/>
        <w:rPr>
          <w:rFonts w:cstheme="minorHAnsi"/>
          <w:sz w:val="20"/>
          <w:szCs w:val="20"/>
        </w:rPr>
      </w:pPr>
      <w:r w:rsidRPr="00EC67F2">
        <w:rPr>
          <w:rFonts w:cstheme="minorHAnsi"/>
          <w:sz w:val="20"/>
          <w:szCs w:val="20"/>
        </w:rPr>
        <w:t>Tali finalità saranno perseguite, nel rispetto della normativa nazionale e regionale di riferimento,</w:t>
      </w:r>
      <w:r>
        <w:rPr>
          <w:rFonts w:cstheme="minorHAnsi"/>
          <w:sz w:val="20"/>
          <w:szCs w:val="20"/>
        </w:rPr>
        <w:t xml:space="preserve"> </w:t>
      </w:r>
      <w:r w:rsidRPr="00EC67F2">
        <w:rPr>
          <w:rFonts w:cstheme="minorHAnsi"/>
          <w:sz w:val="20"/>
          <w:szCs w:val="20"/>
        </w:rPr>
        <w:t>attraverso l’erogazione di un contributo per realizzare</w:t>
      </w:r>
      <w:r>
        <w:rPr>
          <w:rFonts w:cstheme="minorHAnsi"/>
          <w:sz w:val="20"/>
          <w:szCs w:val="20"/>
        </w:rPr>
        <w:t xml:space="preserve"> </w:t>
      </w:r>
      <w:r w:rsidRPr="00EC67F2">
        <w:rPr>
          <w:rFonts w:cstheme="minorHAnsi"/>
          <w:sz w:val="20"/>
          <w:szCs w:val="20"/>
        </w:rPr>
        <w:t xml:space="preserve">investimenti </w:t>
      </w:r>
      <w:r>
        <w:rPr>
          <w:rFonts w:cstheme="minorHAnsi"/>
          <w:sz w:val="20"/>
          <w:szCs w:val="20"/>
        </w:rPr>
        <w:t xml:space="preserve">finalizzati alle </w:t>
      </w:r>
      <w:r w:rsidRPr="00EC67F2">
        <w:rPr>
          <w:rFonts w:cstheme="minorHAnsi"/>
          <w:sz w:val="20"/>
          <w:szCs w:val="20"/>
        </w:rPr>
        <w:t>seguenti Azioni di interesse nazionale:</w:t>
      </w:r>
    </w:p>
    <w:p w14:paraId="198CC502" w14:textId="77777777" w:rsidR="006C4306" w:rsidRDefault="006C4306" w:rsidP="006C4306">
      <w:pPr>
        <w:pStyle w:val="Paragrafoelenco"/>
        <w:numPr>
          <w:ilvl w:val="0"/>
          <w:numId w:val="50"/>
        </w:numPr>
        <w:spacing w:before="240" w:after="0"/>
        <w:ind w:left="709"/>
        <w:jc w:val="both"/>
        <w:rPr>
          <w:rFonts w:cstheme="minorHAnsi"/>
          <w:sz w:val="20"/>
          <w:szCs w:val="20"/>
        </w:rPr>
      </w:pPr>
      <w:r w:rsidRPr="00632354">
        <w:rPr>
          <w:rFonts w:cstheme="minorHAnsi"/>
          <w:b/>
          <w:bCs/>
          <w:sz w:val="20"/>
          <w:szCs w:val="20"/>
        </w:rPr>
        <w:t>Azione SRD12.1)</w:t>
      </w:r>
      <w:r w:rsidRPr="00632354">
        <w:rPr>
          <w:rFonts w:cstheme="minorHAnsi"/>
          <w:sz w:val="20"/>
          <w:szCs w:val="20"/>
        </w:rPr>
        <w:t xml:space="preserve"> Prevenzione dei danni alle foreste</w:t>
      </w:r>
    </w:p>
    <w:p w14:paraId="486E959F" w14:textId="77777777" w:rsidR="006C4306" w:rsidRPr="00BB1E6A" w:rsidRDefault="006C4306" w:rsidP="006C4306">
      <w:pPr>
        <w:pStyle w:val="Paragrafoelenco"/>
        <w:spacing w:before="240" w:after="0"/>
        <w:ind w:left="709"/>
        <w:jc w:val="both"/>
        <w:rPr>
          <w:rFonts w:cstheme="minorHAnsi"/>
          <w:sz w:val="20"/>
          <w:szCs w:val="20"/>
          <w:highlight w:val="green"/>
        </w:rPr>
      </w:pPr>
      <w:r w:rsidRPr="00BB1E6A">
        <w:rPr>
          <w:rFonts w:cstheme="minorHAnsi"/>
          <w:sz w:val="20"/>
          <w:szCs w:val="20"/>
          <w:highlight w:val="green"/>
        </w:rPr>
        <w:t>Investimenti volti a realizzare interventi di prevenzione, indispensabili a garantire il mantenimento in</w:t>
      </w:r>
      <w:r>
        <w:rPr>
          <w:rFonts w:cstheme="minorHAnsi"/>
          <w:sz w:val="20"/>
          <w:szCs w:val="20"/>
          <w:highlight w:val="green"/>
        </w:rPr>
        <w:t xml:space="preserve"> </w:t>
      </w:r>
      <w:r w:rsidRPr="00BB1E6A">
        <w:rPr>
          <w:rFonts w:cstheme="minorHAnsi"/>
          <w:sz w:val="20"/>
          <w:szCs w:val="20"/>
          <w:highlight w:val="green"/>
        </w:rPr>
        <w:t>salute del patrimonio forestale nazionale e la sua salvaguardia da calamità naturali, avversità atmosferiche</w:t>
      </w:r>
      <w:r>
        <w:rPr>
          <w:rFonts w:cstheme="minorHAnsi"/>
          <w:sz w:val="20"/>
          <w:szCs w:val="20"/>
          <w:highlight w:val="green"/>
        </w:rPr>
        <w:t xml:space="preserve"> </w:t>
      </w:r>
      <w:r w:rsidRPr="00BB1E6A">
        <w:rPr>
          <w:rFonts w:cstheme="minorHAnsi"/>
          <w:sz w:val="20"/>
          <w:szCs w:val="20"/>
          <w:highlight w:val="green"/>
        </w:rPr>
        <w:t>o eventi catastrofici, ivi compresi incendi, dissesto idrogeologico, tempeste, inondazioni, attacchi di</w:t>
      </w:r>
      <w:r>
        <w:rPr>
          <w:rFonts w:cstheme="minorHAnsi"/>
          <w:sz w:val="20"/>
          <w:szCs w:val="20"/>
          <w:highlight w:val="green"/>
        </w:rPr>
        <w:t xml:space="preserve"> </w:t>
      </w:r>
      <w:r w:rsidRPr="00BB1E6A">
        <w:rPr>
          <w:rFonts w:cstheme="minorHAnsi"/>
          <w:sz w:val="20"/>
          <w:szCs w:val="20"/>
          <w:highlight w:val="green"/>
        </w:rPr>
        <w:t>organismi nocivi e fitopatie. L’</w:t>
      </w:r>
      <w:r>
        <w:rPr>
          <w:rFonts w:cstheme="minorHAnsi"/>
          <w:sz w:val="20"/>
          <w:szCs w:val="20"/>
          <w:highlight w:val="green"/>
        </w:rPr>
        <w:t>a</w:t>
      </w:r>
      <w:r w:rsidRPr="00BB1E6A">
        <w:rPr>
          <w:rFonts w:cstheme="minorHAnsi"/>
          <w:sz w:val="20"/>
          <w:szCs w:val="20"/>
          <w:highlight w:val="green"/>
        </w:rPr>
        <w:t>zione è quindi volta a coprire gli investimenti necessari per poter</w:t>
      </w:r>
      <w:r>
        <w:rPr>
          <w:rFonts w:cstheme="minorHAnsi"/>
          <w:sz w:val="20"/>
          <w:szCs w:val="20"/>
          <w:highlight w:val="green"/>
        </w:rPr>
        <w:t xml:space="preserve"> </w:t>
      </w:r>
      <w:r w:rsidRPr="00BB1E6A">
        <w:rPr>
          <w:rFonts w:cstheme="minorHAnsi"/>
          <w:sz w:val="20"/>
          <w:szCs w:val="20"/>
          <w:highlight w:val="green"/>
        </w:rPr>
        <w:t>realizzare:</w:t>
      </w:r>
    </w:p>
    <w:p w14:paraId="556EE1EE"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interventi selvicolturali di prevenzione volti a migliorare la resistenza, resilienza e l’adattamento al cambiamento climatico dei popolamenti forestali, garantire la conservazione ambientale degli ecosistemi, nonché la salvaguardia di habitat forestali specifici, di pregio ambientale o di interesse paesaggistico e di</w:t>
      </w:r>
      <w:r>
        <w:rPr>
          <w:rFonts w:cstheme="minorHAnsi"/>
          <w:sz w:val="20"/>
          <w:szCs w:val="20"/>
          <w:highlight w:val="green"/>
        </w:rPr>
        <w:t xml:space="preserve"> </w:t>
      </w:r>
      <w:r w:rsidRPr="00BB1E6A">
        <w:rPr>
          <w:rFonts w:cstheme="minorHAnsi"/>
          <w:sz w:val="20"/>
          <w:szCs w:val="20"/>
          <w:highlight w:val="green"/>
        </w:rPr>
        <w:t>aree ad elevato valore naturalistico;</w:t>
      </w:r>
    </w:p>
    <w:p w14:paraId="19DE5A41"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interventi di gestione, quali diversificazione dei soprassuoli forestali, ripuliture (ricorrendo anche al pascolo di bestiame) del sottobosco, nei viali parafuoco o tagliafuoco e fasce antincendio, nelle aree di interfaccia, nelle aree ricolonizzate da vegetazione forestale arborea e/o arbustiva in fase di successione</w:t>
      </w:r>
      <w:r>
        <w:rPr>
          <w:rFonts w:cstheme="minorHAnsi"/>
          <w:sz w:val="20"/>
          <w:szCs w:val="20"/>
          <w:highlight w:val="green"/>
        </w:rPr>
        <w:t xml:space="preserve"> </w:t>
      </w:r>
      <w:r w:rsidRPr="00BB1E6A">
        <w:rPr>
          <w:rFonts w:cstheme="minorHAnsi"/>
          <w:sz w:val="20"/>
          <w:szCs w:val="20"/>
          <w:highlight w:val="green"/>
        </w:rPr>
        <w:t>ecologica e nel reticolo idrografico, ecc.;</w:t>
      </w:r>
    </w:p>
    <w:p w14:paraId="02392D95"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miglioramento, adeguamento e realizzazione di opere, viabilità forestale e silvo-pastorale e infrastrutture al servizio del bosco funzionali alla prevenzione e lotta attiva agli incendi, al dissesto idrogeologico e agli</w:t>
      </w:r>
      <w:r>
        <w:rPr>
          <w:rFonts w:cstheme="minorHAnsi"/>
          <w:sz w:val="20"/>
          <w:szCs w:val="20"/>
          <w:highlight w:val="green"/>
        </w:rPr>
        <w:t xml:space="preserve"> </w:t>
      </w:r>
      <w:r w:rsidRPr="00BB1E6A">
        <w:rPr>
          <w:rFonts w:cstheme="minorHAnsi"/>
          <w:sz w:val="20"/>
          <w:szCs w:val="20"/>
          <w:highlight w:val="green"/>
        </w:rPr>
        <w:t>attacchi di organismi nocivi e fitopatie;</w:t>
      </w:r>
    </w:p>
    <w:p w14:paraId="669668EB"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miglioramento e adeguamento dei beni immobili, mezzi e attrezzature necessarie al monitoraggio e</w:t>
      </w:r>
      <w:r>
        <w:rPr>
          <w:rFonts w:cstheme="minorHAnsi"/>
          <w:sz w:val="20"/>
          <w:szCs w:val="20"/>
          <w:highlight w:val="green"/>
        </w:rPr>
        <w:t xml:space="preserve"> </w:t>
      </w:r>
      <w:r w:rsidRPr="00BB1E6A">
        <w:rPr>
          <w:rFonts w:cstheme="minorHAnsi"/>
          <w:sz w:val="20"/>
          <w:szCs w:val="20"/>
          <w:highlight w:val="green"/>
        </w:rPr>
        <w:t>rilevamento dei pericoli naturali e funzionali alla prevenzione e lotta attiva agli incendi, al dissesto</w:t>
      </w:r>
      <w:r>
        <w:rPr>
          <w:rFonts w:cstheme="minorHAnsi"/>
          <w:sz w:val="20"/>
          <w:szCs w:val="20"/>
          <w:highlight w:val="green"/>
        </w:rPr>
        <w:t xml:space="preserve"> </w:t>
      </w:r>
      <w:r w:rsidRPr="00BB1E6A">
        <w:rPr>
          <w:rFonts w:cstheme="minorHAnsi"/>
          <w:sz w:val="20"/>
          <w:szCs w:val="20"/>
          <w:highlight w:val="green"/>
        </w:rPr>
        <w:t>idrogeologico e agli attacchi di organismi nocivi e fitopatie;</w:t>
      </w:r>
    </w:p>
    <w:p w14:paraId="3343FDA1"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interventi per realizzare e migliorare le opere di consolidamento, sistemazione e regimazione del reticolo idraulico, captazione e drenaggio di acque superficiali, utilizzando anche tecniche di ingegneria</w:t>
      </w:r>
      <w:r>
        <w:rPr>
          <w:rFonts w:cstheme="minorHAnsi"/>
          <w:sz w:val="20"/>
          <w:szCs w:val="20"/>
          <w:highlight w:val="green"/>
        </w:rPr>
        <w:t xml:space="preserve"> </w:t>
      </w:r>
      <w:r w:rsidRPr="00BB1E6A">
        <w:rPr>
          <w:rFonts w:cstheme="minorHAnsi"/>
          <w:sz w:val="20"/>
          <w:szCs w:val="20"/>
          <w:highlight w:val="green"/>
        </w:rPr>
        <w:t>naturalistica o di bioingegneria forestale;</w:t>
      </w:r>
    </w:p>
    <w:p w14:paraId="5265D670"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bookmarkStart w:id="134" w:name="_Hlk132899371"/>
      <w:r w:rsidRPr="00BB1E6A">
        <w:rPr>
          <w:rFonts w:cstheme="minorHAnsi"/>
          <w:sz w:val="20"/>
          <w:szCs w:val="20"/>
          <w:highlight w:val="green"/>
        </w:rPr>
        <w:t>interventi per realizzare sistemazioni di ve</w:t>
      </w:r>
      <w:r w:rsidRPr="00F06304">
        <w:rPr>
          <w:rFonts w:cstheme="minorHAnsi"/>
          <w:sz w:val="20"/>
          <w:szCs w:val="20"/>
          <w:highlight w:val="green"/>
        </w:rPr>
        <w:t xml:space="preserve">rsanti a rischio di frane </w:t>
      </w:r>
      <w:r w:rsidRPr="00BB1E6A">
        <w:rPr>
          <w:rFonts w:cstheme="minorHAnsi"/>
          <w:sz w:val="20"/>
          <w:szCs w:val="20"/>
          <w:highlight w:val="green"/>
        </w:rPr>
        <w:t>e smottamenti e di scarpate stradali di accesso o penetrazione ai boschi, anche con tecniche di ingegneria naturalistica o d</w:t>
      </w:r>
      <w:r>
        <w:rPr>
          <w:rFonts w:cstheme="minorHAnsi"/>
          <w:sz w:val="20"/>
          <w:szCs w:val="20"/>
          <w:highlight w:val="green"/>
        </w:rPr>
        <w:t xml:space="preserve">i </w:t>
      </w:r>
      <w:r w:rsidRPr="00BB1E6A">
        <w:rPr>
          <w:rFonts w:cstheme="minorHAnsi"/>
          <w:sz w:val="20"/>
          <w:szCs w:val="20"/>
          <w:highlight w:val="green"/>
        </w:rPr>
        <w:t>bioingegneria forestale;</w:t>
      </w:r>
    </w:p>
    <w:bookmarkEnd w:id="134"/>
    <w:p w14:paraId="27E0756F"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realizzare trattamenti e interventi protettivi contro pericoli naturali di origine biotica, di prevenzione e</w:t>
      </w:r>
      <w:r>
        <w:rPr>
          <w:rFonts w:cstheme="minorHAnsi"/>
          <w:sz w:val="20"/>
          <w:szCs w:val="20"/>
          <w:highlight w:val="green"/>
        </w:rPr>
        <w:t xml:space="preserve"> </w:t>
      </w:r>
      <w:r w:rsidRPr="00BB1E6A">
        <w:rPr>
          <w:rFonts w:cstheme="minorHAnsi"/>
          <w:sz w:val="20"/>
          <w:szCs w:val="20"/>
          <w:highlight w:val="green"/>
        </w:rPr>
        <w:t>lotta fitosanitaria;</w:t>
      </w:r>
    </w:p>
    <w:p w14:paraId="6905E8A1" w14:textId="77777777" w:rsidR="006C4306" w:rsidRPr="00BB1E6A" w:rsidRDefault="006C4306" w:rsidP="006C4306">
      <w:pPr>
        <w:pStyle w:val="Paragrafoelenco"/>
        <w:numPr>
          <w:ilvl w:val="0"/>
          <w:numId w:val="104"/>
        </w:numPr>
        <w:spacing w:before="20" w:after="0"/>
        <w:ind w:left="1276"/>
        <w:jc w:val="both"/>
        <w:rPr>
          <w:rFonts w:cstheme="minorHAnsi"/>
          <w:sz w:val="20"/>
          <w:szCs w:val="20"/>
          <w:highlight w:val="green"/>
        </w:rPr>
      </w:pPr>
      <w:r w:rsidRPr="00BB1E6A">
        <w:rPr>
          <w:rFonts w:cstheme="minorHAnsi"/>
          <w:sz w:val="20"/>
          <w:szCs w:val="20"/>
          <w:highlight w:val="green"/>
        </w:rPr>
        <w:t>redazione di piani o programmi di dettaglio per la programmazione degli interventi Anti Incendio Boschivo (AIB), di prevenzione e lotta ai disturbi naturali biotici e abiotici, e altre calamità naturali,</w:t>
      </w:r>
      <w:r>
        <w:rPr>
          <w:rFonts w:cstheme="minorHAnsi"/>
          <w:sz w:val="20"/>
          <w:szCs w:val="20"/>
          <w:highlight w:val="green"/>
        </w:rPr>
        <w:t xml:space="preserve"> </w:t>
      </w:r>
      <w:r w:rsidRPr="00BB1E6A">
        <w:rPr>
          <w:rFonts w:cstheme="minorHAnsi"/>
          <w:sz w:val="20"/>
          <w:szCs w:val="20"/>
          <w:highlight w:val="green"/>
        </w:rPr>
        <w:t>eventi catastrofici e metereologici estremi dovuti anche al cambiamento climatico.</w:t>
      </w:r>
    </w:p>
    <w:p w14:paraId="22BA695E" w14:textId="77777777" w:rsidR="006C4306" w:rsidRPr="00632354" w:rsidRDefault="006C4306" w:rsidP="006C4306">
      <w:pPr>
        <w:pStyle w:val="Paragrafoelenco"/>
        <w:spacing w:before="240" w:after="0"/>
        <w:ind w:left="709"/>
        <w:jc w:val="both"/>
        <w:rPr>
          <w:rFonts w:cstheme="minorHAnsi"/>
          <w:sz w:val="20"/>
          <w:szCs w:val="20"/>
        </w:rPr>
      </w:pPr>
    </w:p>
    <w:p w14:paraId="6468FECF" w14:textId="77777777" w:rsidR="006C4306" w:rsidRDefault="006C4306" w:rsidP="006C4306">
      <w:pPr>
        <w:pStyle w:val="Paragrafoelenco"/>
        <w:numPr>
          <w:ilvl w:val="0"/>
          <w:numId w:val="50"/>
        </w:numPr>
        <w:spacing w:after="200"/>
        <w:ind w:left="709"/>
        <w:jc w:val="both"/>
        <w:rPr>
          <w:rFonts w:cstheme="minorHAnsi"/>
          <w:sz w:val="20"/>
          <w:szCs w:val="20"/>
        </w:rPr>
      </w:pPr>
      <w:r w:rsidRPr="00632354">
        <w:rPr>
          <w:rFonts w:cstheme="minorHAnsi"/>
          <w:b/>
          <w:bCs/>
          <w:sz w:val="20"/>
          <w:szCs w:val="20"/>
        </w:rPr>
        <w:t>Azione SRD12.2)</w:t>
      </w:r>
      <w:r w:rsidRPr="00632354">
        <w:rPr>
          <w:rFonts w:cstheme="minorHAnsi"/>
          <w:sz w:val="20"/>
          <w:szCs w:val="20"/>
        </w:rPr>
        <w:t xml:space="preserve"> Ripristino del potenziale forestale danneggiato</w:t>
      </w:r>
    </w:p>
    <w:p w14:paraId="2B0425DD" w14:textId="77777777" w:rsidR="006C4306" w:rsidRPr="002A142A" w:rsidRDefault="006C4306" w:rsidP="006C4306">
      <w:pPr>
        <w:pStyle w:val="Paragrafoelenco"/>
        <w:spacing w:after="200"/>
        <w:ind w:left="709"/>
        <w:jc w:val="both"/>
        <w:rPr>
          <w:rFonts w:cstheme="minorHAnsi"/>
          <w:sz w:val="20"/>
          <w:szCs w:val="20"/>
          <w:highlight w:val="green"/>
        </w:rPr>
      </w:pPr>
      <w:r w:rsidRPr="002A142A">
        <w:rPr>
          <w:rFonts w:cstheme="minorHAnsi"/>
          <w:sz w:val="20"/>
          <w:szCs w:val="20"/>
          <w:highlight w:val="green"/>
        </w:rPr>
        <w:t>Investimenti volti a realizzare interventi per il ripristino e/o recupero ecologico e funzionale degli</w:t>
      </w:r>
      <w:r>
        <w:rPr>
          <w:rFonts w:cstheme="minorHAnsi"/>
          <w:sz w:val="20"/>
          <w:szCs w:val="20"/>
          <w:highlight w:val="green"/>
        </w:rPr>
        <w:t xml:space="preserve"> </w:t>
      </w:r>
      <w:r w:rsidRPr="002A142A">
        <w:rPr>
          <w:rFonts w:cstheme="minorHAnsi"/>
          <w:sz w:val="20"/>
          <w:szCs w:val="20"/>
          <w:highlight w:val="green"/>
        </w:rPr>
        <w:t>ecosistemi forestali colpiti da calamità naturali, avversità atmosferiche o eventi catastrofici, ivi compresi</w:t>
      </w:r>
      <w:r>
        <w:rPr>
          <w:rFonts w:cstheme="minorHAnsi"/>
          <w:sz w:val="20"/>
          <w:szCs w:val="20"/>
          <w:highlight w:val="green"/>
        </w:rPr>
        <w:t xml:space="preserve"> </w:t>
      </w:r>
      <w:r w:rsidRPr="002A142A">
        <w:rPr>
          <w:rFonts w:cstheme="minorHAnsi"/>
          <w:sz w:val="20"/>
          <w:szCs w:val="20"/>
          <w:highlight w:val="green"/>
        </w:rPr>
        <w:t>incendi, dissesto idrogeologico, tempeste, inondazioni, attacchi di organismi nocivi e fitopatie.</w:t>
      </w:r>
    </w:p>
    <w:p w14:paraId="592D60E1" w14:textId="77777777" w:rsidR="006C4306" w:rsidRPr="002A142A" w:rsidRDefault="006C4306" w:rsidP="006C4306">
      <w:pPr>
        <w:pStyle w:val="Paragrafoelenco"/>
        <w:spacing w:before="240" w:after="200"/>
        <w:ind w:left="709"/>
        <w:jc w:val="both"/>
        <w:rPr>
          <w:rFonts w:cstheme="minorHAnsi"/>
          <w:sz w:val="20"/>
          <w:szCs w:val="20"/>
          <w:highlight w:val="green"/>
        </w:rPr>
      </w:pPr>
      <w:r w:rsidRPr="002A142A">
        <w:rPr>
          <w:rFonts w:cstheme="minorHAnsi"/>
          <w:sz w:val="20"/>
          <w:szCs w:val="20"/>
          <w:highlight w:val="green"/>
        </w:rPr>
        <w:t>L’intervento è quindi volto a coprire gli investimenti necessari per poter realizzare:</w:t>
      </w:r>
    </w:p>
    <w:p w14:paraId="3CEA9086" w14:textId="77777777" w:rsidR="006C4306" w:rsidRPr="002A142A" w:rsidRDefault="006C4306" w:rsidP="006C4306">
      <w:pPr>
        <w:pStyle w:val="Paragrafoelenco"/>
        <w:numPr>
          <w:ilvl w:val="0"/>
          <w:numId w:val="105"/>
        </w:numPr>
        <w:spacing w:before="20" w:after="0"/>
        <w:ind w:left="1276"/>
        <w:jc w:val="both"/>
        <w:rPr>
          <w:rFonts w:cstheme="minorHAnsi"/>
          <w:sz w:val="20"/>
          <w:szCs w:val="20"/>
          <w:highlight w:val="green"/>
        </w:rPr>
      </w:pPr>
      <w:r w:rsidRPr="002A142A">
        <w:rPr>
          <w:rFonts w:cstheme="minorHAnsi"/>
          <w:sz w:val="20"/>
          <w:szCs w:val="20"/>
          <w:highlight w:val="green"/>
        </w:rPr>
        <w:t>interventi selvicolturali per la messa in sicurezza delle aree colpite e danneggiate da calamità, eliminando ogni potenziale rischio all’incolumità pubblica e alle infrastrutture, compresi gli interventi di taglio,</w:t>
      </w:r>
      <w:r>
        <w:rPr>
          <w:rFonts w:cstheme="minorHAnsi"/>
          <w:sz w:val="20"/>
          <w:szCs w:val="20"/>
          <w:highlight w:val="green"/>
        </w:rPr>
        <w:t xml:space="preserve"> </w:t>
      </w:r>
      <w:r w:rsidRPr="002A142A">
        <w:rPr>
          <w:rFonts w:cstheme="minorHAnsi"/>
          <w:sz w:val="20"/>
          <w:szCs w:val="20"/>
          <w:highlight w:val="green"/>
        </w:rPr>
        <w:t>allestimento ed esbosco del materiale legnoso danneggiato o distrutto;</w:t>
      </w:r>
    </w:p>
    <w:p w14:paraId="0DB73707" w14:textId="77777777" w:rsidR="006C4306" w:rsidRPr="002A142A" w:rsidRDefault="006C4306" w:rsidP="006C4306">
      <w:pPr>
        <w:pStyle w:val="Paragrafoelenco"/>
        <w:numPr>
          <w:ilvl w:val="0"/>
          <w:numId w:val="105"/>
        </w:numPr>
        <w:spacing w:before="20" w:after="0"/>
        <w:ind w:left="1276"/>
        <w:jc w:val="both"/>
        <w:rPr>
          <w:rFonts w:cstheme="minorHAnsi"/>
          <w:sz w:val="20"/>
          <w:szCs w:val="20"/>
          <w:highlight w:val="green"/>
        </w:rPr>
      </w:pPr>
      <w:r w:rsidRPr="002A142A">
        <w:rPr>
          <w:rFonts w:cstheme="minorHAnsi"/>
          <w:sz w:val="20"/>
          <w:szCs w:val="20"/>
          <w:highlight w:val="green"/>
        </w:rPr>
        <w:t>interventi di gestione volti alla ricostituzione e/o restauro del potenziale ecologico forestale danneggiato o distrutto, favorendo la rinaturalizzazione e la diversificazione della struttura forestale, ripristinando la</w:t>
      </w:r>
      <w:r>
        <w:rPr>
          <w:rFonts w:cstheme="minorHAnsi"/>
          <w:sz w:val="20"/>
          <w:szCs w:val="20"/>
          <w:highlight w:val="green"/>
        </w:rPr>
        <w:t xml:space="preserve"> </w:t>
      </w:r>
      <w:r w:rsidRPr="002A142A">
        <w:rPr>
          <w:rFonts w:cstheme="minorHAnsi"/>
          <w:sz w:val="20"/>
          <w:szCs w:val="20"/>
          <w:highlight w:val="green"/>
        </w:rPr>
        <w:t>copertura forestale;</w:t>
      </w:r>
    </w:p>
    <w:p w14:paraId="48C6D2EC" w14:textId="77777777" w:rsidR="006C4306" w:rsidRPr="002A142A" w:rsidRDefault="006C4306" w:rsidP="006C4306">
      <w:pPr>
        <w:pStyle w:val="Paragrafoelenco"/>
        <w:numPr>
          <w:ilvl w:val="0"/>
          <w:numId w:val="105"/>
        </w:numPr>
        <w:spacing w:before="20" w:after="0"/>
        <w:ind w:left="1276"/>
        <w:jc w:val="both"/>
        <w:rPr>
          <w:rFonts w:cstheme="minorHAnsi"/>
          <w:sz w:val="20"/>
          <w:szCs w:val="20"/>
          <w:highlight w:val="green"/>
        </w:rPr>
      </w:pPr>
      <w:r w:rsidRPr="002A142A">
        <w:rPr>
          <w:rFonts w:cstheme="minorHAnsi"/>
          <w:sz w:val="20"/>
          <w:szCs w:val="20"/>
          <w:highlight w:val="green"/>
        </w:rPr>
        <w:t>interventi di ripristino delle opere idrauliche di deflusso, delle sistemazioni e regimazioni del reticolo idraulico, captazione e drenaggio di acque superficiali colpite e danneggiate da calamità, utilizzando</w:t>
      </w:r>
      <w:r>
        <w:rPr>
          <w:rFonts w:cstheme="minorHAnsi"/>
          <w:sz w:val="20"/>
          <w:szCs w:val="20"/>
          <w:highlight w:val="green"/>
        </w:rPr>
        <w:t xml:space="preserve"> </w:t>
      </w:r>
      <w:r w:rsidRPr="002A142A">
        <w:rPr>
          <w:rFonts w:cstheme="minorHAnsi"/>
          <w:sz w:val="20"/>
          <w:szCs w:val="20"/>
          <w:highlight w:val="green"/>
        </w:rPr>
        <w:t>anche tecniche di ingegneria naturalistica o di bioingegneria forestale;</w:t>
      </w:r>
    </w:p>
    <w:p w14:paraId="0E96773D" w14:textId="77777777" w:rsidR="006C4306" w:rsidRPr="002A142A" w:rsidRDefault="006C4306" w:rsidP="006C4306">
      <w:pPr>
        <w:pStyle w:val="Paragrafoelenco"/>
        <w:numPr>
          <w:ilvl w:val="0"/>
          <w:numId w:val="105"/>
        </w:numPr>
        <w:spacing w:before="20" w:after="0"/>
        <w:ind w:left="1276"/>
        <w:jc w:val="both"/>
        <w:rPr>
          <w:rFonts w:cstheme="minorHAnsi"/>
          <w:sz w:val="20"/>
          <w:szCs w:val="20"/>
          <w:highlight w:val="green"/>
        </w:rPr>
      </w:pPr>
      <w:r w:rsidRPr="002A142A">
        <w:rPr>
          <w:rFonts w:cstheme="minorHAnsi"/>
          <w:sz w:val="20"/>
          <w:szCs w:val="20"/>
          <w:highlight w:val="green"/>
        </w:rPr>
        <w:t>interventi per il ripristino e messa in sicurezza dei versanti interessati da valanghe, frane e smottamenti e</w:t>
      </w:r>
      <w:r>
        <w:rPr>
          <w:rFonts w:cstheme="minorHAnsi"/>
          <w:sz w:val="20"/>
          <w:szCs w:val="20"/>
          <w:highlight w:val="green"/>
        </w:rPr>
        <w:t xml:space="preserve"> </w:t>
      </w:r>
      <w:r w:rsidRPr="002A142A">
        <w:rPr>
          <w:rFonts w:cstheme="minorHAnsi"/>
          <w:sz w:val="20"/>
          <w:szCs w:val="20"/>
          <w:highlight w:val="green"/>
        </w:rPr>
        <w:t>dissesto idrogeologico, anche con tecniche di ingegneria naturalistica o di bioingegneria forestale;</w:t>
      </w:r>
    </w:p>
    <w:p w14:paraId="3D6907EC" w14:textId="77777777" w:rsidR="006C4306" w:rsidRDefault="006C4306" w:rsidP="006C4306">
      <w:pPr>
        <w:pStyle w:val="Paragrafoelenco"/>
        <w:numPr>
          <w:ilvl w:val="0"/>
          <w:numId w:val="105"/>
        </w:numPr>
        <w:spacing w:before="20"/>
        <w:ind w:left="1276"/>
        <w:jc w:val="both"/>
        <w:rPr>
          <w:rFonts w:cstheme="minorHAnsi"/>
          <w:sz w:val="20"/>
          <w:szCs w:val="20"/>
          <w:highlight w:val="green"/>
        </w:rPr>
      </w:pPr>
      <w:r w:rsidRPr="002A142A">
        <w:rPr>
          <w:rFonts w:cstheme="minorHAnsi"/>
          <w:sz w:val="20"/>
          <w:szCs w:val="20"/>
          <w:highlight w:val="green"/>
        </w:rPr>
        <w:t>interventi di ripristino della viabilità forestale e silvo-pastorale, opere, infrastrutture e strutture al servizio</w:t>
      </w:r>
      <w:r>
        <w:rPr>
          <w:rFonts w:cstheme="minorHAnsi"/>
          <w:sz w:val="20"/>
          <w:szCs w:val="20"/>
          <w:highlight w:val="green"/>
        </w:rPr>
        <w:t xml:space="preserve"> </w:t>
      </w:r>
      <w:r w:rsidRPr="002A142A">
        <w:rPr>
          <w:rFonts w:cstheme="minorHAnsi"/>
          <w:sz w:val="20"/>
          <w:szCs w:val="20"/>
          <w:highlight w:val="green"/>
        </w:rPr>
        <w:t>del bosco distrutte o danneggiate da calamità.</w:t>
      </w:r>
    </w:p>
    <w:p w14:paraId="71E538D3" w14:textId="77777777" w:rsidR="00BB43DA" w:rsidRPr="00BB43DA" w:rsidRDefault="00BB43DA" w:rsidP="00BB43DA">
      <w:pPr>
        <w:spacing w:before="20"/>
        <w:jc w:val="both"/>
        <w:rPr>
          <w:rFonts w:cstheme="minorHAnsi"/>
          <w:sz w:val="20"/>
          <w:szCs w:val="20"/>
          <w:highlight w:val="green"/>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p w14:paraId="01BAB7DD" w14:textId="01C1DC2F" w:rsidR="00BB43DA" w:rsidRPr="00BB43DA" w:rsidRDefault="00BB43DA" w:rsidP="00BB43DA">
      <w:pPr>
        <w:spacing w:before="20"/>
        <w:jc w:val="both"/>
        <w:rPr>
          <w:rFonts w:cstheme="minorHAnsi"/>
          <w:sz w:val="20"/>
          <w:szCs w:val="20"/>
          <w:highlight w:val="green"/>
        </w:rPr>
      </w:pPr>
      <w:r w:rsidRPr="00BB43DA">
        <w:rPr>
          <w:rFonts w:cstheme="minorHAnsi"/>
          <w:sz w:val="20"/>
          <w:szCs w:val="20"/>
          <w:highlight w:val="green"/>
        </w:rPr>
        <w:t>L’intervento sviluppa ambiti di complementarietà con gli obiettivi del progetto LIFE Strategic Nature Project “Natural connections for Natura2000 in Northern Italy to 2030”, in coerenza con il Prioritized Action Framework 21-27 della Lombardia.</w:t>
      </w:r>
    </w:p>
    <w:bookmarkEnd w:id="133"/>
    <w:p w14:paraId="0161BB62"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4"/>
        <w:gridCol w:w="730"/>
        <w:gridCol w:w="1233"/>
        <w:gridCol w:w="1111"/>
        <w:gridCol w:w="2576"/>
        <w:gridCol w:w="1330"/>
        <w:gridCol w:w="771"/>
        <w:gridCol w:w="775"/>
      </w:tblGrid>
      <w:tr w:rsidR="006C4306" w:rsidRPr="00700099" w14:paraId="6C40FA7F" w14:textId="77777777" w:rsidTr="00585E70">
        <w:trPr>
          <w:trHeight w:val="405"/>
        </w:trPr>
        <w:tc>
          <w:tcPr>
            <w:tcW w:w="796" w:type="pct"/>
            <w:vMerge w:val="restart"/>
            <w:shd w:val="clear" w:color="auto" w:fill="008E40"/>
            <w:vAlign w:val="center"/>
          </w:tcPr>
          <w:p w14:paraId="1D5E5F7E"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0" w:type="pct"/>
            <w:vMerge w:val="restart"/>
            <w:vAlign w:val="center"/>
          </w:tcPr>
          <w:p w14:paraId="488223C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SRD12</w:t>
            </w:r>
          </w:p>
        </w:tc>
        <w:tc>
          <w:tcPr>
            <w:tcW w:w="608" w:type="pct"/>
            <w:vMerge w:val="restart"/>
            <w:shd w:val="clear" w:color="auto" w:fill="008E40"/>
            <w:vAlign w:val="center"/>
          </w:tcPr>
          <w:p w14:paraId="43A3D882"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18" w:type="pct"/>
            <w:gridSpan w:val="2"/>
            <w:vMerge w:val="restart"/>
            <w:vAlign w:val="center"/>
          </w:tcPr>
          <w:p w14:paraId="7FB5C66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per la prevenzione ed il ripristino danni foreste</w:t>
            </w:r>
          </w:p>
        </w:tc>
        <w:tc>
          <w:tcPr>
            <w:tcW w:w="656" w:type="pct"/>
            <w:vMerge w:val="restart"/>
            <w:shd w:val="clear" w:color="auto" w:fill="008E40"/>
            <w:vAlign w:val="center"/>
          </w:tcPr>
          <w:p w14:paraId="7B89025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80" w:type="pct"/>
            <w:shd w:val="clear" w:color="auto" w:fill="92D050"/>
            <w:vAlign w:val="center"/>
          </w:tcPr>
          <w:p w14:paraId="522C4C0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150829447"/>
            <w14:checkbox>
              <w14:checked w14:val="1"/>
              <w14:checkedState w14:val="2612" w14:font="MS Gothic"/>
              <w14:uncheckedState w14:val="2610" w14:font="MS Gothic"/>
            </w14:checkbox>
          </w:sdtPr>
          <w:sdtEndPr/>
          <w:sdtContent>
            <w:tc>
              <w:tcPr>
                <w:tcW w:w="382" w:type="pct"/>
                <w:vAlign w:val="center"/>
              </w:tcPr>
              <w:p w14:paraId="086D82D6" w14:textId="77777777" w:rsidR="006C4306" w:rsidRPr="009333C6" w:rsidRDefault="006C4306" w:rsidP="00F561E7">
                <w:pPr>
                  <w:spacing w:after="0"/>
                  <w:jc w:val="center"/>
                  <w:rPr>
                    <w:rFonts w:cstheme="minorHAnsi"/>
                    <w:sz w:val="28"/>
                    <w:szCs w:val="28"/>
                  </w:rPr>
                </w:pPr>
                <w:r>
                  <w:rPr>
                    <w:rFonts w:ascii="MS Gothic" w:eastAsia="MS Gothic" w:hAnsi="MS Gothic" w:cstheme="minorHAnsi" w:hint="eastAsia"/>
                  </w:rPr>
                  <w:t>☒</w:t>
                </w:r>
              </w:p>
            </w:tc>
          </w:sdtContent>
        </w:sdt>
      </w:tr>
      <w:tr w:rsidR="006C4306" w:rsidRPr="00700099" w14:paraId="58F2B989" w14:textId="77777777" w:rsidTr="00585E70">
        <w:trPr>
          <w:trHeight w:val="405"/>
        </w:trPr>
        <w:tc>
          <w:tcPr>
            <w:tcW w:w="796" w:type="pct"/>
            <w:vMerge/>
            <w:shd w:val="clear" w:color="auto" w:fill="008E40"/>
            <w:vAlign w:val="center"/>
          </w:tcPr>
          <w:p w14:paraId="13D6C12B" w14:textId="77777777" w:rsidR="006C4306" w:rsidRPr="00700099" w:rsidRDefault="006C4306" w:rsidP="00F561E7">
            <w:pPr>
              <w:spacing w:after="0"/>
              <w:rPr>
                <w:rFonts w:cstheme="minorHAnsi"/>
                <w:sz w:val="18"/>
                <w:szCs w:val="18"/>
              </w:rPr>
            </w:pPr>
          </w:p>
        </w:tc>
        <w:tc>
          <w:tcPr>
            <w:tcW w:w="360" w:type="pct"/>
            <w:vMerge/>
            <w:vAlign w:val="center"/>
          </w:tcPr>
          <w:p w14:paraId="30BD38CF" w14:textId="77777777" w:rsidR="006C4306" w:rsidRPr="00700099" w:rsidRDefault="006C4306" w:rsidP="00F561E7">
            <w:pPr>
              <w:spacing w:after="0"/>
              <w:rPr>
                <w:rFonts w:cstheme="minorHAnsi"/>
                <w:sz w:val="18"/>
                <w:szCs w:val="18"/>
              </w:rPr>
            </w:pPr>
          </w:p>
        </w:tc>
        <w:tc>
          <w:tcPr>
            <w:tcW w:w="608" w:type="pct"/>
            <w:vMerge/>
            <w:shd w:val="clear" w:color="auto" w:fill="008E40"/>
            <w:vAlign w:val="center"/>
          </w:tcPr>
          <w:p w14:paraId="66391ACA" w14:textId="77777777" w:rsidR="006C4306" w:rsidRPr="00700099" w:rsidRDefault="006C4306" w:rsidP="00F561E7">
            <w:pPr>
              <w:spacing w:after="0"/>
              <w:rPr>
                <w:rFonts w:cstheme="minorHAnsi"/>
                <w:sz w:val="18"/>
                <w:szCs w:val="18"/>
              </w:rPr>
            </w:pPr>
          </w:p>
        </w:tc>
        <w:tc>
          <w:tcPr>
            <w:tcW w:w="1818" w:type="pct"/>
            <w:gridSpan w:val="2"/>
            <w:vMerge/>
            <w:vAlign w:val="center"/>
          </w:tcPr>
          <w:p w14:paraId="37C59D10" w14:textId="77777777" w:rsidR="006C4306" w:rsidRPr="00700099" w:rsidRDefault="006C4306" w:rsidP="00F561E7">
            <w:pPr>
              <w:spacing w:after="0"/>
              <w:rPr>
                <w:rFonts w:cstheme="minorHAnsi"/>
                <w:sz w:val="18"/>
                <w:szCs w:val="18"/>
              </w:rPr>
            </w:pPr>
          </w:p>
        </w:tc>
        <w:tc>
          <w:tcPr>
            <w:tcW w:w="656" w:type="pct"/>
            <w:vMerge/>
            <w:shd w:val="clear" w:color="auto" w:fill="008E40"/>
            <w:vAlign w:val="center"/>
          </w:tcPr>
          <w:p w14:paraId="332734F2" w14:textId="77777777" w:rsidR="006C4306" w:rsidRPr="00700099" w:rsidRDefault="006C4306" w:rsidP="00F561E7">
            <w:pPr>
              <w:spacing w:after="0"/>
              <w:jc w:val="center"/>
              <w:rPr>
                <w:rFonts w:cstheme="minorHAnsi"/>
                <w:b/>
                <w:bCs/>
                <w:color w:val="FFFFFF" w:themeColor="background1"/>
                <w:sz w:val="18"/>
                <w:szCs w:val="18"/>
              </w:rPr>
            </w:pPr>
          </w:p>
        </w:tc>
        <w:tc>
          <w:tcPr>
            <w:tcW w:w="380" w:type="pct"/>
            <w:shd w:val="clear" w:color="auto" w:fill="FF0000"/>
            <w:vAlign w:val="center"/>
          </w:tcPr>
          <w:p w14:paraId="0227025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887184513"/>
            <w14:checkbox>
              <w14:checked w14:val="0"/>
              <w14:checkedState w14:val="2612" w14:font="MS Gothic"/>
              <w14:uncheckedState w14:val="2610" w14:font="MS Gothic"/>
            </w14:checkbox>
          </w:sdtPr>
          <w:sdtEndPr/>
          <w:sdtContent>
            <w:tc>
              <w:tcPr>
                <w:tcW w:w="382" w:type="pct"/>
                <w:vAlign w:val="center"/>
              </w:tcPr>
              <w:p w14:paraId="2D9219C1" w14:textId="77777777" w:rsidR="006C4306" w:rsidRPr="009333C6" w:rsidRDefault="006C4306" w:rsidP="00F561E7">
                <w:pPr>
                  <w:spacing w:after="0"/>
                  <w:jc w:val="center"/>
                  <w:rPr>
                    <w:rFonts w:cstheme="minorHAnsi"/>
                    <w:sz w:val="28"/>
                    <w:szCs w:val="28"/>
                  </w:rPr>
                </w:pPr>
                <w:r>
                  <w:rPr>
                    <w:rFonts w:ascii="MS Gothic" w:eastAsia="MS Gothic" w:hAnsi="MS Gothic" w:cstheme="minorHAnsi" w:hint="eastAsia"/>
                  </w:rPr>
                  <w:t>☐</w:t>
                </w:r>
              </w:p>
            </w:tc>
          </w:sdtContent>
        </w:sdt>
      </w:tr>
      <w:tr w:rsidR="006C4306" w:rsidRPr="00700099" w14:paraId="021D428F" w14:textId="77777777" w:rsidTr="00585E70">
        <w:trPr>
          <w:trHeight w:val="70"/>
        </w:trPr>
        <w:tc>
          <w:tcPr>
            <w:tcW w:w="1156" w:type="pct"/>
            <w:gridSpan w:val="2"/>
            <w:shd w:val="clear" w:color="auto" w:fill="008E40"/>
            <w:vAlign w:val="center"/>
          </w:tcPr>
          <w:p w14:paraId="72C4A4FE" w14:textId="77777777" w:rsidR="006C4306" w:rsidRPr="00782C7F" w:rsidRDefault="006C4306" w:rsidP="00F561E7">
            <w:pPr>
              <w:spacing w:after="0"/>
              <w:jc w:val="center"/>
              <w:rPr>
                <w:rFonts w:cstheme="minorHAnsi"/>
                <w:b/>
                <w:bCs/>
                <w:sz w:val="18"/>
                <w:szCs w:val="18"/>
                <w:lang w:val="en-GB"/>
              </w:rPr>
            </w:pPr>
            <w:r w:rsidRPr="00782C7F">
              <w:rPr>
                <w:rFonts w:cstheme="minorHAnsi"/>
                <w:b/>
                <w:bCs/>
                <w:color w:val="FFFFFF" w:themeColor="background1"/>
                <w:sz w:val="18"/>
                <w:szCs w:val="18"/>
                <w:lang w:val="en-GB"/>
              </w:rPr>
              <w:t>Spesa Pubblica</w:t>
            </w:r>
          </w:p>
        </w:tc>
        <w:tc>
          <w:tcPr>
            <w:tcW w:w="1156" w:type="pct"/>
            <w:gridSpan w:val="2"/>
            <w:vAlign w:val="center"/>
          </w:tcPr>
          <w:p w14:paraId="7CFA9783"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28.000.000,00</w:t>
            </w:r>
            <w:r>
              <w:rPr>
                <w:rFonts w:cstheme="minorHAnsi"/>
                <w:sz w:val="18"/>
                <w:szCs w:val="18"/>
                <w:lang w:val="it"/>
              </w:rPr>
              <w:t xml:space="preserve"> </w:t>
            </w:r>
            <w:r w:rsidRPr="00700099">
              <w:rPr>
                <w:rFonts w:cstheme="minorHAnsi"/>
                <w:sz w:val="18"/>
                <w:szCs w:val="18"/>
                <w:lang w:val="it"/>
              </w:rPr>
              <w:t>€</w:t>
            </w:r>
          </w:p>
        </w:tc>
        <w:tc>
          <w:tcPr>
            <w:tcW w:w="1926" w:type="pct"/>
            <w:gridSpan w:val="2"/>
            <w:shd w:val="clear" w:color="auto" w:fill="008E40"/>
            <w:vAlign w:val="center"/>
          </w:tcPr>
          <w:p w14:paraId="34936484" w14:textId="77777777" w:rsidR="006C4306" w:rsidRPr="00782C7F" w:rsidRDefault="006C4306" w:rsidP="00F561E7">
            <w:pPr>
              <w:spacing w:after="0"/>
              <w:jc w:val="center"/>
              <w:rPr>
                <w:rFonts w:cstheme="minorHAnsi"/>
                <w:b/>
                <w:bCs/>
                <w:color w:val="FFFFFF" w:themeColor="background1"/>
                <w:sz w:val="18"/>
                <w:szCs w:val="18"/>
                <w:lang w:val="it"/>
              </w:rPr>
            </w:pPr>
            <w:r w:rsidRPr="00782C7F">
              <w:rPr>
                <w:rFonts w:cstheme="minorHAnsi"/>
                <w:b/>
                <w:bCs/>
                <w:color w:val="FFFFFF" w:themeColor="background1"/>
                <w:sz w:val="18"/>
                <w:szCs w:val="18"/>
                <w:lang w:val="en-GB"/>
              </w:rPr>
              <w:t>Contributo del FEASR</w:t>
            </w:r>
          </w:p>
        </w:tc>
        <w:tc>
          <w:tcPr>
            <w:tcW w:w="762" w:type="pct"/>
            <w:gridSpan w:val="2"/>
            <w:vAlign w:val="center"/>
          </w:tcPr>
          <w:p w14:paraId="1583F366"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11.396.000,00</w:t>
            </w:r>
            <w:r>
              <w:rPr>
                <w:rFonts w:cstheme="minorHAnsi"/>
                <w:sz w:val="18"/>
                <w:szCs w:val="18"/>
                <w:lang w:val="it"/>
              </w:rPr>
              <w:t xml:space="preserve"> </w:t>
            </w:r>
            <w:r w:rsidRPr="00700099">
              <w:rPr>
                <w:rFonts w:cstheme="minorHAnsi"/>
                <w:sz w:val="18"/>
                <w:szCs w:val="18"/>
                <w:lang w:val="it"/>
              </w:rPr>
              <w:t>€</w:t>
            </w:r>
          </w:p>
        </w:tc>
      </w:tr>
      <w:tr w:rsidR="006C4306" w:rsidRPr="00700099" w14:paraId="51AB8CC4" w14:textId="77777777" w:rsidTr="00585E70">
        <w:trPr>
          <w:trHeight w:val="70"/>
        </w:trPr>
        <w:tc>
          <w:tcPr>
            <w:tcW w:w="1156" w:type="pct"/>
            <w:gridSpan w:val="2"/>
            <w:shd w:val="clear" w:color="auto" w:fill="008E40"/>
            <w:vAlign w:val="center"/>
          </w:tcPr>
          <w:p w14:paraId="378F2BC3" w14:textId="77777777" w:rsidR="006C4306" w:rsidRPr="00592940" w:rsidRDefault="006C4306" w:rsidP="00F561E7">
            <w:pPr>
              <w:spacing w:after="0"/>
              <w:jc w:val="center"/>
              <w:rPr>
                <w:rFonts w:cstheme="minorHAnsi"/>
                <w:color w:val="FFFFFF" w:themeColor="background1"/>
                <w:sz w:val="18"/>
                <w:szCs w:val="18"/>
                <w:highlight w:val="green"/>
                <w:lang w:val="en-GB"/>
              </w:rPr>
            </w:pPr>
            <w:r w:rsidRPr="00592940">
              <w:rPr>
                <w:rFonts w:cstheme="minorHAnsi"/>
                <w:b/>
                <w:bCs/>
                <w:color w:val="FFFFFF" w:themeColor="background1"/>
                <w:sz w:val="18"/>
                <w:szCs w:val="18"/>
                <w:highlight w:val="green"/>
                <w:lang w:val="en-GB"/>
              </w:rPr>
              <w:t>Indicatori di Risultato - R</w:t>
            </w:r>
          </w:p>
        </w:tc>
        <w:tc>
          <w:tcPr>
            <w:tcW w:w="1156" w:type="pct"/>
            <w:gridSpan w:val="2"/>
            <w:vAlign w:val="center"/>
          </w:tcPr>
          <w:p w14:paraId="0A8E9A15" w14:textId="77777777" w:rsidR="006C4306" w:rsidRPr="00592940" w:rsidRDefault="006C4306" w:rsidP="00F561E7">
            <w:pPr>
              <w:spacing w:after="0"/>
              <w:jc w:val="center"/>
              <w:rPr>
                <w:rFonts w:cstheme="minorHAnsi"/>
                <w:sz w:val="18"/>
                <w:szCs w:val="18"/>
                <w:highlight w:val="green"/>
                <w:lang w:val="it"/>
              </w:rPr>
            </w:pPr>
            <w:r w:rsidRPr="00592940">
              <w:rPr>
                <w:rFonts w:cstheme="minorHAnsi"/>
                <w:sz w:val="18"/>
                <w:szCs w:val="18"/>
                <w:highlight w:val="green"/>
                <w:lang w:val="it"/>
              </w:rPr>
              <w:t>R.17</w:t>
            </w:r>
          </w:p>
          <w:p w14:paraId="1BB9D1A0" w14:textId="77777777" w:rsidR="006C4306" w:rsidRPr="00592940" w:rsidRDefault="006C4306" w:rsidP="00F561E7">
            <w:pPr>
              <w:spacing w:after="0"/>
              <w:jc w:val="center"/>
              <w:rPr>
                <w:rFonts w:cstheme="minorHAnsi"/>
                <w:sz w:val="18"/>
                <w:szCs w:val="18"/>
                <w:highlight w:val="green"/>
                <w:lang w:val="it"/>
              </w:rPr>
            </w:pPr>
            <w:r w:rsidRPr="00592940">
              <w:rPr>
                <w:rFonts w:cstheme="minorHAnsi"/>
                <w:sz w:val="18"/>
                <w:szCs w:val="18"/>
                <w:highlight w:val="green"/>
                <w:lang w:val="it"/>
              </w:rPr>
              <w:t>R.18</w:t>
            </w:r>
          </w:p>
        </w:tc>
        <w:tc>
          <w:tcPr>
            <w:tcW w:w="1926" w:type="pct"/>
            <w:gridSpan w:val="2"/>
            <w:shd w:val="clear" w:color="auto" w:fill="008E40"/>
            <w:vAlign w:val="center"/>
          </w:tcPr>
          <w:p w14:paraId="42ABB13B" w14:textId="77777777" w:rsidR="006C4306" w:rsidRPr="00592940" w:rsidRDefault="006C4306" w:rsidP="00F561E7">
            <w:pPr>
              <w:spacing w:after="0"/>
              <w:jc w:val="center"/>
              <w:rPr>
                <w:rFonts w:cstheme="minorHAnsi"/>
                <w:color w:val="FFFFFF" w:themeColor="background1"/>
                <w:sz w:val="18"/>
                <w:szCs w:val="18"/>
                <w:highlight w:val="green"/>
                <w:lang w:val="en-GB"/>
              </w:rPr>
            </w:pPr>
            <w:r w:rsidRPr="00592940">
              <w:rPr>
                <w:rFonts w:cstheme="minorHAnsi"/>
                <w:b/>
                <w:bCs/>
                <w:color w:val="FFFFFF" w:themeColor="background1"/>
                <w:sz w:val="18"/>
                <w:szCs w:val="18"/>
                <w:highlight w:val="green"/>
                <w:lang w:val="en-GB"/>
              </w:rPr>
              <w:t>Indicatori di Output - O</w:t>
            </w:r>
          </w:p>
        </w:tc>
        <w:tc>
          <w:tcPr>
            <w:tcW w:w="762" w:type="pct"/>
            <w:gridSpan w:val="2"/>
            <w:vAlign w:val="center"/>
          </w:tcPr>
          <w:p w14:paraId="4FBAF08F" w14:textId="77777777" w:rsidR="006C4306" w:rsidRPr="00700099" w:rsidRDefault="006C4306" w:rsidP="00F561E7">
            <w:pPr>
              <w:spacing w:after="0"/>
              <w:jc w:val="center"/>
              <w:rPr>
                <w:rFonts w:cstheme="minorHAnsi"/>
                <w:sz w:val="18"/>
                <w:szCs w:val="18"/>
                <w:lang w:val="it"/>
              </w:rPr>
            </w:pPr>
            <w:r w:rsidRPr="00592940">
              <w:rPr>
                <w:rFonts w:cstheme="minorHAnsi"/>
                <w:sz w:val="18"/>
                <w:szCs w:val="18"/>
                <w:highlight w:val="green"/>
                <w:lang w:val="it"/>
              </w:rPr>
              <w:t>O.23</w:t>
            </w:r>
          </w:p>
        </w:tc>
      </w:tr>
    </w:tbl>
    <w:p w14:paraId="537438D1" w14:textId="77777777" w:rsidR="00A76B6B" w:rsidRPr="00DB7ABB" w:rsidRDefault="00A76B6B" w:rsidP="006C4306">
      <w:pPr>
        <w:spacing w:after="0"/>
        <w:rPr>
          <w:rStyle w:val="Titolo3Carattere"/>
          <w:color w:val="000000" w:themeColor="text1"/>
          <w:sz w:val="22"/>
          <w:szCs w:val="22"/>
        </w:rPr>
      </w:pPr>
    </w:p>
    <w:p w14:paraId="7B9F8DDC"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18" w:type="pct"/>
        <w:tblLook w:val="04A0" w:firstRow="1" w:lastRow="0" w:firstColumn="1" w:lastColumn="0" w:noHBand="0" w:noVBand="1"/>
      </w:tblPr>
      <w:tblGrid>
        <w:gridCol w:w="1638"/>
        <w:gridCol w:w="8539"/>
      </w:tblGrid>
      <w:tr w:rsidR="006C4306" w:rsidRPr="00700099" w14:paraId="58AEEFEE" w14:textId="77777777" w:rsidTr="00F561E7">
        <w:tc>
          <w:tcPr>
            <w:tcW w:w="5000" w:type="pct"/>
            <w:gridSpan w:val="2"/>
            <w:shd w:val="clear" w:color="auto" w:fill="008E40"/>
          </w:tcPr>
          <w:p w14:paraId="33121B52"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4F1D7972" w14:textId="77777777" w:rsidTr="00F561E7">
        <w:trPr>
          <w:trHeight w:val="164"/>
        </w:trPr>
        <w:tc>
          <w:tcPr>
            <w:tcW w:w="805" w:type="pct"/>
            <w:shd w:val="clear" w:color="auto" w:fill="A7D9A3"/>
            <w:vAlign w:val="center"/>
          </w:tcPr>
          <w:p w14:paraId="4A3760D1"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4195" w:type="pct"/>
            <w:shd w:val="clear" w:color="auto" w:fill="A7D9A3"/>
            <w:vAlign w:val="center"/>
          </w:tcPr>
          <w:p w14:paraId="498A063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04C58469" w14:textId="77777777" w:rsidTr="00F561E7">
        <w:tc>
          <w:tcPr>
            <w:tcW w:w="805" w:type="pct"/>
            <w:vAlign w:val="center"/>
          </w:tcPr>
          <w:p w14:paraId="38C8E1D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P01</w:t>
            </w:r>
          </w:p>
        </w:tc>
        <w:tc>
          <w:tcPr>
            <w:tcW w:w="4195" w:type="pct"/>
            <w:vAlign w:val="center"/>
          </w:tcPr>
          <w:p w14:paraId="0D8D676D" w14:textId="77777777" w:rsidR="006C4306" w:rsidRPr="00700099" w:rsidRDefault="006C4306" w:rsidP="00F561E7">
            <w:pPr>
              <w:spacing w:after="0"/>
              <w:jc w:val="both"/>
              <w:rPr>
                <w:rFonts w:cstheme="minorHAnsi"/>
                <w:sz w:val="18"/>
                <w:szCs w:val="18"/>
              </w:rPr>
            </w:pPr>
            <w:r w:rsidRPr="00700099">
              <w:rPr>
                <w:rFonts w:cstheme="minorHAnsi"/>
                <w:sz w:val="18"/>
                <w:szCs w:val="18"/>
              </w:rPr>
              <w:t>Finalità specifiche degli investimenti</w:t>
            </w:r>
          </w:p>
        </w:tc>
      </w:tr>
      <w:tr w:rsidR="006C4306" w:rsidRPr="00700099" w14:paraId="0F5CA42D" w14:textId="77777777" w:rsidTr="00F561E7">
        <w:tc>
          <w:tcPr>
            <w:tcW w:w="805" w:type="pct"/>
            <w:vAlign w:val="center"/>
          </w:tcPr>
          <w:p w14:paraId="2875726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P02</w:t>
            </w:r>
          </w:p>
        </w:tc>
        <w:tc>
          <w:tcPr>
            <w:tcW w:w="4195" w:type="pct"/>
            <w:vAlign w:val="center"/>
          </w:tcPr>
          <w:p w14:paraId="3CB1E2F5"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territoriali</w:t>
            </w:r>
          </w:p>
        </w:tc>
      </w:tr>
      <w:tr w:rsidR="006C4306" w:rsidRPr="00700099" w14:paraId="52F56FC6" w14:textId="77777777" w:rsidTr="00F561E7">
        <w:tc>
          <w:tcPr>
            <w:tcW w:w="805" w:type="pct"/>
            <w:vAlign w:val="center"/>
          </w:tcPr>
          <w:p w14:paraId="70131DA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P03</w:t>
            </w:r>
          </w:p>
        </w:tc>
        <w:tc>
          <w:tcPr>
            <w:tcW w:w="4195" w:type="pct"/>
            <w:vAlign w:val="center"/>
          </w:tcPr>
          <w:p w14:paraId="28655833"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soggetto richiedente</w:t>
            </w:r>
          </w:p>
        </w:tc>
      </w:tr>
      <w:tr w:rsidR="006C4306" w:rsidRPr="00700099" w14:paraId="0EB06999" w14:textId="77777777" w:rsidTr="00F561E7">
        <w:tc>
          <w:tcPr>
            <w:tcW w:w="805" w:type="pct"/>
            <w:vAlign w:val="center"/>
          </w:tcPr>
          <w:p w14:paraId="2CCDD13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P06</w:t>
            </w:r>
          </w:p>
        </w:tc>
        <w:tc>
          <w:tcPr>
            <w:tcW w:w="4195" w:type="pct"/>
            <w:vAlign w:val="center"/>
          </w:tcPr>
          <w:p w14:paraId="6EDF7C4C" w14:textId="77777777" w:rsidR="006C4306" w:rsidRPr="00700099" w:rsidRDefault="006C4306" w:rsidP="00F561E7">
            <w:pPr>
              <w:spacing w:after="0"/>
              <w:jc w:val="both"/>
              <w:rPr>
                <w:rFonts w:cstheme="minorHAnsi"/>
                <w:sz w:val="18"/>
                <w:szCs w:val="18"/>
              </w:rPr>
            </w:pPr>
            <w:r w:rsidRPr="00700099">
              <w:rPr>
                <w:rFonts w:cstheme="minorHAnsi"/>
                <w:sz w:val="18"/>
                <w:szCs w:val="18"/>
              </w:rPr>
              <w:t>Localizzazione delle aziende beneficiarie</w:t>
            </w:r>
          </w:p>
        </w:tc>
      </w:tr>
      <w:tr w:rsidR="006C4306" w:rsidRPr="00700099" w14:paraId="4DABE9D5" w14:textId="77777777" w:rsidTr="00F561E7">
        <w:tc>
          <w:tcPr>
            <w:tcW w:w="805" w:type="pct"/>
            <w:vAlign w:val="center"/>
          </w:tcPr>
          <w:p w14:paraId="20CFBAF8" w14:textId="77777777" w:rsidR="006C4306" w:rsidRPr="002856D9" w:rsidRDefault="006C4306" w:rsidP="00F561E7">
            <w:pPr>
              <w:spacing w:after="0"/>
              <w:jc w:val="center"/>
              <w:rPr>
                <w:rFonts w:cstheme="minorHAnsi"/>
                <w:b/>
                <w:bCs/>
                <w:strike/>
                <w:color w:val="FF0000"/>
                <w:sz w:val="18"/>
                <w:szCs w:val="18"/>
                <w:highlight w:val="yellow"/>
              </w:rPr>
            </w:pPr>
            <w:r w:rsidRPr="002856D9">
              <w:rPr>
                <w:rFonts w:cstheme="minorHAnsi"/>
                <w:b/>
                <w:bCs/>
                <w:strike/>
                <w:color w:val="FF0000"/>
                <w:sz w:val="18"/>
                <w:szCs w:val="18"/>
                <w:highlight w:val="yellow"/>
              </w:rPr>
              <w:t>P07</w:t>
            </w:r>
          </w:p>
        </w:tc>
        <w:tc>
          <w:tcPr>
            <w:tcW w:w="4195" w:type="pct"/>
            <w:vAlign w:val="center"/>
          </w:tcPr>
          <w:p w14:paraId="5C449243" w14:textId="77777777" w:rsidR="006C4306" w:rsidRPr="002856D9" w:rsidRDefault="006C4306" w:rsidP="00F561E7">
            <w:pPr>
              <w:spacing w:after="0"/>
              <w:jc w:val="both"/>
              <w:rPr>
                <w:rFonts w:cstheme="minorHAnsi"/>
                <w:strike/>
                <w:color w:val="FF0000"/>
                <w:sz w:val="18"/>
                <w:szCs w:val="18"/>
                <w:highlight w:val="yellow"/>
              </w:rPr>
            </w:pPr>
            <w:r w:rsidRPr="002856D9">
              <w:rPr>
                <w:rFonts w:cstheme="minorHAnsi"/>
                <w:strike/>
                <w:color w:val="FF0000"/>
                <w:sz w:val="18"/>
                <w:szCs w:val="18"/>
                <w:highlight w:val="yellow"/>
              </w:rPr>
              <w:t>Specie prioritarie di cui alla Direttiva habitat</w:t>
            </w:r>
          </w:p>
        </w:tc>
      </w:tr>
      <w:tr w:rsidR="006C4306" w:rsidRPr="00700099" w14:paraId="653CA6BC" w14:textId="77777777" w:rsidTr="00F561E7">
        <w:tc>
          <w:tcPr>
            <w:tcW w:w="805" w:type="pct"/>
            <w:vAlign w:val="center"/>
          </w:tcPr>
          <w:p w14:paraId="573673E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P08</w:t>
            </w:r>
          </w:p>
        </w:tc>
        <w:tc>
          <w:tcPr>
            <w:tcW w:w="4195" w:type="pct"/>
            <w:vAlign w:val="center"/>
          </w:tcPr>
          <w:p w14:paraId="5F088755" w14:textId="77777777" w:rsidR="006C4306" w:rsidRPr="00700099" w:rsidRDefault="006C4306" w:rsidP="00F561E7">
            <w:pPr>
              <w:spacing w:after="0"/>
              <w:jc w:val="both"/>
              <w:rPr>
                <w:rFonts w:cstheme="minorHAnsi"/>
                <w:sz w:val="18"/>
                <w:szCs w:val="18"/>
              </w:rPr>
            </w:pPr>
            <w:r w:rsidRPr="00700099">
              <w:rPr>
                <w:rFonts w:cstheme="minorHAnsi"/>
                <w:sz w:val="18"/>
                <w:szCs w:val="18"/>
              </w:rPr>
              <w:t>Altro</w:t>
            </w:r>
            <w:r>
              <w:rPr>
                <w:rFonts w:cstheme="minorHAnsi"/>
                <w:sz w:val="18"/>
                <w:szCs w:val="18"/>
              </w:rPr>
              <w:t xml:space="preserve"> (ad esempio livello di progettazione, altro individuato dal Comitato di </w:t>
            </w:r>
            <w:r w:rsidRPr="002856D9">
              <w:rPr>
                <w:rFonts w:cstheme="minorHAnsi"/>
                <w:strike/>
                <w:color w:val="FF0000"/>
                <w:sz w:val="18"/>
                <w:szCs w:val="18"/>
                <w:highlight w:val="yellow"/>
              </w:rPr>
              <w:t>Sorveglianza</w:t>
            </w:r>
            <w:r w:rsidRPr="009A4EDC">
              <w:rPr>
                <w:rFonts w:cstheme="minorHAnsi"/>
                <w:sz w:val="18"/>
                <w:szCs w:val="18"/>
              </w:rPr>
              <w:t xml:space="preserve"> </w:t>
            </w:r>
            <w:r w:rsidRPr="002856D9">
              <w:rPr>
                <w:rFonts w:cstheme="minorHAnsi"/>
                <w:sz w:val="18"/>
                <w:szCs w:val="18"/>
                <w:highlight w:val="yellow"/>
              </w:rPr>
              <w:t>Monitoraggio Regionale</w:t>
            </w:r>
            <w:r>
              <w:rPr>
                <w:rFonts w:cstheme="minorHAnsi"/>
                <w:sz w:val="18"/>
                <w:szCs w:val="18"/>
              </w:rPr>
              <w:t>)</w:t>
            </w:r>
          </w:p>
        </w:tc>
      </w:tr>
    </w:tbl>
    <w:p w14:paraId="62D578D9" w14:textId="77777777" w:rsidR="006C4306" w:rsidRPr="00700099" w:rsidRDefault="006C4306" w:rsidP="006C4306">
      <w:pPr>
        <w:spacing w:before="120" w:after="0"/>
        <w:rPr>
          <w:rFonts w:cstheme="minorHAnsi"/>
        </w:rPr>
      </w:pPr>
    </w:p>
    <w:p w14:paraId="328A1505" w14:textId="77777777" w:rsidR="006C4306" w:rsidRPr="00263C82" w:rsidRDefault="006C4306" w:rsidP="006C4306">
      <w:pPr>
        <w:pStyle w:val="Titolo3"/>
        <w:rPr>
          <w:i/>
          <w:iCs/>
          <w:sz w:val="22"/>
          <w:szCs w:val="22"/>
        </w:rPr>
      </w:pPr>
      <w:r w:rsidRPr="00263C82">
        <w:rPr>
          <w:i/>
          <w:iCs/>
          <w:sz w:val="22"/>
          <w:szCs w:val="22"/>
        </w:rPr>
        <w:t>Criteri di ammissibilità</w:t>
      </w:r>
    </w:p>
    <w:tbl>
      <w:tblPr>
        <w:tblStyle w:val="Grigliatabella"/>
        <w:tblW w:w="5000" w:type="pct"/>
        <w:tblLook w:val="04A0" w:firstRow="1" w:lastRow="0" w:firstColumn="1" w:lastColumn="0" w:noHBand="0" w:noVBand="1"/>
      </w:tblPr>
      <w:tblGrid>
        <w:gridCol w:w="1697"/>
        <w:gridCol w:w="8443"/>
      </w:tblGrid>
      <w:tr w:rsidR="006C4306" w:rsidRPr="00700099" w14:paraId="3AFDBBA4" w14:textId="77777777" w:rsidTr="00585E70">
        <w:tc>
          <w:tcPr>
            <w:tcW w:w="5000" w:type="pct"/>
            <w:gridSpan w:val="2"/>
            <w:shd w:val="clear" w:color="auto" w:fill="008E40"/>
            <w:vAlign w:val="center"/>
          </w:tcPr>
          <w:p w14:paraId="765521C7" w14:textId="77777777" w:rsidR="006C4306" w:rsidRPr="00700099" w:rsidRDefault="006C4306" w:rsidP="00F561E7">
            <w:pPr>
              <w:spacing w:after="0"/>
              <w:jc w:val="center"/>
              <w:rPr>
                <w:rFonts w:cstheme="minorHAnsi"/>
                <w:b/>
                <w:bCs/>
                <w:sz w:val="18"/>
                <w:szCs w:val="18"/>
              </w:rPr>
            </w:pPr>
            <w:bookmarkStart w:id="135" w:name="_Hlk132130533"/>
            <w:r>
              <w:rPr>
                <w:rFonts w:cstheme="minorHAnsi"/>
                <w:b/>
                <w:bCs/>
                <w:color w:val="FFFFFF" w:themeColor="background1"/>
                <w:sz w:val="18"/>
                <w:szCs w:val="18"/>
              </w:rPr>
              <w:t>Beneficiari</w:t>
            </w:r>
          </w:p>
        </w:tc>
      </w:tr>
      <w:tr w:rsidR="006C4306" w:rsidRPr="00700099" w14:paraId="33784F21" w14:textId="77777777" w:rsidTr="00585E70">
        <w:tc>
          <w:tcPr>
            <w:tcW w:w="837" w:type="pct"/>
            <w:shd w:val="clear" w:color="auto" w:fill="A7D9A3"/>
            <w:vAlign w:val="center"/>
          </w:tcPr>
          <w:p w14:paraId="33144F3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Codice</w:t>
            </w:r>
          </w:p>
        </w:tc>
        <w:tc>
          <w:tcPr>
            <w:tcW w:w="4163" w:type="pct"/>
            <w:shd w:val="clear" w:color="auto" w:fill="A7D9A3"/>
            <w:vAlign w:val="center"/>
          </w:tcPr>
          <w:p w14:paraId="2D305D4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5242AD" w14:paraId="416EBE1C" w14:textId="77777777" w:rsidTr="00585E70">
        <w:tc>
          <w:tcPr>
            <w:tcW w:w="5000" w:type="pct"/>
            <w:gridSpan w:val="2"/>
            <w:shd w:val="clear" w:color="auto" w:fill="auto"/>
            <w:vAlign w:val="center"/>
          </w:tcPr>
          <w:p w14:paraId="29807E01" w14:textId="77777777" w:rsidR="006C4306" w:rsidRPr="005242AD" w:rsidRDefault="006C4306" w:rsidP="00F561E7">
            <w:pPr>
              <w:spacing w:after="0"/>
              <w:jc w:val="both"/>
              <w:rPr>
                <w:rFonts w:cstheme="minorHAnsi"/>
                <w:sz w:val="18"/>
                <w:szCs w:val="18"/>
                <w:highlight w:val="yellow"/>
              </w:rPr>
            </w:pPr>
            <w:r w:rsidRPr="005C506D">
              <w:rPr>
                <w:rFonts w:cstheme="minorHAnsi"/>
                <w:sz w:val="18"/>
                <w:szCs w:val="18"/>
              </w:rPr>
              <w:t>Nel rispetto alla normativa nazionale e regionale vigente, i beneficiari del sostegno sono riconducibili a:</w:t>
            </w:r>
          </w:p>
        </w:tc>
      </w:tr>
      <w:tr w:rsidR="006C4306" w:rsidRPr="00700099" w14:paraId="10D9E4B8" w14:textId="77777777" w:rsidTr="00585E70">
        <w:tc>
          <w:tcPr>
            <w:tcW w:w="837" w:type="pct"/>
            <w:vAlign w:val="center"/>
          </w:tcPr>
          <w:p w14:paraId="50801887" w14:textId="77777777" w:rsidR="006C4306" w:rsidRPr="00700099" w:rsidRDefault="006C4306" w:rsidP="00F561E7">
            <w:pPr>
              <w:spacing w:after="0"/>
              <w:jc w:val="center"/>
              <w:rPr>
                <w:rFonts w:cstheme="minorHAnsi"/>
                <w:b/>
                <w:bCs/>
                <w:sz w:val="18"/>
                <w:szCs w:val="18"/>
              </w:rPr>
            </w:pPr>
            <w:r>
              <w:rPr>
                <w:rFonts w:cstheme="minorHAnsi"/>
                <w:b/>
                <w:bCs/>
                <w:sz w:val="18"/>
                <w:szCs w:val="18"/>
              </w:rPr>
              <w:t>C</w:t>
            </w:r>
            <w:r w:rsidRPr="00700099">
              <w:rPr>
                <w:rFonts w:cstheme="minorHAnsi"/>
                <w:b/>
                <w:bCs/>
                <w:sz w:val="18"/>
                <w:szCs w:val="18"/>
              </w:rPr>
              <w:t>01</w:t>
            </w:r>
          </w:p>
        </w:tc>
        <w:tc>
          <w:tcPr>
            <w:tcW w:w="4163" w:type="pct"/>
            <w:vAlign w:val="center"/>
          </w:tcPr>
          <w:p w14:paraId="5D39E382"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Proprietari, </w:t>
            </w:r>
            <w:r>
              <w:rPr>
                <w:rFonts w:cstheme="minorHAnsi"/>
                <w:sz w:val="18"/>
                <w:szCs w:val="18"/>
              </w:rPr>
              <w:t>p</w:t>
            </w:r>
            <w:r w:rsidRPr="00700099">
              <w:rPr>
                <w:rFonts w:cstheme="minorHAnsi"/>
                <w:sz w:val="18"/>
                <w:szCs w:val="18"/>
              </w:rPr>
              <w:t>ossessori, pubblici o privati e loro associazioni, nonché altri soggetti ed enti di diritto, pubblico o privato e loro associazioni, titolari della superficie forestale</w:t>
            </w:r>
          </w:p>
        </w:tc>
      </w:tr>
      <w:tr w:rsidR="006C4306" w:rsidRPr="00700099" w14:paraId="0CF192A5" w14:textId="77777777" w:rsidTr="00585E70">
        <w:tc>
          <w:tcPr>
            <w:tcW w:w="837" w:type="pct"/>
            <w:vAlign w:val="center"/>
          </w:tcPr>
          <w:p w14:paraId="12282F4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C02</w:t>
            </w:r>
          </w:p>
        </w:tc>
        <w:tc>
          <w:tcPr>
            <w:tcW w:w="4163" w:type="pct"/>
            <w:vAlign w:val="center"/>
          </w:tcPr>
          <w:p w14:paraId="2AAB6940" w14:textId="77777777" w:rsidR="006C4306" w:rsidRPr="00700099" w:rsidRDefault="006C4306" w:rsidP="00F561E7">
            <w:pPr>
              <w:spacing w:after="0"/>
              <w:jc w:val="both"/>
              <w:rPr>
                <w:rFonts w:cstheme="minorHAnsi"/>
                <w:sz w:val="18"/>
                <w:szCs w:val="18"/>
              </w:rPr>
            </w:pPr>
            <w:r>
              <w:rPr>
                <w:rFonts w:cstheme="minorHAnsi"/>
                <w:sz w:val="18"/>
                <w:szCs w:val="18"/>
              </w:rPr>
              <w:t>A</w:t>
            </w:r>
            <w:r w:rsidRPr="00700099">
              <w:rPr>
                <w:rFonts w:cstheme="minorHAnsi"/>
                <w:sz w:val="18"/>
                <w:szCs w:val="18"/>
              </w:rPr>
              <w:t>ltri soggetti ed enti di diritto, pubblico o privato, e loro associazioni, individuati o delegati dai titolari della superficie forestale per la realizzazione di investimenti anche a titolarità regionale</w:t>
            </w:r>
          </w:p>
        </w:tc>
      </w:tr>
      <w:tr w:rsidR="006C4306" w:rsidRPr="00700099" w14:paraId="0565B8BA" w14:textId="77777777" w:rsidTr="00585E70">
        <w:tc>
          <w:tcPr>
            <w:tcW w:w="837" w:type="pct"/>
            <w:vAlign w:val="center"/>
          </w:tcPr>
          <w:p w14:paraId="2A9387F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C03</w:t>
            </w:r>
          </w:p>
        </w:tc>
        <w:tc>
          <w:tcPr>
            <w:tcW w:w="4163" w:type="pct"/>
            <w:vAlign w:val="center"/>
          </w:tcPr>
          <w:p w14:paraId="78D458F5" w14:textId="77777777" w:rsidR="006C4306" w:rsidRPr="00700099" w:rsidRDefault="006C4306" w:rsidP="00F561E7">
            <w:pPr>
              <w:spacing w:after="0"/>
              <w:jc w:val="both"/>
              <w:rPr>
                <w:rFonts w:cstheme="minorHAnsi"/>
                <w:sz w:val="18"/>
                <w:szCs w:val="18"/>
              </w:rPr>
            </w:pPr>
            <w:r w:rsidRPr="00756160">
              <w:rPr>
                <w:rFonts w:cstheme="minorHAnsi"/>
                <w:sz w:val="18"/>
                <w:szCs w:val="18"/>
              </w:rPr>
              <w:t>Regioni e P.A</w:t>
            </w:r>
            <w:r>
              <w:rPr>
                <w:rFonts w:cstheme="minorHAnsi"/>
                <w:sz w:val="18"/>
                <w:szCs w:val="18"/>
              </w:rPr>
              <w:t>.</w:t>
            </w:r>
            <w:r w:rsidRPr="00756160">
              <w:rPr>
                <w:rFonts w:cstheme="minorHAnsi"/>
                <w:sz w:val="18"/>
                <w:szCs w:val="18"/>
              </w:rPr>
              <w:t xml:space="preserve"> o soggetti da essi delegati, competenti per la realizzazione di investimenti a titolarità pubblica</w:t>
            </w:r>
          </w:p>
        </w:tc>
      </w:tr>
      <w:tr w:rsidR="006C4306" w:rsidRPr="00700099" w14:paraId="4622AD2B" w14:textId="77777777" w:rsidTr="00585E70">
        <w:tc>
          <w:tcPr>
            <w:tcW w:w="837" w:type="pct"/>
            <w:vAlign w:val="center"/>
          </w:tcPr>
          <w:p w14:paraId="2A6C65A7" w14:textId="77777777" w:rsidR="006C4306" w:rsidRPr="00700099" w:rsidRDefault="006C4306" w:rsidP="00F561E7">
            <w:pPr>
              <w:spacing w:after="0"/>
              <w:jc w:val="center"/>
              <w:rPr>
                <w:rFonts w:cstheme="minorHAnsi"/>
                <w:b/>
                <w:bCs/>
                <w:sz w:val="18"/>
                <w:szCs w:val="18"/>
              </w:rPr>
            </w:pPr>
            <w:r w:rsidRPr="00683D0E">
              <w:rPr>
                <w:rFonts w:cstheme="minorHAnsi"/>
                <w:b/>
                <w:bCs/>
                <w:sz w:val="18"/>
                <w:szCs w:val="18"/>
              </w:rPr>
              <w:t>C0</w:t>
            </w:r>
            <w:r>
              <w:rPr>
                <w:rFonts w:cstheme="minorHAnsi"/>
                <w:b/>
                <w:bCs/>
                <w:sz w:val="18"/>
                <w:szCs w:val="18"/>
              </w:rPr>
              <w:t>4</w:t>
            </w:r>
          </w:p>
        </w:tc>
        <w:tc>
          <w:tcPr>
            <w:tcW w:w="4163" w:type="pct"/>
            <w:vAlign w:val="center"/>
          </w:tcPr>
          <w:p w14:paraId="1B848658" w14:textId="77777777" w:rsidR="006C4306" w:rsidRPr="00756160" w:rsidRDefault="006C4306" w:rsidP="00F561E7">
            <w:pPr>
              <w:spacing w:after="0"/>
              <w:jc w:val="both"/>
              <w:rPr>
                <w:rFonts w:cstheme="minorHAnsi"/>
                <w:sz w:val="18"/>
                <w:szCs w:val="18"/>
              </w:rPr>
            </w:pPr>
            <w:r w:rsidRPr="00756160">
              <w:rPr>
                <w:rFonts w:cstheme="minorHAnsi"/>
                <w:sz w:val="18"/>
                <w:szCs w:val="18"/>
              </w:rPr>
              <w:t>I beneficiari di cui ai punti precedenti devono possedere gli atti pertinenti il riconoscimento dei criteri richiesti</w:t>
            </w:r>
          </w:p>
        </w:tc>
      </w:tr>
      <w:tr w:rsidR="006C4306" w:rsidRPr="00700099" w14:paraId="0C2CF4EE" w14:textId="77777777" w:rsidTr="00585E70">
        <w:tc>
          <w:tcPr>
            <w:tcW w:w="5000" w:type="pct"/>
            <w:gridSpan w:val="2"/>
            <w:shd w:val="clear" w:color="auto" w:fill="008E40"/>
            <w:vAlign w:val="center"/>
          </w:tcPr>
          <w:p w14:paraId="3B5A243C" w14:textId="77777777" w:rsidR="006C4306" w:rsidRPr="00700099" w:rsidRDefault="006C4306" w:rsidP="00F561E7">
            <w:pPr>
              <w:spacing w:after="0"/>
              <w:jc w:val="center"/>
              <w:rPr>
                <w:rFonts w:cstheme="minorHAnsi"/>
                <w:b/>
                <w:bCs/>
                <w:sz w:val="18"/>
                <w:szCs w:val="18"/>
              </w:rPr>
            </w:pPr>
            <w:bookmarkStart w:id="136" w:name="_Hlk132130544"/>
            <w:bookmarkEnd w:id="135"/>
            <w:r w:rsidRPr="00700099">
              <w:rPr>
                <w:rFonts w:cstheme="minorHAnsi"/>
                <w:b/>
                <w:bCs/>
                <w:color w:val="FFFFFF" w:themeColor="background1"/>
                <w:sz w:val="18"/>
                <w:szCs w:val="18"/>
              </w:rPr>
              <w:t>Criteri di ammissibilità</w:t>
            </w:r>
          </w:p>
        </w:tc>
      </w:tr>
      <w:tr w:rsidR="006C4306" w:rsidRPr="00700099" w14:paraId="1F7506EE" w14:textId="77777777" w:rsidTr="00585E70">
        <w:tc>
          <w:tcPr>
            <w:tcW w:w="837" w:type="pct"/>
            <w:shd w:val="clear" w:color="auto" w:fill="A7D9A3"/>
            <w:vAlign w:val="center"/>
          </w:tcPr>
          <w:p w14:paraId="33BD0DD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Codice</w:t>
            </w:r>
          </w:p>
        </w:tc>
        <w:tc>
          <w:tcPr>
            <w:tcW w:w="4163" w:type="pct"/>
            <w:shd w:val="clear" w:color="auto" w:fill="A7D9A3"/>
            <w:vAlign w:val="center"/>
          </w:tcPr>
          <w:p w14:paraId="76C9314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49668E51" w14:textId="77777777" w:rsidTr="00585E70">
        <w:tc>
          <w:tcPr>
            <w:tcW w:w="837" w:type="pct"/>
            <w:vAlign w:val="center"/>
          </w:tcPr>
          <w:p w14:paraId="67979587" w14:textId="77777777" w:rsidR="006C4306" w:rsidRPr="00700099" w:rsidRDefault="006C4306" w:rsidP="00F561E7">
            <w:pPr>
              <w:spacing w:after="0"/>
              <w:jc w:val="center"/>
              <w:rPr>
                <w:rFonts w:cstheme="minorHAnsi"/>
                <w:b/>
                <w:bCs/>
                <w:sz w:val="18"/>
                <w:szCs w:val="18"/>
              </w:rPr>
            </w:pPr>
            <w:r>
              <w:rPr>
                <w:rFonts w:cstheme="minorHAnsi"/>
                <w:b/>
                <w:bCs/>
                <w:sz w:val="18"/>
                <w:szCs w:val="18"/>
              </w:rPr>
              <w:t>CR01</w:t>
            </w:r>
          </w:p>
        </w:tc>
        <w:tc>
          <w:tcPr>
            <w:tcW w:w="4163" w:type="pct"/>
            <w:vAlign w:val="center"/>
          </w:tcPr>
          <w:p w14:paraId="3D50374E" w14:textId="77777777" w:rsidR="006C4306" w:rsidRPr="00700099" w:rsidRDefault="006C4306" w:rsidP="00F561E7">
            <w:pPr>
              <w:spacing w:after="0"/>
              <w:jc w:val="both"/>
              <w:rPr>
                <w:rFonts w:cstheme="minorHAnsi"/>
                <w:sz w:val="18"/>
                <w:szCs w:val="18"/>
              </w:rPr>
            </w:pPr>
            <w:r w:rsidRPr="00756160">
              <w:rPr>
                <w:rFonts w:cstheme="minorHAnsi"/>
                <w:sz w:val="18"/>
                <w:szCs w:val="18"/>
              </w:rPr>
              <w:t xml:space="preserve">Ai fini dell’ammissibilità è necessario che la domanda di sostegno sia corredata dalla presentazione di un “Piano di investimento”, redatto secondo i dettagli definiti </w:t>
            </w:r>
            <w:r>
              <w:rPr>
                <w:rFonts w:cstheme="minorHAnsi"/>
                <w:sz w:val="18"/>
                <w:szCs w:val="18"/>
              </w:rPr>
              <w:t xml:space="preserve">dalle </w:t>
            </w:r>
            <w:r w:rsidRPr="009A4EDC">
              <w:rPr>
                <w:rFonts w:cstheme="minorHAnsi"/>
                <w:strike/>
                <w:color w:val="FF0000"/>
                <w:sz w:val="18"/>
                <w:szCs w:val="18"/>
              </w:rPr>
              <w:t>Ad</w:t>
            </w:r>
            <w:r>
              <w:rPr>
                <w:rFonts w:cstheme="minorHAnsi"/>
                <w:strike/>
                <w:color w:val="FF0000"/>
                <w:sz w:val="18"/>
                <w:szCs w:val="18"/>
              </w:rPr>
              <w:t>G r</w:t>
            </w:r>
            <w:r w:rsidRPr="009A4EDC">
              <w:rPr>
                <w:rFonts w:cstheme="minorHAnsi"/>
                <w:strike/>
                <w:color w:val="FF0000"/>
                <w:sz w:val="18"/>
                <w:szCs w:val="18"/>
              </w:rPr>
              <w:t>egionali</w:t>
            </w:r>
            <w:r w:rsidRPr="009A4EDC">
              <w:rPr>
                <w:rFonts w:cstheme="minorHAnsi"/>
                <w:color w:val="FF0000"/>
                <w:sz w:val="18"/>
                <w:szCs w:val="18"/>
              </w:rPr>
              <w:t xml:space="preserve"> </w:t>
            </w:r>
            <w:r w:rsidRPr="00756160">
              <w:rPr>
                <w:rFonts w:cstheme="minorHAnsi"/>
                <w:sz w:val="18"/>
                <w:szCs w:val="18"/>
              </w:rPr>
              <w:t>nelle</w:t>
            </w:r>
            <w:r>
              <w:rPr>
                <w:rFonts w:cstheme="minorHAnsi"/>
                <w:sz w:val="18"/>
                <w:szCs w:val="18"/>
              </w:rPr>
              <w:t xml:space="preserve"> </w:t>
            </w:r>
            <w:r w:rsidRPr="009A4EDC">
              <w:rPr>
                <w:rFonts w:cstheme="minorHAnsi"/>
                <w:strike/>
                <w:color w:val="FF0000"/>
                <w:sz w:val="18"/>
                <w:szCs w:val="18"/>
              </w:rPr>
              <w:t>procedure di attivazione</w:t>
            </w:r>
            <w:r w:rsidRPr="00756160">
              <w:rPr>
                <w:rFonts w:cstheme="minorHAnsi"/>
                <w:sz w:val="18"/>
                <w:szCs w:val="18"/>
              </w:rPr>
              <w:t xml:space="preserve"> </w:t>
            </w:r>
            <w:r w:rsidRPr="009A4EDC">
              <w:rPr>
                <w:rFonts w:cstheme="minorHAnsi"/>
                <w:sz w:val="18"/>
                <w:szCs w:val="18"/>
                <w:highlight w:val="green"/>
              </w:rPr>
              <w:t>disposizioni attuative</w:t>
            </w:r>
            <w:r w:rsidRPr="00756160">
              <w:rPr>
                <w:rFonts w:cstheme="minorHAnsi"/>
                <w:sz w:val="18"/>
                <w:szCs w:val="18"/>
              </w:rPr>
              <w:t xml:space="preserve"> e volto a fornire elementi utili per valutare l’efficacia e la coerenza delle Azioni di interesse nazionale previste.</w:t>
            </w:r>
            <w:r>
              <w:t xml:space="preserve"> </w:t>
            </w:r>
            <w:r w:rsidRPr="00756160">
              <w:rPr>
                <w:rFonts w:cstheme="minorHAnsi"/>
                <w:sz w:val="18"/>
                <w:szCs w:val="18"/>
              </w:rPr>
              <w:t>Il Piano dovrà essere, ove pertinente, redatto da tecnico abilitato e competente ai sensi degli ordinamenti professionali riconosciuti dalla normativa vigente</w:t>
            </w:r>
          </w:p>
        </w:tc>
      </w:tr>
      <w:tr w:rsidR="006C4306" w:rsidRPr="00700099" w14:paraId="4FAE364A" w14:textId="77777777" w:rsidTr="00585E70">
        <w:tc>
          <w:tcPr>
            <w:tcW w:w="837" w:type="pct"/>
            <w:vAlign w:val="center"/>
          </w:tcPr>
          <w:p w14:paraId="7E6E913D" w14:textId="77777777" w:rsidR="006C4306" w:rsidRPr="00700099" w:rsidRDefault="006C4306" w:rsidP="00F561E7">
            <w:pPr>
              <w:spacing w:after="0"/>
              <w:jc w:val="center"/>
              <w:rPr>
                <w:rFonts w:cstheme="minorHAnsi"/>
                <w:b/>
                <w:bCs/>
                <w:sz w:val="18"/>
                <w:szCs w:val="18"/>
              </w:rPr>
            </w:pPr>
            <w:r>
              <w:rPr>
                <w:rFonts w:cstheme="minorHAnsi"/>
                <w:b/>
                <w:bCs/>
                <w:sz w:val="18"/>
                <w:szCs w:val="18"/>
              </w:rPr>
              <w:t>CR02</w:t>
            </w:r>
          </w:p>
        </w:tc>
        <w:tc>
          <w:tcPr>
            <w:tcW w:w="4163" w:type="pct"/>
            <w:vAlign w:val="center"/>
          </w:tcPr>
          <w:p w14:paraId="72C6CCDD" w14:textId="77777777" w:rsidR="006C4306" w:rsidRPr="00700099" w:rsidRDefault="006C4306" w:rsidP="00F561E7">
            <w:pPr>
              <w:spacing w:after="0"/>
              <w:jc w:val="both"/>
              <w:rPr>
                <w:rFonts w:cstheme="minorHAnsi"/>
                <w:sz w:val="18"/>
                <w:szCs w:val="18"/>
              </w:rPr>
            </w:pPr>
            <w:r w:rsidRPr="00756160">
              <w:rPr>
                <w:rFonts w:cstheme="minorHAnsi"/>
                <w:sz w:val="18"/>
                <w:szCs w:val="18"/>
              </w:rPr>
              <w:t>Ai fini dell’ammissibilità a contributo gli investimenti di cui al presente intervento, ove pertinente, devono interessare le superfici forestali e ad esse assimilate del territorio nazionale, così come definite ai sensi dell’art</w:t>
            </w:r>
            <w:r>
              <w:rPr>
                <w:rFonts w:cstheme="minorHAnsi"/>
                <w:sz w:val="18"/>
                <w:szCs w:val="18"/>
              </w:rPr>
              <w:t>.</w:t>
            </w:r>
            <w:r w:rsidRPr="00756160">
              <w:rPr>
                <w:rFonts w:cstheme="minorHAnsi"/>
                <w:sz w:val="18"/>
                <w:szCs w:val="18"/>
              </w:rPr>
              <w:t xml:space="preserve"> 3, comma 3, e art</w:t>
            </w:r>
            <w:r>
              <w:rPr>
                <w:rFonts w:cstheme="minorHAnsi"/>
                <w:sz w:val="18"/>
                <w:szCs w:val="18"/>
              </w:rPr>
              <w:t>.</w:t>
            </w:r>
            <w:r w:rsidRPr="00756160">
              <w:rPr>
                <w:rFonts w:cstheme="minorHAnsi"/>
                <w:sz w:val="18"/>
                <w:szCs w:val="18"/>
              </w:rPr>
              <w:t xml:space="preserve"> 4, del D.lgs.34 del 2018, fatto salvo quanto diversamente definito </w:t>
            </w:r>
            <w:r>
              <w:rPr>
                <w:rFonts w:cstheme="minorHAnsi"/>
                <w:sz w:val="18"/>
                <w:szCs w:val="18"/>
              </w:rPr>
              <w:t xml:space="preserve">dalla Regione </w:t>
            </w:r>
            <w:r w:rsidRPr="00756160">
              <w:rPr>
                <w:rFonts w:cstheme="minorHAnsi"/>
                <w:sz w:val="18"/>
                <w:szCs w:val="18"/>
              </w:rPr>
              <w:t>con propria normativa, ai sensi delle disposizioni di cui all’art.3, comma 4 e articolo 5 del predetto decreto</w:t>
            </w:r>
          </w:p>
        </w:tc>
      </w:tr>
      <w:tr w:rsidR="006C4306" w:rsidRPr="00700099" w14:paraId="48E1E694" w14:textId="77777777" w:rsidTr="00585E70">
        <w:tc>
          <w:tcPr>
            <w:tcW w:w="837" w:type="pct"/>
            <w:vAlign w:val="center"/>
          </w:tcPr>
          <w:p w14:paraId="6965A666" w14:textId="77777777" w:rsidR="006C4306" w:rsidRPr="00700099" w:rsidRDefault="006C4306" w:rsidP="00F561E7">
            <w:pPr>
              <w:spacing w:after="0"/>
              <w:jc w:val="center"/>
              <w:rPr>
                <w:rFonts w:cstheme="minorHAnsi"/>
                <w:b/>
                <w:bCs/>
                <w:sz w:val="18"/>
                <w:szCs w:val="18"/>
              </w:rPr>
            </w:pPr>
            <w:r>
              <w:rPr>
                <w:rFonts w:cstheme="minorHAnsi"/>
                <w:b/>
                <w:bCs/>
                <w:sz w:val="18"/>
                <w:szCs w:val="18"/>
              </w:rPr>
              <w:t>CR03</w:t>
            </w:r>
          </w:p>
        </w:tc>
        <w:tc>
          <w:tcPr>
            <w:tcW w:w="4163" w:type="pct"/>
            <w:vAlign w:val="center"/>
          </w:tcPr>
          <w:p w14:paraId="7BAD7802" w14:textId="77777777" w:rsidR="006C4306" w:rsidRPr="00700099" w:rsidRDefault="006C4306" w:rsidP="00F561E7">
            <w:pPr>
              <w:spacing w:after="0"/>
              <w:jc w:val="both"/>
              <w:rPr>
                <w:rFonts w:cstheme="minorHAnsi"/>
                <w:sz w:val="18"/>
                <w:szCs w:val="18"/>
              </w:rPr>
            </w:pPr>
            <w:r w:rsidRPr="00756160">
              <w:rPr>
                <w:rFonts w:cstheme="minorHAnsi"/>
                <w:sz w:val="18"/>
                <w:szCs w:val="18"/>
              </w:rPr>
              <w:t>Il sostegno previsto dal presente intervento può interessare anche aree non boscate, quando riguarda strutture a sviluppo lineare o puntuale a servizio del bosco o in aree aperte di pertinenza del bosco, quali ad esempio le piazzole di atterraggio degli elicotteri o laghetti e vasche di approvvigionamento, che devono necessariamente essere in aree aperte</w:t>
            </w:r>
          </w:p>
        </w:tc>
      </w:tr>
      <w:tr w:rsidR="006C4306" w:rsidRPr="00700099" w14:paraId="4C6FF29A" w14:textId="77777777" w:rsidTr="00585E70">
        <w:tc>
          <w:tcPr>
            <w:tcW w:w="837" w:type="pct"/>
            <w:vAlign w:val="center"/>
          </w:tcPr>
          <w:p w14:paraId="1D578D5D" w14:textId="77777777" w:rsidR="006C4306" w:rsidRPr="00F4691A" w:rsidRDefault="006C4306" w:rsidP="00F561E7">
            <w:pPr>
              <w:spacing w:after="0"/>
              <w:jc w:val="center"/>
              <w:rPr>
                <w:rFonts w:cstheme="minorHAnsi"/>
                <w:b/>
                <w:bCs/>
                <w:sz w:val="18"/>
                <w:szCs w:val="18"/>
              </w:rPr>
            </w:pPr>
            <w:r w:rsidRPr="00F4691A">
              <w:rPr>
                <w:rFonts w:cstheme="minorHAnsi"/>
                <w:b/>
                <w:bCs/>
                <w:sz w:val="18"/>
                <w:szCs w:val="18"/>
              </w:rPr>
              <w:t>CR04</w:t>
            </w:r>
          </w:p>
        </w:tc>
        <w:tc>
          <w:tcPr>
            <w:tcW w:w="4163" w:type="pct"/>
            <w:vAlign w:val="center"/>
          </w:tcPr>
          <w:p w14:paraId="42D6FB35" w14:textId="77777777" w:rsidR="006C4306" w:rsidRPr="00F4691A" w:rsidRDefault="006C4306" w:rsidP="00F561E7">
            <w:pPr>
              <w:spacing w:after="0"/>
              <w:jc w:val="both"/>
              <w:rPr>
                <w:rFonts w:cstheme="minorHAnsi"/>
                <w:sz w:val="18"/>
                <w:szCs w:val="18"/>
              </w:rPr>
            </w:pPr>
            <w:r w:rsidRPr="00F4691A">
              <w:rPr>
                <w:rFonts w:cstheme="minorHAnsi"/>
                <w:sz w:val="18"/>
                <w:szCs w:val="18"/>
              </w:rPr>
              <w:t>Per gli investimenti previsti nell’ambito del presente intervento non è prevista nessuna limitazione della superficie di intervento, salvo quanto diversamente stabilito e debitamente giustificato</w:t>
            </w:r>
            <w:r>
              <w:rPr>
                <w:rFonts w:cstheme="minorHAnsi"/>
                <w:sz w:val="18"/>
                <w:szCs w:val="18"/>
              </w:rPr>
              <w:t xml:space="preserve"> </w:t>
            </w:r>
            <w:r w:rsidRPr="009A4EDC">
              <w:rPr>
                <w:rFonts w:cstheme="minorHAnsi"/>
                <w:strike/>
                <w:color w:val="FF0000"/>
                <w:sz w:val="18"/>
                <w:szCs w:val="18"/>
              </w:rPr>
              <w:t>dall</w:t>
            </w:r>
            <w:r>
              <w:rPr>
                <w:rFonts w:cstheme="minorHAnsi"/>
                <w:strike/>
                <w:color w:val="FF0000"/>
                <w:sz w:val="18"/>
                <w:szCs w:val="18"/>
              </w:rPr>
              <w:t>’</w:t>
            </w:r>
            <w:r w:rsidRPr="009A4EDC">
              <w:rPr>
                <w:rFonts w:cstheme="minorHAnsi"/>
                <w:strike/>
                <w:color w:val="FF0000"/>
                <w:sz w:val="18"/>
                <w:szCs w:val="18"/>
              </w:rPr>
              <w:t>Ad</w:t>
            </w:r>
            <w:r>
              <w:rPr>
                <w:rFonts w:cstheme="minorHAnsi"/>
                <w:strike/>
                <w:color w:val="FF0000"/>
                <w:sz w:val="18"/>
                <w:szCs w:val="18"/>
              </w:rPr>
              <w:t>G competente</w:t>
            </w:r>
            <w:r w:rsidRPr="009A4EDC">
              <w:rPr>
                <w:rFonts w:cstheme="minorHAnsi"/>
                <w:color w:val="FF0000"/>
                <w:sz w:val="18"/>
                <w:szCs w:val="18"/>
              </w:rPr>
              <w:t xml:space="preserve"> </w:t>
            </w:r>
            <w:r w:rsidRPr="00756160">
              <w:rPr>
                <w:rFonts w:cstheme="minorHAnsi"/>
                <w:sz w:val="18"/>
                <w:szCs w:val="18"/>
              </w:rPr>
              <w:t>nelle</w:t>
            </w:r>
            <w:r>
              <w:rPr>
                <w:rFonts w:cstheme="minorHAnsi"/>
                <w:sz w:val="18"/>
                <w:szCs w:val="18"/>
              </w:rPr>
              <w:t xml:space="preserve"> </w:t>
            </w:r>
            <w:r w:rsidRPr="009A4EDC">
              <w:rPr>
                <w:rFonts w:cstheme="minorHAnsi"/>
                <w:strike/>
                <w:color w:val="FF0000"/>
                <w:sz w:val="18"/>
                <w:szCs w:val="18"/>
              </w:rPr>
              <w:t>procedure di attivazione</w:t>
            </w:r>
            <w:r w:rsidRPr="00F4691A">
              <w:rPr>
                <w:rFonts w:cstheme="minorHAnsi"/>
                <w:sz w:val="18"/>
                <w:szCs w:val="18"/>
              </w:rPr>
              <w:t xml:space="preserve"> </w:t>
            </w:r>
            <w:r w:rsidRPr="009A4EDC">
              <w:rPr>
                <w:rFonts w:cstheme="minorHAnsi"/>
                <w:sz w:val="18"/>
                <w:szCs w:val="18"/>
                <w:highlight w:val="green"/>
              </w:rPr>
              <w:t>disposizioni attuative</w:t>
            </w:r>
          </w:p>
        </w:tc>
      </w:tr>
      <w:tr w:rsidR="006C4306" w:rsidRPr="00700099" w14:paraId="17547B7A" w14:textId="77777777" w:rsidTr="00585E70">
        <w:tc>
          <w:tcPr>
            <w:tcW w:w="837" w:type="pct"/>
            <w:vAlign w:val="center"/>
          </w:tcPr>
          <w:p w14:paraId="7DBAC95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4163" w:type="pct"/>
            <w:vAlign w:val="center"/>
          </w:tcPr>
          <w:p w14:paraId="01CA44A8" w14:textId="77777777" w:rsidR="006C4306" w:rsidRDefault="006C4306" w:rsidP="00F561E7">
            <w:pPr>
              <w:spacing w:after="0"/>
              <w:jc w:val="both"/>
              <w:rPr>
                <w:rFonts w:cstheme="minorHAnsi"/>
                <w:sz w:val="18"/>
                <w:szCs w:val="18"/>
              </w:rPr>
            </w:pPr>
            <w:r w:rsidRPr="00700099">
              <w:rPr>
                <w:rFonts w:cstheme="minorHAnsi"/>
                <w:sz w:val="18"/>
                <w:szCs w:val="18"/>
              </w:rPr>
              <w:t>Il sostegno ove pertinente, è subordinato al rispetto dei criteri di GFS, definiti con la seconda conferenza ministeriale sulla protezione delle foreste in Europa, tenutasi a Helsinki il 16-17 giugno 1993, recepiti a livello nazionale dal decreto legislativo n. 34/2018 (Testo unico in materia di foreste e filiere</w:t>
            </w:r>
            <w:r>
              <w:rPr>
                <w:rFonts w:cstheme="minorHAnsi"/>
                <w:sz w:val="18"/>
                <w:szCs w:val="18"/>
              </w:rPr>
              <w:t xml:space="preserve"> </w:t>
            </w:r>
            <w:r w:rsidRPr="00700099">
              <w:rPr>
                <w:rFonts w:cstheme="minorHAnsi"/>
                <w:sz w:val="18"/>
                <w:szCs w:val="18"/>
              </w:rPr>
              <w:t>forestali) e dalle prescrizioni normative e regolamentarie disposte delle Regioni e P.A.</w:t>
            </w:r>
          </w:p>
          <w:p w14:paraId="47B889DE" w14:textId="77777777" w:rsidR="006C4306" w:rsidRPr="000027BB" w:rsidRDefault="006C4306" w:rsidP="00F561E7">
            <w:pPr>
              <w:spacing w:after="0"/>
              <w:jc w:val="both"/>
              <w:rPr>
                <w:rFonts w:cstheme="minorHAnsi"/>
                <w:sz w:val="18"/>
                <w:szCs w:val="18"/>
              </w:rPr>
            </w:pPr>
            <w:r w:rsidRPr="000027BB">
              <w:rPr>
                <w:rFonts w:cstheme="minorHAnsi"/>
                <w:sz w:val="18"/>
                <w:szCs w:val="18"/>
              </w:rPr>
              <w:t>La conformità ai principi di GFS viene garantita dal rispetto delle prescrizioni normative e regolamentarie</w:t>
            </w:r>
          </w:p>
          <w:p w14:paraId="0D8DE345" w14:textId="77777777" w:rsidR="006C4306" w:rsidRPr="00700099" w:rsidRDefault="006C4306" w:rsidP="00F561E7">
            <w:pPr>
              <w:spacing w:after="0"/>
              <w:jc w:val="both"/>
              <w:rPr>
                <w:rFonts w:cstheme="minorHAnsi"/>
                <w:sz w:val="18"/>
                <w:szCs w:val="18"/>
              </w:rPr>
            </w:pPr>
            <w:r w:rsidRPr="000027BB">
              <w:rPr>
                <w:rFonts w:cstheme="minorHAnsi"/>
                <w:sz w:val="18"/>
                <w:szCs w:val="18"/>
              </w:rPr>
              <w:t>disposte a livello nazionale e delle Regioni e P.A. Ai sensi dell’art. 1, comma 3 del decreto legislativo 34</w:t>
            </w:r>
            <w:r>
              <w:rPr>
                <w:rFonts w:cstheme="minorHAnsi"/>
                <w:sz w:val="18"/>
                <w:szCs w:val="18"/>
              </w:rPr>
              <w:t xml:space="preserve"> </w:t>
            </w:r>
            <w:r w:rsidRPr="000027BB">
              <w:rPr>
                <w:rFonts w:cstheme="minorHAnsi"/>
                <w:sz w:val="18"/>
                <w:szCs w:val="18"/>
              </w:rPr>
              <w:t>del 2018 (Testo unico in materia di foreste e filiere forestali) l’approvazione e l’esecuzione di ogni</w:t>
            </w:r>
            <w:r>
              <w:rPr>
                <w:rFonts w:cstheme="minorHAnsi"/>
                <w:sz w:val="18"/>
                <w:szCs w:val="18"/>
              </w:rPr>
              <w:t xml:space="preserve"> </w:t>
            </w:r>
            <w:r w:rsidRPr="000027BB">
              <w:rPr>
                <w:rFonts w:cstheme="minorHAnsi"/>
                <w:sz w:val="18"/>
                <w:szCs w:val="18"/>
              </w:rPr>
              <w:t>intervento selvicolturale su tutto il territorio nazionale sono sempre subordinate al rispetto delle</w:t>
            </w:r>
            <w:r>
              <w:rPr>
                <w:rFonts w:cstheme="minorHAnsi"/>
                <w:sz w:val="18"/>
                <w:szCs w:val="18"/>
              </w:rPr>
              <w:t xml:space="preserve"> </w:t>
            </w:r>
            <w:r w:rsidRPr="000027BB">
              <w:rPr>
                <w:rFonts w:cstheme="minorHAnsi"/>
                <w:sz w:val="18"/>
                <w:szCs w:val="18"/>
              </w:rPr>
              <w:t>prescrizioni normative e regolamentarie disposte dalle Regioni e P.A. che recepiscono e attuano i principi</w:t>
            </w:r>
            <w:r>
              <w:rPr>
                <w:rFonts w:cstheme="minorHAnsi"/>
                <w:sz w:val="18"/>
                <w:szCs w:val="18"/>
              </w:rPr>
              <w:t xml:space="preserve"> </w:t>
            </w:r>
            <w:r w:rsidRPr="000027BB">
              <w:rPr>
                <w:rFonts w:cstheme="minorHAnsi"/>
                <w:sz w:val="18"/>
                <w:szCs w:val="18"/>
              </w:rPr>
              <w:t>paneuropei di GFS del Forest Europe, nonché dalle eventuali specifiche autorizzazioni di dettaglio</w:t>
            </w:r>
            <w:r>
              <w:rPr>
                <w:rFonts w:cstheme="minorHAnsi"/>
                <w:sz w:val="18"/>
                <w:szCs w:val="18"/>
              </w:rPr>
              <w:t xml:space="preserve"> </w:t>
            </w:r>
            <w:r w:rsidRPr="000027BB">
              <w:rPr>
                <w:rFonts w:cstheme="minorHAnsi"/>
                <w:sz w:val="18"/>
                <w:szCs w:val="18"/>
              </w:rPr>
              <w:t>rilasciate dagli enti competenti in materia. Le informazioni pertinenti la conformità alla GFS, vengono</w:t>
            </w:r>
            <w:r>
              <w:rPr>
                <w:rFonts w:cstheme="minorHAnsi"/>
                <w:sz w:val="18"/>
                <w:szCs w:val="18"/>
              </w:rPr>
              <w:t xml:space="preserve"> </w:t>
            </w:r>
            <w:r w:rsidRPr="000027BB">
              <w:rPr>
                <w:rFonts w:cstheme="minorHAnsi"/>
                <w:sz w:val="18"/>
                <w:szCs w:val="18"/>
              </w:rPr>
              <w:t>comunque riportate anche in sede di domanda di sostegno con la predisposizione del “Piano di</w:t>
            </w:r>
            <w:r>
              <w:rPr>
                <w:rFonts w:cstheme="minorHAnsi"/>
                <w:sz w:val="18"/>
                <w:szCs w:val="18"/>
              </w:rPr>
              <w:t xml:space="preserve"> </w:t>
            </w:r>
            <w:r w:rsidRPr="000027BB">
              <w:rPr>
                <w:rFonts w:cstheme="minorHAnsi"/>
                <w:sz w:val="18"/>
                <w:szCs w:val="18"/>
              </w:rPr>
              <w:t>investimento”. Per la tipologia e importanza degli investimenti previsti dal presente intervento non viene</w:t>
            </w:r>
            <w:r>
              <w:rPr>
                <w:rFonts w:cstheme="minorHAnsi"/>
                <w:sz w:val="18"/>
                <w:szCs w:val="18"/>
              </w:rPr>
              <w:t xml:space="preserve"> </w:t>
            </w:r>
            <w:r w:rsidRPr="000027BB">
              <w:rPr>
                <w:rFonts w:cstheme="minorHAnsi"/>
                <w:sz w:val="18"/>
                <w:szCs w:val="18"/>
              </w:rPr>
              <w:t>richiesta l’obbligatorietà di strumenti di pianificazione forestale di dettaglio (Piano di Gestione) o</w:t>
            </w:r>
            <w:r>
              <w:rPr>
                <w:rFonts w:cstheme="minorHAnsi"/>
                <w:sz w:val="18"/>
                <w:szCs w:val="18"/>
              </w:rPr>
              <w:t xml:space="preserve"> </w:t>
            </w:r>
            <w:r w:rsidRPr="000027BB">
              <w:rPr>
                <w:rFonts w:cstheme="minorHAnsi"/>
                <w:sz w:val="18"/>
                <w:szCs w:val="18"/>
              </w:rPr>
              <w:t>strumenti equivalenti</w:t>
            </w:r>
          </w:p>
        </w:tc>
      </w:tr>
      <w:tr w:rsidR="006C4306" w:rsidRPr="00700099" w14:paraId="106BCF39" w14:textId="77777777" w:rsidTr="00585E70">
        <w:tc>
          <w:tcPr>
            <w:tcW w:w="837" w:type="pct"/>
            <w:vAlign w:val="center"/>
          </w:tcPr>
          <w:p w14:paraId="1F11ADA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CR06</w:t>
            </w:r>
          </w:p>
        </w:tc>
        <w:tc>
          <w:tcPr>
            <w:tcW w:w="4163" w:type="pct"/>
            <w:vAlign w:val="center"/>
          </w:tcPr>
          <w:p w14:paraId="043F60DF" w14:textId="77777777" w:rsidR="006C4306" w:rsidRPr="00700099" w:rsidRDefault="006C4306" w:rsidP="00F561E7">
            <w:pPr>
              <w:spacing w:after="0"/>
              <w:jc w:val="both"/>
              <w:rPr>
                <w:rFonts w:cstheme="minorHAnsi"/>
                <w:sz w:val="18"/>
                <w:szCs w:val="18"/>
              </w:rPr>
            </w:pPr>
            <w:r w:rsidRPr="00700099">
              <w:rPr>
                <w:rFonts w:cstheme="minorHAnsi"/>
                <w:sz w:val="18"/>
                <w:szCs w:val="18"/>
              </w:rPr>
              <w:t>Per gli investimenti di prevenzione di cui all’</w:t>
            </w:r>
            <w:r w:rsidRPr="00DF38DF">
              <w:rPr>
                <w:rFonts w:cstheme="minorHAnsi"/>
                <w:b/>
                <w:bCs/>
                <w:sz w:val="18"/>
                <w:szCs w:val="18"/>
              </w:rPr>
              <w:t>Azione SRD12.1)</w:t>
            </w:r>
            <w:r w:rsidRPr="00700099">
              <w:rPr>
                <w:rFonts w:cstheme="minorHAnsi"/>
                <w:sz w:val="18"/>
                <w:szCs w:val="18"/>
              </w:rPr>
              <w:t xml:space="preserve"> il sostegno può interessare, ove</w:t>
            </w:r>
            <w:r>
              <w:rPr>
                <w:rFonts w:cstheme="minorHAnsi"/>
                <w:sz w:val="18"/>
                <w:szCs w:val="18"/>
              </w:rPr>
              <w:t xml:space="preserve"> </w:t>
            </w:r>
            <w:r w:rsidRPr="00700099">
              <w:rPr>
                <w:rFonts w:cstheme="minorHAnsi"/>
                <w:sz w:val="18"/>
                <w:szCs w:val="18"/>
              </w:rPr>
              <w:t>pertinente:</w:t>
            </w:r>
          </w:p>
          <w:p w14:paraId="0E73FAE5" w14:textId="77777777" w:rsidR="006C4306" w:rsidRPr="00DF38DF" w:rsidRDefault="006C4306" w:rsidP="006C4306">
            <w:pPr>
              <w:pStyle w:val="Paragrafoelenco"/>
              <w:numPr>
                <w:ilvl w:val="0"/>
                <w:numId w:val="88"/>
              </w:numPr>
              <w:spacing w:after="0"/>
              <w:ind w:left="822" w:hanging="284"/>
              <w:jc w:val="both"/>
              <w:rPr>
                <w:rFonts w:cstheme="minorHAnsi"/>
                <w:sz w:val="18"/>
                <w:szCs w:val="18"/>
              </w:rPr>
            </w:pPr>
            <w:r w:rsidRPr="00DF38DF">
              <w:rPr>
                <w:rFonts w:cstheme="minorHAnsi"/>
                <w:sz w:val="18"/>
                <w:szCs w:val="18"/>
              </w:rPr>
              <w:t>Le superfici forestali classificate a maggior rischio di incendio, individuate nel Piano regionale per la programmazione delle attività di previsione, prevenzione e lotta attiva contro gli incendi boschivi regionali (AIB); (art. 3 L. n. 353/2000 - Legge -</w:t>
            </w:r>
            <w:r>
              <w:rPr>
                <w:rFonts w:cstheme="minorHAnsi"/>
                <w:sz w:val="18"/>
                <w:szCs w:val="18"/>
              </w:rPr>
              <w:t xml:space="preserve"> </w:t>
            </w:r>
            <w:r w:rsidRPr="00DF38DF">
              <w:rPr>
                <w:rFonts w:cstheme="minorHAnsi"/>
                <w:sz w:val="18"/>
                <w:szCs w:val="18"/>
              </w:rPr>
              <w:t>quadro in materia di incendi boschivi)</w:t>
            </w:r>
          </w:p>
          <w:p w14:paraId="126CD94B" w14:textId="77777777" w:rsidR="006C4306" w:rsidRPr="00DF38DF" w:rsidRDefault="006C4306" w:rsidP="006C4306">
            <w:pPr>
              <w:pStyle w:val="Paragrafoelenco"/>
              <w:numPr>
                <w:ilvl w:val="0"/>
                <w:numId w:val="88"/>
              </w:numPr>
              <w:spacing w:after="0"/>
              <w:ind w:left="822" w:hanging="284"/>
              <w:jc w:val="both"/>
              <w:rPr>
                <w:rFonts w:cstheme="minorHAnsi"/>
                <w:sz w:val="18"/>
                <w:szCs w:val="18"/>
              </w:rPr>
            </w:pPr>
            <w:r w:rsidRPr="00DF38DF">
              <w:rPr>
                <w:rFonts w:cstheme="minorHAnsi"/>
                <w:sz w:val="18"/>
                <w:szCs w:val="18"/>
              </w:rPr>
              <w:t>Le aree a rischio diffusione patogeni e/o fitopatie</w:t>
            </w:r>
          </w:p>
          <w:p w14:paraId="74D8CB43" w14:textId="77777777" w:rsidR="006C4306" w:rsidRPr="00DF38DF" w:rsidRDefault="006C4306" w:rsidP="006C4306">
            <w:pPr>
              <w:pStyle w:val="Paragrafoelenco"/>
              <w:numPr>
                <w:ilvl w:val="0"/>
                <w:numId w:val="88"/>
              </w:numPr>
              <w:spacing w:after="0"/>
              <w:ind w:left="822" w:hanging="284"/>
              <w:jc w:val="both"/>
              <w:rPr>
                <w:rFonts w:cstheme="minorHAnsi"/>
                <w:sz w:val="18"/>
                <w:szCs w:val="18"/>
              </w:rPr>
            </w:pPr>
            <w:r w:rsidRPr="00DF38DF">
              <w:rPr>
                <w:rFonts w:cstheme="minorHAnsi"/>
                <w:sz w:val="18"/>
                <w:szCs w:val="18"/>
              </w:rPr>
              <w:t>Le aree a rischio idrogeologico, valanghe, frane e smottamenti</w:t>
            </w:r>
          </w:p>
          <w:p w14:paraId="3BFAD24F" w14:textId="77777777" w:rsidR="006C4306" w:rsidRPr="00DF38DF" w:rsidRDefault="006C4306" w:rsidP="006C4306">
            <w:pPr>
              <w:pStyle w:val="Paragrafoelenco"/>
              <w:numPr>
                <w:ilvl w:val="0"/>
                <w:numId w:val="88"/>
              </w:numPr>
              <w:spacing w:after="0"/>
              <w:ind w:left="822" w:hanging="284"/>
              <w:jc w:val="both"/>
              <w:rPr>
                <w:rFonts w:cstheme="minorHAnsi"/>
                <w:sz w:val="18"/>
                <w:szCs w:val="18"/>
              </w:rPr>
            </w:pPr>
            <w:r w:rsidRPr="00DF38DF">
              <w:rPr>
                <w:rFonts w:cstheme="minorHAnsi"/>
                <w:sz w:val="18"/>
                <w:szCs w:val="18"/>
              </w:rPr>
              <w:t>Le aree a rischio siccità e desertificazione</w:t>
            </w:r>
          </w:p>
          <w:p w14:paraId="2062FC0A" w14:textId="77777777" w:rsidR="006C4306" w:rsidRPr="00DF38DF" w:rsidRDefault="006C4306" w:rsidP="006C4306">
            <w:pPr>
              <w:pStyle w:val="Paragrafoelenco"/>
              <w:numPr>
                <w:ilvl w:val="0"/>
                <w:numId w:val="88"/>
              </w:numPr>
              <w:spacing w:after="0"/>
              <w:ind w:left="822" w:hanging="284"/>
              <w:jc w:val="both"/>
              <w:rPr>
                <w:rFonts w:cstheme="minorHAnsi"/>
                <w:sz w:val="18"/>
                <w:szCs w:val="18"/>
              </w:rPr>
            </w:pPr>
            <w:r w:rsidRPr="00DF38DF">
              <w:rPr>
                <w:rFonts w:cstheme="minorHAnsi"/>
                <w:sz w:val="18"/>
                <w:szCs w:val="18"/>
              </w:rPr>
              <w:t xml:space="preserve">Altre aree a rischio individuate </w:t>
            </w:r>
            <w:r>
              <w:rPr>
                <w:rFonts w:cstheme="minorHAnsi"/>
                <w:sz w:val="18"/>
                <w:szCs w:val="18"/>
              </w:rPr>
              <w:t>dall’AdGR</w:t>
            </w:r>
            <w:r w:rsidRPr="00DF38DF">
              <w:rPr>
                <w:rFonts w:cstheme="minorHAnsi"/>
                <w:sz w:val="18"/>
                <w:szCs w:val="18"/>
              </w:rPr>
              <w:t>, in relazione al proprio contesto territoriale, ecologico e di esigenze di rischio</w:t>
            </w:r>
          </w:p>
        </w:tc>
      </w:tr>
      <w:tr w:rsidR="006C4306" w:rsidRPr="00700099" w14:paraId="6EC132BD" w14:textId="77777777" w:rsidTr="00585E70">
        <w:tc>
          <w:tcPr>
            <w:tcW w:w="837" w:type="pct"/>
            <w:vAlign w:val="center"/>
          </w:tcPr>
          <w:p w14:paraId="12F96B0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4163" w:type="pct"/>
            <w:vAlign w:val="center"/>
          </w:tcPr>
          <w:p w14:paraId="058C345B" w14:textId="77777777" w:rsidR="006C4306" w:rsidRPr="00700099" w:rsidRDefault="006C4306" w:rsidP="00F561E7">
            <w:pPr>
              <w:spacing w:after="0"/>
              <w:jc w:val="both"/>
              <w:rPr>
                <w:rFonts w:cstheme="minorHAnsi"/>
                <w:sz w:val="18"/>
                <w:szCs w:val="18"/>
              </w:rPr>
            </w:pPr>
            <w:r w:rsidRPr="00700099">
              <w:rPr>
                <w:rFonts w:cstheme="minorHAnsi"/>
                <w:sz w:val="18"/>
                <w:szCs w:val="18"/>
              </w:rPr>
              <w:t>Per gli investimenti di ripristino di cui all’</w:t>
            </w:r>
            <w:r w:rsidRPr="009C307D">
              <w:rPr>
                <w:rFonts w:cstheme="minorHAnsi"/>
                <w:b/>
                <w:bCs/>
                <w:sz w:val="18"/>
                <w:szCs w:val="18"/>
              </w:rPr>
              <w:t>Azione SRD12.2)</w:t>
            </w:r>
            <w:r w:rsidRPr="00700099">
              <w:rPr>
                <w:rFonts w:cstheme="minorHAnsi"/>
                <w:sz w:val="18"/>
                <w:szCs w:val="18"/>
              </w:rPr>
              <w:t xml:space="preserve"> il sostegno interessa le aree forestali e le aree assimilate a bosco colpite o danneggiate da calamità ed eventi catastrofici il cui danno è riconosciuto dall’Autorità/Ente preposto</w:t>
            </w:r>
          </w:p>
        </w:tc>
      </w:tr>
      <w:tr w:rsidR="006C4306" w:rsidRPr="00700099" w14:paraId="63778CF3" w14:textId="77777777" w:rsidTr="00585E70">
        <w:tc>
          <w:tcPr>
            <w:tcW w:w="837" w:type="pct"/>
            <w:vAlign w:val="center"/>
          </w:tcPr>
          <w:p w14:paraId="04C478E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4163" w:type="pct"/>
            <w:vAlign w:val="center"/>
          </w:tcPr>
          <w:p w14:paraId="005EA2F7" w14:textId="77777777" w:rsidR="006C4306" w:rsidRDefault="006C4306" w:rsidP="00F561E7">
            <w:pPr>
              <w:spacing w:after="0"/>
              <w:jc w:val="both"/>
              <w:rPr>
                <w:rFonts w:cstheme="minorHAnsi"/>
                <w:sz w:val="18"/>
                <w:szCs w:val="18"/>
              </w:rPr>
            </w:pPr>
            <w:r w:rsidRPr="009A4EDC">
              <w:rPr>
                <w:rFonts w:cstheme="minorHAnsi"/>
                <w:b/>
                <w:bCs/>
                <w:sz w:val="18"/>
                <w:szCs w:val="18"/>
                <w:highlight w:val="green"/>
              </w:rPr>
              <w:t>Regione Lombardia</w:t>
            </w:r>
            <w:r>
              <w:rPr>
                <w:rFonts w:cstheme="minorHAnsi"/>
                <w:sz w:val="18"/>
                <w:szCs w:val="18"/>
              </w:rPr>
              <w:t>: a</w:t>
            </w:r>
            <w:r w:rsidRPr="000027BB">
              <w:rPr>
                <w:rFonts w:cstheme="minorHAnsi"/>
                <w:sz w:val="18"/>
                <w:szCs w:val="18"/>
              </w:rPr>
              <w:t>l fine di garantire un maggior grado di sostenibilità economica degli investimenti, per le Azioni del presente intervento non sono e</w:t>
            </w:r>
            <w:r w:rsidRPr="00F4691A">
              <w:rPr>
                <w:rFonts w:cstheme="minorHAnsi"/>
                <w:sz w:val="18"/>
                <w:szCs w:val="18"/>
              </w:rPr>
              <w:t xml:space="preserve">leggibili al sostegno operazioni per le quali la spesa ammissibile per ciascuna azione sia inferiore a </w:t>
            </w:r>
            <w:r w:rsidRPr="009A4EDC">
              <w:rPr>
                <w:rFonts w:cstheme="minorHAnsi"/>
                <w:strike/>
                <w:color w:val="FF0000"/>
                <w:sz w:val="18"/>
                <w:szCs w:val="18"/>
              </w:rPr>
              <w:t>5.000</w:t>
            </w:r>
            <w:r>
              <w:rPr>
                <w:rFonts w:cstheme="minorHAnsi"/>
                <w:sz w:val="18"/>
                <w:szCs w:val="18"/>
              </w:rPr>
              <w:t xml:space="preserve"> </w:t>
            </w:r>
            <w:r w:rsidRPr="009A4EDC">
              <w:rPr>
                <w:rFonts w:cstheme="minorHAnsi"/>
                <w:b/>
                <w:bCs/>
                <w:sz w:val="18"/>
                <w:szCs w:val="18"/>
                <w:highlight w:val="green"/>
              </w:rPr>
              <w:t>20.000 €</w:t>
            </w:r>
            <w:r w:rsidRPr="009A4EDC">
              <w:rPr>
                <w:rFonts w:cstheme="minorHAnsi"/>
                <w:sz w:val="18"/>
                <w:szCs w:val="18"/>
                <w:highlight w:val="green"/>
              </w:rPr>
              <w:t>;</w:t>
            </w:r>
            <w:r>
              <w:rPr>
                <w:rFonts w:cstheme="minorHAnsi"/>
                <w:sz w:val="18"/>
                <w:szCs w:val="18"/>
              </w:rPr>
              <w:t xml:space="preserve"> </w:t>
            </w:r>
            <w:r w:rsidRPr="00F4691A">
              <w:rPr>
                <w:rFonts w:cstheme="minorHAnsi"/>
                <w:sz w:val="18"/>
                <w:szCs w:val="18"/>
              </w:rPr>
              <w:t xml:space="preserve">mentre non è prevista nessuna limitazione per l’importo massimo, salvo quanto diversamente stabilito e debitamente giustificato </w:t>
            </w:r>
            <w:r w:rsidRPr="009A4EDC">
              <w:rPr>
                <w:rFonts w:cstheme="minorHAnsi"/>
                <w:strike/>
                <w:color w:val="FF0000"/>
                <w:sz w:val="18"/>
                <w:szCs w:val="18"/>
              </w:rPr>
              <w:t>dall’AdG competente nella procedura di attivazione</w:t>
            </w:r>
            <w:r w:rsidRPr="009A4EDC">
              <w:rPr>
                <w:rFonts w:cstheme="minorHAnsi"/>
                <w:color w:val="FF0000"/>
                <w:sz w:val="18"/>
                <w:szCs w:val="18"/>
              </w:rPr>
              <w:t xml:space="preserve"> </w:t>
            </w:r>
            <w:r w:rsidRPr="009A4EDC">
              <w:rPr>
                <w:rFonts w:cstheme="minorHAnsi"/>
                <w:sz w:val="18"/>
                <w:szCs w:val="18"/>
                <w:highlight w:val="green"/>
              </w:rPr>
              <w:t>nelle disposizioni attuative</w:t>
            </w:r>
          </w:p>
          <w:p w14:paraId="499E92EE" w14:textId="77777777" w:rsidR="006C4306" w:rsidRPr="009A4EDC" w:rsidRDefault="006C4306" w:rsidP="006C4306">
            <w:pPr>
              <w:pStyle w:val="Paragrafoelenco"/>
              <w:numPr>
                <w:ilvl w:val="0"/>
                <w:numId w:val="108"/>
              </w:numPr>
              <w:spacing w:after="0"/>
              <w:jc w:val="both"/>
              <w:rPr>
                <w:rFonts w:cstheme="minorHAnsi"/>
                <w:strike/>
                <w:sz w:val="18"/>
                <w:szCs w:val="18"/>
              </w:rPr>
            </w:pPr>
            <w:r w:rsidRPr="009A4EDC">
              <w:rPr>
                <w:rFonts w:cstheme="minorHAnsi"/>
                <w:b/>
                <w:bCs/>
                <w:strike/>
                <w:color w:val="FF0000"/>
                <w:sz w:val="18"/>
                <w:szCs w:val="18"/>
              </w:rPr>
              <w:t>Regione Lombardia</w:t>
            </w:r>
            <w:r w:rsidRPr="009A4EDC">
              <w:rPr>
                <w:rFonts w:cstheme="minorHAnsi"/>
                <w:strike/>
                <w:color w:val="FF0000"/>
                <w:sz w:val="18"/>
                <w:szCs w:val="18"/>
              </w:rPr>
              <w:t xml:space="preserve">: la soglia minima di spesa ammissibile è pari a </w:t>
            </w:r>
            <w:r w:rsidRPr="009A4EDC">
              <w:rPr>
                <w:rFonts w:cstheme="minorHAnsi"/>
                <w:b/>
                <w:bCs/>
                <w:strike/>
                <w:color w:val="FF0000"/>
                <w:sz w:val="18"/>
                <w:szCs w:val="18"/>
              </w:rPr>
              <w:t>20.000 euro</w:t>
            </w:r>
            <w:r w:rsidRPr="009A4EDC">
              <w:rPr>
                <w:rFonts w:cstheme="minorHAnsi"/>
                <w:strike/>
                <w:color w:val="FF0000"/>
                <w:sz w:val="18"/>
                <w:szCs w:val="18"/>
              </w:rPr>
              <w:t>.</w:t>
            </w:r>
          </w:p>
        </w:tc>
      </w:tr>
      <w:tr w:rsidR="006C4306" w:rsidRPr="00700099" w14:paraId="194058B9" w14:textId="77777777" w:rsidTr="00585E70">
        <w:tc>
          <w:tcPr>
            <w:tcW w:w="837" w:type="pct"/>
            <w:vAlign w:val="center"/>
          </w:tcPr>
          <w:p w14:paraId="7C67425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w:t>
            </w:r>
            <w:r>
              <w:rPr>
                <w:rFonts w:cstheme="minorHAnsi"/>
                <w:b/>
                <w:bCs/>
                <w:sz w:val="18"/>
                <w:szCs w:val="18"/>
              </w:rPr>
              <w:t>9</w:t>
            </w:r>
          </w:p>
        </w:tc>
        <w:tc>
          <w:tcPr>
            <w:tcW w:w="4163" w:type="pct"/>
            <w:vAlign w:val="center"/>
          </w:tcPr>
          <w:p w14:paraId="20699578" w14:textId="77777777" w:rsidR="006C4306" w:rsidRPr="00C07076" w:rsidRDefault="006C4306" w:rsidP="00F561E7">
            <w:pPr>
              <w:spacing w:after="0"/>
              <w:jc w:val="both"/>
              <w:rPr>
                <w:rFonts w:cstheme="minorHAnsi"/>
                <w:sz w:val="18"/>
                <w:szCs w:val="18"/>
                <w:lang w:val="it"/>
              </w:rPr>
            </w:pPr>
            <w:r>
              <w:rPr>
                <w:rFonts w:cstheme="minorHAnsi"/>
                <w:b/>
                <w:bCs/>
                <w:sz w:val="18"/>
                <w:szCs w:val="18"/>
              </w:rPr>
              <w:t xml:space="preserve">Regione </w:t>
            </w:r>
            <w:r w:rsidRPr="00C07076">
              <w:rPr>
                <w:rFonts w:cstheme="minorHAnsi"/>
                <w:b/>
                <w:bCs/>
                <w:sz w:val="18"/>
                <w:szCs w:val="18"/>
              </w:rPr>
              <w:t>Lombardia</w:t>
            </w:r>
            <w:r>
              <w:rPr>
                <w:rFonts w:cstheme="minorHAnsi"/>
                <w:sz w:val="18"/>
                <w:szCs w:val="18"/>
              </w:rPr>
              <w:t>: p</w:t>
            </w:r>
            <w:r w:rsidRPr="00700099">
              <w:rPr>
                <w:rFonts w:cstheme="minorHAnsi"/>
                <w:sz w:val="18"/>
                <w:szCs w:val="18"/>
              </w:rPr>
              <w:t>er l’</w:t>
            </w:r>
            <w:r w:rsidRPr="004A160A">
              <w:rPr>
                <w:rFonts w:cstheme="minorHAnsi"/>
                <w:b/>
                <w:bCs/>
                <w:sz w:val="18"/>
                <w:szCs w:val="18"/>
              </w:rPr>
              <w:t>Azione SRD12.1)</w:t>
            </w:r>
            <w:r>
              <w:rPr>
                <w:rFonts w:cstheme="minorHAnsi"/>
                <w:sz w:val="18"/>
                <w:szCs w:val="18"/>
              </w:rPr>
              <w:t>, a</w:t>
            </w:r>
            <w:r w:rsidRPr="00C07076">
              <w:rPr>
                <w:rFonts w:cstheme="minorHAnsi"/>
                <w:sz w:val="18"/>
                <w:szCs w:val="18"/>
              </w:rPr>
              <w:t>l</w:t>
            </w:r>
            <w:r w:rsidRPr="00331CFC">
              <w:rPr>
                <w:rFonts w:cstheme="minorHAnsi"/>
                <w:sz w:val="18"/>
                <w:szCs w:val="18"/>
              </w:rPr>
              <w:t xml:space="preserve"> fine di garantire l’effetto incentivante del contributo pubblico, sono considerate ammissibili solo le</w:t>
            </w:r>
            <w:r>
              <w:rPr>
                <w:rFonts w:cstheme="minorHAnsi"/>
                <w:sz w:val="18"/>
                <w:szCs w:val="18"/>
              </w:rPr>
              <w:t xml:space="preserve"> </w:t>
            </w:r>
            <w:r w:rsidRPr="00331CFC">
              <w:rPr>
                <w:rFonts w:cstheme="minorHAnsi"/>
                <w:sz w:val="18"/>
                <w:szCs w:val="18"/>
              </w:rPr>
              <w:t>operazioni per le quali il beneficiario ha avviato i lavori o le attività dopo la presentazione della domanda di sostegno</w:t>
            </w:r>
            <w:r>
              <w:rPr>
                <w:rFonts w:cstheme="minorHAnsi"/>
                <w:sz w:val="18"/>
                <w:szCs w:val="18"/>
              </w:rPr>
              <w:t xml:space="preserve">. </w:t>
            </w:r>
            <w:r w:rsidRPr="00752D3E">
              <w:rPr>
                <w:rFonts w:cstheme="minorHAnsi"/>
                <w:sz w:val="18"/>
                <w:szCs w:val="18"/>
                <w:lang w:val="it"/>
              </w:rPr>
              <w:t xml:space="preserve"> </w:t>
            </w:r>
            <w:r w:rsidRPr="009A4EDC">
              <w:rPr>
                <w:rFonts w:cstheme="minorHAnsi"/>
                <w:strike/>
                <w:color w:val="FF0000"/>
                <w:sz w:val="18"/>
                <w:szCs w:val="18"/>
              </w:rPr>
              <w:t>Fanno eccezione le spese generali preparatorie che possono essere avviate entro i 24 mesi precedenti alla presentazione della citata domanda o alla pubblicazione dell’invito a presentare proposte.</w:t>
            </w:r>
          </w:p>
          <w:p w14:paraId="0D97F28A" w14:textId="77777777" w:rsidR="006C4306" w:rsidRPr="004A160A" w:rsidRDefault="006C4306" w:rsidP="00F561E7">
            <w:pPr>
              <w:spacing w:after="0"/>
              <w:jc w:val="both"/>
              <w:rPr>
                <w:rFonts w:cstheme="minorHAnsi"/>
                <w:sz w:val="18"/>
                <w:szCs w:val="18"/>
              </w:rPr>
            </w:pPr>
            <w:r w:rsidRPr="003D1F18">
              <w:rPr>
                <w:rFonts w:cstheme="minorHAnsi"/>
                <w:sz w:val="18"/>
                <w:szCs w:val="18"/>
              </w:rPr>
              <w:t xml:space="preserve">Le </w:t>
            </w:r>
            <w:r w:rsidRPr="009A4EDC">
              <w:rPr>
                <w:rFonts w:cstheme="minorHAnsi"/>
                <w:strike/>
                <w:color w:val="FF0000"/>
                <w:sz w:val="18"/>
                <w:szCs w:val="18"/>
              </w:rPr>
              <w:t>attività relative alle</w:t>
            </w:r>
            <w:r w:rsidRPr="009A4EDC">
              <w:rPr>
                <w:rFonts w:cstheme="minorHAnsi"/>
                <w:color w:val="FF0000"/>
                <w:sz w:val="18"/>
                <w:szCs w:val="18"/>
              </w:rPr>
              <w:t xml:space="preserve"> </w:t>
            </w:r>
            <w:r w:rsidRPr="003D1F18">
              <w:rPr>
                <w:rFonts w:cstheme="minorHAnsi"/>
                <w:sz w:val="18"/>
                <w:szCs w:val="18"/>
              </w:rPr>
              <w:t>spese</w:t>
            </w:r>
            <w:r>
              <w:rPr>
                <w:rFonts w:cstheme="minorHAnsi"/>
                <w:sz w:val="18"/>
                <w:szCs w:val="18"/>
              </w:rPr>
              <w:t xml:space="preserve"> </w:t>
            </w:r>
            <w:r w:rsidRPr="00FB7516">
              <w:rPr>
                <w:rFonts w:cstheme="minorHAnsi"/>
                <w:sz w:val="18"/>
                <w:szCs w:val="18"/>
              </w:rPr>
              <w:t>generali</w:t>
            </w:r>
            <w:r w:rsidRPr="003D1F18">
              <w:rPr>
                <w:rFonts w:cstheme="minorHAnsi"/>
                <w:sz w:val="18"/>
                <w:szCs w:val="18"/>
              </w:rPr>
              <w:t xml:space="preserve"> preparatorie possono essere avviate</w:t>
            </w:r>
            <w:r>
              <w:rPr>
                <w:rFonts w:cstheme="minorHAnsi"/>
                <w:sz w:val="18"/>
                <w:szCs w:val="18"/>
              </w:rPr>
              <w:t xml:space="preserve"> </w:t>
            </w:r>
            <w:r w:rsidRPr="009A4EDC">
              <w:rPr>
                <w:rFonts w:cstheme="minorHAnsi"/>
                <w:strike/>
                <w:color w:val="FF0000"/>
                <w:sz w:val="18"/>
                <w:szCs w:val="18"/>
              </w:rPr>
              <w:t>dopo la</w:t>
            </w:r>
            <w:r w:rsidRPr="003D1F18">
              <w:rPr>
                <w:rFonts w:cstheme="minorHAnsi"/>
                <w:sz w:val="18"/>
                <w:szCs w:val="18"/>
              </w:rPr>
              <w:t xml:space="preserve"> </w:t>
            </w:r>
            <w:r w:rsidRPr="009A4EDC">
              <w:rPr>
                <w:rFonts w:cstheme="minorHAnsi"/>
                <w:sz w:val="18"/>
                <w:szCs w:val="18"/>
                <w:highlight w:val="green"/>
              </w:rPr>
              <w:t>dalla data di</w:t>
            </w:r>
            <w:r w:rsidRPr="00527E6D">
              <w:rPr>
                <w:rFonts w:cstheme="minorHAnsi"/>
                <w:sz w:val="18"/>
                <w:szCs w:val="18"/>
              </w:rPr>
              <w:t xml:space="preserve"> pubblicazione dell’invito a presentare </w:t>
            </w:r>
            <w:r>
              <w:rPr>
                <w:rFonts w:cstheme="minorHAnsi"/>
                <w:sz w:val="18"/>
                <w:szCs w:val="18"/>
              </w:rPr>
              <w:t>domanda</w:t>
            </w:r>
          </w:p>
        </w:tc>
      </w:tr>
      <w:tr w:rsidR="006C4306" w:rsidRPr="00700099" w14:paraId="723F6921" w14:textId="77777777" w:rsidTr="00585E70">
        <w:tc>
          <w:tcPr>
            <w:tcW w:w="837" w:type="pct"/>
            <w:vAlign w:val="center"/>
          </w:tcPr>
          <w:p w14:paraId="54987AB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4163" w:type="pct"/>
            <w:vAlign w:val="center"/>
          </w:tcPr>
          <w:p w14:paraId="78A87939"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Per </w:t>
            </w:r>
            <w:r w:rsidRPr="004A160A">
              <w:rPr>
                <w:rFonts w:cstheme="minorHAnsi"/>
                <w:sz w:val="18"/>
                <w:szCs w:val="18"/>
              </w:rPr>
              <w:t>l’</w:t>
            </w:r>
            <w:r w:rsidRPr="004A160A">
              <w:rPr>
                <w:rFonts w:cstheme="minorHAnsi"/>
                <w:b/>
                <w:bCs/>
                <w:sz w:val="18"/>
                <w:szCs w:val="18"/>
              </w:rPr>
              <w:t>Azione SRD12.2)</w:t>
            </w:r>
            <w:r w:rsidRPr="00700099">
              <w:rPr>
                <w:rFonts w:cstheme="minorHAnsi"/>
                <w:sz w:val="18"/>
                <w:szCs w:val="18"/>
              </w:rPr>
              <w:t xml:space="preserve"> sono considerate ammissibili le operazioni avviate dal giorno successivo all’evento calamitoso, con le limitazioni stabilite </w:t>
            </w:r>
            <w:r w:rsidRPr="009A4EDC">
              <w:rPr>
                <w:rFonts w:cstheme="minorHAnsi"/>
                <w:strike/>
                <w:color w:val="FF0000"/>
                <w:sz w:val="18"/>
                <w:szCs w:val="18"/>
              </w:rPr>
              <w:t>dall’AdG competente nella procedura di attivazione</w:t>
            </w:r>
            <w:r w:rsidRPr="009A4EDC">
              <w:rPr>
                <w:rFonts w:cstheme="minorHAnsi"/>
                <w:color w:val="FF0000"/>
                <w:sz w:val="18"/>
                <w:szCs w:val="18"/>
              </w:rPr>
              <w:t xml:space="preserve"> </w:t>
            </w:r>
            <w:r w:rsidRPr="009A4EDC">
              <w:rPr>
                <w:rFonts w:cstheme="minorHAnsi"/>
                <w:sz w:val="18"/>
                <w:szCs w:val="18"/>
                <w:highlight w:val="green"/>
              </w:rPr>
              <w:t>nelle disposizioni attuative</w:t>
            </w:r>
            <w:r w:rsidRPr="00700099">
              <w:rPr>
                <w:rFonts w:cstheme="minorHAnsi"/>
                <w:sz w:val="18"/>
                <w:szCs w:val="18"/>
              </w:rPr>
              <w:t>, in relazione alla tipologia di evento</w:t>
            </w:r>
          </w:p>
        </w:tc>
      </w:tr>
      <w:tr w:rsidR="006C4306" w:rsidRPr="00700099" w14:paraId="735B20FF" w14:textId="77777777" w:rsidTr="00585E70">
        <w:tc>
          <w:tcPr>
            <w:tcW w:w="5000" w:type="pct"/>
            <w:gridSpan w:val="2"/>
            <w:shd w:val="clear" w:color="auto" w:fill="008E40"/>
            <w:vAlign w:val="center"/>
          </w:tcPr>
          <w:p w14:paraId="05B106B6" w14:textId="77777777" w:rsidR="006C4306" w:rsidRPr="00D8092E" w:rsidRDefault="006C4306" w:rsidP="00F561E7">
            <w:pPr>
              <w:pStyle w:val="Paragrafoelenco"/>
              <w:spacing w:after="0"/>
              <w:ind w:left="459"/>
              <w:jc w:val="center"/>
              <w:rPr>
                <w:rFonts w:cstheme="minorHAnsi"/>
                <w:b/>
                <w:bCs/>
                <w:sz w:val="18"/>
                <w:szCs w:val="18"/>
              </w:rPr>
            </w:pPr>
            <w:r>
              <w:rPr>
                <w:rFonts w:cstheme="minorHAnsi"/>
                <w:b/>
                <w:bCs/>
                <w:color w:val="FFFFFF" w:themeColor="background1"/>
                <w:sz w:val="18"/>
                <w:szCs w:val="18"/>
              </w:rPr>
              <w:t>Altri criteri di ammissibilità specifici regionali</w:t>
            </w:r>
          </w:p>
        </w:tc>
      </w:tr>
      <w:tr w:rsidR="006C4306" w:rsidRPr="00700099" w14:paraId="6DF5EF77" w14:textId="77777777" w:rsidTr="00585E70">
        <w:tc>
          <w:tcPr>
            <w:tcW w:w="837" w:type="pct"/>
            <w:shd w:val="clear" w:color="auto" w:fill="A7D9A3"/>
            <w:vAlign w:val="center"/>
          </w:tcPr>
          <w:p w14:paraId="0A0DCF46"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63" w:type="pct"/>
            <w:shd w:val="clear" w:color="auto" w:fill="A7D9A3"/>
            <w:vAlign w:val="center"/>
          </w:tcPr>
          <w:p w14:paraId="4ED574FD" w14:textId="77777777" w:rsidR="006C4306" w:rsidRPr="00D80302" w:rsidRDefault="006C4306" w:rsidP="00F561E7">
            <w:pPr>
              <w:spacing w:after="0"/>
              <w:jc w:val="center"/>
              <w:rPr>
                <w:rFonts w:cstheme="minorHAnsi"/>
                <w:b/>
                <w:bCs/>
                <w:sz w:val="18"/>
                <w:szCs w:val="18"/>
              </w:rPr>
            </w:pPr>
            <w:r w:rsidRPr="00D80302">
              <w:rPr>
                <w:rFonts w:cstheme="minorHAnsi"/>
                <w:b/>
                <w:bCs/>
                <w:sz w:val="18"/>
                <w:szCs w:val="18"/>
              </w:rPr>
              <w:t>Descrizione</w:t>
            </w:r>
          </w:p>
        </w:tc>
      </w:tr>
      <w:tr w:rsidR="006C4306" w:rsidRPr="00700099" w14:paraId="6FFFE71A" w14:textId="77777777" w:rsidTr="00585E70">
        <w:tc>
          <w:tcPr>
            <w:tcW w:w="837" w:type="pct"/>
            <w:vAlign w:val="center"/>
          </w:tcPr>
          <w:p w14:paraId="0EF0951B" w14:textId="77777777" w:rsidR="006C4306" w:rsidRPr="00700099" w:rsidRDefault="006C4306" w:rsidP="00F561E7">
            <w:pPr>
              <w:spacing w:after="0"/>
              <w:jc w:val="center"/>
              <w:rPr>
                <w:rFonts w:cstheme="minorHAnsi"/>
                <w:b/>
                <w:bCs/>
                <w:sz w:val="18"/>
                <w:szCs w:val="18"/>
              </w:rPr>
            </w:pPr>
            <w:r>
              <w:rPr>
                <w:rFonts w:cstheme="minorHAnsi"/>
                <w:b/>
                <w:bCs/>
                <w:sz w:val="18"/>
                <w:szCs w:val="18"/>
              </w:rPr>
              <w:t>SRD12_C_LOM_01</w:t>
            </w:r>
          </w:p>
        </w:tc>
        <w:tc>
          <w:tcPr>
            <w:tcW w:w="4163" w:type="pct"/>
            <w:vAlign w:val="center"/>
          </w:tcPr>
          <w:p w14:paraId="3E94DD70" w14:textId="77777777" w:rsidR="006C4306" w:rsidRPr="00700099" w:rsidRDefault="006C4306" w:rsidP="00F561E7">
            <w:pPr>
              <w:spacing w:after="0"/>
              <w:jc w:val="both"/>
              <w:rPr>
                <w:rFonts w:cstheme="minorHAnsi"/>
                <w:sz w:val="18"/>
                <w:szCs w:val="18"/>
              </w:rPr>
            </w:pPr>
            <w:r w:rsidRPr="00C778CF">
              <w:rPr>
                <w:rFonts w:cstheme="minorHAnsi"/>
                <w:sz w:val="18"/>
                <w:szCs w:val="18"/>
              </w:rPr>
              <w:t>Per l’</w:t>
            </w:r>
            <w:r w:rsidRPr="00D80302">
              <w:rPr>
                <w:rFonts w:cstheme="minorHAnsi"/>
                <w:b/>
                <w:bCs/>
                <w:sz w:val="18"/>
                <w:szCs w:val="18"/>
              </w:rPr>
              <w:t>Azione SRD12.1)</w:t>
            </w:r>
            <w:r w:rsidRPr="00700099">
              <w:rPr>
                <w:rFonts w:cstheme="minorHAnsi"/>
                <w:sz w:val="18"/>
                <w:szCs w:val="18"/>
              </w:rPr>
              <w:t xml:space="preserve"> </w:t>
            </w:r>
            <w:r>
              <w:rPr>
                <w:rFonts w:cstheme="minorHAnsi"/>
                <w:sz w:val="18"/>
                <w:szCs w:val="18"/>
              </w:rPr>
              <w:t xml:space="preserve">gli </w:t>
            </w:r>
            <w:r w:rsidRPr="00700099">
              <w:rPr>
                <w:rFonts w:cstheme="minorHAnsi"/>
                <w:sz w:val="18"/>
                <w:szCs w:val="18"/>
              </w:rPr>
              <w:t xml:space="preserve">interventi di prevenzione AIB </w:t>
            </w:r>
            <w:r>
              <w:rPr>
                <w:rFonts w:cstheme="minorHAnsi"/>
                <w:sz w:val="18"/>
                <w:szCs w:val="18"/>
              </w:rPr>
              <w:t xml:space="preserve">sono ammissibili </w:t>
            </w:r>
            <w:r w:rsidRPr="00700099">
              <w:rPr>
                <w:rFonts w:cstheme="minorHAnsi"/>
                <w:sz w:val="18"/>
                <w:szCs w:val="18"/>
              </w:rPr>
              <w:t>solo in comuni classificati ad alto o medio rischio incendio nel piano regionale AIB</w:t>
            </w:r>
          </w:p>
        </w:tc>
      </w:tr>
      <w:tr w:rsidR="006C4306" w:rsidRPr="00700099" w14:paraId="27DFB125" w14:textId="77777777" w:rsidTr="00585E70">
        <w:tc>
          <w:tcPr>
            <w:tcW w:w="837" w:type="pct"/>
            <w:vAlign w:val="center"/>
          </w:tcPr>
          <w:p w14:paraId="4751D358" w14:textId="77777777" w:rsidR="006C4306" w:rsidRDefault="006C4306" w:rsidP="00F561E7">
            <w:pPr>
              <w:spacing w:after="0"/>
              <w:jc w:val="center"/>
              <w:rPr>
                <w:rFonts w:cstheme="minorHAnsi"/>
                <w:b/>
                <w:bCs/>
                <w:sz w:val="18"/>
                <w:szCs w:val="18"/>
              </w:rPr>
            </w:pPr>
            <w:r>
              <w:rPr>
                <w:rFonts w:cstheme="minorHAnsi"/>
                <w:b/>
                <w:bCs/>
                <w:sz w:val="18"/>
                <w:szCs w:val="18"/>
              </w:rPr>
              <w:t>SRD12_C_LOM_02</w:t>
            </w:r>
          </w:p>
        </w:tc>
        <w:tc>
          <w:tcPr>
            <w:tcW w:w="4163" w:type="pct"/>
            <w:vAlign w:val="center"/>
          </w:tcPr>
          <w:p w14:paraId="2925BD66" w14:textId="77777777" w:rsidR="006C4306" w:rsidRPr="00C778CF" w:rsidRDefault="006C4306" w:rsidP="00F561E7">
            <w:pPr>
              <w:spacing w:after="0"/>
              <w:jc w:val="both"/>
              <w:rPr>
                <w:rFonts w:cstheme="minorHAnsi"/>
                <w:sz w:val="18"/>
                <w:szCs w:val="18"/>
              </w:rPr>
            </w:pPr>
            <w:r>
              <w:rPr>
                <w:rFonts w:cstheme="minorHAnsi"/>
                <w:sz w:val="18"/>
                <w:szCs w:val="18"/>
              </w:rPr>
              <w:t xml:space="preserve">Per </w:t>
            </w:r>
            <w:r w:rsidRPr="00C778CF">
              <w:rPr>
                <w:rFonts w:cstheme="minorHAnsi"/>
                <w:sz w:val="18"/>
                <w:szCs w:val="18"/>
              </w:rPr>
              <w:t>l’</w:t>
            </w:r>
            <w:r w:rsidRPr="00D80302">
              <w:rPr>
                <w:rFonts w:cstheme="minorHAnsi"/>
                <w:b/>
                <w:bCs/>
                <w:sz w:val="18"/>
                <w:szCs w:val="18"/>
              </w:rPr>
              <w:t>Azione SRD12.1)</w:t>
            </w:r>
            <w:r w:rsidRPr="00700099">
              <w:rPr>
                <w:rFonts w:cstheme="minorHAnsi"/>
                <w:sz w:val="18"/>
                <w:szCs w:val="18"/>
              </w:rPr>
              <w:t xml:space="preserve"> </w:t>
            </w:r>
            <w:r>
              <w:rPr>
                <w:rFonts w:cstheme="minorHAnsi"/>
                <w:sz w:val="18"/>
                <w:szCs w:val="18"/>
              </w:rPr>
              <w:t xml:space="preserve">gli </w:t>
            </w:r>
            <w:r w:rsidRPr="00700099">
              <w:rPr>
                <w:rFonts w:cstheme="minorHAnsi"/>
                <w:sz w:val="18"/>
                <w:szCs w:val="18"/>
              </w:rPr>
              <w:t xml:space="preserve">interventi selvicolturali di prevenzione </w:t>
            </w:r>
            <w:r>
              <w:rPr>
                <w:rFonts w:cstheme="minorHAnsi"/>
                <w:sz w:val="18"/>
                <w:szCs w:val="18"/>
              </w:rPr>
              <w:t xml:space="preserve">sono ammissibili </w:t>
            </w:r>
            <w:r w:rsidRPr="00700099">
              <w:rPr>
                <w:rFonts w:cstheme="minorHAnsi"/>
                <w:sz w:val="18"/>
                <w:szCs w:val="18"/>
              </w:rPr>
              <w:t>su superfici assoggettate a pianificazione forestale</w:t>
            </w:r>
          </w:p>
        </w:tc>
      </w:tr>
    </w:tbl>
    <w:p w14:paraId="4B9BB008" w14:textId="77777777" w:rsidR="006C4306" w:rsidRDefault="006C4306" w:rsidP="006C4306">
      <w:pPr>
        <w:spacing w:before="120" w:after="0"/>
        <w:rPr>
          <w:rFonts w:cstheme="minorHAnsi"/>
        </w:rPr>
      </w:pPr>
    </w:p>
    <w:bookmarkEnd w:id="136"/>
    <w:p w14:paraId="2EBD09B6" w14:textId="77777777" w:rsidR="006C4306" w:rsidRPr="00B53135" w:rsidRDefault="006C4306" w:rsidP="006C4306">
      <w:pPr>
        <w:pStyle w:val="Titolo3"/>
        <w:rPr>
          <w:i/>
          <w:iCs/>
          <w:sz w:val="22"/>
          <w:szCs w:val="22"/>
        </w:rPr>
      </w:pPr>
      <w:r w:rsidRPr="00263C82">
        <w:rPr>
          <w:i/>
          <w:iCs/>
          <w:sz w:val="22"/>
          <w:szCs w:val="22"/>
        </w:rPr>
        <w:t>Categorie di spese ammissibili</w:t>
      </w:r>
    </w:p>
    <w:tbl>
      <w:tblPr>
        <w:tblStyle w:val="Grigliatabella"/>
        <w:tblW w:w="5000" w:type="pct"/>
        <w:tblLook w:val="04A0" w:firstRow="1" w:lastRow="0" w:firstColumn="1" w:lastColumn="0" w:noHBand="0" w:noVBand="1"/>
      </w:tblPr>
      <w:tblGrid>
        <w:gridCol w:w="10140"/>
      </w:tblGrid>
      <w:tr w:rsidR="006C4306" w:rsidRPr="00700099" w14:paraId="61E690EC" w14:textId="77777777" w:rsidTr="00691B94">
        <w:tc>
          <w:tcPr>
            <w:tcW w:w="5000" w:type="pct"/>
            <w:shd w:val="clear" w:color="auto" w:fill="A7D9A3"/>
            <w:vAlign w:val="center"/>
          </w:tcPr>
          <w:p w14:paraId="252A46B0" w14:textId="77777777" w:rsidR="006C4306" w:rsidRPr="008931B8" w:rsidRDefault="006C4306" w:rsidP="00F561E7">
            <w:pPr>
              <w:spacing w:after="0"/>
              <w:jc w:val="center"/>
              <w:rPr>
                <w:rFonts w:cstheme="minorHAnsi"/>
                <w:b/>
                <w:bCs/>
                <w:sz w:val="18"/>
                <w:szCs w:val="18"/>
              </w:rPr>
            </w:pPr>
            <w:r w:rsidRPr="008931B8">
              <w:rPr>
                <w:rFonts w:cstheme="minorHAnsi"/>
                <w:b/>
                <w:bCs/>
                <w:sz w:val="18"/>
                <w:szCs w:val="18"/>
              </w:rPr>
              <w:t>Spese ammissibili – specificità regionali</w:t>
            </w:r>
          </w:p>
        </w:tc>
      </w:tr>
      <w:tr w:rsidR="006C4306" w:rsidRPr="00700099" w14:paraId="2C610A78" w14:textId="77777777" w:rsidTr="00691B94">
        <w:tc>
          <w:tcPr>
            <w:tcW w:w="5000" w:type="pct"/>
            <w:vAlign w:val="center"/>
          </w:tcPr>
          <w:p w14:paraId="65529668" w14:textId="77777777" w:rsidR="006C4306" w:rsidRPr="00C778CF" w:rsidRDefault="006C4306" w:rsidP="00F561E7">
            <w:pPr>
              <w:spacing w:after="0"/>
              <w:jc w:val="both"/>
              <w:rPr>
                <w:rFonts w:cstheme="minorHAnsi"/>
                <w:sz w:val="18"/>
                <w:szCs w:val="18"/>
              </w:rPr>
            </w:pPr>
            <w:r w:rsidRPr="00C778CF">
              <w:rPr>
                <w:rFonts w:cstheme="minorHAnsi"/>
                <w:sz w:val="18"/>
                <w:szCs w:val="18"/>
              </w:rPr>
              <w:t>Spese di</w:t>
            </w:r>
            <w:r>
              <w:rPr>
                <w:rFonts w:cstheme="minorHAnsi"/>
                <w:sz w:val="18"/>
                <w:szCs w:val="18"/>
              </w:rPr>
              <w:t xml:space="preserve"> </w:t>
            </w:r>
            <w:r w:rsidRPr="00C778CF">
              <w:rPr>
                <w:rFonts w:cstheme="minorHAnsi"/>
                <w:sz w:val="18"/>
                <w:szCs w:val="18"/>
              </w:rPr>
              <w:t>acquisto del</w:t>
            </w:r>
            <w:r>
              <w:rPr>
                <w:rFonts w:cstheme="minorHAnsi"/>
                <w:sz w:val="18"/>
                <w:szCs w:val="18"/>
              </w:rPr>
              <w:t xml:space="preserve"> </w:t>
            </w:r>
            <w:r w:rsidRPr="00C778CF">
              <w:rPr>
                <w:rFonts w:cstheme="minorHAnsi"/>
                <w:sz w:val="18"/>
                <w:szCs w:val="18"/>
              </w:rPr>
              <w:t>materiale di</w:t>
            </w:r>
            <w:r>
              <w:rPr>
                <w:rFonts w:cstheme="minorHAnsi"/>
                <w:sz w:val="18"/>
                <w:szCs w:val="18"/>
              </w:rPr>
              <w:t xml:space="preserve"> p</w:t>
            </w:r>
            <w:r w:rsidRPr="00C778CF">
              <w:rPr>
                <w:rFonts w:cstheme="minorHAnsi"/>
                <w:sz w:val="18"/>
                <w:szCs w:val="18"/>
              </w:rPr>
              <w:t>ropagazione</w:t>
            </w:r>
            <w:r>
              <w:rPr>
                <w:rFonts w:cstheme="minorHAnsi"/>
                <w:sz w:val="18"/>
                <w:szCs w:val="18"/>
              </w:rPr>
              <w:t xml:space="preserve"> </w:t>
            </w:r>
            <w:r w:rsidRPr="00C778CF">
              <w:rPr>
                <w:rFonts w:cstheme="minorHAnsi"/>
                <w:sz w:val="18"/>
                <w:szCs w:val="18"/>
              </w:rPr>
              <w:t>forestale</w:t>
            </w:r>
            <w:r>
              <w:rPr>
                <w:rFonts w:cstheme="minorHAnsi"/>
                <w:sz w:val="18"/>
                <w:szCs w:val="18"/>
              </w:rPr>
              <w:t xml:space="preserve"> </w:t>
            </w:r>
            <w:r w:rsidRPr="00C778CF">
              <w:rPr>
                <w:rFonts w:cstheme="minorHAnsi"/>
                <w:sz w:val="18"/>
                <w:szCs w:val="18"/>
              </w:rPr>
              <w:t>arboreo e</w:t>
            </w:r>
            <w:r>
              <w:rPr>
                <w:rFonts w:cstheme="minorHAnsi"/>
                <w:sz w:val="18"/>
                <w:szCs w:val="18"/>
              </w:rPr>
              <w:t xml:space="preserve"> </w:t>
            </w:r>
            <w:r w:rsidRPr="00C778CF">
              <w:rPr>
                <w:rFonts w:cstheme="minorHAnsi"/>
                <w:sz w:val="18"/>
                <w:szCs w:val="18"/>
              </w:rPr>
              <w:t>arbustivo,</w:t>
            </w:r>
            <w:r>
              <w:rPr>
                <w:rFonts w:cstheme="minorHAnsi"/>
                <w:sz w:val="18"/>
                <w:szCs w:val="18"/>
              </w:rPr>
              <w:t xml:space="preserve"> </w:t>
            </w:r>
            <w:r w:rsidRPr="00C778CF">
              <w:rPr>
                <w:rFonts w:cstheme="minorHAnsi"/>
                <w:sz w:val="18"/>
                <w:szCs w:val="18"/>
              </w:rPr>
              <w:t>semente per</w:t>
            </w:r>
            <w:r>
              <w:rPr>
                <w:rFonts w:cstheme="minorHAnsi"/>
                <w:sz w:val="18"/>
                <w:szCs w:val="18"/>
              </w:rPr>
              <w:t xml:space="preserve"> </w:t>
            </w:r>
            <w:r w:rsidRPr="00C778CF">
              <w:rPr>
                <w:rFonts w:cstheme="minorHAnsi"/>
                <w:sz w:val="18"/>
                <w:szCs w:val="18"/>
              </w:rPr>
              <w:t>idrosemina</w:t>
            </w:r>
            <w:r>
              <w:rPr>
                <w:rFonts w:cstheme="minorHAnsi"/>
                <w:sz w:val="18"/>
                <w:szCs w:val="18"/>
              </w:rPr>
              <w:t xml:space="preserve"> </w:t>
            </w:r>
            <w:r w:rsidRPr="00C778CF">
              <w:rPr>
                <w:rFonts w:cstheme="minorHAnsi"/>
                <w:sz w:val="18"/>
                <w:szCs w:val="18"/>
              </w:rPr>
              <w:t>scarpate,</w:t>
            </w:r>
            <w:r>
              <w:rPr>
                <w:rFonts w:cstheme="minorHAnsi"/>
                <w:sz w:val="18"/>
                <w:szCs w:val="18"/>
              </w:rPr>
              <w:t xml:space="preserve"> </w:t>
            </w:r>
            <w:r w:rsidRPr="00C778CF">
              <w:rPr>
                <w:rFonts w:cstheme="minorHAnsi"/>
                <w:sz w:val="18"/>
                <w:szCs w:val="18"/>
              </w:rPr>
              <w:t>corredato da</w:t>
            </w:r>
            <w:r>
              <w:rPr>
                <w:rFonts w:cstheme="minorHAnsi"/>
                <w:sz w:val="18"/>
                <w:szCs w:val="18"/>
              </w:rPr>
              <w:t xml:space="preserve"> </w:t>
            </w:r>
            <w:r w:rsidRPr="00C778CF">
              <w:rPr>
                <w:rFonts w:cstheme="minorHAnsi"/>
                <w:sz w:val="18"/>
                <w:szCs w:val="18"/>
              </w:rPr>
              <w:t>certificazione</w:t>
            </w:r>
            <w:r>
              <w:rPr>
                <w:rFonts w:cstheme="minorHAnsi"/>
                <w:sz w:val="18"/>
                <w:szCs w:val="18"/>
              </w:rPr>
              <w:t xml:space="preserve"> </w:t>
            </w:r>
            <w:r w:rsidRPr="00C778CF">
              <w:rPr>
                <w:rFonts w:cstheme="minorHAnsi"/>
                <w:sz w:val="18"/>
                <w:szCs w:val="18"/>
              </w:rPr>
              <w:t>di origine e</w:t>
            </w:r>
            <w:r>
              <w:rPr>
                <w:rFonts w:cstheme="minorHAnsi"/>
                <w:sz w:val="18"/>
                <w:szCs w:val="18"/>
              </w:rPr>
              <w:t xml:space="preserve"> </w:t>
            </w:r>
            <w:r w:rsidRPr="00C778CF">
              <w:rPr>
                <w:rFonts w:cstheme="minorHAnsi"/>
                <w:sz w:val="18"/>
                <w:szCs w:val="18"/>
              </w:rPr>
              <w:t>fitosanitaria,</w:t>
            </w:r>
            <w:r>
              <w:rPr>
                <w:rFonts w:cstheme="minorHAnsi"/>
                <w:sz w:val="18"/>
                <w:szCs w:val="18"/>
              </w:rPr>
              <w:t xml:space="preserve"> </w:t>
            </w:r>
            <w:r w:rsidRPr="00C778CF">
              <w:rPr>
                <w:rFonts w:cstheme="minorHAnsi"/>
                <w:sz w:val="18"/>
                <w:szCs w:val="18"/>
              </w:rPr>
              <w:t>come previsto</w:t>
            </w:r>
            <w:r>
              <w:rPr>
                <w:rFonts w:cstheme="minorHAnsi"/>
                <w:sz w:val="18"/>
                <w:szCs w:val="18"/>
              </w:rPr>
              <w:t xml:space="preserve"> </w:t>
            </w:r>
            <w:r w:rsidRPr="00C778CF">
              <w:rPr>
                <w:rFonts w:cstheme="minorHAnsi"/>
                <w:sz w:val="18"/>
                <w:szCs w:val="18"/>
              </w:rPr>
              <w:t>dalle vigenti</w:t>
            </w:r>
            <w:r>
              <w:rPr>
                <w:rFonts w:cstheme="minorHAnsi"/>
                <w:sz w:val="18"/>
                <w:szCs w:val="18"/>
              </w:rPr>
              <w:t xml:space="preserve"> </w:t>
            </w:r>
            <w:r w:rsidRPr="00C778CF">
              <w:rPr>
                <w:rFonts w:cstheme="minorHAnsi"/>
                <w:sz w:val="18"/>
                <w:szCs w:val="18"/>
              </w:rPr>
              <w:t>norme, e</w:t>
            </w:r>
            <w:r>
              <w:rPr>
                <w:rFonts w:cstheme="minorHAnsi"/>
                <w:sz w:val="18"/>
                <w:szCs w:val="18"/>
              </w:rPr>
              <w:t xml:space="preserve"> </w:t>
            </w:r>
            <w:r w:rsidRPr="00C778CF">
              <w:rPr>
                <w:rFonts w:cstheme="minorHAnsi"/>
                <w:sz w:val="18"/>
                <w:szCs w:val="18"/>
              </w:rPr>
              <w:t>relative spese</w:t>
            </w:r>
            <w:r>
              <w:rPr>
                <w:rFonts w:cstheme="minorHAnsi"/>
                <w:sz w:val="18"/>
                <w:szCs w:val="18"/>
              </w:rPr>
              <w:t xml:space="preserve"> </w:t>
            </w:r>
            <w:r w:rsidRPr="00C778CF">
              <w:rPr>
                <w:rFonts w:cstheme="minorHAnsi"/>
                <w:sz w:val="18"/>
                <w:szCs w:val="18"/>
              </w:rPr>
              <w:t>di trasporto,</w:t>
            </w:r>
            <w:r>
              <w:rPr>
                <w:rFonts w:cstheme="minorHAnsi"/>
                <w:sz w:val="18"/>
                <w:szCs w:val="18"/>
              </w:rPr>
              <w:t xml:space="preserve"> </w:t>
            </w:r>
            <w:r w:rsidRPr="00C778CF">
              <w:rPr>
                <w:rFonts w:cstheme="minorHAnsi"/>
                <w:sz w:val="18"/>
                <w:szCs w:val="18"/>
              </w:rPr>
              <w:t>preparazione</w:t>
            </w:r>
            <w:r>
              <w:rPr>
                <w:rFonts w:cstheme="minorHAnsi"/>
                <w:sz w:val="18"/>
                <w:szCs w:val="18"/>
              </w:rPr>
              <w:t xml:space="preserve"> </w:t>
            </w:r>
            <w:r w:rsidRPr="00C778CF">
              <w:rPr>
                <w:rFonts w:cstheme="minorHAnsi"/>
                <w:sz w:val="18"/>
                <w:szCs w:val="18"/>
              </w:rPr>
              <w:t>del suolo,</w:t>
            </w:r>
            <w:r>
              <w:rPr>
                <w:rFonts w:cstheme="minorHAnsi"/>
                <w:sz w:val="18"/>
                <w:szCs w:val="18"/>
              </w:rPr>
              <w:t xml:space="preserve"> </w:t>
            </w:r>
            <w:r w:rsidRPr="00C778CF">
              <w:rPr>
                <w:rFonts w:cstheme="minorHAnsi"/>
                <w:sz w:val="18"/>
                <w:szCs w:val="18"/>
              </w:rPr>
              <w:t>messa a</w:t>
            </w:r>
            <w:r>
              <w:rPr>
                <w:rFonts w:cstheme="minorHAnsi"/>
                <w:sz w:val="18"/>
                <w:szCs w:val="18"/>
              </w:rPr>
              <w:t xml:space="preserve"> </w:t>
            </w:r>
            <w:r w:rsidRPr="00C778CF">
              <w:rPr>
                <w:rFonts w:cstheme="minorHAnsi"/>
                <w:sz w:val="18"/>
                <w:szCs w:val="18"/>
              </w:rPr>
              <w:t>dimora e</w:t>
            </w:r>
            <w:r>
              <w:rPr>
                <w:rFonts w:cstheme="minorHAnsi"/>
                <w:sz w:val="18"/>
                <w:szCs w:val="18"/>
              </w:rPr>
              <w:t xml:space="preserve"> </w:t>
            </w:r>
            <w:r w:rsidRPr="00C778CF">
              <w:rPr>
                <w:rFonts w:cstheme="minorHAnsi"/>
                <w:sz w:val="18"/>
                <w:szCs w:val="18"/>
              </w:rPr>
              <w:t>impianto,</w:t>
            </w:r>
            <w:r>
              <w:rPr>
                <w:rFonts w:cstheme="minorHAnsi"/>
                <w:sz w:val="18"/>
                <w:szCs w:val="18"/>
              </w:rPr>
              <w:t xml:space="preserve"> </w:t>
            </w:r>
            <w:r w:rsidRPr="00C778CF">
              <w:rPr>
                <w:rFonts w:cstheme="minorHAnsi"/>
                <w:sz w:val="18"/>
                <w:szCs w:val="18"/>
              </w:rPr>
              <w:t>manodopera e</w:t>
            </w:r>
            <w:r>
              <w:rPr>
                <w:rFonts w:cstheme="minorHAnsi"/>
                <w:sz w:val="18"/>
                <w:szCs w:val="18"/>
              </w:rPr>
              <w:t xml:space="preserve"> </w:t>
            </w:r>
            <w:r w:rsidRPr="00C778CF">
              <w:rPr>
                <w:rFonts w:cstheme="minorHAnsi"/>
                <w:sz w:val="18"/>
                <w:szCs w:val="18"/>
              </w:rPr>
              <w:t>protezione</w:t>
            </w:r>
          </w:p>
        </w:tc>
      </w:tr>
      <w:tr w:rsidR="006C4306" w:rsidRPr="00700099" w14:paraId="79E3C19E" w14:textId="77777777" w:rsidTr="00691B94">
        <w:tc>
          <w:tcPr>
            <w:tcW w:w="5000" w:type="pct"/>
            <w:vAlign w:val="center"/>
          </w:tcPr>
          <w:p w14:paraId="21DB6CA5" w14:textId="77777777" w:rsidR="006C4306" w:rsidRPr="00700099" w:rsidRDefault="006C4306" w:rsidP="00F561E7">
            <w:pPr>
              <w:spacing w:after="0"/>
              <w:jc w:val="both"/>
              <w:rPr>
                <w:rFonts w:cstheme="minorHAnsi"/>
                <w:b/>
                <w:bCs/>
                <w:sz w:val="18"/>
                <w:szCs w:val="18"/>
              </w:rPr>
            </w:pPr>
            <w:r w:rsidRPr="00C778CF">
              <w:rPr>
                <w:rFonts w:cstheme="minorHAnsi"/>
                <w:sz w:val="18"/>
                <w:szCs w:val="18"/>
              </w:rPr>
              <w:t>Spese di</w:t>
            </w:r>
            <w:r>
              <w:rPr>
                <w:rFonts w:cstheme="minorHAnsi"/>
                <w:sz w:val="18"/>
                <w:szCs w:val="18"/>
              </w:rPr>
              <w:t xml:space="preserve"> </w:t>
            </w:r>
            <w:r w:rsidRPr="00C778CF">
              <w:rPr>
                <w:rFonts w:cstheme="minorHAnsi"/>
                <w:sz w:val="18"/>
                <w:szCs w:val="18"/>
              </w:rPr>
              <w:t>acquisto</w:t>
            </w:r>
            <w:r>
              <w:rPr>
                <w:rFonts w:cstheme="minorHAnsi"/>
                <w:sz w:val="18"/>
                <w:szCs w:val="18"/>
              </w:rPr>
              <w:t xml:space="preserve"> </w:t>
            </w:r>
            <w:r w:rsidRPr="00C778CF">
              <w:rPr>
                <w:rFonts w:cstheme="minorHAnsi"/>
                <w:sz w:val="18"/>
                <w:szCs w:val="18"/>
              </w:rPr>
              <w:t>di nuovi mezzi</w:t>
            </w:r>
            <w:r>
              <w:rPr>
                <w:rFonts w:cstheme="minorHAnsi"/>
                <w:sz w:val="18"/>
                <w:szCs w:val="18"/>
              </w:rPr>
              <w:t xml:space="preserve"> </w:t>
            </w:r>
            <w:r w:rsidRPr="00C778CF">
              <w:rPr>
                <w:rFonts w:cstheme="minorHAnsi"/>
                <w:sz w:val="18"/>
                <w:szCs w:val="18"/>
              </w:rPr>
              <w:t>e attrezzature</w:t>
            </w:r>
            <w:r>
              <w:rPr>
                <w:rFonts w:cstheme="minorHAnsi"/>
                <w:sz w:val="18"/>
                <w:szCs w:val="18"/>
              </w:rPr>
              <w:t xml:space="preserve"> </w:t>
            </w:r>
            <w:r w:rsidRPr="00C778CF">
              <w:rPr>
                <w:rFonts w:cstheme="minorHAnsi"/>
                <w:sz w:val="18"/>
                <w:szCs w:val="18"/>
              </w:rPr>
              <w:t>funzionali alla</w:t>
            </w:r>
            <w:r>
              <w:rPr>
                <w:rFonts w:cstheme="minorHAnsi"/>
                <w:sz w:val="18"/>
                <w:szCs w:val="18"/>
              </w:rPr>
              <w:t xml:space="preserve"> </w:t>
            </w:r>
            <w:r w:rsidRPr="00C778CF">
              <w:rPr>
                <w:rFonts w:cstheme="minorHAnsi"/>
                <w:sz w:val="18"/>
                <w:szCs w:val="18"/>
              </w:rPr>
              <w:t>prevenzione e</w:t>
            </w:r>
            <w:r>
              <w:rPr>
                <w:rFonts w:cstheme="minorHAnsi"/>
                <w:sz w:val="18"/>
                <w:szCs w:val="18"/>
              </w:rPr>
              <w:t xml:space="preserve"> </w:t>
            </w:r>
            <w:r w:rsidRPr="00C778CF">
              <w:rPr>
                <w:rFonts w:cstheme="minorHAnsi"/>
                <w:sz w:val="18"/>
                <w:szCs w:val="18"/>
              </w:rPr>
              <w:t>ripristino dei</w:t>
            </w:r>
            <w:r>
              <w:rPr>
                <w:rFonts w:cstheme="minorHAnsi"/>
                <w:sz w:val="18"/>
                <w:szCs w:val="18"/>
              </w:rPr>
              <w:t xml:space="preserve"> </w:t>
            </w:r>
            <w:r w:rsidRPr="00C778CF">
              <w:rPr>
                <w:rFonts w:cstheme="minorHAnsi"/>
                <w:sz w:val="18"/>
                <w:szCs w:val="18"/>
              </w:rPr>
              <w:t>danni</w:t>
            </w:r>
            <w:r>
              <w:rPr>
                <w:rFonts w:cstheme="minorHAnsi"/>
                <w:sz w:val="18"/>
                <w:szCs w:val="18"/>
              </w:rPr>
              <w:t xml:space="preserve"> </w:t>
            </w:r>
            <w:r w:rsidRPr="00C778CF">
              <w:rPr>
                <w:rFonts w:cstheme="minorHAnsi"/>
                <w:sz w:val="18"/>
                <w:szCs w:val="18"/>
              </w:rPr>
              <w:t>dell’incendio</w:t>
            </w:r>
            <w:r>
              <w:rPr>
                <w:rFonts w:cstheme="minorHAnsi"/>
                <w:sz w:val="18"/>
                <w:szCs w:val="18"/>
              </w:rPr>
              <w:t xml:space="preserve"> </w:t>
            </w:r>
            <w:r w:rsidRPr="00C778CF">
              <w:rPr>
                <w:rFonts w:cstheme="minorHAnsi"/>
                <w:sz w:val="18"/>
                <w:szCs w:val="18"/>
              </w:rPr>
              <w:t>boschivo e altri</w:t>
            </w:r>
            <w:r>
              <w:rPr>
                <w:rFonts w:cstheme="minorHAnsi"/>
                <w:sz w:val="18"/>
                <w:szCs w:val="18"/>
              </w:rPr>
              <w:t xml:space="preserve"> </w:t>
            </w:r>
            <w:r w:rsidRPr="00C778CF">
              <w:rPr>
                <w:rFonts w:cstheme="minorHAnsi"/>
                <w:sz w:val="18"/>
                <w:szCs w:val="18"/>
              </w:rPr>
              <w:t>pericoli</w:t>
            </w:r>
            <w:r>
              <w:rPr>
                <w:rFonts w:cstheme="minorHAnsi"/>
                <w:sz w:val="18"/>
                <w:szCs w:val="18"/>
              </w:rPr>
              <w:t xml:space="preserve"> naturali</w:t>
            </w:r>
          </w:p>
        </w:tc>
      </w:tr>
      <w:tr w:rsidR="006C4306" w:rsidRPr="00700099" w14:paraId="3E552BA5" w14:textId="77777777" w:rsidTr="00691B94">
        <w:tc>
          <w:tcPr>
            <w:tcW w:w="5000" w:type="pct"/>
            <w:vAlign w:val="center"/>
          </w:tcPr>
          <w:p w14:paraId="3187B5C6" w14:textId="77777777" w:rsidR="006C4306" w:rsidRPr="008931B8" w:rsidRDefault="006C4306" w:rsidP="00F561E7">
            <w:pPr>
              <w:spacing w:after="0"/>
              <w:jc w:val="both"/>
              <w:rPr>
                <w:rFonts w:cstheme="minorHAnsi"/>
                <w:sz w:val="18"/>
                <w:szCs w:val="18"/>
              </w:rPr>
            </w:pPr>
            <w:r w:rsidRPr="008931B8">
              <w:rPr>
                <w:rFonts w:cstheme="minorHAnsi"/>
                <w:sz w:val="18"/>
                <w:szCs w:val="18"/>
              </w:rPr>
              <w:t>Spese di</w:t>
            </w:r>
            <w:r>
              <w:rPr>
                <w:rFonts w:cstheme="minorHAnsi"/>
                <w:sz w:val="18"/>
                <w:szCs w:val="18"/>
              </w:rPr>
              <w:t xml:space="preserve"> </w:t>
            </w:r>
            <w:r w:rsidRPr="008931B8">
              <w:rPr>
                <w:rFonts w:cstheme="minorHAnsi"/>
                <w:sz w:val="18"/>
                <w:szCs w:val="18"/>
              </w:rPr>
              <w:t>materiali,</w:t>
            </w:r>
            <w:r>
              <w:rPr>
                <w:rFonts w:cstheme="minorHAnsi"/>
                <w:sz w:val="18"/>
                <w:szCs w:val="18"/>
              </w:rPr>
              <w:t xml:space="preserve"> </w:t>
            </w:r>
            <w:r w:rsidRPr="008931B8">
              <w:rPr>
                <w:rFonts w:cstheme="minorHAnsi"/>
                <w:sz w:val="18"/>
                <w:szCs w:val="18"/>
              </w:rPr>
              <w:t>attrezzature,</w:t>
            </w:r>
            <w:r>
              <w:rPr>
                <w:rFonts w:cstheme="minorHAnsi"/>
                <w:sz w:val="18"/>
                <w:szCs w:val="18"/>
              </w:rPr>
              <w:t xml:space="preserve"> </w:t>
            </w:r>
            <w:r w:rsidRPr="008931B8">
              <w:rPr>
                <w:rFonts w:cstheme="minorHAnsi"/>
                <w:sz w:val="18"/>
                <w:szCs w:val="18"/>
              </w:rPr>
              <w:t>manodopera e</w:t>
            </w:r>
            <w:r>
              <w:rPr>
                <w:rFonts w:cstheme="minorHAnsi"/>
                <w:sz w:val="18"/>
                <w:szCs w:val="18"/>
              </w:rPr>
              <w:t xml:space="preserve"> </w:t>
            </w:r>
            <w:r w:rsidRPr="008931B8">
              <w:rPr>
                <w:rFonts w:cstheme="minorHAnsi"/>
                <w:sz w:val="18"/>
                <w:szCs w:val="18"/>
              </w:rPr>
              <w:t>servizi</w:t>
            </w:r>
            <w:r>
              <w:rPr>
                <w:rFonts w:cstheme="minorHAnsi"/>
                <w:sz w:val="18"/>
                <w:szCs w:val="18"/>
              </w:rPr>
              <w:t xml:space="preserve"> </w:t>
            </w:r>
            <w:r w:rsidRPr="008931B8">
              <w:rPr>
                <w:rFonts w:cstheme="minorHAnsi"/>
                <w:sz w:val="18"/>
                <w:szCs w:val="18"/>
              </w:rPr>
              <w:t>necessari alle</w:t>
            </w:r>
            <w:r>
              <w:rPr>
                <w:rFonts w:cstheme="minorHAnsi"/>
                <w:sz w:val="18"/>
                <w:szCs w:val="18"/>
              </w:rPr>
              <w:t xml:space="preserve"> </w:t>
            </w:r>
            <w:r w:rsidRPr="008931B8">
              <w:rPr>
                <w:rFonts w:cstheme="minorHAnsi"/>
                <w:sz w:val="18"/>
                <w:szCs w:val="18"/>
              </w:rPr>
              <w:t>operazioni di</w:t>
            </w:r>
            <w:r>
              <w:rPr>
                <w:rFonts w:cstheme="minorHAnsi"/>
                <w:sz w:val="18"/>
                <w:szCs w:val="18"/>
              </w:rPr>
              <w:t xml:space="preserve"> </w:t>
            </w:r>
            <w:r w:rsidRPr="008931B8">
              <w:rPr>
                <w:rFonts w:cstheme="minorHAnsi"/>
                <w:sz w:val="18"/>
                <w:szCs w:val="18"/>
              </w:rPr>
              <w:t>monitoraggio e</w:t>
            </w:r>
            <w:r>
              <w:rPr>
                <w:rFonts w:cstheme="minorHAnsi"/>
                <w:sz w:val="18"/>
                <w:szCs w:val="18"/>
              </w:rPr>
              <w:t xml:space="preserve"> </w:t>
            </w:r>
            <w:r w:rsidRPr="008931B8">
              <w:rPr>
                <w:rFonts w:cstheme="minorHAnsi"/>
                <w:sz w:val="18"/>
                <w:szCs w:val="18"/>
              </w:rPr>
              <w:t>di prevenzione</w:t>
            </w:r>
            <w:r>
              <w:rPr>
                <w:rFonts w:cstheme="minorHAnsi"/>
                <w:sz w:val="18"/>
                <w:szCs w:val="18"/>
              </w:rPr>
              <w:t xml:space="preserve"> </w:t>
            </w:r>
            <w:r w:rsidRPr="008931B8">
              <w:rPr>
                <w:rFonts w:cstheme="minorHAnsi"/>
                <w:sz w:val="18"/>
                <w:szCs w:val="18"/>
              </w:rPr>
              <w:t>e ripristino</w:t>
            </w:r>
          </w:p>
        </w:tc>
      </w:tr>
      <w:tr w:rsidR="006C4306" w:rsidRPr="00700099" w14:paraId="7271D220" w14:textId="77777777" w:rsidTr="00691B94">
        <w:tc>
          <w:tcPr>
            <w:tcW w:w="5000" w:type="pct"/>
            <w:vAlign w:val="center"/>
          </w:tcPr>
          <w:p w14:paraId="6478340D" w14:textId="77777777" w:rsidR="006C4306" w:rsidRPr="008931B8" w:rsidRDefault="006C4306" w:rsidP="00F561E7">
            <w:pPr>
              <w:spacing w:after="0"/>
              <w:jc w:val="both"/>
              <w:rPr>
                <w:rFonts w:cstheme="minorHAnsi"/>
                <w:sz w:val="18"/>
                <w:szCs w:val="18"/>
              </w:rPr>
            </w:pPr>
            <w:r w:rsidRPr="008931B8">
              <w:rPr>
                <w:rFonts w:cstheme="minorHAnsi"/>
                <w:sz w:val="18"/>
                <w:szCs w:val="18"/>
              </w:rPr>
              <w:t>Spese di</w:t>
            </w:r>
            <w:r>
              <w:rPr>
                <w:rFonts w:cstheme="minorHAnsi"/>
                <w:sz w:val="18"/>
                <w:szCs w:val="18"/>
              </w:rPr>
              <w:t xml:space="preserve"> </w:t>
            </w:r>
            <w:r w:rsidRPr="008931B8">
              <w:rPr>
                <w:rFonts w:cstheme="minorHAnsi"/>
                <w:sz w:val="18"/>
                <w:szCs w:val="18"/>
              </w:rPr>
              <w:t xml:space="preserve">acquisizione </w:t>
            </w:r>
            <w:r>
              <w:rPr>
                <w:rFonts w:cstheme="minorHAnsi"/>
                <w:sz w:val="18"/>
                <w:szCs w:val="18"/>
              </w:rPr>
              <w:t xml:space="preserve">o </w:t>
            </w:r>
            <w:r w:rsidRPr="008931B8">
              <w:rPr>
                <w:rFonts w:cstheme="minorHAnsi"/>
                <w:sz w:val="18"/>
                <w:szCs w:val="18"/>
              </w:rPr>
              <w:t>sviluppo di</w:t>
            </w:r>
            <w:r>
              <w:rPr>
                <w:rFonts w:cstheme="minorHAnsi"/>
                <w:sz w:val="18"/>
                <w:szCs w:val="18"/>
              </w:rPr>
              <w:t xml:space="preserve"> </w:t>
            </w:r>
            <w:r w:rsidRPr="008931B8">
              <w:rPr>
                <w:rFonts w:cstheme="minorHAnsi"/>
                <w:sz w:val="18"/>
                <w:szCs w:val="18"/>
              </w:rPr>
              <w:t>programmi</w:t>
            </w:r>
            <w:r>
              <w:rPr>
                <w:rFonts w:cstheme="minorHAnsi"/>
                <w:sz w:val="18"/>
                <w:szCs w:val="18"/>
              </w:rPr>
              <w:t xml:space="preserve"> </w:t>
            </w:r>
            <w:r w:rsidRPr="008931B8">
              <w:rPr>
                <w:rFonts w:cstheme="minorHAnsi"/>
                <w:sz w:val="18"/>
                <w:szCs w:val="18"/>
              </w:rPr>
              <w:t>informatici</w:t>
            </w:r>
          </w:p>
        </w:tc>
      </w:tr>
      <w:tr w:rsidR="006C4306" w:rsidRPr="00700099" w14:paraId="271BCD1B" w14:textId="77777777" w:rsidTr="00691B94">
        <w:tc>
          <w:tcPr>
            <w:tcW w:w="5000" w:type="pct"/>
            <w:vAlign w:val="center"/>
          </w:tcPr>
          <w:p w14:paraId="13971C0D" w14:textId="77777777" w:rsidR="006C4306" w:rsidRPr="008931B8" w:rsidRDefault="006C4306" w:rsidP="00F561E7">
            <w:pPr>
              <w:spacing w:after="0"/>
              <w:jc w:val="both"/>
              <w:rPr>
                <w:rFonts w:cstheme="minorHAnsi"/>
                <w:sz w:val="18"/>
                <w:szCs w:val="18"/>
              </w:rPr>
            </w:pPr>
            <w:r w:rsidRPr="008931B8">
              <w:rPr>
                <w:rFonts w:cstheme="minorHAnsi"/>
                <w:sz w:val="18"/>
                <w:szCs w:val="18"/>
              </w:rPr>
              <w:t>Spese per</w:t>
            </w:r>
            <w:r>
              <w:rPr>
                <w:rFonts w:cstheme="minorHAnsi"/>
                <w:sz w:val="18"/>
                <w:szCs w:val="18"/>
              </w:rPr>
              <w:t xml:space="preserve"> </w:t>
            </w:r>
            <w:r w:rsidRPr="008931B8">
              <w:rPr>
                <w:rFonts w:cstheme="minorHAnsi"/>
                <w:sz w:val="18"/>
                <w:szCs w:val="18"/>
              </w:rPr>
              <w:t>realizzazione,</w:t>
            </w:r>
            <w:r>
              <w:rPr>
                <w:rFonts w:cstheme="minorHAnsi"/>
                <w:sz w:val="18"/>
                <w:szCs w:val="18"/>
              </w:rPr>
              <w:t xml:space="preserve"> </w:t>
            </w:r>
            <w:r w:rsidRPr="008931B8">
              <w:rPr>
                <w:rFonts w:cstheme="minorHAnsi"/>
                <w:sz w:val="18"/>
                <w:szCs w:val="18"/>
              </w:rPr>
              <w:t>adeguamento e</w:t>
            </w:r>
            <w:r>
              <w:rPr>
                <w:rFonts w:cstheme="minorHAnsi"/>
                <w:sz w:val="18"/>
                <w:szCs w:val="18"/>
              </w:rPr>
              <w:t xml:space="preserve"> </w:t>
            </w:r>
            <w:r w:rsidRPr="008931B8">
              <w:rPr>
                <w:rFonts w:cstheme="minorHAnsi"/>
                <w:sz w:val="18"/>
                <w:szCs w:val="18"/>
              </w:rPr>
              <w:t>ripristino delle</w:t>
            </w:r>
            <w:r>
              <w:rPr>
                <w:rFonts w:cstheme="minorHAnsi"/>
                <w:sz w:val="18"/>
                <w:szCs w:val="18"/>
              </w:rPr>
              <w:t xml:space="preserve"> </w:t>
            </w:r>
            <w:r w:rsidRPr="008931B8">
              <w:rPr>
                <w:rFonts w:cstheme="minorHAnsi"/>
                <w:sz w:val="18"/>
                <w:szCs w:val="18"/>
              </w:rPr>
              <w:t>opere di</w:t>
            </w:r>
            <w:r>
              <w:rPr>
                <w:rFonts w:cstheme="minorHAnsi"/>
                <w:sz w:val="18"/>
                <w:szCs w:val="18"/>
              </w:rPr>
              <w:t xml:space="preserve"> </w:t>
            </w:r>
            <w:r w:rsidRPr="008931B8">
              <w:rPr>
                <w:rFonts w:cstheme="minorHAnsi"/>
                <w:sz w:val="18"/>
                <w:szCs w:val="18"/>
              </w:rPr>
              <w:t>ingegneria</w:t>
            </w:r>
            <w:r>
              <w:rPr>
                <w:rFonts w:cstheme="minorHAnsi"/>
                <w:sz w:val="18"/>
                <w:szCs w:val="18"/>
              </w:rPr>
              <w:t xml:space="preserve"> </w:t>
            </w:r>
            <w:r w:rsidRPr="008931B8">
              <w:rPr>
                <w:rFonts w:cstheme="minorHAnsi"/>
                <w:sz w:val="18"/>
                <w:szCs w:val="18"/>
              </w:rPr>
              <w:t>naturalistica e</w:t>
            </w:r>
            <w:r>
              <w:rPr>
                <w:rFonts w:cstheme="minorHAnsi"/>
                <w:sz w:val="18"/>
                <w:szCs w:val="18"/>
              </w:rPr>
              <w:t xml:space="preserve"> </w:t>
            </w:r>
            <w:r w:rsidRPr="008931B8">
              <w:rPr>
                <w:rFonts w:cstheme="minorHAnsi"/>
                <w:sz w:val="18"/>
                <w:szCs w:val="18"/>
              </w:rPr>
              <w:t>viabilità</w:t>
            </w:r>
            <w:r>
              <w:rPr>
                <w:rFonts w:cstheme="minorHAnsi"/>
                <w:sz w:val="18"/>
                <w:szCs w:val="18"/>
              </w:rPr>
              <w:t xml:space="preserve"> </w:t>
            </w:r>
            <w:r w:rsidRPr="008931B8">
              <w:rPr>
                <w:rFonts w:cstheme="minorHAnsi"/>
                <w:sz w:val="18"/>
                <w:szCs w:val="18"/>
              </w:rPr>
              <w:t>forestale e</w:t>
            </w:r>
            <w:r>
              <w:rPr>
                <w:rFonts w:cstheme="minorHAnsi"/>
                <w:sz w:val="18"/>
                <w:szCs w:val="18"/>
              </w:rPr>
              <w:t xml:space="preserve"> </w:t>
            </w:r>
            <w:r w:rsidRPr="008931B8">
              <w:rPr>
                <w:rFonts w:cstheme="minorHAnsi"/>
                <w:sz w:val="18"/>
                <w:szCs w:val="18"/>
              </w:rPr>
              <w:t>silvo-pastorale,</w:t>
            </w:r>
            <w:r>
              <w:rPr>
                <w:rFonts w:cstheme="minorHAnsi"/>
                <w:sz w:val="18"/>
                <w:szCs w:val="18"/>
              </w:rPr>
              <w:t xml:space="preserve"> </w:t>
            </w:r>
            <w:r w:rsidRPr="008931B8">
              <w:rPr>
                <w:rFonts w:cstheme="minorHAnsi"/>
                <w:sz w:val="18"/>
                <w:szCs w:val="18"/>
              </w:rPr>
              <w:t>delle</w:t>
            </w:r>
            <w:r>
              <w:rPr>
                <w:rFonts w:cstheme="minorHAnsi"/>
                <w:sz w:val="18"/>
                <w:szCs w:val="18"/>
              </w:rPr>
              <w:t xml:space="preserve"> </w:t>
            </w:r>
            <w:r w:rsidRPr="008931B8">
              <w:rPr>
                <w:rFonts w:cstheme="minorHAnsi"/>
                <w:sz w:val="18"/>
                <w:szCs w:val="18"/>
              </w:rPr>
              <w:t>sistemazioni idraulico</w:t>
            </w:r>
            <w:r>
              <w:rPr>
                <w:rFonts w:cstheme="minorHAnsi"/>
                <w:sz w:val="18"/>
                <w:szCs w:val="18"/>
              </w:rPr>
              <w:t xml:space="preserve"> </w:t>
            </w:r>
            <w:r w:rsidRPr="008931B8">
              <w:rPr>
                <w:rFonts w:cstheme="minorHAnsi"/>
                <w:sz w:val="18"/>
                <w:szCs w:val="18"/>
              </w:rPr>
              <w:t>forestale, di</w:t>
            </w:r>
            <w:r>
              <w:rPr>
                <w:rFonts w:cstheme="minorHAnsi"/>
                <w:sz w:val="18"/>
                <w:szCs w:val="18"/>
              </w:rPr>
              <w:t xml:space="preserve"> </w:t>
            </w:r>
            <w:r w:rsidRPr="008931B8">
              <w:rPr>
                <w:rFonts w:cstheme="minorHAnsi"/>
                <w:sz w:val="18"/>
                <w:szCs w:val="18"/>
              </w:rPr>
              <w:t>versanti, del</w:t>
            </w:r>
            <w:r>
              <w:rPr>
                <w:rFonts w:cstheme="minorHAnsi"/>
                <w:sz w:val="18"/>
                <w:szCs w:val="18"/>
              </w:rPr>
              <w:t xml:space="preserve"> </w:t>
            </w:r>
            <w:r w:rsidRPr="008931B8">
              <w:rPr>
                <w:rFonts w:cstheme="minorHAnsi"/>
                <w:sz w:val="18"/>
                <w:szCs w:val="18"/>
              </w:rPr>
              <w:t>reticolo</w:t>
            </w:r>
            <w:r>
              <w:rPr>
                <w:rFonts w:cstheme="minorHAnsi"/>
                <w:sz w:val="18"/>
                <w:szCs w:val="18"/>
              </w:rPr>
              <w:t xml:space="preserve"> </w:t>
            </w:r>
            <w:r w:rsidRPr="008931B8">
              <w:rPr>
                <w:rFonts w:cstheme="minorHAnsi"/>
                <w:sz w:val="18"/>
                <w:szCs w:val="18"/>
              </w:rPr>
              <w:t>idraulico, di</w:t>
            </w:r>
            <w:r>
              <w:rPr>
                <w:rFonts w:cstheme="minorHAnsi"/>
                <w:sz w:val="18"/>
                <w:szCs w:val="18"/>
              </w:rPr>
              <w:t xml:space="preserve"> </w:t>
            </w:r>
            <w:r w:rsidRPr="008931B8">
              <w:rPr>
                <w:rFonts w:cstheme="minorHAnsi"/>
                <w:sz w:val="18"/>
                <w:szCs w:val="18"/>
              </w:rPr>
              <w:t>vasche e</w:t>
            </w:r>
            <w:r>
              <w:rPr>
                <w:rFonts w:cstheme="minorHAnsi"/>
                <w:sz w:val="18"/>
                <w:szCs w:val="18"/>
              </w:rPr>
              <w:t xml:space="preserve"> </w:t>
            </w:r>
            <w:r w:rsidRPr="008931B8">
              <w:rPr>
                <w:rFonts w:cstheme="minorHAnsi"/>
                <w:sz w:val="18"/>
                <w:szCs w:val="18"/>
              </w:rPr>
              <w:t>laghetti AI</w:t>
            </w:r>
            <w:r>
              <w:rPr>
                <w:rFonts w:cstheme="minorHAnsi"/>
                <w:sz w:val="18"/>
                <w:szCs w:val="18"/>
              </w:rPr>
              <w:t>B</w:t>
            </w:r>
          </w:p>
        </w:tc>
      </w:tr>
      <w:tr w:rsidR="006C4306" w:rsidRPr="00700099" w14:paraId="1D351D5B" w14:textId="77777777" w:rsidTr="00691B94">
        <w:tc>
          <w:tcPr>
            <w:tcW w:w="5000" w:type="pct"/>
            <w:shd w:val="clear" w:color="auto" w:fill="auto"/>
            <w:vAlign w:val="center"/>
          </w:tcPr>
          <w:p w14:paraId="709848FE" w14:textId="77777777" w:rsidR="006C4306" w:rsidRPr="008931B8" w:rsidRDefault="006C4306" w:rsidP="00F561E7">
            <w:pPr>
              <w:spacing w:after="0"/>
              <w:jc w:val="both"/>
              <w:rPr>
                <w:rFonts w:cstheme="minorHAnsi"/>
                <w:sz w:val="18"/>
                <w:szCs w:val="18"/>
              </w:rPr>
            </w:pPr>
            <w:r w:rsidRPr="008931B8">
              <w:rPr>
                <w:rFonts w:cstheme="minorHAnsi"/>
                <w:sz w:val="18"/>
                <w:szCs w:val="18"/>
              </w:rPr>
              <w:t>Spese per la</w:t>
            </w:r>
            <w:r>
              <w:rPr>
                <w:rFonts w:cstheme="minorHAnsi"/>
                <w:sz w:val="18"/>
                <w:szCs w:val="18"/>
              </w:rPr>
              <w:t xml:space="preserve"> </w:t>
            </w:r>
            <w:r w:rsidRPr="008931B8">
              <w:rPr>
                <w:rFonts w:cstheme="minorHAnsi"/>
                <w:sz w:val="18"/>
                <w:szCs w:val="18"/>
              </w:rPr>
              <w:t>redazione di</w:t>
            </w:r>
            <w:r>
              <w:rPr>
                <w:rFonts w:cstheme="minorHAnsi"/>
                <w:sz w:val="18"/>
                <w:szCs w:val="18"/>
              </w:rPr>
              <w:t xml:space="preserve"> </w:t>
            </w:r>
            <w:r w:rsidRPr="008931B8">
              <w:rPr>
                <w:rFonts w:cstheme="minorHAnsi"/>
                <w:sz w:val="18"/>
                <w:szCs w:val="18"/>
              </w:rPr>
              <w:t>Piani e</w:t>
            </w:r>
            <w:r>
              <w:rPr>
                <w:rFonts w:cstheme="minorHAnsi"/>
                <w:sz w:val="18"/>
                <w:szCs w:val="18"/>
              </w:rPr>
              <w:t xml:space="preserve"> </w:t>
            </w:r>
            <w:r w:rsidRPr="008931B8">
              <w:rPr>
                <w:rFonts w:cstheme="minorHAnsi"/>
                <w:sz w:val="18"/>
                <w:szCs w:val="18"/>
              </w:rPr>
              <w:t>programmi di</w:t>
            </w:r>
            <w:r>
              <w:rPr>
                <w:rFonts w:cstheme="minorHAnsi"/>
                <w:sz w:val="18"/>
                <w:szCs w:val="18"/>
              </w:rPr>
              <w:t xml:space="preserve"> </w:t>
            </w:r>
            <w:r w:rsidRPr="008931B8">
              <w:rPr>
                <w:rFonts w:cstheme="minorHAnsi"/>
                <w:sz w:val="18"/>
                <w:szCs w:val="18"/>
              </w:rPr>
              <w:t>prevenzione e</w:t>
            </w:r>
            <w:r>
              <w:rPr>
                <w:rFonts w:cstheme="minorHAnsi"/>
                <w:sz w:val="18"/>
                <w:szCs w:val="18"/>
              </w:rPr>
              <w:t xml:space="preserve"> </w:t>
            </w:r>
            <w:r w:rsidRPr="008931B8">
              <w:rPr>
                <w:rFonts w:cstheme="minorHAnsi"/>
                <w:sz w:val="18"/>
                <w:szCs w:val="18"/>
              </w:rPr>
              <w:t>intervento</w:t>
            </w:r>
          </w:p>
        </w:tc>
      </w:tr>
      <w:tr w:rsidR="006C4306" w:rsidRPr="00700099" w14:paraId="24C71A1E" w14:textId="77777777" w:rsidTr="00691B94">
        <w:tc>
          <w:tcPr>
            <w:tcW w:w="5000" w:type="pct"/>
            <w:shd w:val="clear" w:color="auto" w:fill="A7D9A3"/>
            <w:vAlign w:val="center"/>
          </w:tcPr>
          <w:p w14:paraId="19B3E0E3" w14:textId="77777777" w:rsidR="006C4306" w:rsidRPr="008931B8" w:rsidRDefault="006C4306" w:rsidP="00F561E7">
            <w:pPr>
              <w:spacing w:after="0"/>
              <w:jc w:val="center"/>
              <w:rPr>
                <w:rFonts w:cstheme="minorHAnsi"/>
                <w:b/>
                <w:bCs/>
                <w:sz w:val="18"/>
                <w:szCs w:val="18"/>
              </w:rPr>
            </w:pPr>
            <w:r w:rsidRPr="008931B8">
              <w:rPr>
                <w:rFonts w:cstheme="minorHAnsi"/>
                <w:b/>
                <w:bCs/>
                <w:sz w:val="18"/>
                <w:szCs w:val="18"/>
              </w:rPr>
              <w:t>Spese non ammissibili</w:t>
            </w:r>
            <w:r>
              <w:rPr>
                <w:rFonts w:cstheme="minorHAnsi"/>
                <w:b/>
                <w:bCs/>
                <w:sz w:val="18"/>
                <w:szCs w:val="18"/>
              </w:rPr>
              <w:t xml:space="preserve"> </w:t>
            </w:r>
            <w:r w:rsidRPr="008931B8">
              <w:rPr>
                <w:rFonts w:cstheme="minorHAnsi"/>
                <w:b/>
                <w:bCs/>
                <w:sz w:val="18"/>
                <w:szCs w:val="18"/>
              </w:rPr>
              <w:t xml:space="preserve">– </w:t>
            </w:r>
            <w:r w:rsidRPr="009A4EDC">
              <w:rPr>
                <w:rFonts w:cstheme="minorHAnsi"/>
                <w:b/>
                <w:bCs/>
                <w:sz w:val="18"/>
                <w:szCs w:val="18"/>
                <w:highlight w:val="green"/>
              </w:rPr>
              <w:t>specificità regionali</w:t>
            </w:r>
          </w:p>
        </w:tc>
      </w:tr>
      <w:tr w:rsidR="006C4306" w:rsidRPr="00700099" w14:paraId="429C44ED" w14:textId="77777777" w:rsidTr="00691B94">
        <w:tc>
          <w:tcPr>
            <w:tcW w:w="5000" w:type="pct"/>
            <w:vAlign w:val="center"/>
          </w:tcPr>
          <w:p w14:paraId="0541A67A" w14:textId="77777777" w:rsidR="006C4306" w:rsidRPr="00700099" w:rsidRDefault="006C4306" w:rsidP="00F561E7">
            <w:pPr>
              <w:spacing w:after="0"/>
              <w:jc w:val="both"/>
              <w:rPr>
                <w:rFonts w:cstheme="minorHAnsi"/>
                <w:b/>
                <w:bCs/>
                <w:sz w:val="18"/>
                <w:szCs w:val="18"/>
              </w:rPr>
            </w:pPr>
            <w:r w:rsidRPr="008931B8">
              <w:rPr>
                <w:rFonts w:cstheme="minorHAnsi"/>
                <w:sz w:val="18"/>
                <w:szCs w:val="18"/>
              </w:rPr>
              <w:t>Spese di</w:t>
            </w:r>
            <w:r>
              <w:rPr>
                <w:rFonts w:cstheme="minorHAnsi"/>
                <w:sz w:val="18"/>
                <w:szCs w:val="18"/>
              </w:rPr>
              <w:t xml:space="preserve"> </w:t>
            </w:r>
            <w:r w:rsidRPr="008931B8">
              <w:rPr>
                <w:rFonts w:cstheme="minorHAnsi"/>
                <w:sz w:val="18"/>
                <w:szCs w:val="18"/>
              </w:rPr>
              <w:t>acquisto di</w:t>
            </w:r>
            <w:r>
              <w:rPr>
                <w:rFonts w:cstheme="minorHAnsi"/>
                <w:sz w:val="18"/>
                <w:szCs w:val="18"/>
              </w:rPr>
              <w:t xml:space="preserve"> </w:t>
            </w:r>
            <w:r w:rsidRPr="008931B8">
              <w:rPr>
                <w:rFonts w:cstheme="minorHAnsi"/>
                <w:sz w:val="18"/>
                <w:szCs w:val="18"/>
              </w:rPr>
              <w:t>piante annuali</w:t>
            </w:r>
            <w:r>
              <w:rPr>
                <w:rFonts w:cstheme="minorHAnsi"/>
                <w:sz w:val="18"/>
                <w:szCs w:val="18"/>
              </w:rPr>
              <w:t xml:space="preserve"> </w:t>
            </w:r>
            <w:r w:rsidRPr="008931B8">
              <w:rPr>
                <w:rFonts w:cstheme="minorHAnsi"/>
                <w:sz w:val="18"/>
                <w:szCs w:val="18"/>
              </w:rPr>
              <w:t>e relative spese</w:t>
            </w:r>
            <w:r>
              <w:rPr>
                <w:rFonts w:cstheme="minorHAnsi"/>
                <w:sz w:val="18"/>
                <w:szCs w:val="18"/>
              </w:rPr>
              <w:t xml:space="preserve"> </w:t>
            </w:r>
            <w:r w:rsidRPr="008931B8">
              <w:rPr>
                <w:rFonts w:cstheme="minorHAnsi"/>
                <w:sz w:val="18"/>
                <w:szCs w:val="18"/>
              </w:rPr>
              <w:t>di impianto ad</w:t>
            </w:r>
            <w:r>
              <w:rPr>
                <w:rFonts w:cstheme="minorHAnsi"/>
                <w:sz w:val="18"/>
                <w:szCs w:val="18"/>
              </w:rPr>
              <w:t xml:space="preserve"> e</w:t>
            </w:r>
            <w:r w:rsidRPr="008931B8">
              <w:rPr>
                <w:rFonts w:cstheme="minorHAnsi"/>
                <w:sz w:val="18"/>
                <w:szCs w:val="18"/>
              </w:rPr>
              <w:t>sclusione</w:t>
            </w:r>
            <w:r>
              <w:rPr>
                <w:rFonts w:cstheme="minorHAnsi"/>
                <w:sz w:val="18"/>
                <w:szCs w:val="18"/>
              </w:rPr>
              <w:t xml:space="preserve"> </w:t>
            </w:r>
            <w:r w:rsidRPr="008931B8">
              <w:rPr>
                <w:rFonts w:cstheme="minorHAnsi"/>
                <w:sz w:val="18"/>
                <w:szCs w:val="18"/>
              </w:rPr>
              <w:t>delle sementi</w:t>
            </w:r>
            <w:r>
              <w:rPr>
                <w:rFonts w:cstheme="minorHAnsi"/>
                <w:sz w:val="18"/>
                <w:szCs w:val="18"/>
              </w:rPr>
              <w:t xml:space="preserve"> </w:t>
            </w:r>
            <w:r w:rsidRPr="008931B8">
              <w:rPr>
                <w:rFonts w:cstheme="minorHAnsi"/>
                <w:sz w:val="18"/>
                <w:szCs w:val="18"/>
              </w:rPr>
              <w:t>per le</w:t>
            </w:r>
            <w:r>
              <w:rPr>
                <w:rFonts w:cstheme="minorHAnsi"/>
                <w:sz w:val="18"/>
                <w:szCs w:val="18"/>
              </w:rPr>
              <w:t xml:space="preserve"> </w:t>
            </w:r>
            <w:r w:rsidRPr="008931B8">
              <w:rPr>
                <w:rFonts w:cstheme="minorHAnsi"/>
                <w:sz w:val="18"/>
                <w:szCs w:val="18"/>
              </w:rPr>
              <w:t>idrosemine di</w:t>
            </w:r>
            <w:r>
              <w:rPr>
                <w:rFonts w:cstheme="minorHAnsi"/>
                <w:sz w:val="18"/>
                <w:szCs w:val="18"/>
              </w:rPr>
              <w:t xml:space="preserve"> </w:t>
            </w:r>
            <w:r w:rsidRPr="008931B8">
              <w:rPr>
                <w:rFonts w:cstheme="minorHAnsi"/>
                <w:sz w:val="18"/>
                <w:szCs w:val="18"/>
              </w:rPr>
              <w:t>specie erbacee</w:t>
            </w:r>
          </w:p>
        </w:tc>
      </w:tr>
      <w:tr w:rsidR="006C4306" w:rsidRPr="00700099" w14:paraId="49A5AF68" w14:textId="77777777" w:rsidTr="00691B94">
        <w:tc>
          <w:tcPr>
            <w:tcW w:w="5000" w:type="pct"/>
            <w:vAlign w:val="center"/>
          </w:tcPr>
          <w:p w14:paraId="000D1131" w14:textId="77777777" w:rsidR="006C4306" w:rsidRPr="008931B8" w:rsidRDefault="006C4306" w:rsidP="00F561E7">
            <w:pPr>
              <w:spacing w:after="0"/>
              <w:jc w:val="both"/>
              <w:rPr>
                <w:rFonts w:cstheme="minorHAnsi"/>
                <w:sz w:val="18"/>
                <w:szCs w:val="18"/>
              </w:rPr>
            </w:pPr>
            <w:r w:rsidRPr="008931B8">
              <w:rPr>
                <w:rFonts w:cstheme="minorHAnsi"/>
                <w:sz w:val="18"/>
                <w:szCs w:val="18"/>
              </w:rPr>
              <w:t>Spese di</w:t>
            </w:r>
            <w:r>
              <w:rPr>
                <w:rFonts w:cstheme="minorHAnsi"/>
                <w:sz w:val="18"/>
                <w:szCs w:val="18"/>
              </w:rPr>
              <w:t xml:space="preserve"> </w:t>
            </w:r>
            <w:r w:rsidRPr="008931B8">
              <w:rPr>
                <w:rFonts w:cstheme="minorHAnsi"/>
                <w:sz w:val="18"/>
                <w:szCs w:val="18"/>
              </w:rPr>
              <w:t>manutenzione</w:t>
            </w:r>
            <w:r>
              <w:rPr>
                <w:rFonts w:cstheme="minorHAnsi"/>
                <w:sz w:val="18"/>
                <w:szCs w:val="18"/>
              </w:rPr>
              <w:t xml:space="preserve"> </w:t>
            </w:r>
            <w:r w:rsidRPr="008931B8">
              <w:rPr>
                <w:rFonts w:cstheme="minorHAnsi"/>
                <w:sz w:val="18"/>
                <w:szCs w:val="18"/>
              </w:rPr>
              <w:t>ordinaria, di</w:t>
            </w:r>
            <w:r>
              <w:rPr>
                <w:rFonts w:cstheme="minorHAnsi"/>
                <w:sz w:val="18"/>
                <w:szCs w:val="18"/>
              </w:rPr>
              <w:t xml:space="preserve"> </w:t>
            </w:r>
            <w:r w:rsidRPr="008931B8">
              <w:rPr>
                <w:rFonts w:cstheme="minorHAnsi"/>
                <w:sz w:val="18"/>
                <w:szCs w:val="18"/>
              </w:rPr>
              <w:t>esercizio e</w:t>
            </w:r>
            <w:r>
              <w:rPr>
                <w:rFonts w:cstheme="minorHAnsi"/>
                <w:sz w:val="18"/>
                <w:szCs w:val="18"/>
              </w:rPr>
              <w:t xml:space="preserve"> </w:t>
            </w:r>
            <w:r w:rsidRPr="008931B8">
              <w:rPr>
                <w:rFonts w:cstheme="minorHAnsi"/>
                <w:sz w:val="18"/>
                <w:szCs w:val="18"/>
              </w:rPr>
              <w:t>funzionamento</w:t>
            </w:r>
            <w:r>
              <w:rPr>
                <w:rFonts w:cstheme="minorHAnsi"/>
                <w:sz w:val="18"/>
                <w:szCs w:val="18"/>
              </w:rPr>
              <w:t xml:space="preserve"> </w:t>
            </w:r>
            <w:r w:rsidRPr="008931B8">
              <w:rPr>
                <w:rFonts w:cstheme="minorHAnsi"/>
                <w:sz w:val="18"/>
                <w:szCs w:val="18"/>
              </w:rPr>
              <w:t>fatto salvo</w:t>
            </w:r>
            <w:r>
              <w:rPr>
                <w:rFonts w:cstheme="minorHAnsi"/>
                <w:sz w:val="18"/>
                <w:szCs w:val="18"/>
              </w:rPr>
              <w:t xml:space="preserve"> quanto </w:t>
            </w:r>
            <w:r w:rsidRPr="008931B8">
              <w:rPr>
                <w:rFonts w:cstheme="minorHAnsi"/>
                <w:sz w:val="18"/>
                <w:szCs w:val="18"/>
              </w:rPr>
              <w:t>previsto dalla</w:t>
            </w:r>
            <w:r>
              <w:rPr>
                <w:rFonts w:cstheme="minorHAnsi"/>
                <w:sz w:val="18"/>
                <w:szCs w:val="18"/>
              </w:rPr>
              <w:t xml:space="preserve"> p</w:t>
            </w:r>
            <w:r w:rsidRPr="008931B8">
              <w:rPr>
                <w:rFonts w:cstheme="minorHAnsi"/>
                <w:sz w:val="18"/>
                <w:szCs w:val="18"/>
              </w:rPr>
              <w:t>resente</w:t>
            </w:r>
            <w:r>
              <w:rPr>
                <w:rFonts w:cstheme="minorHAnsi"/>
                <w:sz w:val="18"/>
                <w:szCs w:val="18"/>
              </w:rPr>
              <w:t xml:space="preserve"> </w:t>
            </w:r>
            <w:r w:rsidRPr="008931B8">
              <w:rPr>
                <w:rFonts w:cstheme="minorHAnsi"/>
                <w:sz w:val="18"/>
                <w:szCs w:val="18"/>
              </w:rPr>
              <w:t>scheda per gli</w:t>
            </w:r>
            <w:r>
              <w:rPr>
                <w:rFonts w:cstheme="minorHAnsi"/>
                <w:sz w:val="18"/>
                <w:szCs w:val="18"/>
              </w:rPr>
              <w:t xml:space="preserve"> </w:t>
            </w:r>
            <w:r w:rsidRPr="008931B8">
              <w:rPr>
                <w:rFonts w:cstheme="minorHAnsi"/>
                <w:sz w:val="18"/>
                <w:szCs w:val="18"/>
              </w:rPr>
              <w:t>interventi di</w:t>
            </w:r>
          </w:p>
          <w:p w14:paraId="10593728" w14:textId="77777777" w:rsidR="006C4306" w:rsidRPr="008931B8" w:rsidRDefault="006C4306" w:rsidP="00F561E7">
            <w:pPr>
              <w:spacing w:after="0"/>
              <w:jc w:val="both"/>
              <w:rPr>
                <w:rFonts w:cstheme="minorHAnsi"/>
                <w:sz w:val="18"/>
                <w:szCs w:val="18"/>
              </w:rPr>
            </w:pPr>
            <w:r w:rsidRPr="008931B8">
              <w:rPr>
                <w:rFonts w:cstheme="minorHAnsi"/>
                <w:sz w:val="18"/>
                <w:szCs w:val="18"/>
              </w:rPr>
              <w:t xml:space="preserve">prevenzione </w:t>
            </w:r>
            <w:r>
              <w:rPr>
                <w:rFonts w:cstheme="minorHAnsi"/>
                <w:sz w:val="18"/>
                <w:szCs w:val="18"/>
              </w:rPr>
              <w:t xml:space="preserve">e </w:t>
            </w:r>
            <w:r w:rsidRPr="008931B8">
              <w:rPr>
                <w:rFonts w:cstheme="minorHAnsi"/>
                <w:sz w:val="18"/>
                <w:szCs w:val="18"/>
              </w:rPr>
              <w:t>ripristino dei</w:t>
            </w:r>
            <w:r>
              <w:rPr>
                <w:rFonts w:cstheme="minorHAnsi"/>
                <w:sz w:val="18"/>
                <w:szCs w:val="18"/>
              </w:rPr>
              <w:t xml:space="preserve"> </w:t>
            </w:r>
            <w:r w:rsidRPr="008931B8">
              <w:rPr>
                <w:rFonts w:cstheme="minorHAnsi"/>
                <w:sz w:val="18"/>
                <w:szCs w:val="18"/>
              </w:rPr>
              <w:t>danni alle</w:t>
            </w:r>
            <w:r>
              <w:rPr>
                <w:rFonts w:cstheme="minorHAnsi"/>
                <w:sz w:val="18"/>
                <w:szCs w:val="18"/>
              </w:rPr>
              <w:t xml:space="preserve"> foreste</w:t>
            </w:r>
          </w:p>
        </w:tc>
      </w:tr>
      <w:tr w:rsidR="006C4306" w:rsidRPr="00700099" w14:paraId="62FAFA5B" w14:textId="77777777" w:rsidTr="00691B94">
        <w:tc>
          <w:tcPr>
            <w:tcW w:w="5000" w:type="pct"/>
            <w:vAlign w:val="center"/>
          </w:tcPr>
          <w:p w14:paraId="744700EA" w14:textId="77777777" w:rsidR="006C4306" w:rsidRPr="008931B8" w:rsidRDefault="006C4306" w:rsidP="00F561E7">
            <w:pPr>
              <w:spacing w:after="0"/>
              <w:jc w:val="both"/>
              <w:rPr>
                <w:rFonts w:cstheme="minorHAnsi"/>
                <w:sz w:val="18"/>
                <w:szCs w:val="18"/>
              </w:rPr>
            </w:pPr>
            <w:r w:rsidRPr="008931B8">
              <w:rPr>
                <w:rFonts w:cstheme="minorHAnsi"/>
                <w:sz w:val="18"/>
                <w:szCs w:val="18"/>
              </w:rPr>
              <w:t>Acquisto di aerei ed elicotteri</w:t>
            </w:r>
          </w:p>
        </w:tc>
      </w:tr>
      <w:tr w:rsidR="006C4306" w:rsidRPr="00700099" w14:paraId="6C15855C" w14:textId="77777777" w:rsidTr="00691B94">
        <w:tc>
          <w:tcPr>
            <w:tcW w:w="5000" w:type="pct"/>
            <w:vAlign w:val="center"/>
          </w:tcPr>
          <w:p w14:paraId="51635DE2" w14:textId="77777777" w:rsidR="006C4306" w:rsidRPr="008931B8" w:rsidRDefault="006C4306" w:rsidP="00F561E7">
            <w:pPr>
              <w:spacing w:after="0"/>
              <w:jc w:val="both"/>
              <w:rPr>
                <w:rFonts w:cstheme="minorHAnsi"/>
                <w:sz w:val="18"/>
                <w:szCs w:val="18"/>
              </w:rPr>
            </w:pPr>
            <w:r w:rsidRPr="008931B8">
              <w:rPr>
                <w:rFonts w:cstheme="minorHAnsi"/>
                <w:sz w:val="18"/>
                <w:szCs w:val="18"/>
              </w:rPr>
              <w:t>Spese di acquisto di beni non durevoli o non ammortizzabili come i materiali di consumo a ciclo breve</w:t>
            </w:r>
            <w:r>
              <w:rPr>
                <w:rFonts w:cstheme="minorHAnsi"/>
                <w:sz w:val="18"/>
                <w:szCs w:val="18"/>
              </w:rPr>
              <w:t xml:space="preserve">; </w:t>
            </w:r>
            <w:r w:rsidRPr="009A4EDC">
              <w:rPr>
                <w:rFonts w:cstheme="minorHAnsi"/>
                <w:strike/>
                <w:color w:val="FF0000"/>
                <w:sz w:val="18"/>
                <w:szCs w:val="18"/>
              </w:rPr>
              <w:t>Materiale di consumo</w:t>
            </w:r>
          </w:p>
        </w:tc>
      </w:tr>
      <w:tr w:rsidR="006C4306" w:rsidRPr="00700099" w14:paraId="65F21EB8" w14:textId="77777777" w:rsidTr="00691B94">
        <w:tc>
          <w:tcPr>
            <w:tcW w:w="5000" w:type="pct"/>
            <w:vAlign w:val="center"/>
          </w:tcPr>
          <w:p w14:paraId="10AA0798" w14:textId="77777777" w:rsidR="006C4306" w:rsidRPr="008931B8" w:rsidRDefault="006C4306" w:rsidP="00F561E7">
            <w:pPr>
              <w:spacing w:after="0"/>
              <w:jc w:val="both"/>
              <w:rPr>
                <w:rFonts w:cstheme="minorHAnsi"/>
                <w:sz w:val="18"/>
                <w:szCs w:val="18"/>
              </w:rPr>
            </w:pPr>
            <w:r w:rsidRPr="009A4EDC">
              <w:rPr>
                <w:rFonts w:cstheme="minorHAnsi"/>
                <w:sz w:val="18"/>
                <w:szCs w:val="18"/>
                <w:highlight w:val="green"/>
              </w:rPr>
              <w:t>Materiale di consumo</w:t>
            </w:r>
          </w:p>
        </w:tc>
      </w:tr>
      <w:tr w:rsidR="006C4306" w:rsidRPr="00700099" w14:paraId="28BB971D" w14:textId="77777777" w:rsidTr="00691B94">
        <w:tc>
          <w:tcPr>
            <w:tcW w:w="5000" w:type="pct"/>
            <w:vAlign w:val="center"/>
          </w:tcPr>
          <w:p w14:paraId="14916425" w14:textId="77777777" w:rsidR="006C4306" w:rsidRPr="008931B8" w:rsidRDefault="006C4306" w:rsidP="00F561E7">
            <w:pPr>
              <w:spacing w:after="0"/>
              <w:jc w:val="both"/>
              <w:rPr>
                <w:rFonts w:cstheme="minorHAnsi"/>
                <w:sz w:val="18"/>
                <w:szCs w:val="18"/>
              </w:rPr>
            </w:pPr>
            <w:r w:rsidRPr="008931B8">
              <w:rPr>
                <w:rFonts w:cstheme="minorHAnsi"/>
                <w:sz w:val="18"/>
                <w:szCs w:val="18"/>
              </w:rPr>
              <w:t>Acquisto</w:t>
            </w:r>
            <w:r>
              <w:rPr>
                <w:rFonts w:cstheme="minorHAnsi"/>
                <w:sz w:val="18"/>
                <w:szCs w:val="18"/>
              </w:rPr>
              <w:t xml:space="preserve"> </w:t>
            </w:r>
            <w:r w:rsidRPr="008931B8">
              <w:rPr>
                <w:rFonts w:cstheme="minorHAnsi"/>
                <w:sz w:val="18"/>
                <w:szCs w:val="18"/>
              </w:rPr>
              <w:t>fabbricati non</w:t>
            </w:r>
            <w:r>
              <w:rPr>
                <w:rFonts w:cstheme="minorHAnsi"/>
                <w:sz w:val="18"/>
                <w:szCs w:val="18"/>
              </w:rPr>
              <w:t xml:space="preserve"> </w:t>
            </w:r>
            <w:r w:rsidRPr="008931B8">
              <w:rPr>
                <w:rFonts w:cstheme="minorHAnsi"/>
                <w:sz w:val="18"/>
                <w:szCs w:val="18"/>
              </w:rPr>
              <w:t>funzionali alle</w:t>
            </w:r>
            <w:r>
              <w:rPr>
                <w:rFonts w:cstheme="minorHAnsi"/>
                <w:sz w:val="18"/>
                <w:szCs w:val="18"/>
              </w:rPr>
              <w:t xml:space="preserve"> </w:t>
            </w:r>
            <w:r w:rsidRPr="008931B8">
              <w:rPr>
                <w:rFonts w:cstheme="minorHAnsi"/>
                <w:sz w:val="18"/>
                <w:szCs w:val="18"/>
              </w:rPr>
              <w:t>azioni di</w:t>
            </w:r>
            <w:r>
              <w:rPr>
                <w:rFonts w:cstheme="minorHAnsi"/>
                <w:sz w:val="18"/>
                <w:szCs w:val="18"/>
              </w:rPr>
              <w:t xml:space="preserve"> </w:t>
            </w:r>
            <w:r w:rsidRPr="008931B8">
              <w:rPr>
                <w:rFonts w:cstheme="minorHAnsi"/>
                <w:sz w:val="18"/>
                <w:szCs w:val="18"/>
              </w:rPr>
              <w:t>prevenzione</w:t>
            </w:r>
          </w:p>
        </w:tc>
      </w:tr>
    </w:tbl>
    <w:p w14:paraId="3FA10BCD" w14:textId="77777777" w:rsidR="006C4306" w:rsidRPr="00700099" w:rsidRDefault="006C4306" w:rsidP="006C4306">
      <w:pPr>
        <w:spacing w:before="120" w:after="0"/>
        <w:rPr>
          <w:rFonts w:cstheme="minorHAnsi"/>
        </w:rPr>
      </w:pPr>
    </w:p>
    <w:p w14:paraId="204E9044" w14:textId="77777777" w:rsidR="006C4306" w:rsidRPr="00263C82" w:rsidRDefault="006C4306" w:rsidP="006C4306">
      <w:pPr>
        <w:pStyle w:val="Titolo3"/>
        <w:rPr>
          <w:i/>
          <w:iCs/>
          <w:sz w:val="22"/>
          <w:szCs w:val="22"/>
        </w:rPr>
      </w:pPr>
      <w:r w:rsidRPr="00263C82">
        <w:rPr>
          <w:i/>
          <w:iCs/>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27A2EA38" w14:textId="77777777" w:rsidTr="00585E70">
        <w:tc>
          <w:tcPr>
            <w:tcW w:w="5000" w:type="pct"/>
            <w:gridSpan w:val="2"/>
            <w:shd w:val="clear" w:color="auto" w:fill="008E40"/>
            <w:vAlign w:val="center"/>
          </w:tcPr>
          <w:p w14:paraId="01013D8D" w14:textId="77777777" w:rsidR="006C4306" w:rsidRPr="00700099" w:rsidRDefault="006C4306" w:rsidP="00F561E7">
            <w:pPr>
              <w:spacing w:after="0"/>
              <w:jc w:val="center"/>
              <w:rPr>
                <w:rFonts w:cstheme="minorHAnsi"/>
                <w:b/>
                <w:bCs/>
                <w:color w:val="FFFFFF" w:themeColor="background1"/>
                <w:sz w:val="18"/>
                <w:szCs w:val="18"/>
              </w:rPr>
            </w:pPr>
            <w:bookmarkStart w:id="137" w:name="_Hlk132130520"/>
            <w:r w:rsidRPr="00700099">
              <w:rPr>
                <w:rFonts w:cstheme="minorHAnsi"/>
                <w:b/>
                <w:bCs/>
                <w:color w:val="FFFFFF" w:themeColor="background1"/>
                <w:sz w:val="18"/>
                <w:szCs w:val="18"/>
              </w:rPr>
              <w:t>Impegni</w:t>
            </w:r>
          </w:p>
        </w:tc>
      </w:tr>
      <w:tr w:rsidR="006C4306" w:rsidRPr="00700099" w14:paraId="1950CF87" w14:textId="77777777" w:rsidTr="00585E70">
        <w:tc>
          <w:tcPr>
            <w:tcW w:w="808" w:type="pct"/>
            <w:shd w:val="clear" w:color="auto" w:fill="A7D9A3"/>
            <w:vAlign w:val="center"/>
          </w:tcPr>
          <w:p w14:paraId="30002F54" w14:textId="77777777" w:rsidR="006C4306" w:rsidRPr="00614A02"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12246559" w14:textId="77777777" w:rsidR="006C4306" w:rsidRPr="00614A02"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187D484A" w14:textId="77777777" w:rsidTr="00585E70">
        <w:tc>
          <w:tcPr>
            <w:tcW w:w="808" w:type="pct"/>
            <w:vAlign w:val="center"/>
          </w:tcPr>
          <w:p w14:paraId="4C36351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56A06B2B" w14:textId="77777777" w:rsidR="006C4306" w:rsidRDefault="006C4306" w:rsidP="00F561E7">
            <w:pPr>
              <w:spacing w:after="0"/>
              <w:jc w:val="both"/>
              <w:rPr>
                <w:rFonts w:cstheme="minorHAnsi"/>
                <w:strike/>
                <w:color w:val="FF0000"/>
                <w:sz w:val="18"/>
                <w:szCs w:val="18"/>
              </w:rPr>
            </w:pPr>
            <w:r w:rsidRPr="009538F0">
              <w:rPr>
                <w:rFonts w:cstheme="minorHAnsi"/>
                <w:strike/>
                <w:color w:val="FF0000"/>
                <w:sz w:val="18"/>
                <w:szCs w:val="18"/>
              </w:rPr>
              <w:t>Realizzare l’operazione conformemente a quanto indicato nel “Piano di investimento” e definito nelle disposizioni attuative regionali, fatte salve eventuali varianti e/o deroghe stabilite dalla stessa</w:t>
            </w:r>
          </w:p>
          <w:p w14:paraId="633C39AB" w14:textId="77777777" w:rsidR="006C4306" w:rsidRPr="00700099" w:rsidRDefault="006C4306" w:rsidP="00F561E7">
            <w:pPr>
              <w:spacing w:after="0"/>
              <w:jc w:val="both"/>
              <w:rPr>
                <w:rFonts w:cstheme="minorHAnsi"/>
                <w:sz w:val="18"/>
                <w:szCs w:val="18"/>
              </w:rPr>
            </w:pPr>
            <w:r w:rsidRPr="001640AD">
              <w:rPr>
                <w:rFonts w:cstheme="minorHAnsi"/>
                <w:b/>
                <w:bCs/>
                <w:sz w:val="18"/>
                <w:szCs w:val="18"/>
              </w:rPr>
              <w:t xml:space="preserve">Regione Lombardia: </w:t>
            </w:r>
            <w:r w:rsidRPr="00C1454C">
              <w:rPr>
                <w:rFonts w:cstheme="minorHAnsi"/>
                <w:sz w:val="18"/>
                <w:szCs w:val="18"/>
              </w:rPr>
              <w:t xml:space="preserve">Realizzare le attività previste dall’intervento conformemente a quanto </w:t>
            </w:r>
            <w:r w:rsidRPr="00592940">
              <w:rPr>
                <w:rFonts w:cstheme="minorHAnsi"/>
                <w:strike/>
                <w:color w:val="FF0000"/>
                <w:sz w:val="18"/>
                <w:szCs w:val="18"/>
              </w:rPr>
              <w:t xml:space="preserve">previsto </w:t>
            </w:r>
            <w:r w:rsidRPr="00FB7516">
              <w:rPr>
                <w:rFonts w:cstheme="minorHAnsi"/>
                <w:sz w:val="18"/>
                <w:szCs w:val="18"/>
                <w:highlight w:val="green"/>
              </w:rPr>
              <w:t>i</w:t>
            </w:r>
            <w:r w:rsidRPr="001640AD">
              <w:rPr>
                <w:rFonts w:cstheme="minorHAnsi"/>
                <w:sz w:val="18"/>
                <w:szCs w:val="18"/>
                <w:highlight w:val="green"/>
              </w:rPr>
              <w:t>ndicato</w:t>
            </w:r>
            <w:r w:rsidRPr="00C1454C">
              <w:rPr>
                <w:rFonts w:cstheme="minorHAnsi"/>
                <w:sz w:val="18"/>
                <w:szCs w:val="18"/>
              </w:rPr>
              <w:t xml:space="preserve"> nella domanda di sostegno ammessa dalla Regione, fatte salve eventuali varianti e/o deroghe approvate</w:t>
            </w:r>
          </w:p>
        </w:tc>
      </w:tr>
      <w:tr w:rsidR="006C4306" w:rsidRPr="00700099" w14:paraId="34D33AF1" w14:textId="77777777" w:rsidTr="00585E70">
        <w:tc>
          <w:tcPr>
            <w:tcW w:w="808" w:type="pct"/>
            <w:vAlign w:val="center"/>
          </w:tcPr>
          <w:p w14:paraId="194AF954" w14:textId="77777777" w:rsidR="006C4306" w:rsidRPr="004E0549" w:rsidRDefault="006C4306" w:rsidP="00F561E7">
            <w:pPr>
              <w:spacing w:after="0"/>
              <w:jc w:val="center"/>
              <w:rPr>
                <w:rFonts w:cstheme="minorHAnsi"/>
                <w:b/>
                <w:bCs/>
                <w:sz w:val="18"/>
                <w:szCs w:val="18"/>
              </w:rPr>
            </w:pPr>
            <w:r w:rsidRPr="004E0549">
              <w:rPr>
                <w:rFonts w:cstheme="minorHAnsi"/>
                <w:b/>
                <w:bCs/>
                <w:sz w:val="18"/>
                <w:szCs w:val="18"/>
              </w:rPr>
              <w:t>IM02</w:t>
            </w:r>
          </w:p>
        </w:tc>
        <w:tc>
          <w:tcPr>
            <w:tcW w:w="4192" w:type="pct"/>
            <w:vAlign w:val="center"/>
          </w:tcPr>
          <w:p w14:paraId="6C4BD910" w14:textId="77777777" w:rsidR="006C4306" w:rsidRPr="004E0549" w:rsidRDefault="006C4306" w:rsidP="00F561E7">
            <w:pPr>
              <w:spacing w:after="0"/>
              <w:jc w:val="both"/>
              <w:rPr>
                <w:rFonts w:cstheme="minorHAnsi"/>
                <w:sz w:val="18"/>
                <w:szCs w:val="18"/>
              </w:rPr>
            </w:pPr>
            <w:r w:rsidRPr="004E0549">
              <w:rPr>
                <w:rFonts w:cstheme="minorHAnsi"/>
                <w:sz w:val="18"/>
                <w:szCs w:val="18"/>
              </w:rPr>
              <w:t>Non cambiare per un periodo di 5 anni successivo alla presentazione della domanda di saldo la destinazione d’uso delle opere e superfici oggetto di intervento, tranne per casi debitamente giustificati e riconosciut</w:t>
            </w:r>
            <w:r>
              <w:rPr>
                <w:rFonts w:cstheme="minorHAnsi"/>
                <w:sz w:val="18"/>
                <w:szCs w:val="18"/>
              </w:rPr>
              <w:t>i</w:t>
            </w:r>
            <w:r w:rsidRPr="009A4EDC">
              <w:rPr>
                <w:rFonts w:cstheme="minorHAnsi"/>
                <w:strike/>
                <w:color w:val="FF0000"/>
                <w:sz w:val="18"/>
                <w:szCs w:val="18"/>
              </w:rPr>
              <w:t xml:space="preserve"> dall’AdG competente</w:t>
            </w:r>
            <w:r w:rsidRPr="004E0549">
              <w:rPr>
                <w:rFonts w:cstheme="minorHAnsi"/>
                <w:sz w:val="18"/>
                <w:szCs w:val="18"/>
              </w:rPr>
              <w:t>. In caso di cessione il subentro è ammissibile solo nel caso in cui vengano sottoscritti dal subentrante gli impegni esistenti</w:t>
            </w:r>
          </w:p>
        </w:tc>
      </w:tr>
      <w:tr w:rsidR="006C4306" w:rsidRPr="00700099" w14:paraId="11F50643" w14:textId="77777777" w:rsidTr="00585E70">
        <w:tc>
          <w:tcPr>
            <w:tcW w:w="808" w:type="pct"/>
            <w:vAlign w:val="center"/>
          </w:tcPr>
          <w:p w14:paraId="2688FA68" w14:textId="77777777" w:rsidR="006C4306" w:rsidRPr="004E0549" w:rsidRDefault="006C4306" w:rsidP="00F561E7">
            <w:pPr>
              <w:spacing w:after="0"/>
              <w:jc w:val="center"/>
              <w:rPr>
                <w:rFonts w:cstheme="minorHAnsi"/>
                <w:b/>
                <w:bCs/>
                <w:sz w:val="18"/>
                <w:szCs w:val="18"/>
              </w:rPr>
            </w:pPr>
            <w:r w:rsidRPr="004E0549">
              <w:rPr>
                <w:rFonts w:cstheme="minorHAnsi"/>
                <w:b/>
                <w:bCs/>
                <w:sz w:val="18"/>
                <w:szCs w:val="18"/>
              </w:rPr>
              <w:t>IM03</w:t>
            </w:r>
          </w:p>
        </w:tc>
        <w:tc>
          <w:tcPr>
            <w:tcW w:w="4192" w:type="pct"/>
            <w:vAlign w:val="center"/>
          </w:tcPr>
          <w:p w14:paraId="6FFB2CDD" w14:textId="77777777" w:rsidR="006C4306" w:rsidRPr="004E0549" w:rsidRDefault="006C4306" w:rsidP="00F561E7">
            <w:pPr>
              <w:spacing w:after="0"/>
              <w:jc w:val="both"/>
              <w:rPr>
                <w:rFonts w:cstheme="minorHAnsi"/>
                <w:sz w:val="18"/>
                <w:szCs w:val="18"/>
              </w:rPr>
            </w:pPr>
            <w:r w:rsidRPr="004E0549">
              <w:rPr>
                <w:rFonts w:cstheme="minorHAnsi"/>
                <w:sz w:val="18"/>
                <w:szCs w:val="18"/>
              </w:rPr>
              <w:t xml:space="preserve">Non cambiare la destinazione d’uso, alienare, cedere o distogliere mezzi e attrezzature oggetto di intervento, per un periodo di 5 anni successivo alla presentazione della domanda di saldo, tranne per casi debitamente giustificati e riconosciuti </w:t>
            </w:r>
            <w:r w:rsidRPr="009A4EDC">
              <w:rPr>
                <w:rFonts w:cstheme="minorHAnsi"/>
                <w:strike/>
                <w:color w:val="FF0000"/>
                <w:sz w:val="18"/>
                <w:szCs w:val="18"/>
              </w:rPr>
              <w:t>dall’AdG competente</w:t>
            </w:r>
          </w:p>
        </w:tc>
      </w:tr>
      <w:tr w:rsidR="006C4306" w:rsidRPr="00700099" w14:paraId="49D6D369" w14:textId="77777777" w:rsidTr="00585E70">
        <w:tc>
          <w:tcPr>
            <w:tcW w:w="5000" w:type="pct"/>
            <w:gridSpan w:val="2"/>
            <w:shd w:val="clear" w:color="auto" w:fill="008E40"/>
            <w:vAlign w:val="center"/>
          </w:tcPr>
          <w:p w14:paraId="7FFDE212" w14:textId="77777777" w:rsidR="006C4306" w:rsidRPr="00A42367" w:rsidRDefault="006C4306" w:rsidP="00F561E7">
            <w:pPr>
              <w:spacing w:after="0"/>
              <w:jc w:val="center"/>
              <w:rPr>
                <w:rFonts w:cstheme="minorHAnsi"/>
                <w:b/>
                <w:bCs/>
                <w:color w:val="FFFFFF" w:themeColor="background1"/>
                <w:sz w:val="18"/>
                <w:szCs w:val="18"/>
              </w:rPr>
            </w:pPr>
            <w:r w:rsidRPr="00A42367">
              <w:rPr>
                <w:rFonts w:cstheme="minorHAnsi"/>
                <w:b/>
                <w:bCs/>
                <w:color w:val="FFFFFF" w:themeColor="background1"/>
                <w:sz w:val="18"/>
                <w:szCs w:val="18"/>
              </w:rPr>
              <w:t>Altri obblighi</w:t>
            </w:r>
          </w:p>
        </w:tc>
      </w:tr>
      <w:tr w:rsidR="006C4306" w:rsidRPr="00700099" w14:paraId="65758D5B" w14:textId="77777777" w:rsidTr="00585E70">
        <w:tc>
          <w:tcPr>
            <w:tcW w:w="808" w:type="pct"/>
            <w:shd w:val="clear" w:color="auto" w:fill="A7D9A3"/>
            <w:vAlign w:val="center"/>
          </w:tcPr>
          <w:p w14:paraId="51793B2F" w14:textId="77777777" w:rsidR="006C4306" w:rsidRPr="00614A02" w:rsidRDefault="006C4306" w:rsidP="00F561E7">
            <w:pPr>
              <w:spacing w:after="0"/>
              <w:ind w:left="-11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32E06453" w14:textId="77777777" w:rsidR="006C4306" w:rsidRPr="00614A02"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7914348B" w14:textId="77777777" w:rsidTr="00585E70">
        <w:tc>
          <w:tcPr>
            <w:tcW w:w="808" w:type="pct"/>
            <w:vAlign w:val="center"/>
          </w:tcPr>
          <w:p w14:paraId="69BCC7A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vAlign w:val="center"/>
          </w:tcPr>
          <w:p w14:paraId="0A444B94" w14:textId="77777777" w:rsidR="006C4306" w:rsidRPr="00FF7941" w:rsidRDefault="006C4306" w:rsidP="00F561E7">
            <w:pPr>
              <w:spacing w:after="0"/>
              <w:ind w:left="47"/>
              <w:jc w:val="both"/>
              <w:rPr>
                <w:rFonts w:cstheme="minorHAnsi"/>
                <w:sz w:val="18"/>
                <w:szCs w:val="18"/>
              </w:rPr>
            </w:pPr>
            <w:r w:rsidRPr="00705DF0">
              <w:rPr>
                <w:rFonts w:cstheme="minorHAnsi"/>
                <w:sz w:val="18"/>
                <w:szCs w:val="18"/>
              </w:rPr>
              <w:t>Al fine di corrispondere agli obblighi di informazione e pubblicità per le operazioni oggetto di sostegno del FEASR, si applica quanto previsto dal Reg. (UE) 2022/129</w:t>
            </w:r>
          </w:p>
        </w:tc>
      </w:tr>
      <w:bookmarkEnd w:id="137"/>
    </w:tbl>
    <w:p w14:paraId="1730B927" w14:textId="77777777" w:rsidR="006C4306" w:rsidRDefault="006C4306" w:rsidP="006C4306">
      <w:pPr>
        <w:spacing w:after="0"/>
        <w:rPr>
          <w:rFonts w:cstheme="minorHAnsi"/>
        </w:rPr>
      </w:pPr>
    </w:p>
    <w:p w14:paraId="433BBC00" w14:textId="77777777" w:rsidR="006C4306" w:rsidRPr="00263C82" w:rsidRDefault="006C4306" w:rsidP="006C4306">
      <w:pPr>
        <w:pStyle w:val="Titolo3"/>
        <w:rPr>
          <w:i/>
          <w:iCs/>
          <w:sz w:val="22"/>
          <w:szCs w:val="22"/>
        </w:rPr>
      </w:pPr>
      <w:r w:rsidRPr="00263C82">
        <w:rPr>
          <w:i/>
          <w:iCs/>
          <w:sz w:val="22"/>
          <w:szCs w:val="22"/>
        </w:rPr>
        <w:t>Gamma del sostegno</w:t>
      </w:r>
    </w:p>
    <w:tbl>
      <w:tblPr>
        <w:tblStyle w:val="Grigliatabella"/>
        <w:tblW w:w="4960" w:type="pct"/>
        <w:jc w:val="center"/>
        <w:tblLook w:val="04A0" w:firstRow="1" w:lastRow="0" w:firstColumn="1" w:lastColumn="0" w:noHBand="0" w:noVBand="1"/>
      </w:tblPr>
      <w:tblGrid>
        <w:gridCol w:w="3172"/>
        <w:gridCol w:w="4907"/>
        <w:gridCol w:w="1980"/>
      </w:tblGrid>
      <w:tr w:rsidR="006C4306" w:rsidRPr="00700099" w14:paraId="0C5C7A41" w14:textId="77777777" w:rsidTr="00F561E7">
        <w:trPr>
          <w:jc w:val="center"/>
        </w:trPr>
        <w:tc>
          <w:tcPr>
            <w:tcW w:w="1577" w:type="pct"/>
            <w:shd w:val="clear" w:color="auto" w:fill="008E40"/>
            <w:vAlign w:val="center"/>
          </w:tcPr>
          <w:p w14:paraId="65A813A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3423" w:type="pct"/>
            <w:gridSpan w:val="2"/>
            <w:vAlign w:val="center"/>
          </w:tcPr>
          <w:p w14:paraId="7C05FA33" w14:textId="77777777" w:rsidR="006C4306" w:rsidRPr="00C778CF"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6696A51D" w14:textId="77777777" w:rsidTr="00F561E7">
        <w:trPr>
          <w:jc w:val="center"/>
        </w:trPr>
        <w:tc>
          <w:tcPr>
            <w:tcW w:w="1577" w:type="pct"/>
            <w:shd w:val="clear" w:color="auto" w:fill="008E40"/>
            <w:vAlign w:val="center"/>
          </w:tcPr>
          <w:p w14:paraId="52CACFAD"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3423" w:type="pct"/>
            <w:gridSpan w:val="2"/>
            <w:vAlign w:val="center"/>
          </w:tcPr>
          <w:p w14:paraId="498E054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p w14:paraId="686E3290" w14:textId="77777777" w:rsidR="006C4306" w:rsidRPr="00C778CF"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standard</w:t>
            </w:r>
          </w:p>
        </w:tc>
      </w:tr>
      <w:tr w:rsidR="006C4306" w:rsidRPr="00700099" w14:paraId="338FC260" w14:textId="77777777" w:rsidTr="00F561E7">
        <w:trPr>
          <w:jc w:val="center"/>
        </w:trPr>
        <w:tc>
          <w:tcPr>
            <w:tcW w:w="1577" w:type="pct"/>
            <w:shd w:val="clear" w:color="auto" w:fill="008E40"/>
            <w:vAlign w:val="center"/>
          </w:tcPr>
          <w:p w14:paraId="3C492B7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439" w:type="pct"/>
            <w:vAlign w:val="center"/>
          </w:tcPr>
          <w:p w14:paraId="5E155D94"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983" w:type="pct"/>
            <w:vAlign w:val="center"/>
          </w:tcPr>
          <w:p w14:paraId="74B3DF70" w14:textId="77777777" w:rsidR="006C4306" w:rsidRPr="00700099" w:rsidRDefault="006C4306" w:rsidP="00F561E7">
            <w:pPr>
              <w:spacing w:after="0"/>
              <w:jc w:val="center"/>
              <w:rPr>
                <w:rFonts w:cstheme="minorHAnsi"/>
                <w:sz w:val="18"/>
                <w:szCs w:val="18"/>
              </w:rPr>
            </w:pPr>
            <w:r w:rsidRPr="00700099">
              <w:rPr>
                <w:rFonts w:cstheme="minorHAnsi"/>
                <w:sz w:val="18"/>
                <w:szCs w:val="18"/>
              </w:rPr>
              <w:t>100%</w:t>
            </w:r>
          </w:p>
        </w:tc>
      </w:tr>
      <w:tr w:rsidR="006C4306" w:rsidRPr="00700099" w14:paraId="18AFDDE6" w14:textId="77777777" w:rsidTr="00F561E7">
        <w:trPr>
          <w:jc w:val="center"/>
        </w:trPr>
        <w:tc>
          <w:tcPr>
            <w:tcW w:w="1577" w:type="pct"/>
            <w:shd w:val="clear" w:color="auto" w:fill="008E40"/>
            <w:vAlign w:val="center"/>
          </w:tcPr>
          <w:p w14:paraId="2D20ABED" w14:textId="77777777" w:rsidR="006C4306" w:rsidRPr="00700099" w:rsidRDefault="006C4306" w:rsidP="00F561E7">
            <w:pPr>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423" w:type="pct"/>
            <w:gridSpan w:val="2"/>
            <w:vAlign w:val="center"/>
          </w:tcPr>
          <w:p w14:paraId="59706EC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Notifica</w:t>
            </w:r>
          </w:p>
          <w:p w14:paraId="49568D4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1877A7FB"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GBER</w:t>
            </w:r>
          </w:p>
          <w:p w14:paraId="4173F5F7"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142171">
              <w:rPr>
                <w:rFonts w:cstheme="minorHAnsi"/>
                <w:i/>
                <w:iCs/>
                <w:sz w:val="18"/>
                <w:szCs w:val="18"/>
              </w:rPr>
              <w:t>de minimis</w:t>
            </w:r>
          </w:p>
        </w:tc>
      </w:tr>
      <w:tr w:rsidR="006C4306" w:rsidRPr="004F0244" w14:paraId="6425D2A0" w14:textId="77777777" w:rsidTr="00F561E7">
        <w:trPr>
          <w:jc w:val="center"/>
        </w:trPr>
        <w:tc>
          <w:tcPr>
            <w:tcW w:w="1577" w:type="pct"/>
            <w:shd w:val="clear" w:color="auto" w:fill="008E40"/>
            <w:vAlign w:val="center"/>
          </w:tcPr>
          <w:p w14:paraId="2DE079E0" w14:textId="77777777" w:rsidR="006C4306" w:rsidRPr="004F0244" w:rsidRDefault="006C4306" w:rsidP="00F561E7">
            <w:pPr>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3423" w:type="pct"/>
            <w:gridSpan w:val="2"/>
            <w:vAlign w:val="center"/>
          </w:tcPr>
          <w:p w14:paraId="17B05E7E" w14:textId="77777777" w:rsidR="006C4306" w:rsidRPr="004F0244"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9A4EDC">
              <w:rPr>
                <w:rFonts w:eastAsia="MS Gothic" w:cstheme="minorHAnsi"/>
                <w:strike/>
                <w:color w:val="FF0000"/>
                <w:sz w:val="18"/>
                <w:szCs w:val="18"/>
              </w:rPr>
              <w:t>fino al</w:t>
            </w:r>
            <w:r>
              <w:rPr>
                <w:rFonts w:eastAsia="MS Gothic" w:cstheme="minorHAnsi"/>
                <w:sz w:val="18"/>
                <w:szCs w:val="18"/>
              </w:rPr>
              <w:t xml:space="preserve"> 50%</w:t>
            </w:r>
          </w:p>
        </w:tc>
      </w:tr>
    </w:tbl>
    <w:p w14:paraId="1A0E2F93" w14:textId="77777777" w:rsidR="006C4306" w:rsidRPr="00700099" w:rsidRDefault="006C4306" w:rsidP="006C4306">
      <w:pPr>
        <w:spacing w:after="0"/>
        <w:rPr>
          <w:rFonts w:cstheme="minorHAnsi"/>
        </w:rPr>
      </w:pPr>
    </w:p>
    <w:p w14:paraId="2D43E003" w14:textId="77777777" w:rsidR="006C4306" w:rsidRPr="00263C82" w:rsidRDefault="006C4306" w:rsidP="006C4306">
      <w:pPr>
        <w:pStyle w:val="Titolo3"/>
        <w:spacing w:before="0"/>
        <w:rPr>
          <w:i/>
          <w:iCs/>
          <w:sz w:val="22"/>
          <w:szCs w:val="22"/>
        </w:rPr>
      </w:pPr>
      <w:r w:rsidRPr="00263C82">
        <w:rPr>
          <w:i/>
          <w:iCs/>
          <w:sz w:val="22"/>
          <w:szCs w:val="22"/>
        </w:rPr>
        <w:t>Partecipazione della scheda di intervento a progetti integrati (LEADER, Misure di cooperazione, etc.)</w:t>
      </w:r>
    </w:p>
    <w:p w14:paraId="1FF5A31E" w14:textId="77777777" w:rsidR="006C4306" w:rsidRPr="00CC39E5" w:rsidRDefault="006C4306" w:rsidP="006C4306">
      <w:pPr>
        <w:spacing w:after="0"/>
        <w:jc w:val="both"/>
        <w:rPr>
          <w:rFonts w:cstheme="minorHAnsi"/>
          <w:sz w:val="20"/>
          <w:szCs w:val="20"/>
        </w:rPr>
      </w:pPr>
      <w:r w:rsidRPr="00CC39E5">
        <w:rPr>
          <w:rFonts w:cstheme="minorHAnsi"/>
          <w:sz w:val="20"/>
          <w:szCs w:val="20"/>
        </w:rPr>
        <w:t xml:space="preserve">LEADER: </w:t>
      </w:r>
      <w:r w:rsidRPr="00CC39E5">
        <w:rPr>
          <w:rFonts w:cstheme="minorHAnsi"/>
          <w:sz w:val="20"/>
          <w:szCs w:val="20"/>
          <w:highlight w:val="green"/>
        </w:rPr>
        <w:t>Sì, tutte le azioni previste dalla scheda di intervento SRD12 di cui al PSP 2023-27 sono attivabili anche in ambito LEADER.</w:t>
      </w:r>
      <w:r w:rsidRPr="00CC39E5">
        <w:rPr>
          <w:rFonts w:cstheme="minorHAnsi"/>
          <w:sz w:val="20"/>
          <w:szCs w:val="20"/>
        </w:rPr>
        <w:t xml:space="preserve"> </w:t>
      </w:r>
    </w:p>
    <w:p w14:paraId="2D7F6913" w14:textId="77777777" w:rsidR="006C4306" w:rsidRPr="00CC39E5" w:rsidRDefault="006C4306" w:rsidP="006C4306">
      <w:pPr>
        <w:spacing w:after="0"/>
        <w:rPr>
          <w:rFonts w:cstheme="minorHAnsi"/>
          <w:sz w:val="20"/>
          <w:szCs w:val="20"/>
        </w:rPr>
      </w:pPr>
      <w:r w:rsidRPr="00CC39E5">
        <w:rPr>
          <w:rFonts w:cstheme="minorHAnsi"/>
          <w:sz w:val="20"/>
          <w:szCs w:val="20"/>
        </w:rPr>
        <w:t>Cooperazione: No.</w:t>
      </w:r>
    </w:p>
    <w:p w14:paraId="0BEEDA11"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653081AF" w14:textId="77777777" w:rsidR="006C4306" w:rsidRPr="00F6220C" w:rsidRDefault="006C4306" w:rsidP="006C4306">
      <w:pPr>
        <w:pStyle w:val="Titolo2"/>
        <w:spacing w:before="0"/>
        <w:rPr>
          <w:rFonts w:asciiTheme="minorHAnsi" w:hAnsiTheme="minorHAnsi" w:cstheme="minorHAnsi"/>
          <w:b/>
          <w:bCs/>
        </w:rPr>
      </w:pPr>
      <w:bookmarkStart w:id="138" w:name="_Toc133425232"/>
      <w:r w:rsidRPr="00F6220C">
        <w:rPr>
          <w:rFonts w:asciiTheme="minorHAnsi" w:hAnsiTheme="minorHAnsi" w:cstheme="minorHAnsi"/>
          <w:b/>
          <w:bCs/>
        </w:rPr>
        <w:t>SRD13</w:t>
      </w:r>
      <w:r>
        <w:rPr>
          <w:rFonts w:asciiTheme="minorHAnsi" w:hAnsiTheme="minorHAnsi" w:cstheme="minorHAnsi"/>
          <w:b/>
          <w:bCs/>
        </w:rPr>
        <w:t xml:space="preserve"> - </w:t>
      </w:r>
      <w:r w:rsidRPr="00131595">
        <w:rPr>
          <w:rFonts w:asciiTheme="minorHAnsi" w:hAnsiTheme="minorHAnsi" w:cstheme="minorHAnsi"/>
          <w:b/>
          <w:bCs/>
        </w:rPr>
        <w:t xml:space="preserve">Investimenti </w:t>
      </w:r>
      <w:bookmarkStart w:id="139" w:name="_Hlk132130597"/>
      <w:r w:rsidRPr="00131595">
        <w:rPr>
          <w:rFonts w:asciiTheme="minorHAnsi" w:hAnsiTheme="minorHAnsi" w:cstheme="minorHAnsi"/>
          <w:b/>
          <w:bCs/>
        </w:rPr>
        <w:t>per la trasformazione e commercializzazione dei prodotti agricoli</w:t>
      </w:r>
      <w:bookmarkEnd w:id="138"/>
    </w:p>
    <w:bookmarkEnd w:id="139"/>
    <w:p w14:paraId="10EC09AB" w14:textId="77777777" w:rsidR="006C4306" w:rsidRPr="002949F3" w:rsidRDefault="006C4306" w:rsidP="006C4306">
      <w:pPr>
        <w:pStyle w:val="Titolo3"/>
        <w:spacing w:before="0"/>
        <w:rPr>
          <w:i/>
          <w:iCs/>
          <w:sz w:val="22"/>
          <w:szCs w:val="22"/>
        </w:rPr>
      </w:pPr>
      <w:r>
        <w:rPr>
          <w:i/>
          <w:iCs/>
          <w:sz w:val="22"/>
          <w:szCs w:val="22"/>
        </w:rPr>
        <w:t>Descrizione</w:t>
      </w:r>
    </w:p>
    <w:p w14:paraId="4A3B9899" w14:textId="77777777" w:rsidR="006C4306" w:rsidRPr="008931B8" w:rsidRDefault="006C4306" w:rsidP="006C4306">
      <w:pPr>
        <w:spacing w:after="0"/>
        <w:jc w:val="both"/>
        <w:rPr>
          <w:rFonts w:cstheme="minorHAnsi"/>
          <w:sz w:val="20"/>
          <w:szCs w:val="20"/>
        </w:rPr>
      </w:pPr>
      <w:bookmarkStart w:id="140" w:name="_Hlk132130629"/>
      <w:r w:rsidRPr="008931B8">
        <w:rPr>
          <w:rFonts w:cstheme="minorHAnsi"/>
          <w:sz w:val="20"/>
          <w:szCs w:val="20"/>
        </w:rPr>
        <w:t>L’intervento è finalizzato a promuovere la crescita economica delle aree rurali attraverso un’azione di</w:t>
      </w:r>
      <w:r>
        <w:rPr>
          <w:rFonts w:cstheme="minorHAnsi"/>
          <w:sz w:val="20"/>
          <w:szCs w:val="20"/>
        </w:rPr>
        <w:t xml:space="preserve"> </w:t>
      </w:r>
      <w:r w:rsidRPr="008931B8">
        <w:rPr>
          <w:rFonts w:cstheme="minorHAnsi"/>
          <w:sz w:val="20"/>
          <w:szCs w:val="20"/>
        </w:rPr>
        <w:t>rafforzamento della produttività, redditività e competitività sui mercati del comparto agricolo,</w:t>
      </w:r>
      <w:r>
        <w:rPr>
          <w:rFonts w:cstheme="minorHAnsi"/>
          <w:sz w:val="20"/>
          <w:szCs w:val="20"/>
        </w:rPr>
        <w:t xml:space="preserve"> </w:t>
      </w:r>
      <w:r w:rsidRPr="008931B8">
        <w:rPr>
          <w:rFonts w:cstheme="minorHAnsi"/>
          <w:sz w:val="20"/>
          <w:szCs w:val="20"/>
        </w:rPr>
        <w:t>agroalimentare e agroindustriale migliorandone, al contempo, le performance climatico- ambientali.</w:t>
      </w:r>
    </w:p>
    <w:p w14:paraId="6B59F740" w14:textId="77777777" w:rsidR="006C4306" w:rsidRDefault="006C4306" w:rsidP="006C4306">
      <w:pPr>
        <w:spacing w:after="0"/>
        <w:jc w:val="both"/>
        <w:rPr>
          <w:rFonts w:cstheme="minorHAnsi"/>
          <w:sz w:val="20"/>
          <w:szCs w:val="20"/>
        </w:rPr>
      </w:pPr>
      <w:r w:rsidRPr="008931B8">
        <w:rPr>
          <w:rFonts w:cstheme="minorHAnsi"/>
          <w:sz w:val="20"/>
          <w:szCs w:val="20"/>
        </w:rPr>
        <w:t>Tale finalità generale è perseguita attraverso il sostegno agli investimenti materiali ed immateriali delle</w:t>
      </w:r>
      <w:r>
        <w:rPr>
          <w:rFonts w:cstheme="minorHAnsi"/>
          <w:sz w:val="20"/>
          <w:szCs w:val="20"/>
        </w:rPr>
        <w:t xml:space="preserve"> </w:t>
      </w:r>
      <w:r w:rsidRPr="008931B8">
        <w:rPr>
          <w:rFonts w:cstheme="minorHAnsi"/>
          <w:sz w:val="20"/>
          <w:szCs w:val="20"/>
        </w:rPr>
        <w:t>imprese che operano nell’ambito della trasformazione e commercializzazione dei prodotti agricoli di cui</w:t>
      </w:r>
      <w:r>
        <w:rPr>
          <w:rFonts w:cstheme="minorHAnsi"/>
          <w:sz w:val="20"/>
          <w:szCs w:val="20"/>
        </w:rPr>
        <w:t xml:space="preserve"> </w:t>
      </w:r>
      <w:r w:rsidRPr="008931B8">
        <w:rPr>
          <w:rFonts w:cstheme="minorHAnsi"/>
          <w:sz w:val="20"/>
          <w:szCs w:val="20"/>
        </w:rPr>
        <w:t>all’Allegato I al TFUE, esclusi i prodotti della pesca</w:t>
      </w:r>
      <w:r>
        <w:rPr>
          <w:rFonts w:cstheme="minorHAnsi"/>
          <w:sz w:val="20"/>
          <w:szCs w:val="20"/>
        </w:rPr>
        <w:t xml:space="preserve"> </w:t>
      </w:r>
      <w:r w:rsidRPr="009A4EDC">
        <w:rPr>
          <w:rFonts w:cstheme="minorHAnsi"/>
          <w:sz w:val="20"/>
          <w:szCs w:val="20"/>
          <w:highlight w:val="green"/>
        </w:rPr>
        <w:t xml:space="preserve">e dell’acquacoltura. Il </w:t>
      </w:r>
      <w:r w:rsidRPr="00890EA8">
        <w:rPr>
          <w:rFonts w:cstheme="minorHAnsi"/>
          <w:sz w:val="20"/>
          <w:szCs w:val="20"/>
          <w:highlight w:val="green"/>
        </w:rPr>
        <w:t>prodotto finale ottenuto dal processo di trasformazione e/o commercializzato deve ricadere nell’elenco del suddetto Allegato I.</w:t>
      </w:r>
    </w:p>
    <w:p w14:paraId="756F5200" w14:textId="77777777" w:rsidR="006C4306" w:rsidRPr="008931B8" w:rsidRDefault="006C4306" w:rsidP="006C4306">
      <w:pPr>
        <w:spacing w:after="0"/>
        <w:jc w:val="both"/>
        <w:rPr>
          <w:rFonts w:cstheme="minorHAnsi"/>
          <w:sz w:val="20"/>
          <w:szCs w:val="20"/>
        </w:rPr>
      </w:pPr>
      <w:r w:rsidRPr="005C506D">
        <w:rPr>
          <w:rFonts w:cstheme="minorHAnsi"/>
          <w:sz w:val="20"/>
          <w:szCs w:val="20"/>
        </w:rPr>
        <w:t>Ai fini del presente intervento, per processi di trasformazione e commercializzazione si intendono uno o più dei seguenti processi: cernita, lavorazione, conservazione, stoccaggio, condizionamento, trasformazione, confezionamento, commercializzazione dei prodotti della filiera agroindustriale.</w:t>
      </w:r>
    </w:p>
    <w:p w14:paraId="4AA9BEAA" w14:textId="77777777" w:rsidR="006C4306" w:rsidRPr="008931B8" w:rsidRDefault="006C4306" w:rsidP="006C4306">
      <w:pPr>
        <w:jc w:val="both"/>
        <w:rPr>
          <w:rFonts w:cstheme="minorHAnsi"/>
          <w:sz w:val="20"/>
          <w:szCs w:val="20"/>
        </w:rPr>
      </w:pPr>
      <w:r>
        <w:rPr>
          <w:rFonts w:cstheme="minorHAnsi"/>
          <w:sz w:val="20"/>
          <w:szCs w:val="20"/>
        </w:rPr>
        <w:t>È</w:t>
      </w:r>
      <w:r w:rsidRPr="008931B8">
        <w:rPr>
          <w:rFonts w:cstheme="minorHAnsi"/>
          <w:sz w:val="20"/>
          <w:szCs w:val="20"/>
        </w:rPr>
        <w:t xml:space="preserve"> prevista la concessione del sostegno ad investimenti che perseguano le finalità</w:t>
      </w:r>
      <w:r>
        <w:rPr>
          <w:rFonts w:cstheme="minorHAnsi"/>
          <w:sz w:val="20"/>
          <w:szCs w:val="20"/>
        </w:rPr>
        <w:t xml:space="preserve"> </w:t>
      </w:r>
      <w:r w:rsidRPr="008931B8">
        <w:rPr>
          <w:rFonts w:cstheme="minorHAnsi"/>
          <w:sz w:val="20"/>
          <w:szCs w:val="20"/>
        </w:rPr>
        <w:t>specifiche dell</w:t>
      </w:r>
      <w:r>
        <w:rPr>
          <w:rFonts w:cstheme="minorHAnsi"/>
          <w:sz w:val="20"/>
          <w:szCs w:val="20"/>
        </w:rPr>
        <w:t>’azione</w:t>
      </w:r>
      <w:r w:rsidRPr="008931B8">
        <w:rPr>
          <w:rFonts w:cstheme="minorHAnsi"/>
          <w:sz w:val="20"/>
          <w:szCs w:val="20"/>
        </w:rPr>
        <w:t xml:space="preserve"> di seguito descritt</w:t>
      </w:r>
      <w:r>
        <w:rPr>
          <w:rFonts w:cstheme="minorHAnsi"/>
          <w:sz w:val="20"/>
          <w:szCs w:val="20"/>
        </w:rPr>
        <w:t>a:</w:t>
      </w:r>
    </w:p>
    <w:p w14:paraId="6D04528D" w14:textId="77777777" w:rsidR="006C4306" w:rsidRPr="00890EA8" w:rsidRDefault="006C4306" w:rsidP="006C4306">
      <w:pPr>
        <w:spacing w:after="0"/>
        <w:rPr>
          <w:rFonts w:cstheme="minorHAnsi"/>
          <w:b/>
          <w:bCs/>
          <w:sz w:val="20"/>
          <w:szCs w:val="20"/>
        </w:rPr>
      </w:pPr>
      <w:r w:rsidRPr="00890EA8">
        <w:rPr>
          <w:rFonts w:cstheme="minorHAnsi"/>
          <w:b/>
          <w:bCs/>
          <w:sz w:val="20"/>
          <w:szCs w:val="20"/>
        </w:rPr>
        <w:t>Azione 1)</w:t>
      </w:r>
    </w:p>
    <w:p w14:paraId="59DFE069"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Valorizzazione del capitale aziendale attraverso l’acquisto, realizzazione, ristrutturazione, ammodernamento di impianti e strutture di cernita, lavorazione, conservazione, stoccaggio, condizionamento, trasformazione, confezionamento, commercializzazione dei prodotti della filiera agroindustriale;</w:t>
      </w:r>
    </w:p>
    <w:p w14:paraId="7CB0F947"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Miglioramento tecnologico e razionalizzazione dei cicli produttivi, incluso l’approvvigionamento e l’efficiente utilizzo degli input produttivi, tra cui quelli energetici e idrici, in un’ottica di sostenibilità;</w:t>
      </w:r>
    </w:p>
    <w:p w14:paraId="2C581088"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Miglioramento dei processi di integrazione nell’ambito delle filiere;</w:t>
      </w:r>
    </w:p>
    <w:p w14:paraId="497EEF12"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Adeguamento/potenziamento degli impianti e dei processi produttivi ai sistemi di gestione della qualità e ai sistemi di gestione ambientale, di rintracciabilità e di etichettatura del prodotto;</w:t>
      </w:r>
    </w:p>
    <w:p w14:paraId="25A67230"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Miglioramento della sostenibilità ambientale, anche in un’ottica di riutilizzo dei sottoprodotti e degli scarti di lavorazione;</w:t>
      </w:r>
    </w:p>
    <w:p w14:paraId="7D775D72"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Conseguimento di livelli di sicurezza sul lavoro superiori ai minimi indicati dalla normativa vigente;</w:t>
      </w:r>
    </w:p>
    <w:p w14:paraId="6748DF97" w14:textId="77777777" w:rsidR="006C4306" w:rsidRPr="0002795A" w:rsidRDefault="006C4306" w:rsidP="006C4306">
      <w:pPr>
        <w:pStyle w:val="Paragrafoelenco"/>
        <w:numPr>
          <w:ilvl w:val="0"/>
          <w:numId w:val="89"/>
        </w:numPr>
        <w:spacing w:after="0"/>
        <w:jc w:val="both"/>
        <w:rPr>
          <w:rFonts w:cstheme="minorHAnsi"/>
          <w:sz w:val="20"/>
          <w:szCs w:val="20"/>
        </w:rPr>
      </w:pPr>
      <w:r w:rsidRPr="0002795A">
        <w:rPr>
          <w:rFonts w:cstheme="minorHAnsi"/>
          <w:sz w:val="20"/>
          <w:szCs w:val="20"/>
        </w:rPr>
        <w:t>Aumento del valore aggiunto delle produzioni, inclusa la qualificazione delle produzioni attraverso lo sviluppo di prodotti di qualità e/o sotto l'aspetto della sicurezza alimentare;</w:t>
      </w:r>
    </w:p>
    <w:p w14:paraId="71B68363" w14:textId="77777777" w:rsidR="006C4306" w:rsidRPr="0002795A" w:rsidRDefault="006C4306" w:rsidP="006C4306">
      <w:pPr>
        <w:pStyle w:val="Paragrafoelenco"/>
        <w:numPr>
          <w:ilvl w:val="0"/>
          <w:numId w:val="89"/>
        </w:numPr>
        <w:jc w:val="both"/>
        <w:rPr>
          <w:rFonts w:cstheme="minorHAnsi"/>
          <w:sz w:val="20"/>
          <w:szCs w:val="20"/>
        </w:rPr>
      </w:pPr>
      <w:r w:rsidRPr="0002795A">
        <w:rPr>
          <w:rFonts w:cstheme="minorHAnsi"/>
          <w:sz w:val="20"/>
          <w:szCs w:val="20"/>
        </w:rPr>
        <w:t>Apertura di nuovi mercati.</w:t>
      </w:r>
    </w:p>
    <w:bookmarkEnd w:id="140"/>
    <w:p w14:paraId="01DB5D83"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1"/>
        <w:gridCol w:w="730"/>
        <w:gridCol w:w="1231"/>
        <w:gridCol w:w="1109"/>
        <w:gridCol w:w="2569"/>
        <w:gridCol w:w="1328"/>
        <w:gridCol w:w="779"/>
        <w:gridCol w:w="783"/>
      </w:tblGrid>
      <w:tr w:rsidR="006C4306" w:rsidRPr="00700099" w14:paraId="6E4FFF0B" w14:textId="77777777" w:rsidTr="00585E70">
        <w:trPr>
          <w:trHeight w:val="405"/>
        </w:trPr>
        <w:tc>
          <w:tcPr>
            <w:tcW w:w="794" w:type="pct"/>
            <w:vMerge w:val="restart"/>
            <w:shd w:val="clear" w:color="auto" w:fill="008E40"/>
            <w:vAlign w:val="center"/>
          </w:tcPr>
          <w:p w14:paraId="579F1779"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0" w:type="pct"/>
            <w:vMerge w:val="restart"/>
            <w:vAlign w:val="center"/>
          </w:tcPr>
          <w:p w14:paraId="0D544F3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SRD13</w:t>
            </w:r>
          </w:p>
        </w:tc>
        <w:tc>
          <w:tcPr>
            <w:tcW w:w="607" w:type="pct"/>
            <w:vMerge w:val="restart"/>
            <w:shd w:val="clear" w:color="auto" w:fill="008E40"/>
            <w:vAlign w:val="center"/>
          </w:tcPr>
          <w:p w14:paraId="767065D8"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14" w:type="pct"/>
            <w:gridSpan w:val="2"/>
            <w:vMerge w:val="restart"/>
            <w:vAlign w:val="center"/>
          </w:tcPr>
          <w:p w14:paraId="5100006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per la trasformazione e commercializzazione dei prodotti agricoli</w:t>
            </w:r>
          </w:p>
        </w:tc>
        <w:tc>
          <w:tcPr>
            <w:tcW w:w="655" w:type="pct"/>
            <w:vMerge w:val="restart"/>
            <w:shd w:val="clear" w:color="auto" w:fill="008E40"/>
            <w:vAlign w:val="center"/>
          </w:tcPr>
          <w:p w14:paraId="081BA59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84" w:type="pct"/>
            <w:shd w:val="clear" w:color="auto" w:fill="92D050"/>
            <w:vAlign w:val="center"/>
          </w:tcPr>
          <w:p w14:paraId="27AD551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352802067"/>
            <w14:checkbox>
              <w14:checked w14:val="1"/>
              <w14:checkedState w14:val="2612" w14:font="MS Gothic"/>
              <w14:uncheckedState w14:val="2610" w14:font="MS Gothic"/>
            </w14:checkbox>
          </w:sdtPr>
          <w:sdtEndPr/>
          <w:sdtContent>
            <w:tc>
              <w:tcPr>
                <w:tcW w:w="386" w:type="pct"/>
                <w:vAlign w:val="center"/>
              </w:tcPr>
              <w:p w14:paraId="3FA66A7C"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78984F69" w14:textId="77777777" w:rsidTr="00585E70">
        <w:trPr>
          <w:trHeight w:val="405"/>
        </w:trPr>
        <w:tc>
          <w:tcPr>
            <w:tcW w:w="794" w:type="pct"/>
            <w:vMerge/>
            <w:shd w:val="clear" w:color="auto" w:fill="008E40"/>
            <w:vAlign w:val="center"/>
          </w:tcPr>
          <w:p w14:paraId="0DF84DB3" w14:textId="77777777" w:rsidR="006C4306" w:rsidRPr="00700099" w:rsidRDefault="006C4306" w:rsidP="00F561E7">
            <w:pPr>
              <w:spacing w:after="0"/>
              <w:rPr>
                <w:rFonts w:cstheme="minorHAnsi"/>
                <w:sz w:val="18"/>
                <w:szCs w:val="18"/>
              </w:rPr>
            </w:pPr>
          </w:p>
        </w:tc>
        <w:tc>
          <w:tcPr>
            <w:tcW w:w="360" w:type="pct"/>
            <w:vMerge/>
            <w:vAlign w:val="center"/>
          </w:tcPr>
          <w:p w14:paraId="09C97385" w14:textId="77777777" w:rsidR="006C4306" w:rsidRPr="00700099" w:rsidRDefault="006C4306" w:rsidP="00F561E7">
            <w:pPr>
              <w:spacing w:after="0"/>
              <w:rPr>
                <w:rFonts w:cstheme="minorHAnsi"/>
                <w:sz w:val="18"/>
                <w:szCs w:val="18"/>
              </w:rPr>
            </w:pPr>
          </w:p>
        </w:tc>
        <w:tc>
          <w:tcPr>
            <w:tcW w:w="607" w:type="pct"/>
            <w:vMerge/>
            <w:shd w:val="clear" w:color="auto" w:fill="008E40"/>
            <w:vAlign w:val="center"/>
          </w:tcPr>
          <w:p w14:paraId="10615E3B" w14:textId="77777777" w:rsidR="006C4306" w:rsidRPr="00700099" w:rsidRDefault="006C4306" w:rsidP="00F561E7">
            <w:pPr>
              <w:spacing w:after="0"/>
              <w:rPr>
                <w:rFonts w:cstheme="minorHAnsi"/>
                <w:sz w:val="18"/>
                <w:szCs w:val="18"/>
              </w:rPr>
            </w:pPr>
          </w:p>
        </w:tc>
        <w:tc>
          <w:tcPr>
            <w:tcW w:w="1814" w:type="pct"/>
            <w:gridSpan w:val="2"/>
            <w:vMerge/>
            <w:vAlign w:val="center"/>
          </w:tcPr>
          <w:p w14:paraId="0268B7A8" w14:textId="77777777" w:rsidR="006C4306" w:rsidRPr="00700099" w:rsidRDefault="006C4306" w:rsidP="00F561E7">
            <w:pPr>
              <w:spacing w:after="0"/>
              <w:rPr>
                <w:rFonts w:cstheme="minorHAnsi"/>
                <w:sz w:val="18"/>
                <w:szCs w:val="18"/>
              </w:rPr>
            </w:pPr>
          </w:p>
        </w:tc>
        <w:tc>
          <w:tcPr>
            <w:tcW w:w="655" w:type="pct"/>
            <w:vMerge/>
            <w:shd w:val="clear" w:color="auto" w:fill="008E40"/>
            <w:vAlign w:val="center"/>
          </w:tcPr>
          <w:p w14:paraId="065A60AE" w14:textId="77777777" w:rsidR="006C4306" w:rsidRPr="00700099" w:rsidRDefault="006C4306" w:rsidP="00F561E7">
            <w:pPr>
              <w:spacing w:after="0"/>
              <w:jc w:val="center"/>
              <w:rPr>
                <w:rFonts w:cstheme="minorHAnsi"/>
                <w:b/>
                <w:bCs/>
                <w:color w:val="FFFFFF" w:themeColor="background1"/>
                <w:sz w:val="18"/>
                <w:szCs w:val="18"/>
              </w:rPr>
            </w:pPr>
          </w:p>
        </w:tc>
        <w:tc>
          <w:tcPr>
            <w:tcW w:w="384" w:type="pct"/>
            <w:shd w:val="clear" w:color="auto" w:fill="FF0000"/>
            <w:vAlign w:val="center"/>
          </w:tcPr>
          <w:p w14:paraId="543BB2F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742322967"/>
            <w14:checkbox>
              <w14:checked w14:val="0"/>
              <w14:checkedState w14:val="2612" w14:font="MS Gothic"/>
              <w14:uncheckedState w14:val="2610" w14:font="MS Gothic"/>
            </w14:checkbox>
          </w:sdtPr>
          <w:sdtEndPr/>
          <w:sdtContent>
            <w:tc>
              <w:tcPr>
                <w:tcW w:w="386" w:type="pct"/>
                <w:vAlign w:val="center"/>
              </w:tcPr>
              <w:p w14:paraId="114E0166"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1BF5BFBF" w14:textId="77777777" w:rsidTr="00585E70">
        <w:trPr>
          <w:trHeight w:val="70"/>
        </w:trPr>
        <w:tc>
          <w:tcPr>
            <w:tcW w:w="1154" w:type="pct"/>
            <w:gridSpan w:val="2"/>
            <w:shd w:val="clear" w:color="auto" w:fill="008E40"/>
            <w:vAlign w:val="center"/>
          </w:tcPr>
          <w:p w14:paraId="062B798A" w14:textId="77777777" w:rsidR="006C4306" w:rsidRPr="00614A02" w:rsidRDefault="006C4306" w:rsidP="00F561E7">
            <w:pPr>
              <w:spacing w:after="0"/>
              <w:jc w:val="center"/>
              <w:rPr>
                <w:rFonts w:cstheme="minorHAnsi"/>
                <w:b/>
                <w:bCs/>
                <w:sz w:val="18"/>
                <w:szCs w:val="18"/>
                <w:lang w:val="en-GB"/>
              </w:rPr>
            </w:pPr>
            <w:r w:rsidRPr="00614A02">
              <w:rPr>
                <w:rFonts w:cstheme="minorHAnsi"/>
                <w:b/>
                <w:bCs/>
                <w:color w:val="FFFFFF" w:themeColor="background1"/>
                <w:sz w:val="18"/>
                <w:szCs w:val="18"/>
                <w:lang w:val="en-GB"/>
              </w:rPr>
              <w:t>Spesa Pubblica</w:t>
            </w:r>
          </w:p>
        </w:tc>
        <w:tc>
          <w:tcPr>
            <w:tcW w:w="1154" w:type="pct"/>
            <w:gridSpan w:val="2"/>
            <w:vAlign w:val="center"/>
          </w:tcPr>
          <w:p w14:paraId="4CE2697D"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30.000.000,00€</w:t>
            </w:r>
          </w:p>
        </w:tc>
        <w:tc>
          <w:tcPr>
            <w:tcW w:w="1922" w:type="pct"/>
            <w:gridSpan w:val="2"/>
            <w:shd w:val="clear" w:color="auto" w:fill="008E40"/>
            <w:vAlign w:val="center"/>
          </w:tcPr>
          <w:p w14:paraId="24F5CFC1" w14:textId="77777777" w:rsidR="006C4306" w:rsidRPr="00614A02" w:rsidRDefault="006C4306" w:rsidP="00F561E7">
            <w:pPr>
              <w:spacing w:after="0"/>
              <w:jc w:val="center"/>
              <w:rPr>
                <w:rFonts w:cstheme="minorHAnsi"/>
                <w:b/>
                <w:bCs/>
                <w:color w:val="FFFFFF" w:themeColor="background1"/>
                <w:sz w:val="18"/>
                <w:szCs w:val="18"/>
                <w:lang w:val="it"/>
              </w:rPr>
            </w:pPr>
            <w:r w:rsidRPr="00614A02">
              <w:rPr>
                <w:rFonts w:cstheme="minorHAnsi"/>
                <w:b/>
                <w:bCs/>
                <w:color w:val="FFFFFF" w:themeColor="background1"/>
                <w:sz w:val="18"/>
                <w:szCs w:val="18"/>
                <w:lang w:val="en-GB"/>
              </w:rPr>
              <w:t>Contributo del FEASR</w:t>
            </w:r>
          </w:p>
        </w:tc>
        <w:tc>
          <w:tcPr>
            <w:tcW w:w="770" w:type="pct"/>
            <w:gridSpan w:val="2"/>
            <w:vAlign w:val="center"/>
          </w:tcPr>
          <w:p w14:paraId="052FF5CF"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12.210.000,00€</w:t>
            </w:r>
          </w:p>
        </w:tc>
      </w:tr>
      <w:tr w:rsidR="006C4306" w:rsidRPr="00700099" w14:paraId="3D251D17" w14:textId="77777777" w:rsidTr="00585E70">
        <w:trPr>
          <w:trHeight w:val="70"/>
        </w:trPr>
        <w:tc>
          <w:tcPr>
            <w:tcW w:w="1154" w:type="pct"/>
            <w:gridSpan w:val="2"/>
            <w:shd w:val="clear" w:color="auto" w:fill="008E40"/>
            <w:vAlign w:val="center"/>
          </w:tcPr>
          <w:p w14:paraId="3DC9C90B" w14:textId="77777777" w:rsidR="006C4306" w:rsidRPr="00DF43AF" w:rsidRDefault="006C4306" w:rsidP="00F561E7">
            <w:pPr>
              <w:spacing w:after="0"/>
              <w:jc w:val="center"/>
              <w:rPr>
                <w:rFonts w:cstheme="minorHAnsi"/>
                <w:color w:val="FFFFFF" w:themeColor="background1"/>
                <w:sz w:val="18"/>
                <w:szCs w:val="18"/>
                <w:highlight w:val="green"/>
                <w:lang w:val="en-GB"/>
              </w:rPr>
            </w:pPr>
            <w:r w:rsidRPr="00DF43AF">
              <w:rPr>
                <w:rFonts w:cstheme="minorHAnsi"/>
                <w:b/>
                <w:bCs/>
                <w:color w:val="FFFFFF" w:themeColor="background1"/>
                <w:sz w:val="18"/>
                <w:szCs w:val="18"/>
                <w:highlight w:val="green"/>
                <w:lang w:val="en-GB"/>
              </w:rPr>
              <w:t>Indicatori di Risultato - R</w:t>
            </w:r>
          </w:p>
        </w:tc>
        <w:tc>
          <w:tcPr>
            <w:tcW w:w="1154" w:type="pct"/>
            <w:gridSpan w:val="2"/>
            <w:vAlign w:val="center"/>
          </w:tcPr>
          <w:p w14:paraId="01328FDB" w14:textId="77777777" w:rsidR="006C4306" w:rsidRPr="00DF43AF" w:rsidRDefault="006C4306" w:rsidP="00F561E7">
            <w:pPr>
              <w:spacing w:after="0"/>
              <w:jc w:val="center"/>
              <w:rPr>
                <w:rFonts w:cstheme="minorHAnsi"/>
                <w:sz w:val="18"/>
                <w:szCs w:val="18"/>
                <w:highlight w:val="green"/>
                <w:lang w:val="it"/>
              </w:rPr>
            </w:pPr>
            <w:r w:rsidRPr="00DF43AF">
              <w:rPr>
                <w:rFonts w:cstheme="minorHAnsi"/>
                <w:sz w:val="18"/>
                <w:szCs w:val="18"/>
                <w:highlight w:val="green"/>
                <w:lang w:val="it"/>
              </w:rPr>
              <w:t>R.39</w:t>
            </w:r>
          </w:p>
        </w:tc>
        <w:tc>
          <w:tcPr>
            <w:tcW w:w="1922" w:type="pct"/>
            <w:gridSpan w:val="2"/>
            <w:shd w:val="clear" w:color="auto" w:fill="008E40"/>
            <w:vAlign w:val="center"/>
          </w:tcPr>
          <w:p w14:paraId="0BC56468" w14:textId="77777777" w:rsidR="006C4306" w:rsidRPr="00DF43AF" w:rsidRDefault="006C4306" w:rsidP="00F561E7">
            <w:pPr>
              <w:spacing w:after="0"/>
              <w:jc w:val="center"/>
              <w:rPr>
                <w:rFonts w:cstheme="minorHAnsi"/>
                <w:color w:val="FFFFFF" w:themeColor="background1"/>
                <w:sz w:val="18"/>
                <w:szCs w:val="18"/>
                <w:highlight w:val="green"/>
                <w:lang w:val="en-GB"/>
              </w:rPr>
            </w:pPr>
            <w:r w:rsidRPr="00DF43AF">
              <w:rPr>
                <w:rFonts w:cstheme="minorHAnsi"/>
                <w:b/>
                <w:bCs/>
                <w:color w:val="FFFFFF" w:themeColor="background1"/>
                <w:sz w:val="18"/>
                <w:szCs w:val="18"/>
                <w:highlight w:val="green"/>
                <w:lang w:val="en-GB"/>
              </w:rPr>
              <w:t>Indicatori di Output - O</w:t>
            </w:r>
          </w:p>
        </w:tc>
        <w:tc>
          <w:tcPr>
            <w:tcW w:w="770" w:type="pct"/>
            <w:gridSpan w:val="2"/>
            <w:vAlign w:val="center"/>
          </w:tcPr>
          <w:p w14:paraId="2EA9A4D4" w14:textId="77777777" w:rsidR="006C4306" w:rsidRPr="00DF43AF" w:rsidRDefault="006C4306" w:rsidP="00F561E7">
            <w:pPr>
              <w:spacing w:after="0"/>
              <w:jc w:val="center"/>
              <w:rPr>
                <w:rFonts w:cstheme="minorHAnsi"/>
                <w:sz w:val="18"/>
                <w:szCs w:val="18"/>
                <w:highlight w:val="green"/>
                <w:lang w:val="it"/>
              </w:rPr>
            </w:pPr>
            <w:r w:rsidRPr="00DF43AF">
              <w:rPr>
                <w:rFonts w:cstheme="minorHAnsi"/>
                <w:sz w:val="18"/>
                <w:szCs w:val="18"/>
                <w:highlight w:val="green"/>
                <w:lang w:val="it"/>
              </w:rPr>
              <w:t>O.24</w:t>
            </w:r>
          </w:p>
        </w:tc>
      </w:tr>
    </w:tbl>
    <w:p w14:paraId="53D9C2CC" w14:textId="77777777" w:rsidR="006C4306" w:rsidRPr="00700099" w:rsidRDefault="006C4306" w:rsidP="006C4306">
      <w:pPr>
        <w:spacing w:after="0"/>
        <w:rPr>
          <w:rFonts w:cstheme="minorHAnsi"/>
        </w:rPr>
      </w:pPr>
    </w:p>
    <w:p w14:paraId="6413008C"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00" w:type="pct"/>
        <w:tblLook w:val="04A0" w:firstRow="1" w:lastRow="0" w:firstColumn="1" w:lastColumn="0" w:noHBand="0" w:noVBand="1"/>
      </w:tblPr>
      <w:tblGrid>
        <w:gridCol w:w="1639"/>
        <w:gridCol w:w="8501"/>
      </w:tblGrid>
      <w:tr w:rsidR="006C4306" w:rsidRPr="00700099" w14:paraId="176156DB" w14:textId="77777777" w:rsidTr="00585E70">
        <w:tc>
          <w:tcPr>
            <w:tcW w:w="5000" w:type="pct"/>
            <w:gridSpan w:val="2"/>
            <w:shd w:val="clear" w:color="auto" w:fill="008E40"/>
          </w:tcPr>
          <w:p w14:paraId="4808DF0A"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47B212C1" w14:textId="77777777" w:rsidTr="00585E70">
        <w:trPr>
          <w:trHeight w:val="164"/>
        </w:trPr>
        <w:tc>
          <w:tcPr>
            <w:tcW w:w="808" w:type="pct"/>
            <w:shd w:val="clear" w:color="auto" w:fill="A7D9A3"/>
          </w:tcPr>
          <w:p w14:paraId="0C4DC955"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1F31771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740147A" w14:textId="77777777" w:rsidTr="00585E70">
        <w:tc>
          <w:tcPr>
            <w:tcW w:w="808" w:type="pct"/>
            <w:vAlign w:val="center"/>
          </w:tcPr>
          <w:p w14:paraId="158663D0" w14:textId="77777777" w:rsidR="006C4306" w:rsidRPr="00D661B4" w:rsidRDefault="006C4306" w:rsidP="00F561E7">
            <w:pPr>
              <w:spacing w:after="0"/>
              <w:jc w:val="center"/>
              <w:rPr>
                <w:rFonts w:cstheme="minorHAnsi"/>
                <w:b/>
                <w:bCs/>
                <w:sz w:val="18"/>
                <w:szCs w:val="18"/>
              </w:rPr>
            </w:pPr>
            <w:r w:rsidRPr="00D661B4">
              <w:rPr>
                <w:rFonts w:cstheme="minorHAnsi"/>
                <w:b/>
                <w:bCs/>
                <w:sz w:val="18"/>
                <w:szCs w:val="18"/>
              </w:rPr>
              <w:t>-</w:t>
            </w:r>
          </w:p>
        </w:tc>
        <w:tc>
          <w:tcPr>
            <w:tcW w:w="4192" w:type="pct"/>
            <w:vAlign w:val="center"/>
          </w:tcPr>
          <w:p w14:paraId="5FAFD30A" w14:textId="77777777" w:rsidR="006C4306" w:rsidRPr="00700099" w:rsidRDefault="006C4306" w:rsidP="00F561E7">
            <w:pPr>
              <w:spacing w:after="0"/>
              <w:jc w:val="both"/>
              <w:rPr>
                <w:rFonts w:cstheme="minorHAnsi"/>
                <w:sz w:val="18"/>
                <w:szCs w:val="18"/>
              </w:rPr>
            </w:pPr>
            <w:r w:rsidRPr="00700099">
              <w:rPr>
                <w:rFonts w:cstheme="minorHAnsi"/>
                <w:sz w:val="18"/>
                <w:szCs w:val="18"/>
              </w:rPr>
              <w:t>Finalità specifiche perseguite dagli investimenti quali ad esempio l’integrazione delle filiere, il miglioramento della sostenibilità ambientale, ecc.</w:t>
            </w:r>
          </w:p>
        </w:tc>
      </w:tr>
      <w:tr w:rsidR="006C4306" w:rsidRPr="00700099" w14:paraId="2B214C0D" w14:textId="77777777" w:rsidTr="00585E70">
        <w:tc>
          <w:tcPr>
            <w:tcW w:w="808" w:type="pct"/>
            <w:vAlign w:val="center"/>
          </w:tcPr>
          <w:p w14:paraId="705E7119" w14:textId="77777777" w:rsidR="006C4306" w:rsidRPr="00D661B4" w:rsidRDefault="006C4306" w:rsidP="00F561E7">
            <w:pPr>
              <w:spacing w:after="0"/>
              <w:jc w:val="center"/>
              <w:rPr>
                <w:rFonts w:cstheme="minorHAnsi"/>
                <w:b/>
                <w:bCs/>
                <w:sz w:val="18"/>
                <w:szCs w:val="18"/>
              </w:rPr>
            </w:pPr>
            <w:r w:rsidRPr="00D661B4">
              <w:rPr>
                <w:rFonts w:cstheme="minorHAnsi"/>
                <w:b/>
                <w:bCs/>
                <w:sz w:val="18"/>
                <w:szCs w:val="18"/>
              </w:rPr>
              <w:t>-</w:t>
            </w:r>
          </w:p>
        </w:tc>
        <w:tc>
          <w:tcPr>
            <w:tcW w:w="4192" w:type="pct"/>
            <w:vAlign w:val="center"/>
          </w:tcPr>
          <w:p w14:paraId="7225B1C2" w14:textId="77777777" w:rsidR="006C4306" w:rsidRPr="00700099" w:rsidRDefault="006C4306" w:rsidP="00F561E7">
            <w:pPr>
              <w:spacing w:after="0"/>
              <w:jc w:val="both"/>
              <w:rPr>
                <w:rFonts w:cstheme="minorHAnsi"/>
                <w:sz w:val="18"/>
                <w:szCs w:val="18"/>
              </w:rPr>
            </w:pPr>
            <w:r w:rsidRPr="00700099">
              <w:rPr>
                <w:rFonts w:cstheme="minorHAnsi"/>
                <w:sz w:val="18"/>
                <w:szCs w:val="18"/>
              </w:rPr>
              <w:t>Localizzazione territoriale degli investimenti, quali ad esempio le aree regionali con più ampio svantaggio competitivo</w:t>
            </w:r>
          </w:p>
        </w:tc>
      </w:tr>
      <w:tr w:rsidR="006C4306" w:rsidRPr="00700099" w14:paraId="532A5EC3" w14:textId="77777777" w:rsidTr="00585E70">
        <w:tc>
          <w:tcPr>
            <w:tcW w:w="808" w:type="pct"/>
            <w:vAlign w:val="center"/>
          </w:tcPr>
          <w:p w14:paraId="376F49D8" w14:textId="77777777" w:rsidR="006C4306" w:rsidRPr="00D661B4" w:rsidRDefault="006C4306" w:rsidP="00F561E7">
            <w:pPr>
              <w:spacing w:after="0"/>
              <w:jc w:val="center"/>
              <w:rPr>
                <w:rFonts w:cstheme="minorHAnsi"/>
                <w:b/>
                <w:bCs/>
                <w:sz w:val="18"/>
                <w:szCs w:val="18"/>
              </w:rPr>
            </w:pPr>
            <w:r w:rsidRPr="00D661B4">
              <w:rPr>
                <w:rFonts w:cstheme="minorHAnsi"/>
                <w:b/>
                <w:bCs/>
                <w:sz w:val="18"/>
                <w:szCs w:val="18"/>
              </w:rPr>
              <w:t>-</w:t>
            </w:r>
          </w:p>
        </w:tc>
        <w:tc>
          <w:tcPr>
            <w:tcW w:w="4192" w:type="pct"/>
            <w:vAlign w:val="center"/>
          </w:tcPr>
          <w:p w14:paraId="4370A302"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soggetto richiedente quali ad esempio le dimensioni aziendali</w:t>
            </w:r>
          </w:p>
        </w:tc>
      </w:tr>
      <w:tr w:rsidR="006C4306" w:rsidRPr="00700099" w14:paraId="2E625AAE" w14:textId="77777777" w:rsidTr="00585E70">
        <w:tc>
          <w:tcPr>
            <w:tcW w:w="808" w:type="pct"/>
            <w:vAlign w:val="center"/>
          </w:tcPr>
          <w:p w14:paraId="1B825348" w14:textId="77777777" w:rsidR="006C4306" w:rsidRPr="00D661B4" w:rsidRDefault="006C4306" w:rsidP="00F561E7">
            <w:pPr>
              <w:spacing w:after="0"/>
              <w:jc w:val="center"/>
              <w:rPr>
                <w:rFonts w:cstheme="minorHAnsi"/>
                <w:b/>
                <w:bCs/>
                <w:sz w:val="18"/>
                <w:szCs w:val="18"/>
              </w:rPr>
            </w:pPr>
            <w:r w:rsidRPr="00D661B4">
              <w:rPr>
                <w:rFonts w:cstheme="minorHAnsi"/>
                <w:b/>
                <w:bCs/>
                <w:sz w:val="18"/>
                <w:szCs w:val="18"/>
              </w:rPr>
              <w:t>-</w:t>
            </w:r>
          </w:p>
        </w:tc>
        <w:tc>
          <w:tcPr>
            <w:tcW w:w="4192" w:type="pct"/>
            <w:vAlign w:val="center"/>
          </w:tcPr>
          <w:p w14:paraId="71C1AEF8" w14:textId="77777777" w:rsidR="006C4306" w:rsidRPr="00700099" w:rsidRDefault="006C4306" w:rsidP="00F561E7">
            <w:pPr>
              <w:spacing w:after="0"/>
              <w:jc w:val="both"/>
              <w:rPr>
                <w:rFonts w:cstheme="minorHAnsi"/>
                <w:sz w:val="18"/>
                <w:szCs w:val="18"/>
              </w:rPr>
            </w:pPr>
            <w:r w:rsidRPr="00700099">
              <w:rPr>
                <w:rFonts w:cstheme="minorHAnsi"/>
                <w:sz w:val="18"/>
                <w:szCs w:val="18"/>
              </w:rPr>
              <w:t>Dimensione economica dell’operazione</w:t>
            </w:r>
          </w:p>
        </w:tc>
      </w:tr>
      <w:tr w:rsidR="006C4306" w:rsidRPr="00700099" w14:paraId="109CFDE1" w14:textId="77777777" w:rsidTr="00585E70">
        <w:tc>
          <w:tcPr>
            <w:tcW w:w="808" w:type="pct"/>
            <w:vAlign w:val="center"/>
          </w:tcPr>
          <w:p w14:paraId="0E3D7EFC" w14:textId="77777777" w:rsidR="006C4306" w:rsidRPr="00D661B4" w:rsidRDefault="006C4306" w:rsidP="00F561E7">
            <w:pPr>
              <w:spacing w:after="0"/>
              <w:jc w:val="center"/>
              <w:rPr>
                <w:rFonts w:cstheme="minorHAnsi"/>
                <w:b/>
                <w:bCs/>
                <w:sz w:val="18"/>
                <w:szCs w:val="18"/>
              </w:rPr>
            </w:pPr>
            <w:r w:rsidRPr="00D661B4">
              <w:rPr>
                <w:rFonts w:cstheme="minorHAnsi"/>
                <w:b/>
                <w:bCs/>
                <w:sz w:val="18"/>
                <w:szCs w:val="18"/>
              </w:rPr>
              <w:t>-</w:t>
            </w:r>
          </w:p>
        </w:tc>
        <w:tc>
          <w:tcPr>
            <w:tcW w:w="4192" w:type="pct"/>
            <w:vAlign w:val="center"/>
          </w:tcPr>
          <w:p w14:paraId="683D3EBE"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progetto di investimento quali ad esempio la ricaduta dei benefici verso i</w:t>
            </w:r>
            <w:r>
              <w:rPr>
                <w:rFonts w:cstheme="minorHAnsi"/>
                <w:sz w:val="18"/>
                <w:szCs w:val="18"/>
              </w:rPr>
              <w:t xml:space="preserve"> </w:t>
            </w:r>
            <w:r w:rsidRPr="00700099">
              <w:rPr>
                <w:rFonts w:cstheme="minorHAnsi"/>
                <w:sz w:val="18"/>
                <w:szCs w:val="18"/>
              </w:rPr>
              <w:t>produttori agricoli</w:t>
            </w:r>
          </w:p>
        </w:tc>
      </w:tr>
      <w:tr w:rsidR="006C4306" w:rsidRPr="00700099" w14:paraId="2A13E429" w14:textId="77777777" w:rsidTr="00585E70">
        <w:tc>
          <w:tcPr>
            <w:tcW w:w="808" w:type="pct"/>
            <w:vAlign w:val="center"/>
          </w:tcPr>
          <w:p w14:paraId="71C46811" w14:textId="77777777" w:rsidR="006C4306" w:rsidRPr="00D661B4" w:rsidRDefault="006C4306" w:rsidP="00F561E7">
            <w:pPr>
              <w:spacing w:after="0"/>
              <w:jc w:val="center"/>
              <w:rPr>
                <w:rFonts w:cstheme="minorHAnsi"/>
                <w:b/>
                <w:bCs/>
                <w:sz w:val="18"/>
                <w:szCs w:val="18"/>
              </w:rPr>
            </w:pPr>
            <w:r w:rsidRPr="00D661B4">
              <w:rPr>
                <w:rFonts w:cstheme="minorHAnsi"/>
                <w:b/>
                <w:bCs/>
                <w:sz w:val="18"/>
                <w:szCs w:val="18"/>
              </w:rPr>
              <w:t>-</w:t>
            </w:r>
          </w:p>
        </w:tc>
        <w:tc>
          <w:tcPr>
            <w:tcW w:w="4192" w:type="pct"/>
            <w:vAlign w:val="center"/>
          </w:tcPr>
          <w:p w14:paraId="16D95162" w14:textId="77777777" w:rsidR="006C4306" w:rsidRPr="00700099" w:rsidRDefault="006C4306" w:rsidP="00F561E7">
            <w:pPr>
              <w:spacing w:after="0"/>
              <w:jc w:val="both"/>
              <w:rPr>
                <w:rFonts w:cstheme="minorHAnsi"/>
                <w:sz w:val="18"/>
                <w:szCs w:val="18"/>
              </w:rPr>
            </w:pPr>
            <w:r w:rsidRPr="00700099">
              <w:rPr>
                <w:rFonts w:cstheme="minorHAnsi"/>
                <w:sz w:val="18"/>
                <w:szCs w:val="18"/>
              </w:rPr>
              <w:t>Capacità di integrazione di filiera e partecipazione dei produttori agricoli ai benefici degli investimenti quali ad esempio maggiore remunerazione della materia prima, numero di aziende agricole aderenti al progetto</w:t>
            </w:r>
          </w:p>
        </w:tc>
      </w:tr>
    </w:tbl>
    <w:p w14:paraId="14A48B47" w14:textId="77777777" w:rsidR="006C4306" w:rsidRPr="00700099" w:rsidRDefault="006C4306" w:rsidP="006C4306">
      <w:pPr>
        <w:spacing w:before="120" w:after="0"/>
        <w:rPr>
          <w:rFonts w:cstheme="minorHAnsi"/>
        </w:rPr>
      </w:pPr>
    </w:p>
    <w:p w14:paraId="077FE256" w14:textId="77777777" w:rsidR="006C4306" w:rsidRPr="00EE1669" w:rsidRDefault="006C4306" w:rsidP="006C4306">
      <w:pPr>
        <w:pStyle w:val="Titolo3"/>
        <w:rPr>
          <w:i/>
          <w:iCs/>
          <w:sz w:val="22"/>
          <w:szCs w:val="22"/>
        </w:rPr>
      </w:pPr>
      <w:r w:rsidRPr="00EE1669">
        <w:rPr>
          <w:i/>
          <w:iCs/>
          <w:sz w:val="22"/>
          <w:szCs w:val="22"/>
        </w:rPr>
        <w:t>Criteri di ammissibilità</w:t>
      </w:r>
    </w:p>
    <w:tbl>
      <w:tblPr>
        <w:tblStyle w:val="Grigliatabella"/>
        <w:tblW w:w="5000" w:type="pct"/>
        <w:tblLook w:val="04A0" w:firstRow="1" w:lastRow="0" w:firstColumn="1" w:lastColumn="0" w:noHBand="0" w:noVBand="1"/>
      </w:tblPr>
      <w:tblGrid>
        <w:gridCol w:w="1697"/>
        <w:gridCol w:w="8443"/>
      </w:tblGrid>
      <w:tr w:rsidR="006C4306" w:rsidRPr="00700099" w14:paraId="2B285273" w14:textId="77777777" w:rsidTr="00585E70">
        <w:tc>
          <w:tcPr>
            <w:tcW w:w="5000" w:type="pct"/>
            <w:gridSpan w:val="2"/>
            <w:shd w:val="clear" w:color="auto" w:fill="008E40"/>
          </w:tcPr>
          <w:p w14:paraId="501AB1EB" w14:textId="77777777" w:rsidR="006C4306" w:rsidRPr="0002795A" w:rsidRDefault="006C4306" w:rsidP="00F561E7">
            <w:pPr>
              <w:spacing w:after="0"/>
              <w:jc w:val="center"/>
              <w:rPr>
                <w:rFonts w:cstheme="minorHAnsi"/>
                <w:b/>
                <w:bCs/>
                <w:color w:val="FFFFFF" w:themeColor="background1"/>
                <w:sz w:val="18"/>
                <w:szCs w:val="18"/>
              </w:rPr>
            </w:pPr>
            <w:bookmarkStart w:id="141" w:name="_Hlk132130658"/>
            <w:r w:rsidRPr="0002795A">
              <w:rPr>
                <w:rFonts w:cstheme="minorHAnsi"/>
                <w:b/>
                <w:bCs/>
                <w:color w:val="FFFFFF" w:themeColor="background1"/>
                <w:sz w:val="18"/>
                <w:szCs w:val="18"/>
              </w:rPr>
              <w:t>Beneficiari</w:t>
            </w:r>
          </w:p>
        </w:tc>
      </w:tr>
      <w:tr w:rsidR="006C4306" w:rsidRPr="00700099" w14:paraId="604612D2" w14:textId="77777777" w:rsidTr="00585E70">
        <w:tc>
          <w:tcPr>
            <w:tcW w:w="837" w:type="pct"/>
            <w:shd w:val="clear" w:color="auto" w:fill="A7D9A3"/>
            <w:vAlign w:val="center"/>
          </w:tcPr>
          <w:p w14:paraId="44EFC39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163" w:type="pct"/>
            <w:shd w:val="clear" w:color="auto" w:fill="A7D9A3"/>
            <w:vAlign w:val="center"/>
          </w:tcPr>
          <w:p w14:paraId="3D2F727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11B864C8" w14:textId="77777777" w:rsidTr="00585E70">
        <w:tc>
          <w:tcPr>
            <w:tcW w:w="837" w:type="pct"/>
            <w:vAlign w:val="center"/>
          </w:tcPr>
          <w:p w14:paraId="7B4CDDD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4163" w:type="pct"/>
            <w:vAlign w:val="center"/>
          </w:tcPr>
          <w:p w14:paraId="4EE7CCAF" w14:textId="77777777" w:rsidR="006C4306" w:rsidRDefault="006C4306" w:rsidP="00F561E7">
            <w:pPr>
              <w:spacing w:after="0"/>
              <w:jc w:val="both"/>
              <w:rPr>
                <w:rFonts w:cstheme="minorHAnsi"/>
                <w:sz w:val="18"/>
                <w:szCs w:val="18"/>
              </w:rPr>
            </w:pPr>
            <w:r w:rsidRPr="00DF43AF">
              <w:rPr>
                <w:rFonts w:cstheme="minorHAnsi"/>
                <w:b/>
                <w:bCs/>
                <w:sz w:val="18"/>
                <w:szCs w:val="18"/>
                <w:highlight w:val="green"/>
              </w:rPr>
              <w:t>Regione Lombardia</w:t>
            </w:r>
            <w:r>
              <w:rPr>
                <w:rFonts w:cstheme="minorHAnsi"/>
                <w:sz w:val="18"/>
                <w:szCs w:val="18"/>
              </w:rPr>
              <w:t xml:space="preserve">: </w:t>
            </w:r>
            <w:r w:rsidRPr="00700099">
              <w:rPr>
                <w:rFonts w:cstheme="minorHAnsi"/>
                <w:sz w:val="18"/>
                <w:szCs w:val="18"/>
              </w:rPr>
              <w:t>Sono ammesse a beneficiare del sostegno le imprese, singole o associate, che operano nell’ambito delle attività di trasformazione</w:t>
            </w:r>
            <w:r>
              <w:rPr>
                <w:rFonts w:cstheme="minorHAnsi"/>
                <w:sz w:val="18"/>
                <w:szCs w:val="18"/>
              </w:rPr>
              <w:t xml:space="preserve"> e</w:t>
            </w:r>
            <w:r w:rsidRPr="00700099">
              <w:rPr>
                <w:rFonts w:cstheme="minorHAnsi"/>
                <w:sz w:val="18"/>
                <w:szCs w:val="18"/>
              </w:rPr>
              <w:t xml:space="preserve"> commercializzazione</w:t>
            </w:r>
            <w:r>
              <w:rPr>
                <w:rFonts w:cstheme="minorHAnsi"/>
                <w:sz w:val="18"/>
                <w:szCs w:val="18"/>
              </w:rPr>
              <w:t xml:space="preserve"> </w:t>
            </w:r>
            <w:r w:rsidRPr="009A4EDC">
              <w:rPr>
                <w:rFonts w:cstheme="minorHAnsi"/>
                <w:strike/>
                <w:color w:val="FF0000"/>
                <w:sz w:val="18"/>
                <w:szCs w:val="18"/>
              </w:rPr>
              <w:t>(come definite nella sezione “Descrizione”)</w:t>
            </w:r>
            <w:r>
              <w:rPr>
                <w:rFonts w:cstheme="minorHAnsi"/>
                <w:sz w:val="18"/>
                <w:szCs w:val="18"/>
              </w:rPr>
              <w:t xml:space="preserve"> </w:t>
            </w:r>
            <w:r w:rsidRPr="005C506D">
              <w:rPr>
                <w:rFonts w:cstheme="minorHAnsi"/>
                <w:sz w:val="18"/>
                <w:szCs w:val="18"/>
              </w:rPr>
              <w:t>dei</w:t>
            </w:r>
            <w:r w:rsidRPr="00700099">
              <w:rPr>
                <w:rFonts w:cstheme="minorHAnsi"/>
                <w:sz w:val="18"/>
                <w:szCs w:val="18"/>
              </w:rPr>
              <w:t xml:space="preserve"> prodotti agricoli inseriti nell’Allegato I del </w:t>
            </w:r>
            <w:r>
              <w:rPr>
                <w:rFonts w:cstheme="minorHAnsi"/>
                <w:sz w:val="18"/>
                <w:szCs w:val="18"/>
              </w:rPr>
              <w:t>TFUE</w:t>
            </w:r>
            <w:r w:rsidRPr="00700099">
              <w:rPr>
                <w:rFonts w:cstheme="minorHAnsi"/>
                <w:sz w:val="18"/>
                <w:szCs w:val="18"/>
              </w:rPr>
              <w:t>, esclusi i prodotti della pesca e dell’acquacoltura</w:t>
            </w:r>
            <w:r>
              <w:rPr>
                <w:rFonts w:cstheme="minorHAnsi"/>
                <w:sz w:val="18"/>
                <w:szCs w:val="18"/>
              </w:rPr>
              <w:t>.</w:t>
            </w:r>
          </w:p>
          <w:p w14:paraId="2DA44358" w14:textId="77777777" w:rsidR="006C4306" w:rsidRPr="00700099" w:rsidRDefault="006C4306" w:rsidP="00F561E7">
            <w:pPr>
              <w:spacing w:after="0"/>
              <w:jc w:val="both"/>
              <w:rPr>
                <w:rFonts w:cstheme="minorHAnsi"/>
                <w:sz w:val="18"/>
                <w:szCs w:val="18"/>
              </w:rPr>
            </w:pPr>
            <w:r>
              <w:rPr>
                <w:rFonts w:cstheme="minorHAnsi"/>
                <w:sz w:val="18"/>
                <w:szCs w:val="18"/>
              </w:rPr>
              <w:t>Sono escluse dal sostegno le imprese che effettuano la sola commercializzazione e le imprese in difficoltà</w:t>
            </w:r>
          </w:p>
        </w:tc>
      </w:tr>
      <w:tr w:rsidR="006C4306" w:rsidRPr="00700099" w14:paraId="67D27263" w14:textId="77777777" w:rsidTr="00585E70">
        <w:tc>
          <w:tcPr>
            <w:tcW w:w="837" w:type="pct"/>
            <w:vAlign w:val="center"/>
          </w:tcPr>
          <w:p w14:paraId="69FF100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CR03</w:t>
            </w:r>
          </w:p>
        </w:tc>
        <w:tc>
          <w:tcPr>
            <w:tcW w:w="4163" w:type="pct"/>
            <w:vAlign w:val="center"/>
          </w:tcPr>
          <w:p w14:paraId="79164E9A"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In caso di sostegno fornito anche attraverso strumenti finanziari, ai destinatari finali si applicano i medesimi criteri di ammissibilità per i beneficiari, </w:t>
            </w:r>
            <w:r>
              <w:rPr>
                <w:rFonts w:cstheme="minorHAnsi"/>
                <w:sz w:val="18"/>
                <w:szCs w:val="18"/>
              </w:rPr>
              <w:t>come</w:t>
            </w:r>
            <w:r w:rsidRPr="00700099">
              <w:rPr>
                <w:rFonts w:cstheme="minorHAnsi"/>
                <w:sz w:val="18"/>
                <w:szCs w:val="18"/>
              </w:rPr>
              <w:t xml:space="preserve"> sopra riportati nel precedente punto CR01</w:t>
            </w:r>
          </w:p>
        </w:tc>
      </w:tr>
      <w:tr w:rsidR="006C4306" w:rsidRPr="00700099" w14:paraId="0506528F" w14:textId="77777777" w:rsidTr="00585E70">
        <w:tc>
          <w:tcPr>
            <w:tcW w:w="5000" w:type="pct"/>
            <w:gridSpan w:val="2"/>
            <w:shd w:val="clear" w:color="auto" w:fill="008E40"/>
          </w:tcPr>
          <w:p w14:paraId="0F7B3754" w14:textId="77777777" w:rsidR="006C4306" w:rsidRPr="00700099" w:rsidRDefault="006C4306" w:rsidP="00F561E7">
            <w:pPr>
              <w:spacing w:after="0"/>
              <w:jc w:val="center"/>
              <w:rPr>
                <w:rFonts w:cstheme="minorHAnsi"/>
                <w:b/>
                <w:bCs/>
                <w:sz w:val="18"/>
                <w:szCs w:val="18"/>
              </w:rPr>
            </w:pPr>
            <w:bookmarkStart w:id="142" w:name="_Hlk132130668"/>
            <w:bookmarkEnd w:id="141"/>
            <w:r w:rsidRPr="00700099">
              <w:rPr>
                <w:rFonts w:cstheme="minorHAnsi"/>
                <w:b/>
                <w:bCs/>
                <w:color w:val="FFFFFF" w:themeColor="background1"/>
                <w:sz w:val="18"/>
                <w:szCs w:val="18"/>
              </w:rPr>
              <w:t>Criteri di ammissibilità</w:t>
            </w:r>
          </w:p>
        </w:tc>
      </w:tr>
      <w:tr w:rsidR="006C4306" w:rsidRPr="00700099" w14:paraId="6F81B942" w14:textId="77777777" w:rsidTr="00585E70">
        <w:tc>
          <w:tcPr>
            <w:tcW w:w="837" w:type="pct"/>
            <w:shd w:val="clear" w:color="auto" w:fill="A7D9A3"/>
            <w:vAlign w:val="center"/>
          </w:tcPr>
          <w:p w14:paraId="5E99DE8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163" w:type="pct"/>
            <w:shd w:val="clear" w:color="auto" w:fill="A7D9A3"/>
            <w:vAlign w:val="center"/>
          </w:tcPr>
          <w:p w14:paraId="4FFB1C8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07200103" w14:textId="77777777" w:rsidTr="00585E70">
        <w:tc>
          <w:tcPr>
            <w:tcW w:w="837" w:type="pct"/>
            <w:vAlign w:val="center"/>
          </w:tcPr>
          <w:p w14:paraId="5EAD19D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4163" w:type="pct"/>
            <w:vAlign w:val="center"/>
          </w:tcPr>
          <w:p w14:paraId="31C5AA38" w14:textId="77777777" w:rsidR="006C4306" w:rsidRPr="00700099" w:rsidRDefault="006C4306" w:rsidP="00F561E7">
            <w:pPr>
              <w:spacing w:after="0"/>
              <w:jc w:val="both"/>
              <w:rPr>
                <w:rFonts w:cstheme="minorHAnsi"/>
                <w:sz w:val="18"/>
                <w:szCs w:val="18"/>
              </w:rPr>
            </w:pPr>
            <w:r w:rsidRPr="00DF43AF">
              <w:rPr>
                <w:rFonts w:cstheme="minorHAnsi"/>
                <w:b/>
                <w:bCs/>
                <w:sz w:val="18"/>
                <w:szCs w:val="18"/>
                <w:highlight w:val="green"/>
              </w:rPr>
              <w:t>Regione Lombardia</w:t>
            </w:r>
            <w:r w:rsidRPr="003D1F18">
              <w:rPr>
                <w:rFonts w:cstheme="minorHAnsi"/>
                <w:b/>
                <w:bCs/>
                <w:sz w:val="18"/>
                <w:szCs w:val="18"/>
              </w:rPr>
              <w:t xml:space="preserve">: </w:t>
            </w:r>
            <w:r w:rsidRPr="00700099">
              <w:rPr>
                <w:rFonts w:cstheme="minorHAnsi"/>
                <w:sz w:val="18"/>
                <w:szCs w:val="18"/>
              </w:rPr>
              <w:t xml:space="preserve">Sono ammissibili a sostegno </w:t>
            </w:r>
            <w:r w:rsidRPr="009A4EDC">
              <w:rPr>
                <w:rFonts w:cstheme="minorHAnsi"/>
                <w:strike/>
                <w:color w:val="FF0000"/>
                <w:sz w:val="18"/>
                <w:szCs w:val="18"/>
              </w:rPr>
              <w:t>le operazioni</w:t>
            </w:r>
            <w:r>
              <w:rPr>
                <w:rFonts w:cstheme="minorHAnsi"/>
                <w:sz w:val="18"/>
                <w:szCs w:val="18"/>
              </w:rPr>
              <w:t xml:space="preserve"> </w:t>
            </w:r>
            <w:r w:rsidRPr="009A4EDC">
              <w:rPr>
                <w:rFonts w:cstheme="minorHAnsi"/>
                <w:sz w:val="18"/>
                <w:szCs w:val="18"/>
                <w:highlight w:val="green"/>
              </w:rPr>
              <w:t>gli investimenti</w:t>
            </w:r>
            <w:r w:rsidRPr="00700099">
              <w:rPr>
                <w:rFonts w:cstheme="minorHAnsi"/>
                <w:sz w:val="18"/>
                <w:szCs w:val="18"/>
              </w:rPr>
              <w:t xml:space="preserve"> che perseguono </w:t>
            </w:r>
            <w:r w:rsidRPr="009A4EDC">
              <w:rPr>
                <w:rFonts w:cstheme="minorHAnsi"/>
                <w:strike/>
                <w:color w:val="FF0000"/>
                <w:sz w:val="18"/>
                <w:szCs w:val="18"/>
              </w:rPr>
              <w:t>una o più</w:t>
            </w:r>
            <w:r w:rsidRPr="009A4EDC">
              <w:rPr>
                <w:rFonts w:cstheme="minorHAnsi"/>
                <w:color w:val="FF0000"/>
                <w:sz w:val="18"/>
                <w:szCs w:val="18"/>
              </w:rPr>
              <w:t xml:space="preserve"> </w:t>
            </w:r>
            <w:r w:rsidRPr="009A4EDC">
              <w:rPr>
                <w:rFonts w:cstheme="minorHAnsi"/>
                <w:sz w:val="18"/>
                <w:szCs w:val="18"/>
                <w:highlight w:val="green"/>
              </w:rPr>
              <w:t>le</w:t>
            </w:r>
            <w:r w:rsidRPr="00700099">
              <w:rPr>
                <w:rFonts w:cstheme="minorHAnsi"/>
                <w:sz w:val="18"/>
                <w:szCs w:val="18"/>
              </w:rPr>
              <w:t xml:space="preserve"> finalità specifiche</w:t>
            </w:r>
            <w:r>
              <w:rPr>
                <w:rFonts w:cstheme="minorHAnsi"/>
                <w:sz w:val="18"/>
                <w:szCs w:val="18"/>
              </w:rPr>
              <w:t xml:space="preserve"> dell’</w:t>
            </w:r>
            <w:r>
              <w:rPr>
                <w:rFonts w:cstheme="minorHAnsi"/>
                <w:b/>
                <w:bCs/>
                <w:sz w:val="18"/>
                <w:szCs w:val="18"/>
              </w:rPr>
              <w:t xml:space="preserve">Azione 1) </w:t>
            </w:r>
            <w:r w:rsidRPr="00700099">
              <w:rPr>
                <w:rFonts w:cstheme="minorHAnsi"/>
                <w:sz w:val="18"/>
                <w:szCs w:val="18"/>
              </w:rPr>
              <w:t xml:space="preserve">indicate </w:t>
            </w:r>
            <w:r w:rsidRPr="00DF43AF">
              <w:rPr>
                <w:rFonts w:cstheme="minorHAnsi"/>
                <w:strike/>
                <w:color w:val="FF0000"/>
                <w:sz w:val="18"/>
                <w:szCs w:val="18"/>
              </w:rPr>
              <w:t>nell’ambito</w:t>
            </w:r>
            <w:r>
              <w:rPr>
                <w:rFonts w:cstheme="minorHAnsi"/>
                <w:sz w:val="18"/>
                <w:szCs w:val="18"/>
              </w:rPr>
              <w:t xml:space="preserve"> </w:t>
            </w:r>
            <w:r w:rsidRPr="00DF43AF">
              <w:rPr>
                <w:rFonts w:cstheme="minorHAnsi"/>
                <w:sz w:val="18"/>
                <w:szCs w:val="18"/>
                <w:highlight w:val="green"/>
              </w:rPr>
              <w:t>nella sezio</w:t>
            </w:r>
            <w:r w:rsidRPr="009A4EDC">
              <w:rPr>
                <w:rFonts w:cstheme="minorHAnsi"/>
                <w:sz w:val="18"/>
                <w:szCs w:val="18"/>
                <w:highlight w:val="green"/>
              </w:rPr>
              <w:t>ne “</w:t>
            </w:r>
            <w:r w:rsidRPr="00DF43AF">
              <w:rPr>
                <w:rFonts w:cstheme="minorHAnsi"/>
                <w:sz w:val="18"/>
                <w:szCs w:val="18"/>
                <w:highlight w:val="green"/>
              </w:rPr>
              <w:t>Descrizione</w:t>
            </w:r>
            <w:r w:rsidRPr="00DA1E3C">
              <w:rPr>
                <w:rFonts w:cstheme="minorHAnsi"/>
                <w:sz w:val="18"/>
                <w:szCs w:val="18"/>
              </w:rPr>
              <w:t>” del presente intervento</w:t>
            </w:r>
          </w:p>
        </w:tc>
      </w:tr>
      <w:tr w:rsidR="006C4306" w:rsidRPr="00700099" w14:paraId="217584A4" w14:textId="77777777" w:rsidTr="00585E70">
        <w:tc>
          <w:tcPr>
            <w:tcW w:w="837" w:type="pct"/>
            <w:vAlign w:val="center"/>
          </w:tcPr>
          <w:p w14:paraId="71D37B5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4163" w:type="pct"/>
            <w:vAlign w:val="center"/>
          </w:tcPr>
          <w:p w14:paraId="592EF192" w14:textId="77777777" w:rsidR="006C4306" w:rsidRPr="009A4EDC" w:rsidRDefault="006C4306" w:rsidP="00F561E7">
            <w:pPr>
              <w:spacing w:after="0"/>
              <w:jc w:val="both"/>
              <w:rPr>
                <w:rFonts w:cstheme="minorHAnsi"/>
                <w:strike/>
                <w:color w:val="FF0000"/>
                <w:sz w:val="18"/>
                <w:szCs w:val="18"/>
              </w:rPr>
            </w:pPr>
            <w:r w:rsidRPr="009A4EDC">
              <w:rPr>
                <w:rFonts w:cstheme="minorHAnsi"/>
                <w:strike/>
                <w:color w:val="FF0000"/>
                <w:sz w:val="18"/>
                <w:szCs w:val="18"/>
              </w:rPr>
              <w:t>Sono ammissibili a sostegno tutti i settori produttivi connessi alla trasformazione e commercializzazione, dei prodotti agricoli di cui all'allegato I del Trattato, ad eccezione dei prodotti della pesca.</w:t>
            </w:r>
          </w:p>
          <w:p w14:paraId="78F666BF" w14:textId="77777777" w:rsidR="006C4306" w:rsidRPr="009A4EDC" w:rsidRDefault="006C4306" w:rsidP="00F561E7">
            <w:pPr>
              <w:spacing w:after="0"/>
              <w:jc w:val="both"/>
              <w:rPr>
                <w:rFonts w:cstheme="minorHAnsi"/>
                <w:strike/>
                <w:color w:val="FF0000"/>
                <w:sz w:val="18"/>
                <w:szCs w:val="18"/>
              </w:rPr>
            </w:pPr>
            <w:r w:rsidRPr="009A4EDC">
              <w:rPr>
                <w:rFonts w:cstheme="minorHAnsi"/>
                <w:strike/>
                <w:color w:val="FF0000"/>
                <w:sz w:val="18"/>
                <w:szCs w:val="18"/>
              </w:rPr>
              <w:t>I prodotti ottenuti dalla trasformazione possono non ricadere nell'Allegato I del TFUE.</w:t>
            </w:r>
          </w:p>
          <w:p w14:paraId="1FD09F21" w14:textId="77777777" w:rsidR="006C4306" w:rsidRPr="00401133" w:rsidRDefault="006C4306" w:rsidP="00F561E7">
            <w:pPr>
              <w:spacing w:after="0"/>
              <w:jc w:val="both"/>
              <w:rPr>
                <w:rFonts w:cstheme="minorHAnsi"/>
                <w:sz w:val="18"/>
                <w:szCs w:val="18"/>
              </w:rPr>
            </w:pPr>
            <w:r w:rsidRPr="009A4EDC">
              <w:rPr>
                <w:rFonts w:cstheme="minorHAnsi"/>
                <w:b/>
                <w:bCs/>
                <w:strike/>
                <w:color w:val="FF0000"/>
                <w:sz w:val="18"/>
                <w:szCs w:val="18"/>
              </w:rPr>
              <w:t xml:space="preserve">Regione Lombardia: </w:t>
            </w:r>
            <w:r w:rsidRPr="009A4EDC">
              <w:rPr>
                <w:rFonts w:cstheme="minorHAnsi"/>
                <w:strike/>
                <w:color w:val="FF0000"/>
                <w:sz w:val="18"/>
                <w:szCs w:val="18"/>
              </w:rPr>
              <w:t>i prodotti ottenuti dalla trasformazione devono ricadere nell'Allegato I del TFUE.</w:t>
            </w:r>
            <w:r w:rsidRPr="009A4EDC">
              <w:rPr>
                <w:rFonts w:cstheme="minorHAnsi"/>
                <w:color w:val="FF0000"/>
                <w:sz w:val="18"/>
                <w:szCs w:val="18"/>
              </w:rPr>
              <w:t xml:space="preserve"> </w:t>
            </w:r>
            <w:r w:rsidRPr="00DF43AF">
              <w:rPr>
                <w:rFonts w:cstheme="minorHAnsi"/>
                <w:b/>
                <w:bCs/>
                <w:sz w:val="18"/>
                <w:szCs w:val="18"/>
                <w:highlight w:val="green"/>
              </w:rPr>
              <w:t>Regione Lombardia</w:t>
            </w:r>
            <w:r w:rsidRPr="009A4EDC">
              <w:rPr>
                <w:rFonts w:cstheme="minorHAnsi"/>
                <w:sz w:val="18"/>
                <w:szCs w:val="18"/>
                <w:highlight w:val="green"/>
              </w:rPr>
              <w:t>: sono ammissibili a sostegno tutti i settori produttivi connessi alla trasformazione e commercializzazione dei prodotti agricoli di cui all'Allegato I del TFUE, ad eccezione dei prodotti della pesca e dell’acquacoltura. I prodotti ottenuti dalla trasformazione e commercializzati devono ricadere nell'Allegato I del TFUE</w:t>
            </w:r>
          </w:p>
        </w:tc>
      </w:tr>
      <w:tr w:rsidR="006C4306" w:rsidRPr="00700099" w14:paraId="1DD953FF" w14:textId="77777777" w:rsidTr="00585E70">
        <w:tc>
          <w:tcPr>
            <w:tcW w:w="837" w:type="pct"/>
            <w:vAlign w:val="center"/>
          </w:tcPr>
          <w:p w14:paraId="346E3E47" w14:textId="77777777" w:rsidR="006C4306" w:rsidRPr="00C842DB" w:rsidRDefault="006C4306" w:rsidP="00F561E7">
            <w:pPr>
              <w:spacing w:after="0"/>
              <w:jc w:val="center"/>
              <w:rPr>
                <w:rFonts w:cstheme="minorHAnsi"/>
                <w:b/>
                <w:bCs/>
                <w:sz w:val="18"/>
                <w:szCs w:val="18"/>
              </w:rPr>
            </w:pPr>
            <w:r w:rsidRPr="00C842DB">
              <w:rPr>
                <w:rFonts w:cstheme="minorHAnsi"/>
                <w:b/>
                <w:bCs/>
                <w:sz w:val="18"/>
                <w:szCs w:val="18"/>
              </w:rPr>
              <w:t>CR06</w:t>
            </w:r>
          </w:p>
        </w:tc>
        <w:tc>
          <w:tcPr>
            <w:tcW w:w="4163" w:type="pct"/>
            <w:vAlign w:val="center"/>
          </w:tcPr>
          <w:p w14:paraId="0457F433" w14:textId="77777777" w:rsidR="006C4306" w:rsidRPr="006B0BD9" w:rsidRDefault="006C4306" w:rsidP="00F561E7">
            <w:pPr>
              <w:spacing w:after="0"/>
              <w:jc w:val="both"/>
              <w:rPr>
                <w:rFonts w:cstheme="minorHAnsi"/>
                <w:strike/>
                <w:color w:val="FF0000"/>
                <w:sz w:val="18"/>
                <w:szCs w:val="18"/>
              </w:rPr>
            </w:pPr>
            <w:r w:rsidRPr="006B0BD9">
              <w:rPr>
                <w:rFonts w:cstheme="minorHAnsi"/>
                <w:strike/>
                <w:color w:val="FF0000"/>
                <w:sz w:val="18"/>
                <w:szCs w:val="18"/>
              </w:rPr>
              <w:t>Nei casi in cui le Regioni e Province Autonome forniscano un sostegno alla lavorazione e trasformazione delle produzioni agricole aziendali e la commercializzazione di tali prodotti nell’ambito dell’intervento SRD001 “Investimenti per la competitività delle aziende agricole”, per i beneficiari del presente intervento che siano anche produttori di materia prima agricola, l'attività di trasformazione e commercializzazione deve avere ad oggetto materie prime acquistate/conferite prevalentemente da soggetti terzi.</w:t>
            </w:r>
          </w:p>
          <w:p w14:paraId="3D400A2A" w14:textId="77777777" w:rsidR="006C4306" w:rsidRPr="00DF43AF" w:rsidRDefault="006C4306" w:rsidP="00F561E7">
            <w:pPr>
              <w:spacing w:after="0"/>
              <w:jc w:val="both"/>
              <w:rPr>
                <w:rFonts w:cstheme="minorHAnsi"/>
                <w:b/>
                <w:bCs/>
                <w:sz w:val="18"/>
                <w:szCs w:val="18"/>
                <w:highlight w:val="yellow"/>
              </w:rPr>
            </w:pPr>
            <w:r>
              <w:rPr>
                <w:rFonts w:cstheme="minorHAnsi"/>
                <w:b/>
                <w:bCs/>
                <w:sz w:val="18"/>
                <w:szCs w:val="18"/>
              </w:rPr>
              <w:t>Regione Lombardia</w:t>
            </w:r>
            <w:r>
              <w:rPr>
                <w:rFonts w:cstheme="minorHAnsi"/>
                <w:sz w:val="18"/>
                <w:szCs w:val="18"/>
              </w:rPr>
              <w:t xml:space="preserve">: </w:t>
            </w:r>
            <w:r w:rsidRPr="009A4EDC">
              <w:rPr>
                <w:rFonts w:cstheme="minorHAnsi"/>
                <w:sz w:val="18"/>
                <w:szCs w:val="18"/>
                <w:highlight w:val="green"/>
              </w:rPr>
              <w:t>per i beneficiari del presente intervento che siano anche produttori di materia prima agricola,</w:t>
            </w:r>
            <w:r>
              <w:rPr>
                <w:rFonts w:cstheme="minorHAnsi"/>
                <w:sz w:val="18"/>
                <w:szCs w:val="18"/>
              </w:rPr>
              <w:t xml:space="preserve"> </w:t>
            </w:r>
            <w:r w:rsidRPr="00C842DB">
              <w:rPr>
                <w:rFonts w:cstheme="minorHAnsi"/>
                <w:sz w:val="18"/>
                <w:szCs w:val="18"/>
              </w:rPr>
              <w:t>almeno il 60% della materia prima commercializzata e trasformata dal</w:t>
            </w:r>
            <w:r>
              <w:rPr>
                <w:rFonts w:cstheme="minorHAnsi"/>
                <w:sz w:val="18"/>
                <w:szCs w:val="18"/>
              </w:rPr>
              <w:t xml:space="preserve"> </w:t>
            </w:r>
            <w:r w:rsidRPr="00C842DB">
              <w:rPr>
                <w:rFonts w:cstheme="minorHAnsi"/>
                <w:sz w:val="18"/>
                <w:szCs w:val="18"/>
              </w:rPr>
              <w:t>beneficiario deve essere di provenienza extra aziendale.</w:t>
            </w:r>
          </w:p>
          <w:p w14:paraId="5CD2CB97" w14:textId="77777777" w:rsidR="006C4306" w:rsidRPr="00981178" w:rsidRDefault="006C4306" w:rsidP="00F561E7">
            <w:pPr>
              <w:spacing w:after="0"/>
              <w:jc w:val="both"/>
              <w:rPr>
                <w:rFonts w:cstheme="minorHAnsi"/>
                <w:sz w:val="18"/>
                <w:szCs w:val="18"/>
              </w:rPr>
            </w:pPr>
          </w:p>
        </w:tc>
      </w:tr>
      <w:tr w:rsidR="006C4306" w:rsidRPr="00700099" w14:paraId="3AAA5189" w14:textId="77777777" w:rsidTr="00585E70">
        <w:tc>
          <w:tcPr>
            <w:tcW w:w="837" w:type="pct"/>
            <w:vAlign w:val="center"/>
          </w:tcPr>
          <w:p w14:paraId="357825F2" w14:textId="77777777" w:rsidR="006C4306" w:rsidRPr="00C842DB" w:rsidRDefault="006C4306" w:rsidP="00F561E7">
            <w:pPr>
              <w:spacing w:after="0"/>
              <w:jc w:val="center"/>
              <w:rPr>
                <w:rFonts w:cstheme="minorHAnsi"/>
                <w:b/>
                <w:bCs/>
                <w:sz w:val="18"/>
                <w:szCs w:val="18"/>
              </w:rPr>
            </w:pPr>
            <w:r w:rsidRPr="00C842DB">
              <w:rPr>
                <w:rFonts w:cstheme="minorHAnsi"/>
                <w:b/>
                <w:bCs/>
                <w:sz w:val="18"/>
                <w:szCs w:val="18"/>
              </w:rPr>
              <w:t>CR07</w:t>
            </w:r>
          </w:p>
        </w:tc>
        <w:tc>
          <w:tcPr>
            <w:tcW w:w="4163" w:type="pct"/>
            <w:vAlign w:val="center"/>
          </w:tcPr>
          <w:p w14:paraId="5D547341" w14:textId="77777777" w:rsidR="006C4306" w:rsidRPr="006B0BD9" w:rsidRDefault="006C4306" w:rsidP="00F561E7">
            <w:pPr>
              <w:spacing w:after="0"/>
              <w:jc w:val="both"/>
              <w:rPr>
                <w:rFonts w:cstheme="minorHAnsi"/>
                <w:strike/>
                <w:color w:val="FF0000"/>
                <w:sz w:val="18"/>
                <w:szCs w:val="18"/>
              </w:rPr>
            </w:pPr>
            <w:r w:rsidRPr="006B0BD9">
              <w:rPr>
                <w:rFonts w:cstheme="minorHAnsi"/>
                <w:strike/>
                <w:color w:val="FF0000"/>
                <w:sz w:val="18"/>
                <w:szCs w:val="18"/>
              </w:rPr>
              <w:t>Al fine di assicurare una ricaduta positiva e duratura dell’investimento sui produttori agricoli di base, la materia prima utilizzata per l'attività di trasformazione e commercializzazione acquistata/conferita da soggetti terzi deve provenire, per una determinata quota, dai predetti produttori agricoli singoli o associati</w:t>
            </w:r>
          </w:p>
          <w:p w14:paraId="0BD66340" w14:textId="77777777" w:rsidR="006C4306" w:rsidRPr="006B0BD9" w:rsidRDefault="006C4306" w:rsidP="00F561E7">
            <w:pPr>
              <w:spacing w:after="0"/>
              <w:jc w:val="both"/>
              <w:rPr>
                <w:rFonts w:cstheme="minorHAnsi"/>
                <w:b/>
                <w:bCs/>
                <w:sz w:val="18"/>
                <w:szCs w:val="18"/>
                <w:highlight w:val="yellow"/>
              </w:rPr>
            </w:pPr>
            <w:r w:rsidRPr="00C842DB">
              <w:rPr>
                <w:rFonts w:cstheme="minorHAnsi"/>
                <w:b/>
                <w:bCs/>
                <w:sz w:val="18"/>
                <w:szCs w:val="18"/>
              </w:rPr>
              <w:t xml:space="preserve">Regione Lombardia: </w:t>
            </w:r>
            <w:r w:rsidRPr="006B0BD9">
              <w:rPr>
                <w:rFonts w:cstheme="minorHAnsi"/>
                <w:sz w:val="18"/>
                <w:szCs w:val="18"/>
                <w:highlight w:val="green"/>
              </w:rPr>
              <w:t>al fine di assicurare una ricaduta positiva e duratura dell’investimento sui produttori agricoli di base,</w:t>
            </w:r>
            <w:r w:rsidRPr="00C842DB">
              <w:rPr>
                <w:rFonts w:cstheme="minorHAnsi"/>
                <w:sz w:val="18"/>
                <w:szCs w:val="18"/>
              </w:rPr>
              <w:t xml:space="preserve"> almeno il 60% della materia prima </w:t>
            </w:r>
            <w:r>
              <w:rPr>
                <w:rFonts w:cstheme="minorHAnsi"/>
                <w:sz w:val="18"/>
                <w:szCs w:val="18"/>
              </w:rPr>
              <w:t xml:space="preserve">trasformata e </w:t>
            </w:r>
            <w:r w:rsidRPr="00C842DB">
              <w:rPr>
                <w:rFonts w:cstheme="minorHAnsi"/>
                <w:sz w:val="18"/>
                <w:szCs w:val="18"/>
              </w:rPr>
              <w:t>commercializzata dal beneficiario deve essere di provenienza extra aziendale</w:t>
            </w:r>
            <w:r>
              <w:rPr>
                <w:rFonts w:cstheme="minorHAnsi"/>
                <w:sz w:val="18"/>
                <w:szCs w:val="18"/>
              </w:rPr>
              <w:t xml:space="preserve"> </w:t>
            </w:r>
            <w:r w:rsidRPr="006B0BD9">
              <w:rPr>
                <w:rFonts w:cstheme="minorHAnsi"/>
                <w:sz w:val="18"/>
                <w:szCs w:val="18"/>
                <w:highlight w:val="green"/>
              </w:rPr>
              <w:t>da produttori agricolo singoli o associa</w:t>
            </w:r>
            <w:r>
              <w:rPr>
                <w:rFonts w:cstheme="minorHAnsi"/>
                <w:sz w:val="18"/>
                <w:szCs w:val="18"/>
                <w:highlight w:val="green"/>
              </w:rPr>
              <w:t>ti</w:t>
            </w:r>
            <w:r>
              <w:rPr>
                <w:rFonts w:cstheme="minorHAnsi"/>
                <w:sz w:val="18"/>
                <w:szCs w:val="18"/>
              </w:rPr>
              <w:t>. T</w:t>
            </w:r>
            <w:r w:rsidRPr="00C842DB">
              <w:rPr>
                <w:rFonts w:cstheme="minorHAnsi"/>
                <w:sz w:val="18"/>
                <w:szCs w:val="18"/>
              </w:rPr>
              <w:t>ale vincolo non si applica alle cooperative agricole e alle organizzazioni di produttori riconosciute ai sensi della normativa nazionale, che abbiano per vincolo statutario l’obbligo di conferimento della materia prima da parte delle imprese associate. Il rispetto di tale condizione viene verificata e controllata tramite l’acquisizione dei contratti di filiera stipulati con soggetti del settore primario diversi dal richiedente.</w:t>
            </w:r>
          </w:p>
        </w:tc>
      </w:tr>
      <w:tr w:rsidR="006C4306" w:rsidRPr="00700099" w14:paraId="1B0DEF05" w14:textId="77777777" w:rsidTr="00585E70">
        <w:trPr>
          <w:trHeight w:val="485"/>
        </w:trPr>
        <w:tc>
          <w:tcPr>
            <w:tcW w:w="837" w:type="pct"/>
            <w:vAlign w:val="center"/>
          </w:tcPr>
          <w:p w14:paraId="3306D2F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CR08</w:t>
            </w:r>
          </w:p>
        </w:tc>
        <w:tc>
          <w:tcPr>
            <w:tcW w:w="4163" w:type="pct"/>
            <w:vAlign w:val="center"/>
          </w:tcPr>
          <w:p w14:paraId="27D7C0D8" w14:textId="77777777" w:rsidR="006C4306" w:rsidRPr="00700099" w:rsidRDefault="006C4306" w:rsidP="00F561E7">
            <w:pPr>
              <w:spacing w:after="0"/>
              <w:jc w:val="both"/>
              <w:rPr>
                <w:rFonts w:cstheme="minorHAnsi"/>
                <w:sz w:val="18"/>
                <w:szCs w:val="18"/>
              </w:rPr>
            </w:pPr>
            <w:r w:rsidRPr="00700099">
              <w:rPr>
                <w:rFonts w:cstheme="minorHAnsi"/>
                <w:sz w:val="18"/>
                <w:szCs w:val="18"/>
              </w:rPr>
              <w:t>Ai fini dell’ammissibilità è necessario che le domande di sostegno siano corredate dalla</w:t>
            </w:r>
            <w:r>
              <w:rPr>
                <w:rFonts w:cstheme="minorHAnsi"/>
                <w:sz w:val="18"/>
                <w:szCs w:val="18"/>
              </w:rPr>
              <w:t xml:space="preserve"> </w:t>
            </w:r>
            <w:r w:rsidRPr="00700099">
              <w:rPr>
                <w:rFonts w:cstheme="minorHAnsi"/>
                <w:sz w:val="18"/>
                <w:szCs w:val="18"/>
              </w:rPr>
              <w:t>presentazione di un Progetto di investimento e/o di un Piano Aziendale volti a fornire elementi per la valutazione della coerenza dell’operazione per il raggiungimento delle finalità dell’intervento</w:t>
            </w:r>
          </w:p>
        </w:tc>
      </w:tr>
      <w:tr w:rsidR="006C4306" w:rsidRPr="00700099" w14:paraId="0B96F401" w14:textId="77777777" w:rsidTr="00585E70">
        <w:trPr>
          <w:trHeight w:val="485"/>
        </w:trPr>
        <w:tc>
          <w:tcPr>
            <w:tcW w:w="837" w:type="pct"/>
            <w:vAlign w:val="center"/>
          </w:tcPr>
          <w:p w14:paraId="0097506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CR09</w:t>
            </w:r>
          </w:p>
        </w:tc>
        <w:tc>
          <w:tcPr>
            <w:tcW w:w="4163" w:type="pct"/>
            <w:vAlign w:val="center"/>
          </w:tcPr>
          <w:p w14:paraId="47F48B75" w14:textId="77777777" w:rsidR="006C4306" w:rsidRPr="00700099" w:rsidRDefault="006C4306" w:rsidP="00F561E7">
            <w:pPr>
              <w:spacing w:after="0"/>
              <w:jc w:val="both"/>
              <w:rPr>
                <w:rFonts w:cstheme="minorHAnsi"/>
                <w:sz w:val="18"/>
                <w:szCs w:val="18"/>
              </w:rPr>
            </w:pPr>
            <w:r w:rsidRPr="00DF43AF">
              <w:rPr>
                <w:rFonts w:cstheme="minorHAnsi"/>
                <w:b/>
                <w:bCs/>
                <w:sz w:val="18"/>
                <w:szCs w:val="18"/>
                <w:highlight w:val="green"/>
              </w:rPr>
              <w:t>Regione Lombardia</w:t>
            </w:r>
            <w:r>
              <w:rPr>
                <w:rFonts w:cstheme="minorHAnsi"/>
                <w:b/>
                <w:bCs/>
                <w:sz w:val="18"/>
                <w:szCs w:val="18"/>
              </w:rPr>
              <w:t xml:space="preserve">: </w:t>
            </w:r>
            <w:r w:rsidRPr="00974D47">
              <w:rPr>
                <w:rFonts w:cstheme="minorHAnsi"/>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sia al di sotto di</w:t>
            </w:r>
            <w:r>
              <w:rPr>
                <w:rFonts w:cstheme="minorHAnsi"/>
                <w:sz w:val="18"/>
                <w:szCs w:val="18"/>
              </w:rPr>
              <w:t xml:space="preserve"> </w:t>
            </w:r>
            <w:r w:rsidRPr="00974D47">
              <w:rPr>
                <w:rFonts w:cstheme="minorHAnsi"/>
                <w:b/>
                <w:bCs/>
                <w:sz w:val="18"/>
                <w:szCs w:val="18"/>
              </w:rPr>
              <w:t xml:space="preserve">1.000.000 </w:t>
            </w:r>
            <w:r>
              <w:rPr>
                <w:rFonts w:cstheme="minorHAnsi"/>
                <w:b/>
                <w:bCs/>
                <w:sz w:val="18"/>
                <w:szCs w:val="18"/>
              </w:rPr>
              <w:t>€</w:t>
            </w:r>
          </w:p>
        </w:tc>
      </w:tr>
      <w:tr w:rsidR="006C4306" w:rsidRPr="00700099" w14:paraId="6903AE14" w14:textId="77777777" w:rsidTr="00585E70">
        <w:trPr>
          <w:trHeight w:val="485"/>
        </w:trPr>
        <w:tc>
          <w:tcPr>
            <w:tcW w:w="837" w:type="pct"/>
            <w:vAlign w:val="center"/>
          </w:tcPr>
          <w:p w14:paraId="391B89E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4163" w:type="pct"/>
            <w:vAlign w:val="center"/>
          </w:tcPr>
          <w:p w14:paraId="70863DF4" w14:textId="77777777" w:rsidR="006C4306" w:rsidRPr="00700099" w:rsidRDefault="006C4306" w:rsidP="00F561E7">
            <w:pPr>
              <w:spacing w:after="0"/>
              <w:jc w:val="both"/>
              <w:rPr>
                <w:rFonts w:cstheme="minorHAnsi"/>
                <w:sz w:val="18"/>
                <w:szCs w:val="18"/>
              </w:rPr>
            </w:pPr>
            <w:r w:rsidRPr="00DF43AF">
              <w:rPr>
                <w:rFonts w:cstheme="minorHAnsi"/>
                <w:b/>
                <w:bCs/>
                <w:sz w:val="18"/>
                <w:szCs w:val="18"/>
                <w:highlight w:val="green"/>
              </w:rPr>
              <w:t>Regione Lombardia</w:t>
            </w:r>
            <w:r>
              <w:rPr>
                <w:rFonts w:cstheme="minorHAnsi"/>
                <w:b/>
                <w:bCs/>
                <w:sz w:val="18"/>
                <w:szCs w:val="18"/>
              </w:rPr>
              <w:t xml:space="preserve">: </w:t>
            </w:r>
            <w:r w:rsidRPr="00974D47">
              <w:rPr>
                <w:rFonts w:cstheme="minorHAnsi"/>
                <w:sz w:val="18"/>
                <w:szCs w:val="18"/>
              </w:rPr>
              <w:t>Al fine di consentire l’accesso ai benefici del sostegno ad un numero adeguato di beneficiari è stabilito un limite all’importo massimo di spesa ammissibile per ciascun beneficiario. Tale limite è stabilito per la durata dell’intero periodo di programmazione ed è pari</w:t>
            </w:r>
            <w:r w:rsidRPr="00894419">
              <w:rPr>
                <w:rFonts w:cstheme="minorHAnsi"/>
                <w:sz w:val="18"/>
                <w:szCs w:val="18"/>
              </w:rPr>
              <w:t xml:space="preserve"> a</w:t>
            </w:r>
            <w:r w:rsidRPr="00974D47">
              <w:rPr>
                <w:rFonts w:cstheme="minorHAnsi"/>
                <w:b/>
                <w:bCs/>
                <w:sz w:val="18"/>
                <w:szCs w:val="18"/>
              </w:rPr>
              <w:t xml:space="preserve"> 10.000.000 €</w:t>
            </w:r>
          </w:p>
        </w:tc>
      </w:tr>
      <w:tr w:rsidR="006C4306" w:rsidRPr="00700099" w14:paraId="703840C3" w14:textId="77777777" w:rsidTr="00585E70">
        <w:trPr>
          <w:trHeight w:val="485"/>
        </w:trPr>
        <w:tc>
          <w:tcPr>
            <w:tcW w:w="837" w:type="pct"/>
            <w:vAlign w:val="center"/>
          </w:tcPr>
          <w:p w14:paraId="4D3A199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CR11</w:t>
            </w:r>
          </w:p>
        </w:tc>
        <w:tc>
          <w:tcPr>
            <w:tcW w:w="4163" w:type="pct"/>
            <w:vAlign w:val="center"/>
          </w:tcPr>
          <w:p w14:paraId="48F4BE60" w14:textId="77777777" w:rsidR="006C4306" w:rsidRPr="00700099" w:rsidRDefault="006C4306" w:rsidP="00F561E7">
            <w:pPr>
              <w:spacing w:after="0"/>
              <w:jc w:val="both"/>
              <w:rPr>
                <w:rFonts w:cstheme="minorHAnsi"/>
                <w:sz w:val="18"/>
                <w:szCs w:val="18"/>
              </w:rPr>
            </w:pPr>
            <w:r w:rsidRPr="00DF43AF">
              <w:rPr>
                <w:rFonts w:cstheme="minorHAnsi"/>
                <w:b/>
                <w:bCs/>
                <w:sz w:val="18"/>
                <w:szCs w:val="18"/>
                <w:highlight w:val="green"/>
              </w:rPr>
              <w:t>Regione Lombardia</w:t>
            </w:r>
            <w:r>
              <w:rPr>
                <w:rFonts w:cstheme="minorHAnsi"/>
                <w:b/>
                <w:bCs/>
                <w:sz w:val="18"/>
                <w:szCs w:val="18"/>
              </w:rPr>
              <w:t xml:space="preserve">: </w:t>
            </w:r>
            <w:r w:rsidRPr="00974D47">
              <w:rPr>
                <w:rFonts w:cstheme="minorHAnsi"/>
                <w:sz w:val="18"/>
                <w:szCs w:val="18"/>
              </w:rPr>
              <w:t>Per le medesime finalità di cui al CR</w:t>
            </w:r>
            <w:r>
              <w:rPr>
                <w:rFonts w:cstheme="minorHAnsi"/>
                <w:sz w:val="18"/>
                <w:szCs w:val="18"/>
              </w:rPr>
              <w:t>10</w:t>
            </w:r>
            <w:r w:rsidRPr="00974D47">
              <w:rPr>
                <w:rFonts w:cstheme="minorHAnsi"/>
                <w:sz w:val="18"/>
                <w:szCs w:val="18"/>
              </w:rPr>
              <w:t xml:space="preserve"> è stabilito un importo massimo di spesa ammissibile per ciascuna operazione di investimento. La soglia massima </w:t>
            </w:r>
            <w:r>
              <w:rPr>
                <w:rFonts w:cstheme="minorHAnsi"/>
                <w:sz w:val="18"/>
                <w:szCs w:val="18"/>
              </w:rPr>
              <w:t xml:space="preserve">di </w:t>
            </w:r>
            <w:r w:rsidRPr="00974D47">
              <w:rPr>
                <w:rFonts w:cstheme="minorHAnsi"/>
                <w:sz w:val="18"/>
                <w:szCs w:val="18"/>
              </w:rPr>
              <w:t xml:space="preserve">spesa ammissibile è di </w:t>
            </w:r>
            <w:r w:rsidRPr="00C31523">
              <w:rPr>
                <w:rFonts w:cstheme="minorHAnsi"/>
                <w:b/>
                <w:bCs/>
                <w:sz w:val="18"/>
                <w:szCs w:val="18"/>
              </w:rPr>
              <w:t>5.000.000 €</w:t>
            </w:r>
          </w:p>
        </w:tc>
      </w:tr>
      <w:tr w:rsidR="006C4306" w:rsidRPr="00700099" w14:paraId="076F50DC" w14:textId="77777777" w:rsidTr="00585E70">
        <w:trPr>
          <w:trHeight w:val="485"/>
        </w:trPr>
        <w:tc>
          <w:tcPr>
            <w:tcW w:w="837" w:type="pct"/>
            <w:vAlign w:val="center"/>
          </w:tcPr>
          <w:p w14:paraId="39197B8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w:t>
            </w:r>
            <w:r>
              <w:rPr>
                <w:rFonts w:cstheme="minorHAnsi"/>
                <w:b/>
                <w:bCs/>
                <w:sz w:val="18"/>
                <w:szCs w:val="18"/>
              </w:rPr>
              <w:t>3</w:t>
            </w:r>
          </w:p>
        </w:tc>
        <w:tc>
          <w:tcPr>
            <w:tcW w:w="4163" w:type="pct"/>
            <w:vAlign w:val="center"/>
          </w:tcPr>
          <w:p w14:paraId="21A44867"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367A5BE7" w14:textId="77777777" w:rsidR="006C4306" w:rsidRPr="006E6C60" w:rsidRDefault="006C4306" w:rsidP="00F561E7">
            <w:pPr>
              <w:spacing w:after="0"/>
              <w:jc w:val="both"/>
              <w:rPr>
                <w:rFonts w:cstheme="minorHAnsi"/>
                <w:strike/>
                <w:color w:val="FF0000"/>
                <w:sz w:val="18"/>
                <w:szCs w:val="18"/>
              </w:rPr>
            </w:pPr>
            <w:r w:rsidRPr="006E6C60">
              <w:rPr>
                <w:rFonts w:cstheme="minorHAnsi"/>
                <w:strike/>
                <w:color w:val="FF0000"/>
                <w:sz w:val="18"/>
                <w:szCs w:val="18"/>
              </w:rPr>
              <w:t>•</w:t>
            </w:r>
            <w:r w:rsidRPr="006E6C60">
              <w:rPr>
                <w:rFonts w:cstheme="minorHAnsi"/>
                <w:strike/>
                <w:color w:val="FF0000"/>
                <w:sz w:val="18"/>
                <w:szCs w:val="18"/>
              </w:rPr>
              <w:tab/>
              <w:t>Regione Lombardia: Sono ammissibili le operazioni per le quali il beneficiario ha avviato i lavori dopo la presentazione di una domanda di sostegno. Le spese preparatorie possono essere avviate dopo la pubblicazione dell’invito a presentare proposte.</w:t>
            </w:r>
          </w:p>
          <w:p w14:paraId="0F248782" w14:textId="77777777" w:rsidR="006C4306" w:rsidRPr="00621234" w:rsidRDefault="006C4306" w:rsidP="00F561E7">
            <w:pPr>
              <w:jc w:val="both"/>
              <w:rPr>
                <w:rFonts w:cstheme="minorHAnsi"/>
                <w:sz w:val="18"/>
                <w:szCs w:val="18"/>
              </w:rPr>
            </w:pPr>
            <w:bookmarkStart w:id="143" w:name="_Hlk132963582"/>
            <w:r w:rsidRPr="006E6C60">
              <w:rPr>
                <w:rFonts w:cstheme="minorHAnsi"/>
                <w:b/>
                <w:bCs/>
                <w:sz w:val="18"/>
                <w:szCs w:val="18"/>
                <w:highlight w:val="green"/>
              </w:rPr>
              <w:t>Regione Lombardia</w:t>
            </w:r>
            <w:r w:rsidRPr="006E6C60">
              <w:rPr>
                <w:rFonts w:cstheme="minorHAnsi"/>
                <w:sz w:val="18"/>
                <w:szCs w:val="18"/>
                <w:highlight w:val="green"/>
              </w:rPr>
              <w:t xml:space="preserve">: </w:t>
            </w:r>
            <w:r w:rsidRPr="006E6C60">
              <w:rPr>
                <w:rFonts w:cstheme="minorHAnsi"/>
                <w:sz w:val="18"/>
                <w:szCs w:val="18"/>
                <w:highlight w:val="green"/>
                <w:lang w:val="it"/>
              </w:rPr>
              <w:t>Al fine di garantire l’effetto incentiv</w:t>
            </w:r>
            <w:r>
              <w:rPr>
                <w:rFonts w:cstheme="minorHAnsi"/>
                <w:sz w:val="18"/>
                <w:szCs w:val="18"/>
                <w:highlight w:val="green"/>
                <w:lang w:val="it"/>
              </w:rPr>
              <w:t>ante</w:t>
            </w:r>
            <w:r w:rsidRPr="006E6C60">
              <w:rPr>
                <w:rFonts w:cstheme="minorHAnsi"/>
                <w:sz w:val="18"/>
                <w:szCs w:val="18"/>
                <w:highlight w:val="green"/>
                <w:lang w:val="it"/>
              </w:rPr>
              <w:t xml:space="preserve"> del contributo pubblico, sono </w:t>
            </w:r>
            <w:r>
              <w:rPr>
                <w:rFonts w:cstheme="minorHAnsi"/>
                <w:sz w:val="18"/>
                <w:szCs w:val="18"/>
                <w:highlight w:val="green"/>
                <w:lang w:val="it"/>
              </w:rPr>
              <w:t xml:space="preserve">considerate </w:t>
            </w:r>
            <w:r w:rsidRPr="006E6C60">
              <w:rPr>
                <w:rFonts w:cstheme="minorHAnsi"/>
                <w:sz w:val="18"/>
                <w:szCs w:val="18"/>
                <w:highlight w:val="green"/>
                <w:lang w:val="it"/>
              </w:rPr>
              <w:t xml:space="preserve">ammissibili solo le operazioni per le quali il beneficiario ha avviato i lavori o le attività dopo la presentazione della domanda di sostegno. </w:t>
            </w:r>
            <w:r w:rsidRPr="006E6C60">
              <w:rPr>
                <w:rFonts w:cstheme="minorHAnsi"/>
                <w:sz w:val="18"/>
                <w:szCs w:val="18"/>
                <w:highlight w:val="green"/>
              </w:rPr>
              <w:t xml:space="preserve">Le spese preparatorie possono essere avviate </w:t>
            </w:r>
            <w:r>
              <w:rPr>
                <w:rFonts w:cstheme="minorHAnsi"/>
                <w:sz w:val="18"/>
                <w:szCs w:val="18"/>
                <w:highlight w:val="green"/>
              </w:rPr>
              <w:t>dalla data di p</w:t>
            </w:r>
            <w:r w:rsidRPr="006E6C60">
              <w:rPr>
                <w:rFonts w:cstheme="minorHAnsi"/>
                <w:sz w:val="18"/>
                <w:szCs w:val="18"/>
                <w:highlight w:val="green"/>
              </w:rPr>
              <w:t xml:space="preserve">ubblicazione dell’invito a presentare </w:t>
            </w:r>
            <w:r>
              <w:rPr>
                <w:rFonts w:cstheme="minorHAnsi"/>
                <w:sz w:val="18"/>
                <w:szCs w:val="18"/>
                <w:highlight w:val="green"/>
              </w:rPr>
              <w:t>domanda</w:t>
            </w:r>
            <w:r w:rsidRPr="006E6C60">
              <w:rPr>
                <w:rFonts w:cstheme="minorHAnsi"/>
                <w:sz w:val="18"/>
                <w:szCs w:val="18"/>
                <w:highlight w:val="green"/>
              </w:rPr>
              <w:t>.</w:t>
            </w:r>
            <w:bookmarkEnd w:id="143"/>
          </w:p>
        </w:tc>
      </w:tr>
      <w:tr w:rsidR="006C4306" w:rsidRPr="00700099" w14:paraId="760C8F6A" w14:textId="77777777" w:rsidTr="00585E70">
        <w:tc>
          <w:tcPr>
            <w:tcW w:w="5000" w:type="pct"/>
            <w:gridSpan w:val="2"/>
            <w:shd w:val="clear" w:color="auto" w:fill="008E40"/>
          </w:tcPr>
          <w:p w14:paraId="547DB81A" w14:textId="77777777" w:rsidR="006C4306" w:rsidRPr="00700099" w:rsidRDefault="006C4306" w:rsidP="00F561E7">
            <w:pPr>
              <w:spacing w:after="0"/>
              <w:jc w:val="center"/>
              <w:rPr>
                <w:rFonts w:cstheme="minorHAnsi"/>
                <w:b/>
                <w:bCs/>
                <w:sz w:val="18"/>
                <w:szCs w:val="18"/>
              </w:rPr>
            </w:pPr>
            <w:r>
              <w:rPr>
                <w:rFonts w:cstheme="minorHAnsi"/>
                <w:b/>
                <w:bCs/>
                <w:color w:val="FFFFFF" w:themeColor="background1"/>
                <w:sz w:val="18"/>
                <w:szCs w:val="18"/>
              </w:rPr>
              <w:t>Altri criteri di ammissibilità specifici regionali</w:t>
            </w:r>
          </w:p>
        </w:tc>
      </w:tr>
      <w:tr w:rsidR="006C4306" w:rsidRPr="00700099" w14:paraId="3D7E329B" w14:textId="77777777" w:rsidTr="00585E70">
        <w:tc>
          <w:tcPr>
            <w:tcW w:w="837" w:type="pct"/>
            <w:shd w:val="clear" w:color="auto" w:fill="A7D9A3"/>
            <w:vAlign w:val="center"/>
          </w:tcPr>
          <w:p w14:paraId="5AE6CAC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163" w:type="pct"/>
            <w:shd w:val="clear" w:color="auto" w:fill="A7D9A3"/>
            <w:vAlign w:val="center"/>
          </w:tcPr>
          <w:p w14:paraId="62FDCBB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3E042587" w14:textId="77777777" w:rsidTr="00585E70">
        <w:trPr>
          <w:trHeight w:val="485"/>
        </w:trPr>
        <w:tc>
          <w:tcPr>
            <w:tcW w:w="837" w:type="pct"/>
            <w:vAlign w:val="center"/>
          </w:tcPr>
          <w:p w14:paraId="2D684471" w14:textId="77777777" w:rsidR="006C4306" w:rsidRPr="00700099" w:rsidRDefault="006C4306" w:rsidP="00F561E7">
            <w:pPr>
              <w:spacing w:after="0"/>
              <w:jc w:val="center"/>
              <w:rPr>
                <w:rFonts w:cstheme="minorHAnsi"/>
                <w:b/>
                <w:bCs/>
                <w:sz w:val="18"/>
                <w:szCs w:val="18"/>
              </w:rPr>
            </w:pPr>
            <w:r>
              <w:rPr>
                <w:rFonts w:cstheme="minorHAnsi"/>
                <w:b/>
                <w:bCs/>
                <w:sz w:val="18"/>
                <w:szCs w:val="18"/>
              </w:rPr>
              <w:t>SRD13_C_LOM_01</w:t>
            </w:r>
          </w:p>
        </w:tc>
        <w:tc>
          <w:tcPr>
            <w:tcW w:w="4163" w:type="pct"/>
            <w:vAlign w:val="center"/>
          </w:tcPr>
          <w:p w14:paraId="14167E9E" w14:textId="77777777" w:rsidR="006C4306" w:rsidRPr="00700099" w:rsidRDefault="006C4306" w:rsidP="00F561E7">
            <w:pPr>
              <w:spacing w:after="0"/>
              <w:jc w:val="both"/>
              <w:rPr>
                <w:rFonts w:cstheme="minorHAnsi"/>
                <w:sz w:val="18"/>
                <w:szCs w:val="18"/>
              </w:rPr>
            </w:pPr>
            <w:r w:rsidRPr="00700099">
              <w:rPr>
                <w:rFonts w:cstheme="minorHAnsi"/>
                <w:sz w:val="18"/>
                <w:szCs w:val="18"/>
              </w:rPr>
              <w:t>Sono ammissibili solo le domande che comprovino l’integrazione dei produttori agricoli nella filiera agroalimentare, assicurando una positiva ricaduta economica degli investimenti sul settore primario. L’integrazione di filiera e la positiva ricaduta economica degli investimenti sui produttori di base viene verificata e controllata con l’acquisizione dei contratti di filiera preliminari, da presentare obbligatoriamente per consentire l’ammissibilità della domanda</w:t>
            </w:r>
          </w:p>
        </w:tc>
      </w:tr>
      <w:bookmarkEnd w:id="142"/>
    </w:tbl>
    <w:p w14:paraId="40207360" w14:textId="77777777" w:rsidR="006C4306" w:rsidRPr="00700099" w:rsidRDefault="006C4306" w:rsidP="006C4306">
      <w:pPr>
        <w:spacing w:before="120" w:after="0"/>
        <w:rPr>
          <w:rFonts w:cstheme="minorHAnsi"/>
        </w:rPr>
      </w:pPr>
    </w:p>
    <w:p w14:paraId="37F700B8" w14:textId="77777777" w:rsidR="006C4306" w:rsidRPr="0044477F" w:rsidRDefault="006C4306" w:rsidP="006C4306">
      <w:pPr>
        <w:pStyle w:val="Titolo3"/>
        <w:rPr>
          <w:i/>
          <w:iCs/>
          <w:sz w:val="22"/>
          <w:szCs w:val="22"/>
        </w:rPr>
      </w:pPr>
      <w:r w:rsidRPr="0044477F">
        <w:rPr>
          <w:i/>
          <w:iCs/>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420D06EE" w14:textId="77777777" w:rsidTr="006D54B1">
        <w:tc>
          <w:tcPr>
            <w:tcW w:w="5000" w:type="pct"/>
            <w:gridSpan w:val="2"/>
            <w:shd w:val="clear" w:color="auto" w:fill="008E40"/>
            <w:vAlign w:val="center"/>
          </w:tcPr>
          <w:p w14:paraId="19E35A54" w14:textId="77777777" w:rsidR="006C4306" w:rsidRPr="00700099" w:rsidRDefault="006C4306" w:rsidP="00F561E7">
            <w:pPr>
              <w:spacing w:after="0"/>
              <w:jc w:val="center"/>
              <w:rPr>
                <w:rFonts w:cstheme="minorHAnsi"/>
                <w:b/>
                <w:bCs/>
                <w:color w:val="FFFFFF" w:themeColor="background1"/>
                <w:sz w:val="18"/>
                <w:szCs w:val="18"/>
              </w:rPr>
            </w:pPr>
            <w:bookmarkStart w:id="144" w:name="_Hlk132130644"/>
            <w:r w:rsidRPr="00700099">
              <w:rPr>
                <w:rFonts w:cstheme="minorHAnsi"/>
                <w:b/>
                <w:bCs/>
                <w:color w:val="FFFFFF" w:themeColor="background1"/>
                <w:sz w:val="18"/>
                <w:szCs w:val="18"/>
              </w:rPr>
              <w:t>Impegni</w:t>
            </w:r>
          </w:p>
        </w:tc>
      </w:tr>
      <w:tr w:rsidR="006C4306" w:rsidRPr="00700099" w14:paraId="412C552A" w14:textId="77777777" w:rsidTr="006D54B1">
        <w:tc>
          <w:tcPr>
            <w:tcW w:w="808" w:type="pct"/>
            <w:shd w:val="clear" w:color="auto" w:fill="A7D9A3"/>
            <w:vAlign w:val="center"/>
          </w:tcPr>
          <w:p w14:paraId="08CFBE11" w14:textId="77777777" w:rsidR="006C4306" w:rsidRPr="00614A02" w:rsidRDefault="006C4306" w:rsidP="00F561E7">
            <w:pPr>
              <w:spacing w:after="0"/>
              <w:jc w:val="center"/>
              <w:rPr>
                <w:rFonts w:cstheme="minorHAnsi"/>
                <w:b/>
                <w:bCs/>
                <w:sz w:val="18"/>
                <w:szCs w:val="18"/>
              </w:rPr>
            </w:pPr>
            <w:r w:rsidRPr="00614A02">
              <w:rPr>
                <w:rFonts w:cstheme="minorHAnsi"/>
                <w:b/>
                <w:bCs/>
                <w:sz w:val="18"/>
                <w:szCs w:val="18"/>
              </w:rPr>
              <w:t>Codice</w:t>
            </w:r>
          </w:p>
        </w:tc>
        <w:tc>
          <w:tcPr>
            <w:tcW w:w="4192" w:type="pct"/>
            <w:shd w:val="clear" w:color="auto" w:fill="A7D9A3"/>
            <w:vAlign w:val="center"/>
          </w:tcPr>
          <w:p w14:paraId="24BB5158" w14:textId="77777777" w:rsidR="006C4306" w:rsidRPr="00614A02" w:rsidRDefault="006C4306" w:rsidP="00F561E7">
            <w:pPr>
              <w:spacing w:after="0"/>
              <w:jc w:val="center"/>
              <w:rPr>
                <w:rFonts w:cstheme="minorHAnsi"/>
                <w:b/>
                <w:bCs/>
                <w:sz w:val="18"/>
                <w:szCs w:val="18"/>
              </w:rPr>
            </w:pPr>
            <w:r w:rsidRPr="00614A02">
              <w:rPr>
                <w:rFonts w:cstheme="minorHAnsi"/>
                <w:b/>
                <w:bCs/>
                <w:sz w:val="18"/>
                <w:szCs w:val="18"/>
              </w:rPr>
              <w:t>Descrizione</w:t>
            </w:r>
          </w:p>
        </w:tc>
      </w:tr>
      <w:tr w:rsidR="006C4306" w:rsidRPr="00700099" w14:paraId="30A19A9A" w14:textId="77777777" w:rsidTr="006D54B1">
        <w:tc>
          <w:tcPr>
            <w:tcW w:w="808" w:type="pct"/>
            <w:vAlign w:val="center"/>
          </w:tcPr>
          <w:p w14:paraId="5CCC0EF0" w14:textId="77777777" w:rsidR="006C4306" w:rsidRPr="00700099" w:rsidRDefault="006C4306" w:rsidP="00F561E7">
            <w:pPr>
              <w:spacing w:after="0"/>
              <w:jc w:val="center"/>
              <w:rPr>
                <w:rFonts w:cstheme="minorHAnsi"/>
                <w:b/>
                <w:bCs/>
                <w:sz w:val="18"/>
                <w:szCs w:val="18"/>
              </w:rPr>
            </w:pPr>
            <w:r w:rsidRPr="00D6355C">
              <w:rPr>
                <w:rFonts w:cstheme="minorHAnsi"/>
                <w:b/>
                <w:bCs/>
                <w:sz w:val="18"/>
                <w:szCs w:val="18"/>
              </w:rPr>
              <w:t>IM01</w:t>
            </w:r>
          </w:p>
        </w:tc>
        <w:tc>
          <w:tcPr>
            <w:tcW w:w="4192" w:type="pct"/>
            <w:vAlign w:val="center"/>
          </w:tcPr>
          <w:p w14:paraId="1B65EF7F" w14:textId="77777777" w:rsidR="006C4306" w:rsidRPr="00700099" w:rsidRDefault="006C4306" w:rsidP="00F561E7">
            <w:pPr>
              <w:spacing w:after="0"/>
              <w:jc w:val="both"/>
              <w:rPr>
                <w:rFonts w:cstheme="minorHAnsi"/>
                <w:sz w:val="18"/>
                <w:szCs w:val="18"/>
              </w:rPr>
            </w:pPr>
            <w:r w:rsidRPr="00E01436">
              <w:rPr>
                <w:rFonts w:cstheme="minorHAnsi"/>
                <w:b/>
                <w:bCs/>
                <w:sz w:val="18"/>
                <w:szCs w:val="18"/>
                <w:highlight w:val="green"/>
              </w:rPr>
              <w:t>Regione Lombardia</w:t>
            </w:r>
            <w:r w:rsidRPr="001640AD">
              <w:rPr>
                <w:rFonts w:cstheme="minorHAnsi"/>
                <w:b/>
                <w:bCs/>
                <w:sz w:val="18"/>
                <w:szCs w:val="18"/>
              </w:rPr>
              <w:t xml:space="preserve">: </w:t>
            </w:r>
            <w:r w:rsidRPr="00C1454C">
              <w:rPr>
                <w:rFonts w:cstheme="minorHAnsi"/>
                <w:sz w:val="18"/>
                <w:szCs w:val="18"/>
              </w:rPr>
              <w:t xml:space="preserve">Realizzare le attività previste dall’intervento conformemente a quanto </w:t>
            </w:r>
            <w:r w:rsidRPr="00DF43AF">
              <w:rPr>
                <w:rFonts w:cstheme="minorHAnsi"/>
                <w:strike/>
                <w:color w:val="FF0000"/>
                <w:sz w:val="18"/>
                <w:szCs w:val="18"/>
              </w:rPr>
              <w:t>previsto</w:t>
            </w:r>
            <w:r w:rsidRPr="001640AD">
              <w:rPr>
                <w:rFonts w:cstheme="minorHAnsi"/>
                <w:sz w:val="18"/>
                <w:szCs w:val="18"/>
              </w:rPr>
              <w:t xml:space="preserve"> </w:t>
            </w:r>
            <w:r w:rsidRPr="001640AD">
              <w:rPr>
                <w:rFonts w:cstheme="minorHAnsi"/>
                <w:sz w:val="18"/>
                <w:szCs w:val="18"/>
                <w:highlight w:val="green"/>
              </w:rPr>
              <w:t>indicato</w:t>
            </w:r>
            <w:r w:rsidRPr="00C1454C">
              <w:rPr>
                <w:rFonts w:cstheme="minorHAnsi"/>
                <w:sz w:val="18"/>
                <w:szCs w:val="18"/>
              </w:rPr>
              <w:t xml:space="preserve"> nella domanda di sostegno ammessa dalla Regione, fatte salve eventuali varianti e/o deroghe approvate</w:t>
            </w:r>
          </w:p>
        </w:tc>
      </w:tr>
      <w:tr w:rsidR="006C4306" w:rsidRPr="00700099" w14:paraId="13481976" w14:textId="77777777" w:rsidTr="006D54B1">
        <w:tc>
          <w:tcPr>
            <w:tcW w:w="808" w:type="pct"/>
            <w:vAlign w:val="center"/>
          </w:tcPr>
          <w:p w14:paraId="42B4DA04" w14:textId="77777777" w:rsidR="006C4306" w:rsidRPr="00700099" w:rsidRDefault="006C4306" w:rsidP="00F561E7">
            <w:pPr>
              <w:spacing w:after="0"/>
              <w:jc w:val="center"/>
              <w:rPr>
                <w:rFonts w:cstheme="minorHAnsi"/>
                <w:b/>
                <w:bCs/>
                <w:sz w:val="18"/>
                <w:szCs w:val="18"/>
              </w:rPr>
            </w:pPr>
            <w:r w:rsidRPr="00D6355C">
              <w:rPr>
                <w:rFonts w:cstheme="minorHAnsi"/>
                <w:b/>
                <w:bCs/>
                <w:sz w:val="18"/>
                <w:szCs w:val="18"/>
              </w:rPr>
              <w:t>IM02</w:t>
            </w:r>
          </w:p>
        </w:tc>
        <w:tc>
          <w:tcPr>
            <w:tcW w:w="4192" w:type="pct"/>
            <w:vAlign w:val="center"/>
          </w:tcPr>
          <w:p w14:paraId="2F1C9DA7" w14:textId="77777777" w:rsidR="006C4306" w:rsidRDefault="006C4306" w:rsidP="00F561E7">
            <w:pPr>
              <w:spacing w:after="0"/>
              <w:jc w:val="both"/>
              <w:rPr>
                <w:rFonts w:cstheme="minorHAnsi"/>
                <w:sz w:val="18"/>
                <w:szCs w:val="18"/>
              </w:rPr>
            </w:pPr>
            <w:r w:rsidRPr="00E01436">
              <w:rPr>
                <w:rFonts w:cstheme="minorHAnsi"/>
                <w:b/>
                <w:bCs/>
                <w:sz w:val="18"/>
                <w:szCs w:val="18"/>
                <w:highlight w:val="green"/>
              </w:rPr>
              <w:t>Regione Lombardia</w:t>
            </w:r>
            <w:r>
              <w:rPr>
                <w:rFonts w:cstheme="minorHAnsi"/>
                <w:b/>
                <w:bCs/>
                <w:sz w:val="18"/>
                <w:szCs w:val="18"/>
              </w:rPr>
              <w:t xml:space="preserve">: </w:t>
            </w:r>
            <w:r>
              <w:rPr>
                <w:rFonts w:cstheme="minorHAnsi"/>
                <w:sz w:val="18"/>
                <w:szCs w:val="18"/>
              </w:rPr>
              <w:t>A</w:t>
            </w:r>
            <w:r w:rsidRPr="00477FFE">
              <w:rPr>
                <w:rFonts w:cstheme="minorHAnsi"/>
                <w:sz w:val="18"/>
                <w:szCs w:val="18"/>
              </w:rPr>
              <w:t xml:space="preserve">ssicurare la stabilità dell’operazione di investimento oggetto di sostegno alle condizioni stabilite </w:t>
            </w:r>
            <w:r>
              <w:rPr>
                <w:rFonts w:cstheme="minorHAnsi"/>
                <w:sz w:val="18"/>
                <w:szCs w:val="18"/>
              </w:rPr>
              <w:t>dalle disposizioni attuative</w:t>
            </w:r>
            <w:r w:rsidRPr="00477FFE">
              <w:rPr>
                <w:rFonts w:cstheme="minorHAnsi"/>
                <w:sz w:val="18"/>
                <w:szCs w:val="18"/>
              </w:rPr>
              <w:t xml:space="preserve"> </w:t>
            </w:r>
            <w:r>
              <w:rPr>
                <w:rFonts w:cstheme="minorHAnsi"/>
                <w:sz w:val="18"/>
                <w:szCs w:val="18"/>
              </w:rPr>
              <w:t xml:space="preserve">e </w:t>
            </w:r>
            <w:r w:rsidRPr="00477FFE">
              <w:rPr>
                <w:rFonts w:cstheme="minorHAnsi"/>
                <w:sz w:val="18"/>
                <w:szCs w:val="18"/>
              </w:rPr>
              <w:t>per un periodo minimo di tempo</w:t>
            </w:r>
            <w:r>
              <w:rPr>
                <w:rFonts w:cstheme="minorHAnsi"/>
                <w:sz w:val="18"/>
                <w:szCs w:val="18"/>
              </w:rPr>
              <w:t xml:space="preserve"> pari a:</w:t>
            </w:r>
          </w:p>
          <w:p w14:paraId="77D8CD1B" w14:textId="77777777" w:rsidR="006C4306" w:rsidRDefault="006C4306" w:rsidP="006C4306">
            <w:pPr>
              <w:pStyle w:val="Paragrafoelenco"/>
              <w:numPr>
                <w:ilvl w:val="0"/>
                <w:numId w:val="67"/>
              </w:numPr>
              <w:spacing w:after="0"/>
              <w:jc w:val="both"/>
              <w:rPr>
                <w:rFonts w:cstheme="minorHAnsi"/>
                <w:sz w:val="18"/>
                <w:szCs w:val="18"/>
              </w:rPr>
            </w:pPr>
            <w:r w:rsidRPr="003431B6">
              <w:rPr>
                <w:rFonts w:cstheme="minorHAnsi"/>
                <w:sz w:val="18"/>
                <w:szCs w:val="18"/>
              </w:rPr>
              <w:t>5 anni per beni mobili e attrezzature</w:t>
            </w:r>
          </w:p>
          <w:p w14:paraId="534182E9" w14:textId="77777777" w:rsidR="006C4306" w:rsidRPr="00650062" w:rsidRDefault="006C4306" w:rsidP="006C4306">
            <w:pPr>
              <w:pStyle w:val="Paragrafoelenco"/>
              <w:numPr>
                <w:ilvl w:val="0"/>
                <w:numId w:val="67"/>
              </w:numPr>
              <w:spacing w:after="0"/>
              <w:jc w:val="both"/>
              <w:rPr>
                <w:rFonts w:cstheme="minorHAnsi"/>
                <w:sz w:val="18"/>
                <w:szCs w:val="18"/>
              </w:rPr>
            </w:pPr>
            <w:r w:rsidRPr="00650062">
              <w:rPr>
                <w:rFonts w:cstheme="minorHAnsi"/>
                <w:sz w:val="18"/>
                <w:szCs w:val="18"/>
              </w:rPr>
              <w:t>10 anni per beni immobili ed opere edili</w:t>
            </w:r>
          </w:p>
        </w:tc>
      </w:tr>
      <w:tr w:rsidR="006C4306" w:rsidRPr="00700099" w14:paraId="28EADD05" w14:textId="77777777" w:rsidTr="006D54B1">
        <w:tc>
          <w:tcPr>
            <w:tcW w:w="808" w:type="pct"/>
            <w:vAlign w:val="center"/>
          </w:tcPr>
          <w:p w14:paraId="50057E2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IM03</w:t>
            </w:r>
          </w:p>
        </w:tc>
        <w:tc>
          <w:tcPr>
            <w:tcW w:w="4192" w:type="pct"/>
            <w:vAlign w:val="center"/>
          </w:tcPr>
          <w:p w14:paraId="7DC5D0DE"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assicurare che l'investimento abbia una ricaduta positiva sui produttori agricoli di base, il</w:t>
            </w:r>
            <w:r>
              <w:rPr>
                <w:rFonts w:cstheme="minorHAnsi"/>
                <w:sz w:val="18"/>
                <w:szCs w:val="18"/>
              </w:rPr>
              <w:t xml:space="preserve"> </w:t>
            </w:r>
            <w:r w:rsidRPr="00700099">
              <w:rPr>
                <w:rFonts w:cstheme="minorHAnsi"/>
                <w:sz w:val="18"/>
                <w:szCs w:val="18"/>
              </w:rPr>
              <w:t>beneficiario si impegna affinché la materia prima utilizzata per l'attività di trasformazione e commercializzazione,</w:t>
            </w:r>
            <w:r>
              <w:rPr>
                <w:rFonts w:cstheme="minorHAnsi"/>
                <w:sz w:val="18"/>
                <w:szCs w:val="18"/>
              </w:rPr>
              <w:t xml:space="preserve"> </w:t>
            </w:r>
            <w:r w:rsidRPr="00700099">
              <w:rPr>
                <w:rFonts w:cstheme="minorHAnsi"/>
                <w:sz w:val="18"/>
                <w:szCs w:val="18"/>
              </w:rPr>
              <w:t xml:space="preserve">acquistata/conferita da soggetti terzi, provenga, per una determinata quota, dai predetti produttori agricoli, singoli o associati, e a mantenere tale impegno per </w:t>
            </w:r>
            <w:r>
              <w:rPr>
                <w:rFonts w:cstheme="minorHAnsi"/>
                <w:sz w:val="18"/>
                <w:szCs w:val="18"/>
              </w:rPr>
              <w:t xml:space="preserve">almeno </w:t>
            </w:r>
            <w:r w:rsidRPr="0044477F">
              <w:rPr>
                <w:rFonts w:cstheme="minorHAnsi"/>
                <w:b/>
                <w:bCs/>
                <w:sz w:val="18"/>
                <w:szCs w:val="18"/>
              </w:rPr>
              <w:t>3 anni</w:t>
            </w:r>
          </w:p>
        </w:tc>
      </w:tr>
      <w:tr w:rsidR="006C4306" w:rsidRPr="00700099" w14:paraId="59FBB41E" w14:textId="77777777" w:rsidTr="006D54B1">
        <w:tc>
          <w:tcPr>
            <w:tcW w:w="5000" w:type="pct"/>
            <w:gridSpan w:val="2"/>
            <w:shd w:val="clear" w:color="auto" w:fill="008E40"/>
            <w:vAlign w:val="center"/>
          </w:tcPr>
          <w:p w14:paraId="552DD2C5"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Altri obblighi</w:t>
            </w:r>
          </w:p>
        </w:tc>
      </w:tr>
      <w:tr w:rsidR="006C4306" w:rsidRPr="00614A02" w14:paraId="0CC997A1" w14:textId="77777777" w:rsidTr="006D54B1">
        <w:tc>
          <w:tcPr>
            <w:tcW w:w="808" w:type="pct"/>
            <w:shd w:val="clear" w:color="auto" w:fill="A7D9A3"/>
            <w:vAlign w:val="center"/>
          </w:tcPr>
          <w:p w14:paraId="2839D9F6" w14:textId="77777777" w:rsidR="006C4306" w:rsidRPr="00614A02" w:rsidRDefault="006C4306" w:rsidP="00F561E7">
            <w:pPr>
              <w:spacing w:after="0"/>
              <w:jc w:val="center"/>
              <w:rPr>
                <w:rFonts w:cstheme="minorHAnsi"/>
                <w:b/>
                <w:bCs/>
                <w:sz w:val="18"/>
                <w:szCs w:val="18"/>
              </w:rPr>
            </w:pPr>
            <w:r w:rsidRPr="00614A02">
              <w:rPr>
                <w:rFonts w:cstheme="minorHAnsi"/>
                <w:b/>
                <w:bCs/>
                <w:sz w:val="18"/>
                <w:szCs w:val="18"/>
              </w:rPr>
              <w:t>Codice</w:t>
            </w:r>
          </w:p>
        </w:tc>
        <w:tc>
          <w:tcPr>
            <w:tcW w:w="4192" w:type="pct"/>
            <w:shd w:val="clear" w:color="auto" w:fill="A7D9A3"/>
            <w:vAlign w:val="center"/>
          </w:tcPr>
          <w:p w14:paraId="4E6B7DE5" w14:textId="77777777" w:rsidR="006C4306" w:rsidRPr="00614A02" w:rsidRDefault="006C4306" w:rsidP="00F561E7">
            <w:pPr>
              <w:spacing w:after="0"/>
              <w:jc w:val="center"/>
              <w:rPr>
                <w:rFonts w:cstheme="minorHAnsi"/>
                <w:b/>
                <w:bCs/>
                <w:sz w:val="18"/>
                <w:szCs w:val="18"/>
              </w:rPr>
            </w:pPr>
            <w:r w:rsidRPr="00614A02">
              <w:rPr>
                <w:rFonts w:cstheme="minorHAnsi"/>
                <w:b/>
                <w:bCs/>
                <w:sz w:val="18"/>
                <w:szCs w:val="18"/>
              </w:rPr>
              <w:t>Descrizione</w:t>
            </w:r>
          </w:p>
        </w:tc>
      </w:tr>
      <w:tr w:rsidR="006C4306" w:rsidRPr="00700099" w14:paraId="12AA697E" w14:textId="77777777" w:rsidTr="006D54B1">
        <w:tc>
          <w:tcPr>
            <w:tcW w:w="808" w:type="pct"/>
            <w:vAlign w:val="center"/>
          </w:tcPr>
          <w:p w14:paraId="2CCAC25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vAlign w:val="center"/>
          </w:tcPr>
          <w:p w14:paraId="798F89E7" w14:textId="77777777" w:rsidR="006C4306" w:rsidRPr="00700099" w:rsidRDefault="006C4306" w:rsidP="00F561E7">
            <w:pPr>
              <w:spacing w:after="0"/>
              <w:ind w:left="47"/>
              <w:jc w:val="both"/>
              <w:rPr>
                <w:rFonts w:cstheme="minorHAnsi"/>
                <w:sz w:val="18"/>
                <w:szCs w:val="18"/>
              </w:rPr>
            </w:pPr>
            <w:r w:rsidRPr="00700099">
              <w:rPr>
                <w:rFonts w:cstheme="minorHAnsi"/>
                <w:sz w:val="18"/>
                <w:szCs w:val="18"/>
              </w:rPr>
              <w:t>Al fine di corrispondere agli obblighi di informazione e pubblicità, per le operazioni oggetto di sostegno del FEASR, si applica quanto previsto dal Reg</w:t>
            </w:r>
            <w:r>
              <w:rPr>
                <w:rFonts w:cstheme="minorHAnsi"/>
                <w:sz w:val="18"/>
                <w:szCs w:val="18"/>
              </w:rPr>
              <w:t>.</w:t>
            </w:r>
            <w:r w:rsidRPr="00700099">
              <w:rPr>
                <w:rFonts w:cstheme="minorHAnsi"/>
                <w:sz w:val="18"/>
                <w:szCs w:val="18"/>
              </w:rPr>
              <w:t xml:space="preserve"> (UE) 2022/129</w:t>
            </w:r>
          </w:p>
        </w:tc>
      </w:tr>
      <w:bookmarkEnd w:id="144"/>
    </w:tbl>
    <w:p w14:paraId="2E9DC2F1" w14:textId="77777777" w:rsidR="006C4306" w:rsidRDefault="006C4306" w:rsidP="006C4306">
      <w:pPr>
        <w:spacing w:after="0"/>
        <w:rPr>
          <w:rFonts w:cstheme="minorHAnsi"/>
        </w:rPr>
      </w:pPr>
    </w:p>
    <w:p w14:paraId="754C6BEB" w14:textId="77777777" w:rsidR="006C4306" w:rsidRPr="0044477F" w:rsidRDefault="006C4306" w:rsidP="006C4306">
      <w:pPr>
        <w:pStyle w:val="Titolo3"/>
        <w:rPr>
          <w:i/>
          <w:iCs/>
          <w:sz w:val="22"/>
          <w:szCs w:val="22"/>
        </w:rPr>
      </w:pPr>
      <w:r w:rsidRPr="0044477F">
        <w:rPr>
          <w:i/>
          <w:iCs/>
          <w:sz w:val="22"/>
          <w:szCs w:val="22"/>
        </w:rPr>
        <w:t>Gamma del sostegno</w:t>
      </w:r>
    </w:p>
    <w:tbl>
      <w:tblPr>
        <w:tblStyle w:val="Grigliatabella"/>
        <w:tblW w:w="5000" w:type="pct"/>
        <w:jc w:val="center"/>
        <w:tblLook w:val="04A0" w:firstRow="1" w:lastRow="0" w:firstColumn="1" w:lastColumn="0" w:noHBand="0" w:noVBand="1"/>
      </w:tblPr>
      <w:tblGrid>
        <w:gridCol w:w="3164"/>
        <w:gridCol w:w="6443"/>
        <w:gridCol w:w="533"/>
      </w:tblGrid>
      <w:tr w:rsidR="006C4306" w:rsidRPr="00700099" w14:paraId="6E451D4A" w14:textId="77777777" w:rsidTr="006D54B1">
        <w:trPr>
          <w:jc w:val="center"/>
        </w:trPr>
        <w:tc>
          <w:tcPr>
            <w:tcW w:w="1560" w:type="pct"/>
            <w:shd w:val="clear" w:color="auto" w:fill="008E40"/>
            <w:vAlign w:val="center"/>
          </w:tcPr>
          <w:p w14:paraId="0FD5047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3440" w:type="pct"/>
            <w:gridSpan w:val="2"/>
            <w:vAlign w:val="center"/>
          </w:tcPr>
          <w:p w14:paraId="7A183671"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p w14:paraId="0DED93A0"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Strumenti finanziari</w:t>
            </w:r>
          </w:p>
        </w:tc>
      </w:tr>
      <w:tr w:rsidR="006C4306" w:rsidRPr="00700099" w14:paraId="1FB560E2" w14:textId="77777777" w:rsidTr="006D54B1">
        <w:trPr>
          <w:jc w:val="center"/>
        </w:trPr>
        <w:tc>
          <w:tcPr>
            <w:tcW w:w="1560" w:type="pct"/>
            <w:shd w:val="clear" w:color="auto" w:fill="008E40"/>
            <w:vAlign w:val="center"/>
          </w:tcPr>
          <w:p w14:paraId="6C819A9D"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3440" w:type="pct"/>
            <w:gridSpan w:val="2"/>
            <w:vAlign w:val="center"/>
          </w:tcPr>
          <w:p w14:paraId="43156741" w14:textId="77777777" w:rsidR="006C4306" w:rsidRPr="00C842DB" w:rsidRDefault="006C4306" w:rsidP="00F561E7">
            <w:pPr>
              <w:spacing w:after="0"/>
              <w:rPr>
                <w:rFonts w:cstheme="minorHAnsi"/>
                <w:sz w:val="18"/>
                <w:szCs w:val="18"/>
              </w:rPr>
            </w:pPr>
            <w:r w:rsidRPr="00C842DB">
              <w:rPr>
                <w:rFonts w:ascii="Segoe UI Symbol" w:eastAsia="MS Gothic" w:hAnsi="Segoe UI Symbol" w:cs="Segoe UI Symbol"/>
                <w:sz w:val="18"/>
                <w:szCs w:val="18"/>
              </w:rPr>
              <w:t>☒</w:t>
            </w:r>
            <w:r w:rsidRPr="00C842DB">
              <w:rPr>
                <w:rFonts w:cstheme="minorHAnsi"/>
                <w:sz w:val="18"/>
                <w:szCs w:val="18"/>
              </w:rPr>
              <w:t xml:space="preserve"> Rimborso di spese effettivamente sostenute</w:t>
            </w:r>
          </w:p>
          <w:p w14:paraId="272709F2" w14:textId="77777777" w:rsidR="006C4306" w:rsidRPr="00C842DB" w:rsidRDefault="006C4306" w:rsidP="00F561E7">
            <w:pPr>
              <w:spacing w:after="0"/>
              <w:rPr>
                <w:rFonts w:cstheme="minorHAnsi"/>
                <w:sz w:val="18"/>
                <w:szCs w:val="18"/>
              </w:rPr>
            </w:pPr>
            <w:r w:rsidRPr="00C842DB">
              <w:rPr>
                <w:rFonts w:ascii="Segoe UI Symbol" w:eastAsia="MS Gothic" w:hAnsi="Segoe UI Symbol" w:cs="Segoe UI Symbol"/>
                <w:sz w:val="18"/>
                <w:szCs w:val="18"/>
              </w:rPr>
              <w:t xml:space="preserve">☒ </w:t>
            </w:r>
            <w:r w:rsidRPr="00C842DB">
              <w:rPr>
                <w:rFonts w:cstheme="minorHAnsi"/>
                <w:sz w:val="18"/>
                <w:szCs w:val="18"/>
              </w:rPr>
              <w:t>Finanziamento a tasso fisso</w:t>
            </w:r>
          </w:p>
        </w:tc>
      </w:tr>
      <w:tr w:rsidR="006C4306" w:rsidRPr="00700099" w14:paraId="29108D0B" w14:textId="77777777" w:rsidTr="006D54B1">
        <w:trPr>
          <w:jc w:val="center"/>
        </w:trPr>
        <w:tc>
          <w:tcPr>
            <w:tcW w:w="1560" w:type="pct"/>
            <w:shd w:val="clear" w:color="auto" w:fill="008E40"/>
            <w:vAlign w:val="center"/>
          </w:tcPr>
          <w:p w14:paraId="0C527B06" w14:textId="77777777" w:rsidR="006C4306" w:rsidRPr="00700099" w:rsidRDefault="006C4306" w:rsidP="00F561E7">
            <w:pPr>
              <w:spacing w:after="0"/>
              <w:jc w:val="center"/>
              <w:rPr>
                <w:rFonts w:cstheme="minorHAnsi"/>
                <w:b/>
                <w:bCs/>
                <w:color w:val="FFFFFF" w:themeColor="background1"/>
                <w:sz w:val="18"/>
                <w:szCs w:val="18"/>
              </w:rPr>
            </w:pPr>
            <w:bookmarkStart w:id="145" w:name="_Hlk132130677"/>
            <w:r w:rsidRPr="00700099">
              <w:rPr>
                <w:rFonts w:cstheme="minorHAnsi"/>
                <w:b/>
                <w:bCs/>
                <w:color w:val="FFFFFF" w:themeColor="background1"/>
                <w:sz w:val="18"/>
                <w:szCs w:val="18"/>
              </w:rPr>
              <w:t>Intensità di aiuto</w:t>
            </w:r>
          </w:p>
        </w:tc>
        <w:tc>
          <w:tcPr>
            <w:tcW w:w="3177" w:type="pct"/>
            <w:vAlign w:val="center"/>
          </w:tcPr>
          <w:p w14:paraId="53463C24" w14:textId="77777777" w:rsidR="006C4306" w:rsidRPr="00C842DB" w:rsidRDefault="006C4306" w:rsidP="00F561E7">
            <w:pPr>
              <w:spacing w:after="0"/>
              <w:rPr>
                <w:rFonts w:cstheme="minorHAnsi"/>
                <w:sz w:val="18"/>
                <w:szCs w:val="18"/>
              </w:rPr>
            </w:pPr>
            <w:r w:rsidRPr="00C842DB">
              <w:rPr>
                <w:rFonts w:cstheme="minorHAnsi"/>
                <w:sz w:val="18"/>
                <w:szCs w:val="18"/>
              </w:rPr>
              <w:t>La percentuale di sostegno è calcolata sommando il contributo come ESL dello strumento finanziario ed il contributo in conto capitale</w:t>
            </w:r>
          </w:p>
        </w:tc>
        <w:tc>
          <w:tcPr>
            <w:tcW w:w="262" w:type="pct"/>
            <w:vAlign w:val="center"/>
          </w:tcPr>
          <w:p w14:paraId="487E1C4D" w14:textId="77777777" w:rsidR="006C4306" w:rsidRPr="00C842DB" w:rsidRDefault="006C4306" w:rsidP="00F561E7">
            <w:pPr>
              <w:spacing w:after="0"/>
              <w:jc w:val="center"/>
              <w:rPr>
                <w:rFonts w:cstheme="minorHAnsi"/>
                <w:sz w:val="18"/>
                <w:szCs w:val="18"/>
              </w:rPr>
            </w:pPr>
            <w:r w:rsidRPr="00C842DB">
              <w:rPr>
                <w:rFonts w:cstheme="minorHAnsi"/>
                <w:sz w:val="18"/>
                <w:szCs w:val="18"/>
              </w:rPr>
              <w:t>35%</w:t>
            </w:r>
          </w:p>
        </w:tc>
      </w:tr>
      <w:bookmarkEnd w:id="145"/>
      <w:tr w:rsidR="006C4306" w:rsidRPr="00700099" w14:paraId="505A4DD8" w14:textId="77777777" w:rsidTr="006D54B1">
        <w:trPr>
          <w:jc w:val="center"/>
        </w:trPr>
        <w:tc>
          <w:tcPr>
            <w:tcW w:w="1560" w:type="pct"/>
            <w:shd w:val="clear" w:color="auto" w:fill="008E40"/>
            <w:vAlign w:val="center"/>
          </w:tcPr>
          <w:p w14:paraId="7AFF9504" w14:textId="77777777" w:rsidR="006C4306" w:rsidRPr="00700099" w:rsidRDefault="006C4306" w:rsidP="00F561E7">
            <w:pPr>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440" w:type="pct"/>
            <w:gridSpan w:val="2"/>
            <w:vAlign w:val="center"/>
          </w:tcPr>
          <w:p w14:paraId="3A04B93C" w14:textId="77777777" w:rsidR="006C4306" w:rsidRPr="00C842DB" w:rsidRDefault="006C4306" w:rsidP="00F561E7">
            <w:pPr>
              <w:spacing w:after="0"/>
              <w:rPr>
                <w:rFonts w:cstheme="minorHAnsi"/>
                <w:sz w:val="18"/>
                <w:szCs w:val="18"/>
              </w:rPr>
            </w:pPr>
            <w:r w:rsidRPr="00C842DB">
              <w:rPr>
                <w:rFonts w:ascii="Segoe UI Symbol" w:eastAsia="MS Gothic" w:hAnsi="Segoe UI Symbol" w:cs="Segoe UI Symbol"/>
                <w:sz w:val="18"/>
                <w:szCs w:val="18"/>
              </w:rPr>
              <w:t>☒</w:t>
            </w:r>
            <w:r w:rsidRPr="00C842DB">
              <w:rPr>
                <w:rFonts w:cstheme="minorHAnsi"/>
                <w:sz w:val="18"/>
                <w:szCs w:val="18"/>
              </w:rPr>
              <w:t xml:space="preserve"> Notifica</w:t>
            </w:r>
          </w:p>
          <w:p w14:paraId="6242F329" w14:textId="77777777" w:rsidR="006C4306" w:rsidRPr="00C842DB" w:rsidRDefault="006C4306" w:rsidP="00F561E7">
            <w:pPr>
              <w:spacing w:after="0"/>
              <w:rPr>
                <w:rFonts w:cstheme="minorHAnsi"/>
                <w:sz w:val="18"/>
                <w:szCs w:val="18"/>
              </w:rPr>
            </w:pPr>
            <w:r w:rsidRPr="00C842DB">
              <w:rPr>
                <w:rFonts w:ascii="Segoe UI Symbol" w:eastAsia="MS Gothic" w:hAnsi="Segoe UI Symbol" w:cs="Segoe UI Symbol"/>
                <w:sz w:val="18"/>
                <w:szCs w:val="18"/>
              </w:rPr>
              <w:t>☒</w:t>
            </w:r>
            <w:r w:rsidRPr="00C842DB">
              <w:rPr>
                <w:rFonts w:cstheme="minorHAnsi"/>
                <w:sz w:val="18"/>
                <w:szCs w:val="18"/>
              </w:rPr>
              <w:t xml:space="preserve"> ABER </w:t>
            </w:r>
          </w:p>
          <w:p w14:paraId="3D7746DC" w14:textId="77777777" w:rsidR="006C4306" w:rsidRPr="00C842DB" w:rsidRDefault="006C4306" w:rsidP="00F561E7">
            <w:pPr>
              <w:spacing w:after="0"/>
              <w:rPr>
                <w:rFonts w:cstheme="minorHAnsi"/>
                <w:sz w:val="18"/>
                <w:szCs w:val="18"/>
              </w:rPr>
            </w:pPr>
            <w:r w:rsidRPr="00C842DB">
              <w:rPr>
                <w:rFonts w:ascii="Segoe UI Symbol" w:eastAsia="MS Gothic" w:hAnsi="Segoe UI Symbol" w:cs="Segoe UI Symbol"/>
                <w:sz w:val="18"/>
                <w:szCs w:val="18"/>
              </w:rPr>
              <w:t>☒</w:t>
            </w:r>
            <w:r w:rsidRPr="00C842DB">
              <w:rPr>
                <w:rFonts w:cstheme="minorHAnsi"/>
                <w:sz w:val="18"/>
                <w:szCs w:val="18"/>
              </w:rPr>
              <w:t xml:space="preserve"> GBER</w:t>
            </w:r>
          </w:p>
          <w:p w14:paraId="23E62D08" w14:textId="77777777" w:rsidR="006C4306" w:rsidRPr="00C842DB" w:rsidRDefault="006C4306" w:rsidP="00F561E7">
            <w:pPr>
              <w:spacing w:after="0"/>
              <w:rPr>
                <w:rFonts w:cstheme="minorHAnsi"/>
                <w:b/>
                <w:bCs/>
                <w:sz w:val="18"/>
                <w:szCs w:val="18"/>
              </w:rPr>
            </w:pPr>
            <w:r w:rsidRPr="00C842DB">
              <w:rPr>
                <w:rFonts w:ascii="Segoe UI Symbol" w:eastAsia="MS Gothic" w:hAnsi="Segoe UI Symbol" w:cs="Segoe UI Symbol"/>
                <w:sz w:val="18"/>
                <w:szCs w:val="18"/>
              </w:rPr>
              <w:t>☒</w:t>
            </w:r>
            <w:r w:rsidRPr="007A77A4">
              <w:rPr>
                <w:rFonts w:cstheme="minorHAnsi"/>
                <w:i/>
                <w:iCs/>
                <w:sz w:val="18"/>
                <w:szCs w:val="18"/>
              </w:rPr>
              <w:t>de minimis</w:t>
            </w:r>
          </w:p>
        </w:tc>
      </w:tr>
      <w:tr w:rsidR="006C4306" w:rsidRPr="004F0244" w14:paraId="3BC37FA6" w14:textId="77777777" w:rsidTr="006D54B1">
        <w:trPr>
          <w:jc w:val="center"/>
        </w:trPr>
        <w:tc>
          <w:tcPr>
            <w:tcW w:w="1560" w:type="pct"/>
            <w:shd w:val="clear" w:color="auto" w:fill="008E40"/>
            <w:vAlign w:val="center"/>
          </w:tcPr>
          <w:p w14:paraId="33692B51" w14:textId="77777777" w:rsidR="006C4306" w:rsidRPr="004F0244" w:rsidRDefault="006C4306" w:rsidP="00F561E7">
            <w:pPr>
              <w:spacing w:after="0"/>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3440" w:type="pct"/>
            <w:gridSpan w:val="2"/>
            <w:vAlign w:val="center"/>
          </w:tcPr>
          <w:p w14:paraId="64AF7FB7" w14:textId="77777777" w:rsidR="006C4306" w:rsidRPr="004F0244"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E01436">
              <w:rPr>
                <w:rFonts w:eastAsia="MS Gothic" w:cstheme="minorHAnsi"/>
                <w:strike/>
                <w:color w:val="FF0000"/>
                <w:sz w:val="18"/>
                <w:szCs w:val="18"/>
              </w:rPr>
              <w:t>fino al</w:t>
            </w:r>
            <w:r>
              <w:rPr>
                <w:rFonts w:eastAsia="MS Gothic" w:cstheme="minorHAnsi"/>
                <w:sz w:val="18"/>
                <w:szCs w:val="18"/>
              </w:rPr>
              <w:t xml:space="preserve"> 50%</w:t>
            </w:r>
          </w:p>
        </w:tc>
      </w:tr>
    </w:tbl>
    <w:p w14:paraId="5604D9EC" w14:textId="77777777" w:rsidR="006C4306" w:rsidRPr="00700099" w:rsidRDefault="006C4306" w:rsidP="006C4306">
      <w:pPr>
        <w:spacing w:after="0"/>
        <w:rPr>
          <w:rFonts w:cstheme="minorHAnsi"/>
        </w:rPr>
      </w:pPr>
    </w:p>
    <w:p w14:paraId="13290BAD" w14:textId="77777777" w:rsidR="006C4306" w:rsidRPr="001129DE" w:rsidRDefault="006C4306" w:rsidP="006C4306">
      <w:pPr>
        <w:pStyle w:val="Titolo3"/>
        <w:spacing w:before="0"/>
        <w:rPr>
          <w:i/>
          <w:iCs/>
          <w:sz w:val="22"/>
          <w:szCs w:val="22"/>
        </w:rPr>
      </w:pPr>
      <w:r w:rsidRPr="001129DE">
        <w:rPr>
          <w:i/>
          <w:iCs/>
          <w:sz w:val="22"/>
          <w:szCs w:val="22"/>
        </w:rPr>
        <w:t>Partecipazione della scheda di intervento a progetti integrati (LEADER, Misure di cooperazione, etc.)</w:t>
      </w:r>
    </w:p>
    <w:p w14:paraId="28B1B6A1" w14:textId="77777777" w:rsidR="006C4306" w:rsidRPr="009C2DEF" w:rsidRDefault="006C4306" w:rsidP="006C4306">
      <w:pPr>
        <w:spacing w:after="0"/>
        <w:rPr>
          <w:rFonts w:cstheme="minorHAnsi"/>
          <w:sz w:val="20"/>
          <w:szCs w:val="20"/>
        </w:rPr>
      </w:pPr>
      <w:r w:rsidRPr="009C2DEF">
        <w:rPr>
          <w:rFonts w:cstheme="minorHAnsi"/>
          <w:sz w:val="20"/>
          <w:szCs w:val="20"/>
        </w:rPr>
        <w:t>LEADER: No.</w:t>
      </w:r>
    </w:p>
    <w:p w14:paraId="44B7FC9B" w14:textId="77777777" w:rsidR="006C4306" w:rsidRPr="009C2DEF" w:rsidRDefault="006C4306" w:rsidP="006C4306">
      <w:pPr>
        <w:spacing w:after="0"/>
        <w:rPr>
          <w:rFonts w:cstheme="minorHAnsi"/>
          <w:sz w:val="20"/>
          <w:szCs w:val="20"/>
        </w:rPr>
      </w:pPr>
      <w:r w:rsidRPr="009C2DEF">
        <w:rPr>
          <w:rFonts w:cstheme="minorHAnsi"/>
          <w:sz w:val="20"/>
          <w:szCs w:val="20"/>
        </w:rPr>
        <w:t>Cooperazione: No.</w:t>
      </w:r>
    </w:p>
    <w:p w14:paraId="61629009"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1D3C9F49" w14:textId="2BBF6D8D" w:rsidR="006C4306" w:rsidRPr="00F6220C" w:rsidRDefault="006C4306" w:rsidP="006C4306">
      <w:pPr>
        <w:pStyle w:val="Titolo2"/>
        <w:spacing w:before="0"/>
        <w:rPr>
          <w:rFonts w:asciiTheme="minorHAnsi" w:hAnsiTheme="minorHAnsi" w:cstheme="minorHAnsi"/>
          <w:b/>
          <w:bCs/>
        </w:rPr>
      </w:pPr>
      <w:bookmarkStart w:id="146" w:name="_Toc133425233"/>
      <w:r w:rsidRPr="00F6220C">
        <w:rPr>
          <w:rFonts w:asciiTheme="minorHAnsi" w:hAnsiTheme="minorHAnsi" w:cstheme="minorHAnsi"/>
          <w:b/>
          <w:bCs/>
        </w:rPr>
        <w:t>SRD15</w:t>
      </w:r>
      <w:r>
        <w:rPr>
          <w:rFonts w:asciiTheme="minorHAnsi" w:hAnsiTheme="minorHAnsi" w:cstheme="minorHAnsi"/>
          <w:b/>
          <w:bCs/>
        </w:rPr>
        <w:t xml:space="preserve"> - </w:t>
      </w:r>
      <w:r w:rsidRPr="00131595">
        <w:rPr>
          <w:rFonts w:asciiTheme="minorHAnsi" w:hAnsiTheme="minorHAnsi" w:cstheme="minorHAnsi"/>
          <w:b/>
          <w:bCs/>
        </w:rPr>
        <w:t>Investimenti produttivi forestali</w:t>
      </w:r>
      <w:bookmarkEnd w:id="146"/>
    </w:p>
    <w:p w14:paraId="39B76A38" w14:textId="77777777" w:rsidR="006C4306" w:rsidRPr="002949F3" w:rsidRDefault="006C4306" w:rsidP="006C4306">
      <w:pPr>
        <w:pStyle w:val="Titolo3"/>
        <w:spacing w:before="0"/>
        <w:rPr>
          <w:i/>
          <w:iCs/>
          <w:sz w:val="22"/>
          <w:szCs w:val="22"/>
        </w:rPr>
      </w:pPr>
      <w:r>
        <w:rPr>
          <w:i/>
          <w:iCs/>
          <w:sz w:val="22"/>
          <w:szCs w:val="22"/>
        </w:rPr>
        <w:t>Descrizione</w:t>
      </w:r>
    </w:p>
    <w:p w14:paraId="4C72B0BF" w14:textId="77777777" w:rsidR="006C4306" w:rsidRPr="00BA043D" w:rsidRDefault="006C4306" w:rsidP="006C4306">
      <w:pPr>
        <w:spacing w:after="0"/>
        <w:jc w:val="both"/>
        <w:rPr>
          <w:rFonts w:cstheme="minorHAnsi"/>
          <w:sz w:val="20"/>
          <w:szCs w:val="20"/>
          <w:highlight w:val="green"/>
        </w:rPr>
      </w:pPr>
      <w:bookmarkStart w:id="147" w:name="_Hlk132130756"/>
      <w:r w:rsidRPr="00BA043D">
        <w:rPr>
          <w:rFonts w:cstheme="minorHAnsi"/>
          <w:sz w:val="20"/>
          <w:szCs w:val="20"/>
          <w:highlight w:val="green"/>
        </w:rPr>
        <w:t>L’intervento contribuisce al perseguimento degli Obiettivi specifici 2, 4 e 5, ed è volto principalmente ad enfatizzare il ruolo multifunzionale svolto dalle foreste e dalla Gestione Forestale Sostenibile (GFS) nella fornitura di servizi ecosistemici in materia di approvvigionamento, regolazione e di funzioni culturali e socio-ricreative delle foreste, promuovendo una crescita sostenibile del settore forestale nazionale in grado di consolidare e/o offrire nuove opportunità di lavoro per la popolazione rurale. Il sostegno contribuisce</w:t>
      </w:r>
      <w:r>
        <w:rPr>
          <w:rFonts w:cstheme="minorHAnsi"/>
          <w:sz w:val="20"/>
          <w:szCs w:val="20"/>
          <w:highlight w:val="green"/>
        </w:rPr>
        <w:t>,</w:t>
      </w:r>
      <w:r w:rsidRPr="00BA043D">
        <w:rPr>
          <w:rFonts w:cstheme="minorHAnsi"/>
          <w:sz w:val="20"/>
          <w:szCs w:val="20"/>
          <w:highlight w:val="green"/>
        </w:rPr>
        <w:t xml:space="preserve"> inoltre, al perseguimento degli impegni europei e internazionali sottoscritti dal Governo in materia di mitigazione e adattamento al cambiamento climatico e degli obiettivi dell’Unione fissati nel Green Deal e dalle Strategie Forestale europea (COM/2021/572 final), coerentemente con gli obiettivi della Strategia europea per la Biodiversità (COM(2020) 380 final),</w:t>
      </w:r>
      <w:r>
        <w:rPr>
          <w:rFonts w:cstheme="minorHAnsi"/>
          <w:sz w:val="20"/>
          <w:szCs w:val="20"/>
          <w:highlight w:val="green"/>
        </w:rPr>
        <w:t xml:space="preserve"> </w:t>
      </w:r>
      <w:r w:rsidRPr="00BA043D">
        <w:rPr>
          <w:rFonts w:cstheme="minorHAnsi"/>
          <w:sz w:val="20"/>
          <w:szCs w:val="20"/>
          <w:highlight w:val="green"/>
        </w:rPr>
        <w:t xml:space="preserve">recepiti e attuati dagli strumenti strategici adottati a livello nazionale e regionale (Strategia Forestale Nazionale, Strategia nazionale per la biodiversità, Programmi forestali regionali, ecc). </w:t>
      </w:r>
    </w:p>
    <w:p w14:paraId="66F37763" w14:textId="77777777" w:rsidR="006C4306" w:rsidRPr="00BA043D" w:rsidRDefault="006C4306" w:rsidP="006C4306">
      <w:pPr>
        <w:jc w:val="both"/>
        <w:rPr>
          <w:rFonts w:cstheme="minorHAnsi"/>
          <w:sz w:val="20"/>
          <w:szCs w:val="20"/>
          <w:highlight w:val="green"/>
        </w:rPr>
      </w:pPr>
      <w:r w:rsidRPr="00BA043D">
        <w:rPr>
          <w:rFonts w:cstheme="minorHAnsi"/>
          <w:sz w:val="20"/>
          <w:szCs w:val="20"/>
          <w:highlight w:val="green"/>
        </w:rPr>
        <w:t>L’intervento persegue quindi, le seguenti finalità di interesse nazionale:</w:t>
      </w:r>
    </w:p>
    <w:p w14:paraId="2537EF4D" w14:textId="77777777" w:rsidR="006C4306" w:rsidRPr="004514EC" w:rsidRDefault="006C4306" w:rsidP="006C4306">
      <w:pPr>
        <w:pStyle w:val="Paragrafoelenco"/>
        <w:numPr>
          <w:ilvl w:val="1"/>
          <w:numId w:val="106"/>
        </w:numPr>
        <w:spacing w:after="0"/>
        <w:ind w:left="709" w:hanging="283"/>
        <w:jc w:val="both"/>
        <w:rPr>
          <w:rFonts w:cstheme="minorHAnsi"/>
          <w:sz w:val="20"/>
          <w:szCs w:val="20"/>
          <w:highlight w:val="green"/>
        </w:rPr>
      </w:pPr>
      <w:r w:rsidRPr="004514EC">
        <w:rPr>
          <w:rFonts w:cstheme="minorHAnsi"/>
          <w:sz w:val="20"/>
          <w:szCs w:val="20"/>
          <w:highlight w:val="green"/>
        </w:rPr>
        <w:t>Promuovere una gestione e utilizzazione sostenibile delle foreste italiane in attuazione dei criteri di Gestione Forestale Sostenibile, adottati alla seconda conferenza ministeriale sulla protezione delle foreste in Europa tenutasi a Helsinki il 16-17 giugno 1993;</w:t>
      </w:r>
    </w:p>
    <w:p w14:paraId="6DE42ABF" w14:textId="77777777" w:rsidR="006C4306" w:rsidRPr="004514EC" w:rsidRDefault="006C4306" w:rsidP="006C4306">
      <w:pPr>
        <w:pStyle w:val="Paragrafoelenco"/>
        <w:numPr>
          <w:ilvl w:val="1"/>
          <w:numId w:val="106"/>
        </w:numPr>
        <w:spacing w:after="0"/>
        <w:ind w:left="709" w:hanging="283"/>
        <w:jc w:val="both"/>
        <w:rPr>
          <w:rFonts w:cstheme="minorHAnsi"/>
          <w:sz w:val="20"/>
          <w:szCs w:val="20"/>
          <w:highlight w:val="green"/>
        </w:rPr>
      </w:pPr>
      <w:r w:rsidRPr="004514EC">
        <w:rPr>
          <w:rFonts w:cstheme="minorHAnsi"/>
          <w:sz w:val="20"/>
          <w:szCs w:val="20"/>
          <w:highlight w:val="green"/>
        </w:rPr>
        <w:t>Migliorare il valore economico dei popolamenti forestali e la qualità dei prodotti forestali (legnosi e non legnosi) ritraibili dal bosco, garantendo una copertura continua dei soprassuoli forestali;</w:t>
      </w:r>
    </w:p>
    <w:p w14:paraId="6548D00E" w14:textId="77777777" w:rsidR="006C4306" w:rsidRPr="004514EC" w:rsidRDefault="006C4306" w:rsidP="006C4306">
      <w:pPr>
        <w:pStyle w:val="Paragrafoelenco"/>
        <w:numPr>
          <w:ilvl w:val="1"/>
          <w:numId w:val="106"/>
        </w:numPr>
        <w:spacing w:after="0"/>
        <w:ind w:left="709" w:hanging="283"/>
        <w:jc w:val="both"/>
        <w:rPr>
          <w:rFonts w:cstheme="minorHAnsi"/>
          <w:sz w:val="20"/>
          <w:szCs w:val="20"/>
          <w:highlight w:val="green"/>
        </w:rPr>
      </w:pPr>
      <w:r w:rsidRPr="004514EC">
        <w:rPr>
          <w:rFonts w:cstheme="minorHAnsi"/>
          <w:sz w:val="20"/>
          <w:szCs w:val="20"/>
          <w:highlight w:val="green"/>
        </w:rPr>
        <w:t>Promuovere l’ammodernamento tecnico e di processo nella gestione, nelle utilizzazioni in bosco e nei processi di trasformazione e commercializzazione dei prodotti forestali (legnosi e non legnosi), promuovendo anche lo sviluppo e/o il consolidamento di filiere forestali sostenibili locali in ambito produttivo, ambientale e socioculturale;</w:t>
      </w:r>
    </w:p>
    <w:p w14:paraId="35628DDE" w14:textId="77777777" w:rsidR="006C4306" w:rsidRPr="004514EC" w:rsidRDefault="006C4306" w:rsidP="006C4306">
      <w:pPr>
        <w:pStyle w:val="Paragrafoelenco"/>
        <w:numPr>
          <w:ilvl w:val="1"/>
          <w:numId w:val="106"/>
        </w:numPr>
        <w:spacing w:after="0"/>
        <w:ind w:left="709" w:hanging="283"/>
        <w:jc w:val="both"/>
        <w:rPr>
          <w:rFonts w:cstheme="minorHAnsi"/>
          <w:sz w:val="20"/>
          <w:szCs w:val="20"/>
          <w:highlight w:val="green"/>
        </w:rPr>
      </w:pPr>
      <w:r w:rsidRPr="004514EC">
        <w:rPr>
          <w:rFonts w:cstheme="minorHAnsi"/>
          <w:sz w:val="20"/>
          <w:szCs w:val="20"/>
          <w:highlight w:val="green"/>
        </w:rPr>
        <w:t>Migliorare e incrementare la diversificazione produttiva e la competitività delle imprese e delle aziende forestali nell’erogazione e riconoscimento dei servizi ecosistemici (PES);</w:t>
      </w:r>
    </w:p>
    <w:p w14:paraId="20E93CE4" w14:textId="77777777" w:rsidR="006C4306" w:rsidRDefault="006C4306" w:rsidP="006C4306">
      <w:pPr>
        <w:spacing w:before="240" w:after="0"/>
        <w:jc w:val="both"/>
        <w:rPr>
          <w:rFonts w:cstheme="minorHAnsi"/>
          <w:sz w:val="20"/>
          <w:szCs w:val="20"/>
        </w:rPr>
      </w:pPr>
      <w:r w:rsidRPr="00BA043D">
        <w:rPr>
          <w:rFonts w:cstheme="minorHAnsi"/>
          <w:sz w:val="20"/>
          <w:szCs w:val="20"/>
          <w:highlight w:val="green"/>
        </w:rPr>
        <w:t>Tali finalità saranno, nel rispetto della normativa nazionale e regionale di riferimento, perseguite attraverso l’erogazione di un sostegno agli investimenti materiali e immateriali a copertura di parte dei costi sostenuti per realizzare la seguente azione di interesse nazionale:</w:t>
      </w:r>
    </w:p>
    <w:p w14:paraId="2ED1B5FE" w14:textId="77777777" w:rsidR="006C4306" w:rsidRPr="00185B79" w:rsidRDefault="006C4306" w:rsidP="006C4306">
      <w:pPr>
        <w:spacing w:after="0"/>
        <w:jc w:val="both"/>
        <w:rPr>
          <w:rFonts w:cstheme="minorHAnsi"/>
          <w:strike/>
          <w:color w:val="FF0000"/>
          <w:sz w:val="20"/>
          <w:szCs w:val="20"/>
        </w:rPr>
      </w:pPr>
      <w:r w:rsidRPr="00185B79">
        <w:rPr>
          <w:rFonts w:cstheme="minorHAnsi"/>
          <w:strike/>
          <w:color w:val="FF0000"/>
          <w:sz w:val="20"/>
          <w:szCs w:val="20"/>
        </w:rPr>
        <w:t>L’intervento prevede l’erogazione di un sostegno agli investimenti materiali e immateriali a copertura di parte dei</w:t>
      </w:r>
    </w:p>
    <w:p w14:paraId="3E3FAFD5" w14:textId="77777777" w:rsidR="006C4306" w:rsidRPr="00185B79" w:rsidRDefault="006C4306" w:rsidP="006C4306">
      <w:pPr>
        <w:jc w:val="both"/>
        <w:rPr>
          <w:rFonts w:cstheme="minorHAnsi"/>
          <w:strike/>
          <w:color w:val="FF0000"/>
          <w:sz w:val="20"/>
          <w:szCs w:val="20"/>
        </w:rPr>
      </w:pPr>
      <w:r w:rsidRPr="00185B79">
        <w:rPr>
          <w:rFonts w:cstheme="minorHAnsi"/>
          <w:strike/>
          <w:color w:val="FF0000"/>
          <w:sz w:val="20"/>
          <w:szCs w:val="20"/>
        </w:rPr>
        <w:t>costi sostenuti per realizzare la seguente Azione:</w:t>
      </w:r>
    </w:p>
    <w:p w14:paraId="2C496110" w14:textId="77777777" w:rsidR="006C4306" w:rsidRPr="004514EC" w:rsidRDefault="006C4306" w:rsidP="006C4306">
      <w:pPr>
        <w:pStyle w:val="Paragrafoelenco"/>
        <w:numPr>
          <w:ilvl w:val="0"/>
          <w:numId w:val="50"/>
        </w:numPr>
        <w:spacing w:before="240" w:after="0"/>
        <w:jc w:val="both"/>
        <w:rPr>
          <w:rFonts w:cstheme="minorHAnsi"/>
          <w:sz w:val="20"/>
          <w:szCs w:val="20"/>
          <w:highlight w:val="green"/>
        </w:rPr>
      </w:pPr>
      <w:r w:rsidRPr="002520F5">
        <w:rPr>
          <w:rFonts w:cstheme="minorHAnsi"/>
          <w:b/>
          <w:bCs/>
          <w:sz w:val="20"/>
          <w:szCs w:val="20"/>
        </w:rPr>
        <w:t>Azione</w:t>
      </w:r>
      <w:r w:rsidRPr="002520F5">
        <w:rPr>
          <w:rFonts w:cstheme="minorHAnsi"/>
          <w:b/>
          <w:bCs/>
        </w:rPr>
        <w:t xml:space="preserve"> </w:t>
      </w:r>
      <w:r w:rsidRPr="002520F5">
        <w:rPr>
          <w:rFonts w:cstheme="minorHAnsi"/>
          <w:b/>
          <w:bCs/>
          <w:sz w:val="20"/>
          <w:szCs w:val="20"/>
        </w:rPr>
        <w:t>SRD15.2)</w:t>
      </w:r>
      <w:r w:rsidRPr="00D81407">
        <w:rPr>
          <w:rFonts w:cstheme="minorHAnsi"/>
          <w:sz w:val="20"/>
          <w:szCs w:val="20"/>
        </w:rPr>
        <w:t xml:space="preserve"> </w:t>
      </w:r>
      <w:r w:rsidRPr="00632670">
        <w:rPr>
          <w:rFonts w:cstheme="minorHAnsi"/>
          <w:b/>
          <w:bCs/>
          <w:sz w:val="20"/>
          <w:szCs w:val="20"/>
        </w:rPr>
        <w:t>Ammodernamenti e miglioramenti</w:t>
      </w:r>
      <w:r>
        <w:rPr>
          <w:rFonts w:cstheme="minorHAnsi"/>
          <w:sz w:val="20"/>
          <w:szCs w:val="20"/>
        </w:rPr>
        <w:t xml:space="preserve">: </w:t>
      </w:r>
    </w:p>
    <w:p w14:paraId="161D5EC2" w14:textId="77777777" w:rsidR="006C4306" w:rsidRPr="00632670" w:rsidRDefault="006C4306" w:rsidP="006C4306">
      <w:pPr>
        <w:pStyle w:val="Paragrafoelenco"/>
        <w:spacing w:before="240" w:after="0"/>
        <w:ind w:left="360"/>
        <w:jc w:val="both"/>
        <w:rPr>
          <w:rFonts w:cstheme="minorHAnsi"/>
          <w:sz w:val="20"/>
          <w:szCs w:val="20"/>
          <w:highlight w:val="green"/>
        </w:rPr>
      </w:pPr>
      <w:r>
        <w:rPr>
          <w:rFonts w:cstheme="minorHAnsi"/>
          <w:sz w:val="20"/>
          <w:szCs w:val="20"/>
          <w:highlight w:val="green"/>
        </w:rPr>
        <w:t>È</w:t>
      </w:r>
      <w:r w:rsidRPr="00632670">
        <w:rPr>
          <w:rFonts w:cstheme="minorHAnsi"/>
          <w:sz w:val="20"/>
          <w:szCs w:val="20"/>
          <w:highlight w:val="green"/>
        </w:rPr>
        <w:t xml:space="preserve"> previsto il sostegno per investimenti volti a favorire la crescita del settore forestale nazionale, promuovendo l’innovazione tecnica e di processo nonché la</w:t>
      </w:r>
      <w:r>
        <w:rPr>
          <w:rFonts w:cstheme="minorHAnsi"/>
          <w:sz w:val="20"/>
          <w:szCs w:val="20"/>
          <w:highlight w:val="green"/>
        </w:rPr>
        <w:t xml:space="preserve"> </w:t>
      </w:r>
      <w:r w:rsidRPr="00632670">
        <w:rPr>
          <w:rFonts w:cstheme="minorHAnsi"/>
          <w:sz w:val="20"/>
          <w:szCs w:val="20"/>
          <w:highlight w:val="green"/>
        </w:rPr>
        <w:t xml:space="preserve">valorizzazione del capitale aziendale. </w:t>
      </w:r>
      <w:bookmarkStart w:id="148" w:name="_Hlk132888037"/>
      <w:r w:rsidRPr="00632670">
        <w:rPr>
          <w:rFonts w:cstheme="minorHAnsi"/>
          <w:sz w:val="20"/>
          <w:szCs w:val="20"/>
          <w:highlight w:val="green"/>
        </w:rPr>
        <w:t>Gli investimenti sono, quindi, volti a coprire le spese necessarie per poter realizzare:</w:t>
      </w:r>
    </w:p>
    <w:bookmarkEnd w:id="148"/>
    <w:p w14:paraId="7FC8F7F0" w14:textId="77777777" w:rsidR="006C4306" w:rsidRPr="00944ED1" w:rsidRDefault="006C4306" w:rsidP="006C4306">
      <w:pPr>
        <w:pStyle w:val="Paragrafoelenco"/>
        <w:numPr>
          <w:ilvl w:val="0"/>
          <w:numId w:val="90"/>
        </w:numPr>
        <w:spacing w:after="0"/>
        <w:ind w:left="1276"/>
        <w:jc w:val="both"/>
        <w:rPr>
          <w:rFonts w:cstheme="minorHAnsi"/>
          <w:strike/>
          <w:sz w:val="20"/>
          <w:szCs w:val="20"/>
          <w:highlight w:val="green"/>
        </w:rPr>
      </w:pPr>
      <w:r w:rsidRPr="00632670">
        <w:rPr>
          <w:rFonts w:cstheme="minorHAnsi"/>
          <w:sz w:val="20"/>
          <w:szCs w:val="20"/>
          <w:highlight w:val="green"/>
        </w:rPr>
        <w:t>opere di ammodernamento, riconversione e realizzazione di immobili e infrastrutture aziendali funzionali ai processi produttivi</w:t>
      </w:r>
      <w:r>
        <w:rPr>
          <w:rFonts w:cstheme="minorHAnsi"/>
          <w:sz w:val="20"/>
          <w:szCs w:val="20"/>
          <w:highlight w:val="green"/>
        </w:rPr>
        <w:t xml:space="preserve">; </w:t>
      </w:r>
    </w:p>
    <w:p w14:paraId="5BDCAC9E" w14:textId="77777777" w:rsidR="006C4306" w:rsidRPr="00632670" w:rsidRDefault="006C4306" w:rsidP="006C4306">
      <w:pPr>
        <w:pStyle w:val="Paragrafoelenco"/>
        <w:numPr>
          <w:ilvl w:val="0"/>
          <w:numId w:val="90"/>
        </w:numPr>
        <w:spacing w:after="0"/>
        <w:ind w:left="1276"/>
        <w:jc w:val="both"/>
        <w:rPr>
          <w:rFonts w:cstheme="minorHAnsi"/>
          <w:sz w:val="20"/>
          <w:szCs w:val="20"/>
          <w:highlight w:val="green"/>
        </w:rPr>
      </w:pPr>
      <w:r w:rsidRPr="00632670">
        <w:rPr>
          <w:rFonts w:cstheme="minorHAnsi"/>
          <w:sz w:val="20"/>
          <w:szCs w:val="20"/>
          <w:highlight w:val="green"/>
        </w:rPr>
        <w:t xml:space="preserve">l’ammodernamento del parco macchine e attrezzature per le attività di taglio, allestimento ed esbosco, nonché per la trasformazione, mobilitazione e commercializzazione dei prodotti della selvicoltura; </w:t>
      </w:r>
    </w:p>
    <w:p w14:paraId="3BD7221C" w14:textId="77777777" w:rsidR="006C4306" w:rsidRPr="00944ED1" w:rsidRDefault="006C4306" w:rsidP="006C4306">
      <w:pPr>
        <w:pStyle w:val="Paragrafoelenco"/>
        <w:numPr>
          <w:ilvl w:val="0"/>
          <w:numId w:val="90"/>
        </w:numPr>
        <w:spacing w:after="0"/>
        <w:ind w:left="1276"/>
        <w:jc w:val="both"/>
        <w:rPr>
          <w:rFonts w:cstheme="minorHAnsi"/>
          <w:strike/>
          <w:sz w:val="20"/>
          <w:szCs w:val="20"/>
          <w:highlight w:val="green"/>
        </w:rPr>
      </w:pPr>
      <w:r w:rsidRPr="00632670">
        <w:rPr>
          <w:rFonts w:cstheme="minorHAnsi"/>
          <w:sz w:val="20"/>
          <w:szCs w:val="20"/>
          <w:highlight w:val="green"/>
        </w:rPr>
        <w:t xml:space="preserve">l’introduzione di innovazione tecnica e gestionale per ottimizzare i processi di utilizzazione e trasformazione dei prodotti forestali legnosi e non legnosi; </w:t>
      </w:r>
    </w:p>
    <w:p w14:paraId="4744578D" w14:textId="77777777" w:rsidR="006C4306" w:rsidRPr="00944ED1" w:rsidRDefault="006C4306" w:rsidP="006C4306">
      <w:pPr>
        <w:pStyle w:val="Paragrafoelenco"/>
        <w:numPr>
          <w:ilvl w:val="0"/>
          <w:numId w:val="90"/>
        </w:numPr>
        <w:spacing w:after="0"/>
        <w:ind w:left="1276"/>
        <w:jc w:val="both"/>
        <w:rPr>
          <w:rFonts w:cstheme="minorHAnsi"/>
          <w:strike/>
          <w:sz w:val="20"/>
          <w:szCs w:val="20"/>
          <w:highlight w:val="green"/>
        </w:rPr>
      </w:pPr>
      <w:r w:rsidRPr="00632670">
        <w:rPr>
          <w:rFonts w:cstheme="minorHAnsi"/>
          <w:sz w:val="20"/>
          <w:szCs w:val="20"/>
          <w:highlight w:val="green"/>
        </w:rPr>
        <w:t xml:space="preserve">interventi volti alla costituzione, realizzazione e gestione di piattaforme logistiche web di mercato per la commercializzazione dei prodotti legnosi e non legnosi; </w:t>
      </w:r>
    </w:p>
    <w:p w14:paraId="23DF8BB9" w14:textId="77777777" w:rsidR="006C4306" w:rsidRPr="00632670" w:rsidRDefault="006C4306" w:rsidP="006C4306">
      <w:pPr>
        <w:pStyle w:val="Paragrafoelenco"/>
        <w:numPr>
          <w:ilvl w:val="0"/>
          <w:numId w:val="90"/>
        </w:numPr>
        <w:spacing w:after="0"/>
        <w:ind w:left="1276"/>
        <w:jc w:val="both"/>
        <w:rPr>
          <w:rFonts w:cstheme="minorHAnsi"/>
          <w:sz w:val="20"/>
          <w:szCs w:val="20"/>
          <w:highlight w:val="green"/>
        </w:rPr>
      </w:pPr>
      <w:r w:rsidRPr="00632670">
        <w:rPr>
          <w:rFonts w:cstheme="minorHAnsi"/>
          <w:sz w:val="20"/>
          <w:szCs w:val="20"/>
          <w:highlight w:val="green"/>
        </w:rPr>
        <w:t xml:space="preserve">l’elaborazione di Piani di gestione forestale o strumenti equivalenti per superfici singole e/o associate, nonché la revisione dei Piani di gestione e strumenti equivalenti in scadenza o scaduti, secondo quanto disposto dalla normativa regionale vigente; </w:t>
      </w:r>
    </w:p>
    <w:p w14:paraId="52000755" w14:textId="77777777" w:rsidR="006C4306" w:rsidRPr="00632670" w:rsidRDefault="006C4306" w:rsidP="006C4306">
      <w:pPr>
        <w:pStyle w:val="Paragrafoelenco"/>
        <w:numPr>
          <w:ilvl w:val="0"/>
          <w:numId w:val="90"/>
        </w:numPr>
        <w:spacing w:after="0"/>
        <w:ind w:left="1276"/>
        <w:jc w:val="both"/>
        <w:rPr>
          <w:rFonts w:cstheme="minorHAnsi"/>
          <w:sz w:val="20"/>
          <w:szCs w:val="20"/>
          <w:highlight w:val="green"/>
        </w:rPr>
      </w:pPr>
      <w:r w:rsidRPr="00632670">
        <w:rPr>
          <w:rFonts w:cstheme="minorHAnsi"/>
          <w:sz w:val="20"/>
          <w:szCs w:val="20"/>
          <w:highlight w:val="green"/>
        </w:rPr>
        <w:t>interventi volti al miglioramento qualitativo dei prodotti legnosi e non legnosi, alla differenziazione e promozione della produzione sulla base delle esigenze di mercato, nonché alla valorizzazione anche energetica dei residui di lavorazione e produzione;</w:t>
      </w:r>
      <w:r>
        <w:rPr>
          <w:rFonts w:cstheme="minorHAnsi"/>
          <w:sz w:val="20"/>
          <w:szCs w:val="20"/>
          <w:highlight w:val="green"/>
        </w:rPr>
        <w:t xml:space="preserve"> </w:t>
      </w:r>
    </w:p>
    <w:p w14:paraId="66261A86" w14:textId="77777777" w:rsidR="006C4306" w:rsidRDefault="006C4306" w:rsidP="006C4306">
      <w:pPr>
        <w:pStyle w:val="Paragrafoelenco"/>
        <w:numPr>
          <w:ilvl w:val="0"/>
          <w:numId w:val="90"/>
        </w:numPr>
        <w:spacing w:after="0"/>
        <w:ind w:left="1276"/>
        <w:jc w:val="both"/>
        <w:rPr>
          <w:rFonts w:cstheme="minorHAnsi"/>
          <w:sz w:val="20"/>
          <w:szCs w:val="20"/>
          <w:highlight w:val="green"/>
        </w:rPr>
      </w:pPr>
      <w:r w:rsidRPr="00632670">
        <w:rPr>
          <w:rFonts w:cstheme="minorHAnsi"/>
          <w:sz w:val="20"/>
          <w:szCs w:val="20"/>
          <w:highlight w:val="green"/>
        </w:rPr>
        <w:t xml:space="preserve">interventi necessari all’adeguamento ai sistemi di tracciabilità dei prodotti della selvicoltura, e di certificazione della qualità dei combustibili legnosi basata sulla norma ISO 17225 (solo in abbinamento all’acquisto di nuovi macchinari ed attrezzature). </w:t>
      </w:r>
    </w:p>
    <w:p w14:paraId="0BB33B2C" w14:textId="4280D8CB" w:rsidR="00BB43DA" w:rsidRPr="00BB43DA" w:rsidRDefault="00BB43DA" w:rsidP="00BB43DA">
      <w:pPr>
        <w:spacing w:after="0"/>
        <w:jc w:val="both"/>
        <w:rPr>
          <w:rFonts w:cstheme="minorHAnsi"/>
          <w:sz w:val="20"/>
          <w:szCs w:val="20"/>
          <w:highlight w:val="green"/>
        </w:rPr>
      </w:pPr>
      <w:r w:rsidRPr="00BB43DA">
        <w:rPr>
          <w:rFonts w:cstheme="minorHAnsi"/>
          <w:sz w:val="20"/>
          <w:szCs w:val="20"/>
          <w:highlight w:val="green"/>
        </w:rPr>
        <w:t>Le azioni finanziate nell’ambito del presente intervento, laddove localizzate nei comuni delle aree interne ed inseriti nelle rispettive pianificazioni, possono contribuire a rafforzarne la strategia.</w:t>
      </w:r>
    </w:p>
    <w:bookmarkEnd w:id="147"/>
    <w:p w14:paraId="5ED46DEE" w14:textId="77777777" w:rsidR="006C4306" w:rsidRDefault="006C4306" w:rsidP="006C4306">
      <w:pPr>
        <w:spacing w:after="0"/>
        <w:rPr>
          <w:rFonts w:cstheme="minorHAnsi"/>
          <w:sz w:val="20"/>
          <w:szCs w:val="20"/>
        </w:rPr>
      </w:pPr>
    </w:p>
    <w:p w14:paraId="168A28D7" w14:textId="77777777" w:rsidR="006C4306" w:rsidRPr="00825DDA" w:rsidRDefault="006C4306" w:rsidP="006C4306">
      <w:pPr>
        <w:spacing w:after="0"/>
        <w:rPr>
          <w:rFonts w:cstheme="minorHAnsi"/>
          <w:sz w:val="20"/>
          <w:szCs w:val="20"/>
        </w:rPr>
      </w:pPr>
    </w:p>
    <w:p w14:paraId="4D4D90BA" w14:textId="77777777" w:rsidR="006C4306" w:rsidRPr="002949F3" w:rsidRDefault="006C4306" w:rsidP="006C4306">
      <w:pPr>
        <w:pStyle w:val="Titolo3"/>
        <w:rPr>
          <w:i/>
          <w:iCs/>
          <w:sz w:val="22"/>
          <w:szCs w:val="22"/>
        </w:rPr>
      </w:pPr>
      <w:r w:rsidRPr="002949F3">
        <w:rPr>
          <w:i/>
          <w:iCs/>
          <w:sz w:val="22"/>
          <w:szCs w:val="22"/>
        </w:rPr>
        <w:t>Dotazione finanziaria</w:t>
      </w:r>
    </w:p>
    <w:tbl>
      <w:tblPr>
        <w:tblStyle w:val="Grigliatabella"/>
        <w:tblW w:w="5000" w:type="pct"/>
        <w:tblLook w:val="04A0" w:firstRow="1" w:lastRow="0" w:firstColumn="1" w:lastColumn="0" w:noHBand="0" w:noVBand="1"/>
      </w:tblPr>
      <w:tblGrid>
        <w:gridCol w:w="1614"/>
        <w:gridCol w:w="732"/>
        <w:gridCol w:w="1235"/>
        <w:gridCol w:w="1111"/>
        <w:gridCol w:w="2578"/>
        <w:gridCol w:w="1330"/>
        <w:gridCol w:w="767"/>
        <w:gridCol w:w="773"/>
      </w:tblGrid>
      <w:tr w:rsidR="006C4306" w:rsidRPr="00700099" w14:paraId="2ADD33DB" w14:textId="77777777" w:rsidTr="002978BF">
        <w:trPr>
          <w:trHeight w:val="405"/>
        </w:trPr>
        <w:tc>
          <w:tcPr>
            <w:tcW w:w="796" w:type="pct"/>
            <w:vMerge w:val="restart"/>
            <w:shd w:val="clear" w:color="auto" w:fill="008E40"/>
            <w:vAlign w:val="center"/>
          </w:tcPr>
          <w:p w14:paraId="33B61A7E"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0" w:type="pct"/>
            <w:vMerge w:val="restart"/>
            <w:vAlign w:val="center"/>
          </w:tcPr>
          <w:p w14:paraId="6C23355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SRD15</w:t>
            </w:r>
          </w:p>
        </w:tc>
        <w:tc>
          <w:tcPr>
            <w:tcW w:w="609" w:type="pct"/>
            <w:vMerge w:val="restart"/>
            <w:shd w:val="clear" w:color="auto" w:fill="008E40"/>
            <w:vAlign w:val="center"/>
          </w:tcPr>
          <w:p w14:paraId="1DC1C464"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19" w:type="pct"/>
            <w:gridSpan w:val="2"/>
            <w:vMerge w:val="restart"/>
            <w:vAlign w:val="center"/>
          </w:tcPr>
          <w:p w14:paraId="2D97E0F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Investimenti produttivi forestali</w:t>
            </w:r>
          </w:p>
        </w:tc>
        <w:tc>
          <w:tcPr>
            <w:tcW w:w="656" w:type="pct"/>
            <w:vMerge w:val="restart"/>
            <w:shd w:val="clear" w:color="auto" w:fill="008E40"/>
            <w:vAlign w:val="center"/>
          </w:tcPr>
          <w:p w14:paraId="369DEC6C"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8" w:type="pct"/>
            <w:shd w:val="clear" w:color="auto" w:fill="92D050"/>
            <w:vAlign w:val="center"/>
          </w:tcPr>
          <w:p w14:paraId="6383C7C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159232932"/>
            <w14:checkbox>
              <w14:checked w14:val="1"/>
              <w14:checkedState w14:val="2612" w14:font="MS Gothic"/>
              <w14:uncheckedState w14:val="2610" w14:font="MS Gothic"/>
            </w14:checkbox>
          </w:sdtPr>
          <w:sdtEndPr/>
          <w:sdtContent>
            <w:tc>
              <w:tcPr>
                <w:tcW w:w="381" w:type="pct"/>
                <w:vAlign w:val="center"/>
              </w:tcPr>
              <w:p w14:paraId="5193B6EB"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5022F322" w14:textId="77777777" w:rsidTr="002978BF">
        <w:trPr>
          <w:trHeight w:val="405"/>
        </w:trPr>
        <w:tc>
          <w:tcPr>
            <w:tcW w:w="796" w:type="pct"/>
            <w:vMerge/>
            <w:shd w:val="clear" w:color="auto" w:fill="008E40"/>
            <w:vAlign w:val="center"/>
          </w:tcPr>
          <w:p w14:paraId="031B3446" w14:textId="77777777" w:rsidR="006C4306" w:rsidRPr="00700099" w:rsidRDefault="006C4306" w:rsidP="00F561E7">
            <w:pPr>
              <w:spacing w:after="0"/>
              <w:rPr>
                <w:rFonts w:cstheme="minorHAnsi"/>
                <w:sz w:val="18"/>
                <w:szCs w:val="18"/>
              </w:rPr>
            </w:pPr>
          </w:p>
        </w:tc>
        <w:tc>
          <w:tcPr>
            <w:tcW w:w="360" w:type="pct"/>
            <w:vMerge/>
            <w:vAlign w:val="center"/>
          </w:tcPr>
          <w:p w14:paraId="45B1217E" w14:textId="77777777" w:rsidR="006C4306" w:rsidRPr="00700099" w:rsidRDefault="006C4306" w:rsidP="00F561E7">
            <w:pPr>
              <w:spacing w:after="0"/>
              <w:rPr>
                <w:rFonts w:cstheme="minorHAnsi"/>
                <w:sz w:val="18"/>
                <w:szCs w:val="18"/>
              </w:rPr>
            </w:pPr>
          </w:p>
        </w:tc>
        <w:tc>
          <w:tcPr>
            <w:tcW w:w="609" w:type="pct"/>
            <w:vMerge/>
            <w:shd w:val="clear" w:color="auto" w:fill="008E40"/>
            <w:vAlign w:val="center"/>
          </w:tcPr>
          <w:p w14:paraId="375EC43B" w14:textId="77777777" w:rsidR="006C4306" w:rsidRPr="00700099" w:rsidRDefault="006C4306" w:rsidP="00F561E7">
            <w:pPr>
              <w:spacing w:after="0"/>
              <w:rPr>
                <w:rFonts w:cstheme="minorHAnsi"/>
                <w:sz w:val="18"/>
                <w:szCs w:val="18"/>
              </w:rPr>
            </w:pPr>
          </w:p>
        </w:tc>
        <w:tc>
          <w:tcPr>
            <w:tcW w:w="1819" w:type="pct"/>
            <w:gridSpan w:val="2"/>
            <w:vMerge/>
            <w:vAlign w:val="center"/>
          </w:tcPr>
          <w:p w14:paraId="499AD3AA" w14:textId="77777777" w:rsidR="006C4306" w:rsidRPr="00700099" w:rsidRDefault="006C4306" w:rsidP="00F561E7">
            <w:pPr>
              <w:spacing w:after="0"/>
              <w:rPr>
                <w:rFonts w:cstheme="minorHAnsi"/>
                <w:sz w:val="18"/>
                <w:szCs w:val="18"/>
              </w:rPr>
            </w:pPr>
          </w:p>
        </w:tc>
        <w:tc>
          <w:tcPr>
            <w:tcW w:w="656" w:type="pct"/>
            <w:vMerge/>
            <w:shd w:val="clear" w:color="auto" w:fill="008E40"/>
            <w:vAlign w:val="center"/>
          </w:tcPr>
          <w:p w14:paraId="53B6FE7E" w14:textId="77777777" w:rsidR="006C4306" w:rsidRPr="00700099" w:rsidRDefault="006C4306" w:rsidP="00F561E7">
            <w:pPr>
              <w:spacing w:after="0"/>
              <w:jc w:val="center"/>
              <w:rPr>
                <w:rFonts w:cstheme="minorHAnsi"/>
                <w:b/>
                <w:bCs/>
                <w:color w:val="FFFFFF" w:themeColor="background1"/>
                <w:sz w:val="18"/>
                <w:szCs w:val="18"/>
              </w:rPr>
            </w:pPr>
          </w:p>
        </w:tc>
        <w:tc>
          <w:tcPr>
            <w:tcW w:w="378" w:type="pct"/>
            <w:shd w:val="clear" w:color="auto" w:fill="FF0000"/>
            <w:vAlign w:val="center"/>
          </w:tcPr>
          <w:p w14:paraId="2E4E0A8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690645374"/>
            <w14:checkbox>
              <w14:checked w14:val="0"/>
              <w14:checkedState w14:val="2612" w14:font="MS Gothic"/>
              <w14:uncheckedState w14:val="2610" w14:font="MS Gothic"/>
            </w14:checkbox>
          </w:sdtPr>
          <w:sdtEndPr/>
          <w:sdtContent>
            <w:tc>
              <w:tcPr>
                <w:tcW w:w="381" w:type="pct"/>
                <w:vAlign w:val="center"/>
              </w:tcPr>
              <w:p w14:paraId="02F6C652"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05235263" w14:textId="77777777" w:rsidTr="002978BF">
        <w:trPr>
          <w:trHeight w:val="70"/>
        </w:trPr>
        <w:tc>
          <w:tcPr>
            <w:tcW w:w="1157" w:type="pct"/>
            <w:gridSpan w:val="2"/>
            <w:shd w:val="clear" w:color="auto" w:fill="008E40"/>
            <w:vAlign w:val="center"/>
          </w:tcPr>
          <w:p w14:paraId="67D633CC" w14:textId="77777777" w:rsidR="006C4306" w:rsidRPr="00614A02" w:rsidRDefault="006C4306" w:rsidP="00F561E7">
            <w:pPr>
              <w:spacing w:after="0"/>
              <w:jc w:val="center"/>
              <w:rPr>
                <w:rFonts w:cstheme="minorHAnsi"/>
                <w:b/>
                <w:bCs/>
                <w:sz w:val="18"/>
                <w:szCs w:val="18"/>
                <w:lang w:val="en-GB"/>
              </w:rPr>
            </w:pPr>
            <w:r w:rsidRPr="00614A02">
              <w:rPr>
                <w:rFonts w:cstheme="minorHAnsi"/>
                <w:b/>
                <w:bCs/>
                <w:color w:val="FFFFFF" w:themeColor="background1"/>
                <w:sz w:val="18"/>
                <w:szCs w:val="18"/>
                <w:lang w:val="en-GB"/>
              </w:rPr>
              <w:t>Spesa Pubblica</w:t>
            </w:r>
          </w:p>
        </w:tc>
        <w:tc>
          <w:tcPr>
            <w:tcW w:w="1157" w:type="pct"/>
            <w:gridSpan w:val="2"/>
            <w:vAlign w:val="center"/>
          </w:tcPr>
          <w:p w14:paraId="1F8DFECA"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5.000.000,00€</w:t>
            </w:r>
          </w:p>
        </w:tc>
        <w:tc>
          <w:tcPr>
            <w:tcW w:w="1927" w:type="pct"/>
            <w:gridSpan w:val="2"/>
            <w:shd w:val="clear" w:color="auto" w:fill="008E40"/>
            <w:vAlign w:val="center"/>
          </w:tcPr>
          <w:p w14:paraId="25745185" w14:textId="77777777" w:rsidR="006C4306" w:rsidRPr="00614A02" w:rsidRDefault="006C4306" w:rsidP="00F561E7">
            <w:pPr>
              <w:spacing w:after="0"/>
              <w:jc w:val="center"/>
              <w:rPr>
                <w:rFonts w:cstheme="minorHAnsi"/>
                <w:b/>
                <w:bCs/>
                <w:color w:val="FFFFFF" w:themeColor="background1"/>
                <w:sz w:val="18"/>
                <w:szCs w:val="18"/>
                <w:lang w:val="it"/>
              </w:rPr>
            </w:pPr>
            <w:r w:rsidRPr="00614A02">
              <w:rPr>
                <w:rFonts w:cstheme="minorHAnsi"/>
                <w:b/>
                <w:bCs/>
                <w:color w:val="FFFFFF" w:themeColor="background1"/>
                <w:sz w:val="18"/>
                <w:szCs w:val="18"/>
                <w:lang w:val="en-GB"/>
              </w:rPr>
              <w:t>Contributo del FEASR</w:t>
            </w:r>
          </w:p>
        </w:tc>
        <w:tc>
          <w:tcPr>
            <w:tcW w:w="759" w:type="pct"/>
            <w:gridSpan w:val="2"/>
            <w:vAlign w:val="center"/>
          </w:tcPr>
          <w:p w14:paraId="7A680F63"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2.035.000,00€</w:t>
            </w:r>
          </w:p>
        </w:tc>
      </w:tr>
      <w:tr w:rsidR="006C4306" w:rsidRPr="00700099" w14:paraId="52D3F654" w14:textId="77777777" w:rsidTr="002978BF">
        <w:trPr>
          <w:trHeight w:val="70"/>
        </w:trPr>
        <w:tc>
          <w:tcPr>
            <w:tcW w:w="1157" w:type="pct"/>
            <w:gridSpan w:val="2"/>
            <w:shd w:val="clear" w:color="auto" w:fill="008E40"/>
            <w:vAlign w:val="center"/>
          </w:tcPr>
          <w:p w14:paraId="371C5889" w14:textId="77777777" w:rsidR="006C4306" w:rsidRPr="001548D6" w:rsidRDefault="006C4306" w:rsidP="00F561E7">
            <w:pPr>
              <w:spacing w:after="0"/>
              <w:jc w:val="center"/>
              <w:rPr>
                <w:rFonts w:cstheme="minorHAnsi"/>
                <w:color w:val="FFFFFF" w:themeColor="background1"/>
                <w:sz w:val="18"/>
                <w:szCs w:val="18"/>
                <w:highlight w:val="green"/>
                <w:lang w:val="en-GB"/>
              </w:rPr>
            </w:pPr>
            <w:r w:rsidRPr="001548D6">
              <w:rPr>
                <w:rFonts w:cstheme="minorHAnsi"/>
                <w:b/>
                <w:bCs/>
                <w:color w:val="FFFFFF" w:themeColor="background1"/>
                <w:sz w:val="18"/>
                <w:szCs w:val="18"/>
                <w:highlight w:val="green"/>
                <w:lang w:val="en-GB"/>
              </w:rPr>
              <w:t>Indicatori di Risultato - R</w:t>
            </w:r>
          </w:p>
        </w:tc>
        <w:tc>
          <w:tcPr>
            <w:tcW w:w="1157" w:type="pct"/>
            <w:gridSpan w:val="2"/>
            <w:vAlign w:val="center"/>
          </w:tcPr>
          <w:p w14:paraId="557D5EED" w14:textId="77777777" w:rsidR="006C4306" w:rsidRPr="001548D6" w:rsidRDefault="006C4306" w:rsidP="00F561E7">
            <w:pPr>
              <w:spacing w:after="0"/>
              <w:jc w:val="center"/>
              <w:rPr>
                <w:rFonts w:cstheme="minorHAnsi"/>
                <w:sz w:val="18"/>
                <w:szCs w:val="18"/>
                <w:highlight w:val="green"/>
                <w:lang w:val="it"/>
              </w:rPr>
            </w:pPr>
            <w:r w:rsidRPr="001548D6">
              <w:rPr>
                <w:rFonts w:cstheme="minorHAnsi"/>
                <w:sz w:val="18"/>
                <w:szCs w:val="18"/>
                <w:highlight w:val="green"/>
                <w:lang w:val="it"/>
              </w:rPr>
              <w:t xml:space="preserve">R.18 </w:t>
            </w:r>
          </w:p>
          <w:p w14:paraId="45AF9E29" w14:textId="77777777" w:rsidR="006C4306" w:rsidRPr="001548D6" w:rsidRDefault="006C4306" w:rsidP="00F561E7">
            <w:pPr>
              <w:spacing w:after="0"/>
              <w:jc w:val="center"/>
              <w:rPr>
                <w:rFonts w:cstheme="minorHAnsi"/>
                <w:sz w:val="18"/>
                <w:szCs w:val="18"/>
                <w:highlight w:val="green"/>
                <w:lang w:val="it"/>
              </w:rPr>
            </w:pPr>
            <w:r w:rsidRPr="001548D6">
              <w:rPr>
                <w:rFonts w:cstheme="minorHAnsi"/>
                <w:sz w:val="18"/>
                <w:szCs w:val="18"/>
                <w:highlight w:val="green"/>
                <w:lang w:val="it"/>
              </w:rPr>
              <w:t>R.39</w:t>
            </w:r>
          </w:p>
        </w:tc>
        <w:tc>
          <w:tcPr>
            <w:tcW w:w="1927" w:type="pct"/>
            <w:gridSpan w:val="2"/>
            <w:shd w:val="clear" w:color="auto" w:fill="008E40"/>
            <w:vAlign w:val="center"/>
          </w:tcPr>
          <w:p w14:paraId="7D537298" w14:textId="77777777" w:rsidR="006C4306" w:rsidRPr="001548D6" w:rsidRDefault="006C4306" w:rsidP="00F561E7">
            <w:pPr>
              <w:spacing w:after="0"/>
              <w:jc w:val="center"/>
              <w:rPr>
                <w:rFonts w:cstheme="minorHAnsi"/>
                <w:b/>
                <w:bCs/>
                <w:color w:val="FFFFFF" w:themeColor="background1"/>
                <w:sz w:val="18"/>
                <w:szCs w:val="18"/>
                <w:highlight w:val="green"/>
                <w:lang w:val="en-GB"/>
              </w:rPr>
            </w:pPr>
            <w:r w:rsidRPr="001548D6">
              <w:rPr>
                <w:rFonts w:cstheme="minorHAnsi"/>
                <w:b/>
                <w:bCs/>
                <w:color w:val="FFFFFF" w:themeColor="background1"/>
                <w:sz w:val="18"/>
                <w:szCs w:val="18"/>
                <w:highlight w:val="green"/>
                <w:lang w:val="en-GB"/>
              </w:rPr>
              <w:t>Indicatori di Output - O</w:t>
            </w:r>
          </w:p>
        </w:tc>
        <w:tc>
          <w:tcPr>
            <w:tcW w:w="759" w:type="pct"/>
            <w:gridSpan w:val="2"/>
            <w:vAlign w:val="center"/>
          </w:tcPr>
          <w:p w14:paraId="05601A0C" w14:textId="77777777" w:rsidR="006C4306" w:rsidRPr="001548D6" w:rsidRDefault="006C4306" w:rsidP="00F561E7">
            <w:pPr>
              <w:spacing w:after="0"/>
              <w:jc w:val="center"/>
              <w:rPr>
                <w:rFonts w:cstheme="minorHAnsi"/>
                <w:sz w:val="18"/>
                <w:szCs w:val="18"/>
                <w:highlight w:val="green"/>
                <w:lang w:val="it"/>
              </w:rPr>
            </w:pPr>
            <w:r w:rsidRPr="001548D6">
              <w:rPr>
                <w:rFonts w:cstheme="minorHAnsi"/>
                <w:sz w:val="18"/>
                <w:szCs w:val="18"/>
                <w:highlight w:val="green"/>
                <w:lang w:val="it"/>
              </w:rPr>
              <w:t>O.24</w:t>
            </w:r>
          </w:p>
        </w:tc>
      </w:tr>
    </w:tbl>
    <w:p w14:paraId="1E34A43A" w14:textId="62878E83" w:rsidR="00A76B6B" w:rsidRPr="00E60942" w:rsidRDefault="00A76B6B" w:rsidP="00BB43DA"/>
    <w:p w14:paraId="4CF33D56" w14:textId="77777777" w:rsidR="006C4306" w:rsidRPr="002949F3" w:rsidRDefault="006C4306" w:rsidP="006C4306">
      <w:pPr>
        <w:pStyle w:val="Titolo3"/>
        <w:rPr>
          <w:i/>
          <w:iCs/>
          <w:sz w:val="22"/>
          <w:szCs w:val="22"/>
        </w:rPr>
      </w:pPr>
      <w:r w:rsidRPr="002949F3">
        <w:rPr>
          <w:i/>
          <w:iCs/>
          <w:sz w:val="22"/>
          <w:szCs w:val="22"/>
        </w:rPr>
        <w:t>Principi di selezione</w:t>
      </w:r>
    </w:p>
    <w:tbl>
      <w:tblPr>
        <w:tblStyle w:val="Grigliatabella"/>
        <w:tblW w:w="5000" w:type="pct"/>
        <w:tblLook w:val="04A0" w:firstRow="1" w:lastRow="0" w:firstColumn="1" w:lastColumn="0" w:noHBand="0" w:noVBand="1"/>
      </w:tblPr>
      <w:tblGrid>
        <w:gridCol w:w="2030"/>
        <w:gridCol w:w="8110"/>
      </w:tblGrid>
      <w:tr w:rsidR="006C4306" w:rsidRPr="00700099" w14:paraId="491C528C" w14:textId="77777777" w:rsidTr="002978BF">
        <w:tc>
          <w:tcPr>
            <w:tcW w:w="5000" w:type="pct"/>
            <w:gridSpan w:val="2"/>
            <w:shd w:val="clear" w:color="auto" w:fill="008E40"/>
          </w:tcPr>
          <w:p w14:paraId="2A84F0F3"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Principi di selezione</w:t>
            </w:r>
          </w:p>
        </w:tc>
      </w:tr>
      <w:tr w:rsidR="006C4306" w:rsidRPr="00700099" w14:paraId="55A09559" w14:textId="77777777" w:rsidTr="002978BF">
        <w:trPr>
          <w:trHeight w:val="43"/>
        </w:trPr>
        <w:tc>
          <w:tcPr>
            <w:tcW w:w="1001" w:type="pct"/>
            <w:shd w:val="clear" w:color="auto" w:fill="A7D9A3"/>
          </w:tcPr>
          <w:p w14:paraId="5E97AE82" w14:textId="77777777" w:rsidR="006C4306" w:rsidRPr="00700099" w:rsidRDefault="006C4306" w:rsidP="00F561E7">
            <w:pPr>
              <w:spacing w:after="0"/>
              <w:jc w:val="center"/>
              <w:rPr>
                <w:rFonts w:cstheme="minorHAnsi"/>
                <w:b/>
                <w:bCs/>
                <w:sz w:val="18"/>
                <w:szCs w:val="18"/>
              </w:rPr>
            </w:pPr>
            <w:r>
              <w:rPr>
                <w:rFonts w:cstheme="minorHAnsi"/>
                <w:b/>
                <w:bCs/>
                <w:sz w:val="18"/>
                <w:szCs w:val="18"/>
              </w:rPr>
              <w:t>Codice</w:t>
            </w:r>
          </w:p>
        </w:tc>
        <w:tc>
          <w:tcPr>
            <w:tcW w:w="3999" w:type="pct"/>
            <w:shd w:val="clear" w:color="auto" w:fill="A7D9A3"/>
            <w:vAlign w:val="center"/>
          </w:tcPr>
          <w:p w14:paraId="7C0E8F6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453879FA" w14:textId="77777777" w:rsidTr="002978BF">
        <w:tc>
          <w:tcPr>
            <w:tcW w:w="1001" w:type="pct"/>
            <w:vAlign w:val="center"/>
          </w:tcPr>
          <w:p w14:paraId="0C8E47E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P01</w:t>
            </w:r>
          </w:p>
        </w:tc>
        <w:tc>
          <w:tcPr>
            <w:tcW w:w="3999" w:type="pct"/>
            <w:vAlign w:val="center"/>
          </w:tcPr>
          <w:p w14:paraId="496866B1" w14:textId="77777777" w:rsidR="006C4306" w:rsidRPr="00700099" w:rsidRDefault="006C4306" w:rsidP="00F561E7">
            <w:pPr>
              <w:spacing w:after="0"/>
              <w:jc w:val="both"/>
              <w:rPr>
                <w:rFonts w:cstheme="minorHAnsi"/>
                <w:sz w:val="18"/>
                <w:szCs w:val="18"/>
              </w:rPr>
            </w:pPr>
            <w:r w:rsidRPr="00700099">
              <w:rPr>
                <w:rFonts w:cstheme="minorHAnsi"/>
                <w:sz w:val="18"/>
                <w:szCs w:val="18"/>
              </w:rPr>
              <w:t>Finalità specifiche degli investimenti</w:t>
            </w:r>
          </w:p>
        </w:tc>
      </w:tr>
      <w:tr w:rsidR="006C4306" w:rsidRPr="00700099" w14:paraId="47190257" w14:textId="77777777" w:rsidTr="002978BF">
        <w:tc>
          <w:tcPr>
            <w:tcW w:w="1001" w:type="pct"/>
            <w:vAlign w:val="center"/>
          </w:tcPr>
          <w:p w14:paraId="22AC585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P02</w:t>
            </w:r>
          </w:p>
        </w:tc>
        <w:tc>
          <w:tcPr>
            <w:tcW w:w="3999" w:type="pct"/>
            <w:vAlign w:val="center"/>
          </w:tcPr>
          <w:p w14:paraId="48C4F5DD"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territoriali</w:t>
            </w:r>
          </w:p>
        </w:tc>
      </w:tr>
      <w:tr w:rsidR="006C4306" w:rsidRPr="00700099" w14:paraId="2755A22B" w14:textId="77777777" w:rsidTr="002978BF">
        <w:tc>
          <w:tcPr>
            <w:tcW w:w="1001" w:type="pct"/>
            <w:vAlign w:val="center"/>
          </w:tcPr>
          <w:p w14:paraId="257BA26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P03</w:t>
            </w:r>
          </w:p>
        </w:tc>
        <w:tc>
          <w:tcPr>
            <w:tcW w:w="3999" w:type="pct"/>
            <w:vAlign w:val="center"/>
          </w:tcPr>
          <w:p w14:paraId="1311A78E"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 soggetto richiedente</w:t>
            </w:r>
          </w:p>
        </w:tc>
      </w:tr>
      <w:tr w:rsidR="006C4306" w:rsidRPr="00700099" w14:paraId="7845AF5E" w14:textId="77777777" w:rsidTr="002978BF">
        <w:tc>
          <w:tcPr>
            <w:tcW w:w="1001" w:type="pct"/>
            <w:vAlign w:val="center"/>
          </w:tcPr>
          <w:p w14:paraId="1B3B0C36" w14:textId="77777777" w:rsidR="006C4306" w:rsidRPr="001548D6" w:rsidRDefault="006C4306" w:rsidP="00F561E7">
            <w:pPr>
              <w:spacing w:after="0"/>
              <w:jc w:val="center"/>
              <w:rPr>
                <w:rFonts w:cstheme="minorHAnsi"/>
                <w:b/>
                <w:bCs/>
                <w:sz w:val="18"/>
                <w:szCs w:val="18"/>
              </w:rPr>
            </w:pPr>
            <w:r w:rsidRPr="001548D6">
              <w:rPr>
                <w:rFonts w:cstheme="minorHAnsi"/>
                <w:b/>
                <w:bCs/>
                <w:sz w:val="18"/>
                <w:szCs w:val="18"/>
              </w:rPr>
              <w:t>P06</w:t>
            </w:r>
          </w:p>
        </w:tc>
        <w:tc>
          <w:tcPr>
            <w:tcW w:w="3999" w:type="pct"/>
            <w:vAlign w:val="center"/>
          </w:tcPr>
          <w:p w14:paraId="43503D1F" w14:textId="77777777" w:rsidR="006C4306" w:rsidRPr="001548D6" w:rsidRDefault="006C4306" w:rsidP="00F561E7">
            <w:pPr>
              <w:spacing w:after="0"/>
              <w:jc w:val="both"/>
              <w:rPr>
                <w:rFonts w:cstheme="minorHAnsi"/>
                <w:sz w:val="18"/>
                <w:szCs w:val="18"/>
              </w:rPr>
            </w:pPr>
            <w:r w:rsidRPr="001548D6">
              <w:rPr>
                <w:rFonts w:cstheme="minorHAnsi"/>
                <w:sz w:val="18"/>
                <w:szCs w:val="18"/>
              </w:rPr>
              <w:t>Localizzazione delle aziende beneficiarie</w:t>
            </w:r>
          </w:p>
        </w:tc>
      </w:tr>
      <w:tr w:rsidR="006C4306" w:rsidRPr="00700099" w14:paraId="203917A6" w14:textId="77777777" w:rsidTr="002978BF">
        <w:tc>
          <w:tcPr>
            <w:tcW w:w="1001" w:type="pct"/>
            <w:vAlign w:val="center"/>
          </w:tcPr>
          <w:p w14:paraId="24659293" w14:textId="77777777" w:rsidR="006C4306" w:rsidRPr="000810A4" w:rsidRDefault="006C4306" w:rsidP="00F561E7">
            <w:pPr>
              <w:spacing w:after="0"/>
              <w:jc w:val="center"/>
              <w:rPr>
                <w:rFonts w:cstheme="minorHAnsi"/>
                <w:b/>
                <w:bCs/>
                <w:strike/>
                <w:color w:val="FF0000"/>
                <w:sz w:val="18"/>
                <w:szCs w:val="18"/>
                <w:highlight w:val="yellow"/>
              </w:rPr>
            </w:pPr>
            <w:r w:rsidRPr="000810A4">
              <w:rPr>
                <w:rFonts w:cstheme="minorHAnsi"/>
                <w:b/>
                <w:bCs/>
                <w:strike/>
                <w:color w:val="FF0000"/>
                <w:sz w:val="18"/>
                <w:szCs w:val="18"/>
                <w:highlight w:val="yellow"/>
              </w:rPr>
              <w:t>P07</w:t>
            </w:r>
          </w:p>
        </w:tc>
        <w:tc>
          <w:tcPr>
            <w:tcW w:w="3999" w:type="pct"/>
            <w:vAlign w:val="center"/>
          </w:tcPr>
          <w:p w14:paraId="67B4DAC1" w14:textId="77777777" w:rsidR="006C4306" w:rsidRPr="000810A4" w:rsidRDefault="006C4306" w:rsidP="00F561E7">
            <w:pPr>
              <w:spacing w:after="0"/>
              <w:jc w:val="both"/>
              <w:rPr>
                <w:rFonts w:cstheme="minorHAnsi"/>
                <w:strike/>
                <w:color w:val="FF0000"/>
                <w:sz w:val="18"/>
                <w:szCs w:val="18"/>
                <w:highlight w:val="yellow"/>
              </w:rPr>
            </w:pPr>
            <w:r w:rsidRPr="000810A4">
              <w:rPr>
                <w:rFonts w:cstheme="minorHAnsi"/>
                <w:strike/>
                <w:color w:val="FF0000"/>
                <w:sz w:val="18"/>
                <w:szCs w:val="18"/>
                <w:highlight w:val="yellow"/>
              </w:rPr>
              <w:t>Specie prioritarie di cui alla Direttiva Habitat</w:t>
            </w:r>
          </w:p>
        </w:tc>
      </w:tr>
    </w:tbl>
    <w:p w14:paraId="494D069B" w14:textId="77777777" w:rsidR="006C4306" w:rsidRPr="00700099" w:rsidRDefault="006C4306" w:rsidP="006C4306">
      <w:pPr>
        <w:spacing w:before="120" w:after="0"/>
        <w:rPr>
          <w:rFonts w:cstheme="minorHAnsi"/>
        </w:rPr>
      </w:pPr>
    </w:p>
    <w:p w14:paraId="2B035734" w14:textId="77777777" w:rsidR="006C4306" w:rsidRPr="00D81407" w:rsidRDefault="006C4306" w:rsidP="006C4306">
      <w:pPr>
        <w:pStyle w:val="Titolo3"/>
        <w:rPr>
          <w:i/>
          <w:iCs/>
          <w:sz w:val="22"/>
          <w:szCs w:val="22"/>
        </w:rPr>
      </w:pPr>
      <w:r w:rsidRPr="00D81407">
        <w:rPr>
          <w:i/>
          <w:iCs/>
          <w:sz w:val="22"/>
          <w:szCs w:val="22"/>
        </w:rPr>
        <w:t>Criteri di ammissibilità</w:t>
      </w:r>
    </w:p>
    <w:tbl>
      <w:tblPr>
        <w:tblStyle w:val="Grigliatabella"/>
        <w:tblW w:w="5000" w:type="pct"/>
        <w:tblLook w:val="04A0" w:firstRow="1" w:lastRow="0" w:firstColumn="1" w:lastColumn="0" w:noHBand="0" w:noVBand="1"/>
      </w:tblPr>
      <w:tblGrid>
        <w:gridCol w:w="2065"/>
        <w:gridCol w:w="8075"/>
      </w:tblGrid>
      <w:tr w:rsidR="006C4306" w:rsidRPr="00700099" w14:paraId="26DDC5FD" w14:textId="77777777" w:rsidTr="002978BF">
        <w:tc>
          <w:tcPr>
            <w:tcW w:w="5000" w:type="pct"/>
            <w:gridSpan w:val="2"/>
            <w:shd w:val="clear" w:color="auto" w:fill="008E40"/>
          </w:tcPr>
          <w:p w14:paraId="3A353923" w14:textId="77777777" w:rsidR="006C4306" w:rsidRPr="00700099" w:rsidRDefault="006C4306" w:rsidP="00F561E7">
            <w:pPr>
              <w:spacing w:after="0"/>
              <w:jc w:val="center"/>
              <w:rPr>
                <w:rFonts w:cstheme="minorHAnsi"/>
                <w:b/>
                <w:bCs/>
                <w:sz w:val="18"/>
                <w:szCs w:val="18"/>
              </w:rPr>
            </w:pPr>
            <w:bookmarkStart w:id="149" w:name="_Hlk132130784"/>
            <w:r w:rsidRPr="002E7270">
              <w:rPr>
                <w:rFonts w:cstheme="minorHAnsi"/>
                <w:b/>
                <w:bCs/>
                <w:color w:val="FFFFFF" w:themeColor="background1"/>
                <w:sz w:val="18"/>
                <w:szCs w:val="18"/>
              </w:rPr>
              <w:t>Beneficiari</w:t>
            </w:r>
          </w:p>
        </w:tc>
      </w:tr>
      <w:tr w:rsidR="006C4306" w:rsidRPr="00700099" w14:paraId="28078AE5" w14:textId="77777777" w:rsidTr="002978BF">
        <w:tc>
          <w:tcPr>
            <w:tcW w:w="1018" w:type="pct"/>
            <w:shd w:val="clear" w:color="auto" w:fill="A7D9A3"/>
            <w:vAlign w:val="center"/>
          </w:tcPr>
          <w:p w14:paraId="25013F5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3982" w:type="pct"/>
            <w:shd w:val="clear" w:color="auto" w:fill="A7D9A3"/>
            <w:vAlign w:val="center"/>
          </w:tcPr>
          <w:p w14:paraId="3BE7006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1215AB84" w14:textId="77777777" w:rsidTr="002978BF">
        <w:tc>
          <w:tcPr>
            <w:tcW w:w="1018" w:type="pct"/>
            <w:vAlign w:val="center"/>
          </w:tcPr>
          <w:p w14:paraId="4468495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C01</w:t>
            </w:r>
          </w:p>
        </w:tc>
        <w:tc>
          <w:tcPr>
            <w:tcW w:w="3982" w:type="pct"/>
            <w:vAlign w:val="center"/>
          </w:tcPr>
          <w:p w14:paraId="6FD323EA" w14:textId="77777777" w:rsidR="006C4306" w:rsidRPr="00700099" w:rsidRDefault="006C4306" w:rsidP="00F561E7">
            <w:pPr>
              <w:spacing w:after="0"/>
              <w:jc w:val="both"/>
              <w:rPr>
                <w:rFonts w:cstheme="minorHAnsi"/>
                <w:sz w:val="18"/>
                <w:szCs w:val="18"/>
              </w:rPr>
            </w:pPr>
            <w:r w:rsidRPr="005C506D">
              <w:rPr>
                <w:rFonts w:cstheme="minorHAnsi"/>
                <w:sz w:val="18"/>
                <w:szCs w:val="18"/>
              </w:rPr>
              <w:t>Nel rispetto alla normativa nazionale e regionale vigente, i beneficiari del sostegno sono riconducibili ai proprietari</w:t>
            </w:r>
            <w:r w:rsidRPr="00700099">
              <w:rPr>
                <w:rFonts w:cstheme="minorHAnsi"/>
                <w:sz w:val="18"/>
                <w:szCs w:val="18"/>
              </w:rPr>
              <w:t xml:space="preserve">, </w:t>
            </w:r>
            <w:r>
              <w:rPr>
                <w:rFonts w:cstheme="minorHAnsi"/>
                <w:sz w:val="18"/>
                <w:szCs w:val="18"/>
              </w:rPr>
              <w:t>p</w:t>
            </w:r>
            <w:r w:rsidRPr="00700099">
              <w:rPr>
                <w:rFonts w:cstheme="minorHAnsi"/>
                <w:sz w:val="18"/>
                <w:szCs w:val="18"/>
              </w:rPr>
              <w:t>ossessori, pubblici o privati e loro associazioni, nonché altri soggetti ed enti di diritto, pubblico o privato e loro associazioni, titolari della superficie forestale</w:t>
            </w:r>
          </w:p>
        </w:tc>
      </w:tr>
      <w:tr w:rsidR="006C4306" w:rsidRPr="00700099" w14:paraId="525A56FF" w14:textId="77777777" w:rsidTr="002978BF">
        <w:tc>
          <w:tcPr>
            <w:tcW w:w="1018" w:type="pct"/>
            <w:vAlign w:val="center"/>
          </w:tcPr>
          <w:p w14:paraId="6461A2D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C02</w:t>
            </w:r>
          </w:p>
        </w:tc>
        <w:tc>
          <w:tcPr>
            <w:tcW w:w="3982" w:type="pct"/>
            <w:vAlign w:val="center"/>
          </w:tcPr>
          <w:p w14:paraId="10B03127" w14:textId="77777777" w:rsidR="006C4306" w:rsidRPr="00700099" w:rsidRDefault="006C4306" w:rsidP="00F561E7">
            <w:pPr>
              <w:spacing w:after="0"/>
              <w:jc w:val="both"/>
              <w:rPr>
                <w:rFonts w:cstheme="minorHAnsi"/>
                <w:sz w:val="18"/>
                <w:szCs w:val="18"/>
              </w:rPr>
            </w:pPr>
            <w:r w:rsidRPr="00700099">
              <w:rPr>
                <w:rFonts w:cstheme="minorHAnsi"/>
                <w:sz w:val="18"/>
                <w:szCs w:val="18"/>
              </w:rPr>
              <w:t>Sono altresì ammissibili PMI (Raccomandazione UE n. 361 del 2003), anche non titolari della gestione di superfici forestali, singole o associate, iscritte nel registro di cui all'art</w:t>
            </w:r>
            <w:r>
              <w:rPr>
                <w:rFonts w:cstheme="minorHAnsi"/>
                <w:sz w:val="18"/>
                <w:szCs w:val="18"/>
              </w:rPr>
              <w:t>.</w:t>
            </w:r>
            <w:r w:rsidRPr="00700099">
              <w:rPr>
                <w:rFonts w:cstheme="minorHAnsi"/>
                <w:sz w:val="18"/>
                <w:szCs w:val="18"/>
              </w:rPr>
              <w:t xml:space="preserve"> 8 della legge 29</w:t>
            </w:r>
            <w:r>
              <w:rPr>
                <w:rFonts w:cstheme="minorHAnsi"/>
                <w:sz w:val="18"/>
                <w:szCs w:val="18"/>
              </w:rPr>
              <w:t xml:space="preserve"> </w:t>
            </w:r>
            <w:r w:rsidRPr="00700099">
              <w:rPr>
                <w:rFonts w:cstheme="minorHAnsi"/>
                <w:sz w:val="18"/>
                <w:szCs w:val="18"/>
              </w:rPr>
              <w:t>dicembre 1993, n. 580 della Camera di commercio territorialmente competente</w:t>
            </w:r>
            <w:r w:rsidRPr="005C506D">
              <w:rPr>
                <w:rFonts w:cstheme="minorHAnsi"/>
                <w:sz w:val="18"/>
                <w:szCs w:val="18"/>
              </w:rPr>
              <w:t xml:space="preserve">, che esercita un’attività economica nel settore della selvicoltura e delle utilizzazioni forestali, nella gestione, difesa e tutela del territorio, nonché nel settore della </w:t>
            </w:r>
            <w:r w:rsidRPr="00FD2BC2">
              <w:rPr>
                <w:rFonts w:cstheme="minorHAnsi"/>
                <w:i/>
                <w:iCs/>
                <w:sz w:val="18"/>
                <w:szCs w:val="18"/>
              </w:rPr>
              <w:t>prima trasformazione</w:t>
            </w:r>
            <w:r>
              <w:rPr>
                <w:rStyle w:val="Rimandonotaapidipagina"/>
                <w:rFonts w:cstheme="minorHAnsi"/>
                <w:sz w:val="18"/>
                <w:szCs w:val="18"/>
              </w:rPr>
              <w:footnoteReference w:id="12"/>
            </w:r>
            <w:r w:rsidRPr="005C506D">
              <w:rPr>
                <w:rFonts w:cstheme="minorHAnsi"/>
                <w:sz w:val="18"/>
                <w:szCs w:val="18"/>
              </w:rPr>
              <w:t xml:space="preserve"> e commercializzazione (non industriale) dei prodotti legnosi e non legnosi del bosco, fornendo anche servizi in ambito forestale, ambientale ed energetico, indipendentemente dalla loro forma giuridica, nel rispetto della normativa nazionale e regionale vigente</w:t>
            </w:r>
          </w:p>
        </w:tc>
      </w:tr>
      <w:tr w:rsidR="006C4306" w:rsidRPr="00700099" w14:paraId="0AA1FA71" w14:textId="77777777" w:rsidTr="002978BF">
        <w:tc>
          <w:tcPr>
            <w:tcW w:w="1018" w:type="pct"/>
            <w:vAlign w:val="center"/>
          </w:tcPr>
          <w:p w14:paraId="6EC8467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C03</w:t>
            </w:r>
          </w:p>
        </w:tc>
        <w:tc>
          <w:tcPr>
            <w:tcW w:w="3982" w:type="pct"/>
            <w:vAlign w:val="center"/>
          </w:tcPr>
          <w:p w14:paraId="1443DDD5" w14:textId="77777777" w:rsidR="006C4306" w:rsidRPr="00700099" w:rsidRDefault="006C4306" w:rsidP="00F561E7">
            <w:pPr>
              <w:spacing w:after="0"/>
              <w:jc w:val="both"/>
              <w:rPr>
                <w:rFonts w:cstheme="minorHAnsi"/>
                <w:sz w:val="18"/>
                <w:szCs w:val="18"/>
              </w:rPr>
            </w:pPr>
            <w:r w:rsidRPr="00700099">
              <w:rPr>
                <w:rFonts w:cstheme="minorHAnsi"/>
                <w:sz w:val="18"/>
                <w:szCs w:val="18"/>
              </w:rPr>
              <w:t>Le Grandi Imprese sono ammissibili solo quando rientrano tra i beneficiari di cui al precedente punto C01; quindi, l’attività economica deve essere esercitata su superfici di loro proprietà o possesso</w:t>
            </w:r>
          </w:p>
        </w:tc>
      </w:tr>
      <w:tr w:rsidR="006C4306" w:rsidRPr="00700099" w14:paraId="17E88D2B" w14:textId="77777777" w:rsidTr="002978BF">
        <w:tc>
          <w:tcPr>
            <w:tcW w:w="1018" w:type="pct"/>
            <w:vAlign w:val="center"/>
          </w:tcPr>
          <w:p w14:paraId="03116E2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C04</w:t>
            </w:r>
          </w:p>
        </w:tc>
        <w:tc>
          <w:tcPr>
            <w:tcW w:w="3982" w:type="pct"/>
            <w:vAlign w:val="center"/>
          </w:tcPr>
          <w:p w14:paraId="4EBBDBB5" w14:textId="77777777" w:rsidR="006C4306" w:rsidRPr="00700099" w:rsidRDefault="006C4306" w:rsidP="00F561E7">
            <w:pPr>
              <w:spacing w:after="0"/>
              <w:jc w:val="both"/>
              <w:rPr>
                <w:rFonts w:cstheme="minorHAnsi"/>
                <w:sz w:val="18"/>
                <w:szCs w:val="18"/>
              </w:rPr>
            </w:pPr>
            <w:r w:rsidRPr="00700099">
              <w:rPr>
                <w:rFonts w:cstheme="minorHAnsi"/>
                <w:sz w:val="18"/>
                <w:szCs w:val="18"/>
              </w:rPr>
              <w:t>I beneficiari devono possedere gli atti pertinenti il riconoscimento dei criteri richiesti</w:t>
            </w:r>
          </w:p>
        </w:tc>
      </w:tr>
      <w:tr w:rsidR="006C4306" w:rsidRPr="00700099" w14:paraId="3556BF5F" w14:textId="77777777" w:rsidTr="002978BF">
        <w:tc>
          <w:tcPr>
            <w:tcW w:w="1018" w:type="pct"/>
            <w:vAlign w:val="center"/>
          </w:tcPr>
          <w:p w14:paraId="4F7C700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C05</w:t>
            </w:r>
          </w:p>
        </w:tc>
        <w:tc>
          <w:tcPr>
            <w:tcW w:w="3982" w:type="pct"/>
            <w:vAlign w:val="center"/>
          </w:tcPr>
          <w:p w14:paraId="73E1B7D8" w14:textId="77777777" w:rsidR="006C4306" w:rsidRPr="00700099" w:rsidRDefault="006C4306" w:rsidP="00F561E7">
            <w:pPr>
              <w:spacing w:after="0"/>
              <w:jc w:val="both"/>
              <w:rPr>
                <w:rFonts w:cstheme="minorHAnsi"/>
                <w:sz w:val="18"/>
                <w:szCs w:val="18"/>
              </w:rPr>
            </w:pPr>
            <w:r w:rsidRPr="00700099">
              <w:rPr>
                <w:rFonts w:cstheme="minorHAnsi"/>
                <w:sz w:val="18"/>
                <w:szCs w:val="18"/>
              </w:rPr>
              <w:t>I beneficiari di cui al punto C</w:t>
            </w:r>
            <w:r>
              <w:rPr>
                <w:rFonts w:cstheme="minorHAnsi"/>
                <w:sz w:val="18"/>
                <w:szCs w:val="18"/>
              </w:rPr>
              <w:t>0</w:t>
            </w:r>
            <w:r w:rsidRPr="00700099">
              <w:rPr>
                <w:rFonts w:cstheme="minorHAnsi"/>
                <w:sz w:val="18"/>
                <w:szCs w:val="18"/>
              </w:rPr>
              <w:t>2 possono anche non essere proprietari, possessori e/o titolari di superfici forestali e fornire servizi, lavori e/o lavorazioni nel settore forestale e della prima trasformazione secondo quanto dettagliato ne</w:t>
            </w:r>
            <w:r>
              <w:rPr>
                <w:rFonts w:cstheme="minorHAnsi"/>
                <w:sz w:val="18"/>
                <w:szCs w:val="18"/>
              </w:rPr>
              <w:t>l</w:t>
            </w:r>
            <w:r w:rsidRPr="00700099">
              <w:rPr>
                <w:rFonts w:cstheme="minorHAnsi"/>
                <w:sz w:val="18"/>
                <w:szCs w:val="18"/>
              </w:rPr>
              <w:t xml:space="preserve"> piano di investimento</w:t>
            </w:r>
            <w:r>
              <w:rPr>
                <w:rFonts w:cstheme="minorHAnsi"/>
                <w:sz w:val="18"/>
                <w:szCs w:val="18"/>
              </w:rPr>
              <w:t xml:space="preserve"> </w:t>
            </w:r>
            <w:r w:rsidRPr="00700099">
              <w:rPr>
                <w:rFonts w:cstheme="minorHAnsi"/>
                <w:sz w:val="18"/>
                <w:szCs w:val="18"/>
              </w:rPr>
              <w:t>di cui al CR01</w:t>
            </w:r>
          </w:p>
        </w:tc>
      </w:tr>
      <w:tr w:rsidR="006C4306" w:rsidRPr="00700099" w14:paraId="6682414C" w14:textId="77777777" w:rsidTr="002978BF">
        <w:tc>
          <w:tcPr>
            <w:tcW w:w="5000" w:type="pct"/>
            <w:gridSpan w:val="2"/>
            <w:shd w:val="clear" w:color="auto" w:fill="008E40"/>
            <w:vAlign w:val="center"/>
          </w:tcPr>
          <w:p w14:paraId="5BF87A8C" w14:textId="77777777" w:rsidR="006C4306" w:rsidRPr="00700099" w:rsidRDefault="006C4306" w:rsidP="00F561E7">
            <w:pPr>
              <w:pStyle w:val="Paragrafoelenco"/>
              <w:spacing w:after="0"/>
              <w:ind w:left="360"/>
              <w:jc w:val="center"/>
              <w:rPr>
                <w:rFonts w:cstheme="minorHAnsi"/>
                <w:sz w:val="18"/>
                <w:szCs w:val="18"/>
              </w:rPr>
            </w:pPr>
            <w:bookmarkStart w:id="150" w:name="_Hlk132130793"/>
            <w:bookmarkEnd w:id="149"/>
            <w:r>
              <w:rPr>
                <w:rFonts w:cstheme="minorHAnsi"/>
                <w:b/>
                <w:bCs/>
                <w:color w:val="FFFFFF" w:themeColor="background1"/>
                <w:sz w:val="18"/>
                <w:szCs w:val="18"/>
              </w:rPr>
              <w:t>Beneficiari - altri criteri specifici regionali</w:t>
            </w:r>
          </w:p>
        </w:tc>
      </w:tr>
      <w:tr w:rsidR="006C4306" w:rsidRPr="00700099" w14:paraId="61500D14" w14:textId="77777777" w:rsidTr="002978BF">
        <w:tc>
          <w:tcPr>
            <w:tcW w:w="1018" w:type="pct"/>
            <w:shd w:val="clear" w:color="auto" w:fill="A7D9A3"/>
            <w:vAlign w:val="center"/>
          </w:tcPr>
          <w:p w14:paraId="2E0FE4C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3982" w:type="pct"/>
            <w:shd w:val="clear" w:color="auto" w:fill="A7D9A3"/>
            <w:vAlign w:val="center"/>
          </w:tcPr>
          <w:p w14:paraId="32C8ED9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8842C6" w14:paraId="47630ED9" w14:textId="77777777" w:rsidTr="002978BF">
        <w:tc>
          <w:tcPr>
            <w:tcW w:w="1018" w:type="pct"/>
            <w:shd w:val="clear" w:color="auto" w:fill="auto"/>
            <w:vAlign w:val="center"/>
          </w:tcPr>
          <w:p w14:paraId="571293D4" w14:textId="77777777" w:rsidR="006C4306" w:rsidRPr="00AF0BFD" w:rsidRDefault="006C4306" w:rsidP="00F561E7">
            <w:pPr>
              <w:pStyle w:val="Paragrafoelenco"/>
              <w:spacing w:after="0"/>
              <w:ind w:left="360"/>
              <w:jc w:val="center"/>
              <w:rPr>
                <w:rFonts w:cstheme="minorHAnsi"/>
                <w:b/>
                <w:bCs/>
                <w:sz w:val="18"/>
                <w:szCs w:val="18"/>
              </w:rPr>
            </w:pPr>
            <w:r w:rsidRPr="00AF0BFD">
              <w:rPr>
                <w:rFonts w:cstheme="minorHAnsi"/>
                <w:b/>
                <w:bCs/>
                <w:sz w:val="18"/>
                <w:szCs w:val="18"/>
              </w:rPr>
              <w:t>SRD</w:t>
            </w:r>
            <w:r>
              <w:rPr>
                <w:rFonts w:cstheme="minorHAnsi"/>
                <w:b/>
                <w:bCs/>
                <w:sz w:val="18"/>
                <w:szCs w:val="18"/>
              </w:rPr>
              <w:t>15_C_LOM_01</w:t>
            </w:r>
          </w:p>
        </w:tc>
        <w:tc>
          <w:tcPr>
            <w:tcW w:w="3982" w:type="pct"/>
            <w:shd w:val="clear" w:color="auto" w:fill="auto"/>
            <w:vAlign w:val="center"/>
          </w:tcPr>
          <w:p w14:paraId="7EBE0481" w14:textId="77777777" w:rsidR="006C4306" w:rsidRPr="001548D6" w:rsidRDefault="006C4306" w:rsidP="00F561E7">
            <w:pPr>
              <w:pStyle w:val="Paragrafoelenco"/>
              <w:spacing w:after="0"/>
              <w:ind w:left="-10"/>
              <w:jc w:val="both"/>
              <w:rPr>
                <w:rFonts w:cstheme="minorHAnsi"/>
                <w:strike/>
                <w:color w:val="FF0000"/>
                <w:sz w:val="18"/>
                <w:szCs w:val="18"/>
              </w:rPr>
            </w:pPr>
            <w:r w:rsidRPr="001548D6">
              <w:rPr>
                <w:rFonts w:cstheme="minorHAnsi"/>
                <w:strike/>
                <w:color w:val="FF0000"/>
                <w:sz w:val="18"/>
                <w:szCs w:val="18"/>
              </w:rPr>
              <w:t>Per gli investimenti finalizzati al miglioramento della dotazione strutturale (macchine e attrezzature) è richiesta l'iscrizione all'Albo delle imprese boschive o ATECO A.02 e/o C.16</w:t>
            </w:r>
          </w:p>
          <w:p w14:paraId="5ABFB68F" w14:textId="77777777" w:rsidR="006C4306" w:rsidRPr="000810A4" w:rsidRDefault="006C4306" w:rsidP="00F561E7">
            <w:pPr>
              <w:pStyle w:val="Paragrafoelenco"/>
              <w:spacing w:after="0"/>
              <w:ind w:left="-10"/>
              <w:jc w:val="both"/>
              <w:rPr>
                <w:rFonts w:cstheme="minorHAnsi"/>
                <w:sz w:val="18"/>
                <w:szCs w:val="18"/>
                <w:highlight w:val="yellow"/>
              </w:rPr>
            </w:pPr>
            <w:r w:rsidRPr="000810A4">
              <w:rPr>
                <w:rFonts w:cstheme="minorHAnsi"/>
                <w:sz w:val="18"/>
                <w:szCs w:val="18"/>
                <w:highlight w:val="yellow"/>
              </w:rPr>
              <w:t>Per gli investimenti finalizzati al miglioramento della dotazione strutturale (macchine e attrezzature) è richiesto:</w:t>
            </w:r>
          </w:p>
          <w:p w14:paraId="07CB62CB" w14:textId="77777777" w:rsidR="006C4306" w:rsidRPr="000810A4" w:rsidRDefault="006C4306" w:rsidP="006C4306">
            <w:pPr>
              <w:pStyle w:val="Paragrafoelenco"/>
              <w:numPr>
                <w:ilvl w:val="0"/>
                <w:numId w:val="91"/>
              </w:numPr>
              <w:spacing w:after="0"/>
              <w:jc w:val="both"/>
              <w:rPr>
                <w:rFonts w:cstheme="minorHAnsi"/>
                <w:sz w:val="18"/>
                <w:szCs w:val="18"/>
                <w:highlight w:val="yellow"/>
              </w:rPr>
            </w:pPr>
            <w:r w:rsidRPr="000810A4">
              <w:rPr>
                <w:rFonts w:cstheme="minorHAnsi"/>
                <w:sz w:val="18"/>
                <w:szCs w:val="18"/>
                <w:highlight w:val="yellow"/>
              </w:rPr>
              <w:t>l'iscrizione all'Albo delle imprese boschive per le macchine e attrezzature necessarie alle attività di taglio, allestimento ed esbosco</w:t>
            </w:r>
          </w:p>
          <w:p w14:paraId="2099CD3B" w14:textId="77777777" w:rsidR="006C4306" w:rsidRPr="009E4205" w:rsidRDefault="006C4306" w:rsidP="006C4306">
            <w:pPr>
              <w:pStyle w:val="Paragrafoelenco"/>
              <w:numPr>
                <w:ilvl w:val="0"/>
                <w:numId w:val="91"/>
              </w:numPr>
              <w:spacing w:after="0"/>
              <w:jc w:val="both"/>
              <w:rPr>
                <w:rFonts w:cstheme="minorHAnsi"/>
                <w:sz w:val="18"/>
                <w:szCs w:val="18"/>
              </w:rPr>
            </w:pPr>
            <w:r w:rsidRPr="000810A4">
              <w:rPr>
                <w:rFonts w:cstheme="minorHAnsi"/>
                <w:sz w:val="18"/>
                <w:szCs w:val="18"/>
                <w:highlight w:val="yellow"/>
              </w:rPr>
              <w:t>codice ATECO A.02 o C.16 per le macchine e attrezzature necessarie alla prima lavorazione del legname</w:t>
            </w:r>
          </w:p>
        </w:tc>
      </w:tr>
      <w:tr w:rsidR="006C4306" w:rsidRPr="00700099" w14:paraId="587507DA" w14:textId="77777777" w:rsidTr="002978BF">
        <w:tc>
          <w:tcPr>
            <w:tcW w:w="5000" w:type="pct"/>
            <w:gridSpan w:val="2"/>
            <w:shd w:val="clear" w:color="auto" w:fill="008E40"/>
          </w:tcPr>
          <w:p w14:paraId="3E3D806F" w14:textId="77777777" w:rsidR="006C4306" w:rsidRPr="00700099" w:rsidRDefault="006C4306" w:rsidP="00F561E7">
            <w:pPr>
              <w:spacing w:after="0"/>
              <w:jc w:val="center"/>
              <w:rPr>
                <w:rFonts w:cstheme="minorHAnsi"/>
                <w:b/>
                <w:bCs/>
                <w:sz w:val="18"/>
                <w:szCs w:val="18"/>
              </w:rPr>
            </w:pPr>
            <w:bookmarkStart w:id="151" w:name="_Hlk132130818"/>
            <w:bookmarkEnd w:id="150"/>
            <w:r w:rsidRPr="00700099">
              <w:rPr>
                <w:rFonts w:cstheme="minorHAnsi"/>
                <w:b/>
                <w:bCs/>
                <w:color w:val="FFFFFF" w:themeColor="background1"/>
                <w:sz w:val="18"/>
                <w:szCs w:val="18"/>
              </w:rPr>
              <w:t>Criteri di ammissibilità</w:t>
            </w:r>
          </w:p>
        </w:tc>
      </w:tr>
      <w:tr w:rsidR="006C4306" w:rsidRPr="00700099" w14:paraId="4695D80D" w14:textId="77777777" w:rsidTr="002978BF">
        <w:tc>
          <w:tcPr>
            <w:tcW w:w="1018" w:type="pct"/>
            <w:shd w:val="clear" w:color="auto" w:fill="A7D9A3"/>
            <w:vAlign w:val="center"/>
          </w:tcPr>
          <w:p w14:paraId="1CBB14C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3982" w:type="pct"/>
            <w:shd w:val="clear" w:color="auto" w:fill="A7D9A3"/>
            <w:vAlign w:val="center"/>
          </w:tcPr>
          <w:p w14:paraId="501812C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5698E097" w14:textId="77777777" w:rsidTr="002978BF">
        <w:tc>
          <w:tcPr>
            <w:tcW w:w="1018" w:type="pct"/>
            <w:vAlign w:val="center"/>
          </w:tcPr>
          <w:p w14:paraId="7D8E508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CR01</w:t>
            </w:r>
          </w:p>
        </w:tc>
        <w:tc>
          <w:tcPr>
            <w:tcW w:w="3982" w:type="pct"/>
            <w:vAlign w:val="center"/>
          </w:tcPr>
          <w:p w14:paraId="57B5054B" w14:textId="77777777" w:rsidR="006C4306" w:rsidRPr="00700099" w:rsidRDefault="006C4306" w:rsidP="00F561E7">
            <w:pPr>
              <w:spacing w:after="0"/>
              <w:jc w:val="both"/>
              <w:rPr>
                <w:rFonts w:cstheme="minorHAnsi"/>
                <w:sz w:val="18"/>
                <w:szCs w:val="18"/>
              </w:rPr>
            </w:pPr>
            <w:r w:rsidRPr="00D81407">
              <w:rPr>
                <w:rFonts w:cstheme="minorHAnsi"/>
                <w:sz w:val="18"/>
                <w:szCs w:val="18"/>
              </w:rPr>
              <w:t xml:space="preserve">Ai fini dell’ammissibilità è necessario che la domanda di sostegno sia corredata dalla presentazione di un “Piano di investimento”, redatto secondo i dettagli definiti </w:t>
            </w:r>
            <w:r w:rsidRPr="004B2DE2">
              <w:rPr>
                <w:rFonts w:cstheme="minorHAnsi"/>
                <w:strike/>
                <w:color w:val="FF0000"/>
                <w:sz w:val="18"/>
                <w:szCs w:val="18"/>
              </w:rPr>
              <w:t>dalle AdG regionali nelle procedure di attivazione</w:t>
            </w:r>
            <w:r>
              <w:rPr>
                <w:rFonts w:cstheme="minorHAnsi"/>
                <w:sz w:val="18"/>
                <w:szCs w:val="18"/>
              </w:rPr>
              <w:t xml:space="preserve"> </w:t>
            </w:r>
            <w:r w:rsidRPr="004B2DE2">
              <w:rPr>
                <w:rFonts w:cstheme="minorHAnsi"/>
                <w:sz w:val="18"/>
                <w:szCs w:val="18"/>
                <w:highlight w:val="green"/>
              </w:rPr>
              <w:t>nelle disposizioni attuative</w:t>
            </w:r>
            <w:r w:rsidRPr="00D81407">
              <w:rPr>
                <w:rFonts w:cstheme="minorHAnsi"/>
                <w:sz w:val="18"/>
                <w:szCs w:val="18"/>
              </w:rPr>
              <w:t xml:space="preserve"> e volto a fornire elementi utili per valutare l’efficacia e la coerenza delle Azioni di interesse nazionale previste. Il Piano dovrà essere, ove pertinente, redatto da tecnico abilitato e competente ai sensi degli ordinamenti professionali riconosciuti dalla normativa vigente</w:t>
            </w:r>
          </w:p>
        </w:tc>
      </w:tr>
      <w:tr w:rsidR="006C4306" w:rsidRPr="00700099" w14:paraId="04CD9FC2" w14:textId="77777777" w:rsidTr="002978BF">
        <w:tc>
          <w:tcPr>
            <w:tcW w:w="1018" w:type="pct"/>
            <w:vAlign w:val="center"/>
          </w:tcPr>
          <w:p w14:paraId="41ECF299" w14:textId="77777777" w:rsidR="006C4306" w:rsidRPr="008833FC" w:rsidRDefault="006C4306" w:rsidP="00F561E7">
            <w:pPr>
              <w:spacing w:after="0"/>
              <w:jc w:val="center"/>
              <w:rPr>
                <w:rFonts w:cstheme="minorHAnsi"/>
                <w:b/>
                <w:bCs/>
                <w:sz w:val="18"/>
                <w:szCs w:val="18"/>
              </w:rPr>
            </w:pPr>
            <w:r w:rsidRPr="008833FC">
              <w:rPr>
                <w:rFonts w:cstheme="minorHAnsi"/>
                <w:b/>
                <w:bCs/>
                <w:sz w:val="18"/>
                <w:szCs w:val="18"/>
              </w:rPr>
              <w:t>CR03</w:t>
            </w:r>
          </w:p>
        </w:tc>
        <w:tc>
          <w:tcPr>
            <w:tcW w:w="3982" w:type="pct"/>
            <w:vAlign w:val="center"/>
          </w:tcPr>
          <w:p w14:paraId="3A23A715" w14:textId="77777777" w:rsidR="006C4306" w:rsidRPr="008833FC" w:rsidRDefault="006C4306" w:rsidP="00F561E7">
            <w:pPr>
              <w:spacing w:after="0"/>
              <w:jc w:val="both"/>
              <w:rPr>
                <w:rFonts w:cstheme="minorHAnsi"/>
                <w:sz w:val="18"/>
                <w:szCs w:val="18"/>
              </w:rPr>
            </w:pPr>
            <w:r w:rsidRPr="008833FC">
              <w:rPr>
                <w:rFonts w:cstheme="minorHAnsi"/>
                <w:sz w:val="18"/>
                <w:szCs w:val="18"/>
              </w:rPr>
              <w:t>Il sostegno previsto dal presente intervento può interessare anche aree non boscate e/o aree aperte di pertinenza del bosco, quando riguarda piantagioni legnose produttive e/o le strutture a sviluppo lineare o puntuale a servizio del bosco e delle operazioni di gestione (ad esempio viabilità forestale e silvopastorale aziendale, strutture piazzole di logistica, ecc.)</w:t>
            </w:r>
          </w:p>
        </w:tc>
      </w:tr>
      <w:tr w:rsidR="006C4306" w:rsidRPr="00700099" w14:paraId="64A682F2" w14:textId="77777777" w:rsidTr="002978BF">
        <w:tc>
          <w:tcPr>
            <w:tcW w:w="1018" w:type="pct"/>
            <w:vAlign w:val="center"/>
          </w:tcPr>
          <w:p w14:paraId="5F7681C2" w14:textId="77777777" w:rsidR="006C4306" w:rsidRPr="00944ED1" w:rsidRDefault="006C4306" w:rsidP="00F561E7">
            <w:pPr>
              <w:spacing w:after="0"/>
              <w:jc w:val="center"/>
              <w:rPr>
                <w:rFonts w:cstheme="minorHAnsi"/>
                <w:b/>
                <w:bCs/>
                <w:sz w:val="18"/>
                <w:szCs w:val="18"/>
                <w:highlight w:val="green"/>
              </w:rPr>
            </w:pPr>
            <w:r w:rsidRPr="00944ED1">
              <w:rPr>
                <w:rFonts w:cstheme="minorHAnsi"/>
                <w:b/>
                <w:bCs/>
                <w:sz w:val="18"/>
                <w:szCs w:val="18"/>
                <w:highlight w:val="green"/>
              </w:rPr>
              <w:t>CR05</w:t>
            </w:r>
          </w:p>
        </w:tc>
        <w:tc>
          <w:tcPr>
            <w:tcW w:w="3982" w:type="pct"/>
            <w:vAlign w:val="center"/>
          </w:tcPr>
          <w:p w14:paraId="605CD6BA" w14:textId="77777777" w:rsidR="006C4306" w:rsidRPr="00944ED1" w:rsidRDefault="006C4306" w:rsidP="00F561E7">
            <w:pPr>
              <w:spacing w:after="0"/>
              <w:jc w:val="both"/>
              <w:rPr>
                <w:rFonts w:cstheme="minorHAnsi"/>
                <w:sz w:val="18"/>
                <w:szCs w:val="18"/>
                <w:highlight w:val="green"/>
              </w:rPr>
            </w:pPr>
            <w:r w:rsidRPr="004B2DE2">
              <w:rPr>
                <w:rFonts w:cstheme="minorHAnsi"/>
                <w:sz w:val="18"/>
                <w:szCs w:val="18"/>
                <w:highlight w:val="green"/>
              </w:rPr>
              <w:t>Sono ammissibili per l’azione SRD15.2), gli investimenti connessi al solo uso del legno come materia prima o come fonte di energia (compreso produzione di cippato o pellets), limitati alle lavorazioni precedenti la trasformazione industriale, cioè precedenti le lavorazioni eseguite dalle industrie per la produzione dei mobili non artigianali, dalle cartiere, delle industrie di produzione di pannelli e compensati.</w:t>
            </w:r>
          </w:p>
        </w:tc>
      </w:tr>
      <w:tr w:rsidR="006C4306" w:rsidRPr="00700099" w14:paraId="11DFB254" w14:textId="77777777" w:rsidTr="002978BF">
        <w:tc>
          <w:tcPr>
            <w:tcW w:w="1018" w:type="pct"/>
            <w:vAlign w:val="center"/>
          </w:tcPr>
          <w:p w14:paraId="62FA74E6" w14:textId="77777777" w:rsidR="006C4306" w:rsidRPr="00924220" w:rsidRDefault="006C4306" w:rsidP="00F561E7">
            <w:pPr>
              <w:spacing w:after="0"/>
              <w:jc w:val="center"/>
              <w:rPr>
                <w:rFonts w:cstheme="minorHAnsi"/>
                <w:b/>
                <w:bCs/>
                <w:sz w:val="18"/>
                <w:szCs w:val="18"/>
              </w:rPr>
            </w:pPr>
            <w:r w:rsidRPr="00924220">
              <w:rPr>
                <w:rFonts w:cstheme="minorHAnsi"/>
                <w:b/>
                <w:bCs/>
                <w:sz w:val="18"/>
                <w:szCs w:val="18"/>
              </w:rPr>
              <w:t>CR06</w:t>
            </w:r>
          </w:p>
        </w:tc>
        <w:tc>
          <w:tcPr>
            <w:tcW w:w="3982" w:type="pct"/>
            <w:vAlign w:val="center"/>
          </w:tcPr>
          <w:p w14:paraId="3D63867A" w14:textId="77777777" w:rsidR="006C4306" w:rsidRDefault="006C4306" w:rsidP="00F561E7">
            <w:pPr>
              <w:spacing w:after="0"/>
              <w:jc w:val="both"/>
              <w:rPr>
                <w:rFonts w:cstheme="minorHAnsi"/>
                <w:sz w:val="18"/>
                <w:szCs w:val="18"/>
              </w:rPr>
            </w:pPr>
            <w:r w:rsidRPr="00924220">
              <w:rPr>
                <w:rFonts w:cstheme="minorHAnsi"/>
                <w:sz w:val="18"/>
                <w:szCs w:val="18"/>
              </w:rPr>
              <w:t xml:space="preserve">Per interventi di </w:t>
            </w:r>
            <w:r w:rsidRPr="00944ED1">
              <w:rPr>
                <w:rFonts w:cstheme="minorHAnsi"/>
                <w:i/>
                <w:iCs/>
                <w:sz w:val="18"/>
                <w:szCs w:val="18"/>
              </w:rPr>
              <w:t>prima trasformazione</w:t>
            </w:r>
            <w:r w:rsidRPr="00924220">
              <w:rPr>
                <w:rFonts w:cstheme="minorHAnsi"/>
                <w:sz w:val="18"/>
                <w:szCs w:val="18"/>
              </w:rPr>
              <w:t xml:space="preserve"> si intendono gli investimenti eseguiti direttamente dalle aziende forestali, dalle imp</w:t>
            </w:r>
            <w:r w:rsidRPr="005C506D">
              <w:rPr>
                <w:rFonts w:cstheme="minorHAnsi"/>
                <w:sz w:val="18"/>
                <w:szCs w:val="18"/>
              </w:rPr>
              <w:t>rese di utilizzazione e trasformazione forestale o da loro associazioni, che rispondono ad almeno uno dei seguenti parametri</w:t>
            </w:r>
            <w:r w:rsidRPr="00924220">
              <w:rPr>
                <w:rFonts w:cstheme="minorHAnsi"/>
                <w:sz w:val="18"/>
                <w:szCs w:val="18"/>
              </w:rPr>
              <w:t xml:space="preserve"> sulla base delle esigenze locali definite dalle AdG</w:t>
            </w:r>
            <w:r>
              <w:rPr>
                <w:rFonts w:cstheme="minorHAnsi"/>
                <w:sz w:val="18"/>
                <w:szCs w:val="18"/>
              </w:rPr>
              <w:t xml:space="preserve"> competenti: </w:t>
            </w:r>
          </w:p>
          <w:p w14:paraId="2E2AD7E1" w14:textId="77777777" w:rsidR="006C4306" w:rsidRPr="00F16689" w:rsidRDefault="006C4306" w:rsidP="006C4306">
            <w:pPr>
              <w:pStyle w:val="Paragrafoelenco"/>
              <w:numPr>
                <w:ilvl w:val="0"/>
                <w:numId w:val="65"/>
              </w:numPr>
              <w:spacing w:after="0"/>
              <w:ind w:left="625"/>
              <w:jc w:val="both"/>
              <w:rPr>
                <w:rFonts w:cstheme="minorHAnsi"/>
                <w:sz w:val="18"/>
                <w:szCs w:val="18"/>
              </w:rPr>
            </w:pPr>
            <w:r w:rsidRPr="00F16689">
              <w:rPr>
                <w:rFonts w:cstheme="minorHAnsi"/>
                <w:sz w:val="18"/>
                <w:szCs w:val="18"/>
              </w:rPr>
              <w:t xml:space="preserve">investimenti in macchinari per la coltivazione e per il taglio, allestimento, concentramento ed esbosco di assortimenti o prodotti legnosi, senza nessuna limitazione nell’importo massimo, salvo quanto diversamente stabilito e debitamente </w:t>
            </w:r>
            <w:r>
              <w:rPr>
                <w:rFonts w:cstheme="minorHAnsi"/>
                <w:sz w:val="18"/>
                <w:szCs w:val="18"/>
              </w:rPr>
              <w:t xml:space="preserve">giustificato </w:t>
            </w:r>
            <w:r w:rsidRPr="004B2DE2">
              <w:rPr>
                <w:rFonts w:cstheme="minorHAnsi"/>
                <w:strike/>
                <w:color w:val="FF0000"/>
                <w:sz w:val="18"/>
                <w:szCs w:val="18"/>
              </w:rPr>
              <w:t>dall’AdG competente nella procedura di attivazione</w:t>
            </w:r>
            <w:r>
              <w:rPr>
                <w:rFonts w:cstheme="minorHAnsi"/>
                <w:sz w:val="18"/>
                <w:szCs w:val="18"/>
              </w:rPr>
              <w:t xml:space="preserve"> </w:t>
            </w:r>
            <w:r w:rsidRPr="004B2DE2">
              <w:rPr>
                <w:rFonts w:cstheme="minorHAnsi"/>
                <w:sz w:val="18"/>
                <w:szCs w:val="18"/>
                <w:highlight w:val="green"/>
              </w:rPr>
              <w:t>nelle disposizioni attuative</w:t>
            </w:r>
            <w:r>
              <w:rPr>
                <w:rFonts w:cstheme="minorHAnsi"/>
                <w:sz w:val="18"/>
                <w:szCs w:val="18"/>
              </w:rPr>
              <w:t>;</w:t>
            </w:r>
          </w:p>
          <w:p w14:paraId="3CA8993F" w14:textId="77777777" w:rsidR="006C4306" w:rsidRPr="00F16689" w:rsidRDefault="006C4306" w:rsidP="006C4306">
            <w:pPr>
              <w:pStyle w:val="Paragrafoelenco"/>
              <w:numPr>
                <w:ilvl w:val="0"/>
                <w:numId w:val="65"/>
              </w:numPr>
              <w:spacing w:after="0"/>
              <w:ind w:left="625"/>
              <w:jc w:val="both"/>
              <w:rPr>
                <w:rFonts w:cstheme="minorHAnsi"/>
                <w:sz w:val="18"/>
                <w:szCs w:val="18"/>
              </w:rPr>
            </w:pPr>
            <w:r w:rsidRPr="00F16689">
              <w:rPr>
                <w:rFonts w:cstheme="minorHAnsi"/>
                <w:sz w:val="18"/>
                <w:szCs w:val="18"/>
              </w:rPr>
              <w:t xml:space="preserve">investimenti in macchinari pari o inferiori a 1.400.000 </w:t>
            </w:r>
            <w:r>
              <w:rPr>
                <w:rFonts w:cstheme="minorHAnsi"/>
                <w:sz w:val="18"/>
                <w:szCs w:val="18"/>
              </w:rPr>
              <w:t xml:space="preserve">€ </w:t>
            </w:r>
            <w:r w:rsidRPr="00F16689">
              <w:rPr>
                <w:rFonts w:cstheme="minorHAnsi"/>
                <w:sz w:val="18"/>
                <w:szCs w:val="18"/>
              </w:rPr>
              <w:t>per la produzione di tondame, legna da ardere, cippato, pellets, assortimenti o prodotti legnosi semilavorati non finiti o grezzi;</w:t>
            </w:r>
          </w:p>
          <w:p w14:paraId="2B0BDCCE" w14:textId="77777777" w:rsidR="006C4306" w:rsidRPr="00F16689" w:rsidRDefault="006C4306" w:rsidP="006C4306">
            <w:pPr>
              <w:pStyle w:val="Paragrafoelenco"/>
              <w:numPr>
                <w:ilvl w:val="0"/>
                <w:numId w:val="65"/>
              </w:numPr>
              <w:spacing w:after="0"/>
              <w:ind w:left="625"/>
              <w:jc w:val="both"/>
              <w:rPr>
                <w:rFonts w:cstheme="minorHAnsi"/>
                <w:sz w:val="18"/>
                <w:szCs w:val="18"/>
              </w:rPr>
            </w:pPr>
            <w:r w:rsidRPr="00F16689">
              <w:rPr>
                <w:rFonts w:cstheme="minorHAnsi"/>
                <w:sz w:val="18"/>
                <w:szCs w:val="18"/>
              </w:rPr>
              <w:t>investimenti funzionali ad ottenere paleria (anche lavorata), tondame, segati (tavole, semirefilati, semilavorati), travi, legna da ardere e cippato. Gli investimenti per ottenere pellets o bricchette sono ammissibili solo per valorizzare la segatura derivante dalla prima lavorazione dei prodotti di cui sopra</w:t>
            </w:r>
            <w:r>
              <w:rPr>
                <w:rFonts w:cstheme="minorHAnsi"/>
                <w:sz w:val="18"/>
                <w:szCs w:val="18"/>
              </w:rPr>
              <w:t>;</w:t>
            </w:r>
          </w:p>
          <w:p w14:paraId="0122994A" w14:textId="77777777" w:rsidR="006C4306" w:rsidRPr="00F16689" w:rsidRDefault="006C4306" w:rsidP="006C4306">
            <w:pPr>
              <w:pStyle w:val="Paragrafoelenco"/>
              <w:numPr>
                <w:ilvl w:val="0"/>
                <w:numId w:val="65"/>
              </w:numPr>
              <w:spacing w:after="0"/>
              <w:ind w:left="625"/>
              <w:jc w:val="both"/>
              <w:rPr>
                <w:rFonts w:cstheme="minorHAnsi"/>
                <w:sz w:val="18"/>
                <w:szCs w:val="18"/>
              </w:rPr>
            </w:pPr>
            <w:r w:rsidRPr="00F16689">
              <w:rPr>
                <w:rFonts w:cstheme="minorHAnsi"/>
                <w:sz w:val="18"/>
                <w:szCs w:val="18"/>
              </w:rPr>
              <w:t>microimprese che lavorano il legno e altri prodotti artigianali collegati alla filiera foresta-legno</w:t>
            </w:r>
            <w:r>
              <w:rPr>
                <w:rFonts w:cstheme="minorHAnsi"/>
                <w:sz w:val="18"/>
                <w:szCs w:val="18"/>
              </w:rPr>
              <w:t>.</w:t>
            </w:r>
          </w:p>
          <w:p w14:paraId="275F662E" w14:textId="77777777" w:rsidR="006C4306" w:rsidRPr="00924220" w:rsidRDefault="006C4306" w:rsidP="00F561E7">
            <w:pPr>
              <w:spacing w:after="0"/>
              <w:jc w:val="both"/>
              <w:rPr>
                <w:rFonts w:cstheme="minorHAnsi"/>
                <w:sz w:val="18"/>
                <w:szCs w:val="18"/>
              </w:rPr>
            </w:pPr>
            <w:r w:rsidRPr="00F16689">
              <w:rPr>
                <w:rFonts w:cstheme="minorHAnsi"/>
                <w:sz w:val="18"/>
                <w:szCs w:val="18"/>
              </w:rPr>
              <w:t>Nel caso di</w:t>
            </w:r>
            <w:r w:rsidRPr="00725F2D">
              <w:rPr>
                <w:rFonts w:cstheme="minorHAnsi"/>
                <w:sz w:val="18"/>
                <w:szCs w:val="18"/>
              </w:rPr>
              <w:t xml:space="preserve"> investimenti in macchinari in ambito di segherie, la capacità lavorativa non può superare i 20.000 mc di legname all’anno, nel rispetto delle disposizioni sulla tracciabilità previste dal Reg</w:t>
            </w:r>
            <w:r>
              <w:rPr>
                <w:rFonts w:cstheme="minorHAnsi"/>
                <w:sz w:val="18"/>
                <w:szCs w:val="18"/>
              </w:rPr>
              <w:t>.</w:t>
            </w:r>
            <w:r w:rsidRPr="00725F2D">
              <w:rPr>
                <w:rFonts w:cstheme="minorHAnsi"/>
                <w:sz w:val="18"/>
                <w:szCs w:val="18"/>
              </w:rPr>
              <w:t xml:space="preserve"> (U</w:t>
            </w:r>
            <w:r>
              <w:rPr>
                <w:rFonts w:cstheme="minorHAnsi"/>
                <w:sz w:val="18"/>
                <w:szCs w:val="18"/>
              </w:rPr>
              <w:t>E</w:t>
            </w:r>
            <w:r w:rsidRPr="00725F2D">
              <w:rPr>
                <w:rFonts w:cstheme="minorHAnsi"/>
                <w:sz w:val="18"/>
                <w:szCs w:val="18"/>
              </w:rPr>
              <w:t>)</w:t>
            </w:r>
            <w:r>
              <w:rPr>
                <w:rFonts w:cstheme="minorHAnsi"/>
                <w:sz w:val="18"/>
                <w:szCs w:val="18"/>
              </w:rPr>
              <w:t xml:space="preserve"> n.</w:t>
            </w:r>
            <w:r w:rsidRPr="00725F2D">
              <w:rPr>
                <w:rFonts w:cstheme="minorHAnsi"/>
                <w:sz w:val="18"/>
                <w:szCs w:val="18"/>
              </w:rPr>
              <w:t xml:space="preserve"> 995/2010</w:t>
            </w:r>
          </w:p>
        </w:tc>
      </w:tr>
      <w:tr w:rsidR="006C4306" w:rsidRPr="00700099" w14:paraId="7DD41CB8" w14:textId="77777777" w:rsidTr="002978BF">
        <w:tc>
          <w:tcPr>
            <w:tcW w:w="1018" w:type="pct"/>
            <w:vAlign w:val="center"/>
          </w:tcPr>
          <w:p w14:paraId="4DC907A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3982" w:type="pct"/>
            <w:vAlign w:val="center"/>
          </w:tcPr>
          <w:p w14:paraId="3437B700" w14:textId="77777777" w:rsidR="006C4306" w:rsidRDefault="006C4306" w:rsidP="00F561E7">
            <w:pPr>
              <w:spacing w:after="0"/>
              <w:jc w:val="both"/>
              <w:rPr>
                <w:rFonts w:cstheme="minorHAnsi"/>
                <w:b/>
                <w:bCs/>
                <w:sz w:val="18"/>
                <w:szCs w:val="18"/>
              </w:rPr>
            </w:pPr>
            <w:r w:rsidRPr="00700099">
              <w:rPr>
                <w:rFonts w:cstheme="minorHAnsi"/>
                <w:sz w:val="18"/>
                <w:szCs w:val="18"/>
              </w:rPr>
              <w:t xml:space="preserve">Al fine di garantire un maggior grado di sostenibilità economica degli investimenti, per le Azioni del presente intervento, non sono eleggibili al sostegno operazioni di investimento per le quali la spesa ammissibile </w:t>
            </w:r>
            <w:r w:rsidRPr="004B2DE2">
              <w:rPr>
                <w:rFonts w:cstheme="minorHAnsi"/>
                <w:strike/>
                <w:color w:val="FF0000"/>
                <w:sz w:val="18"/>
                <w:szCs w:val="18"/>
              </w:rPr>
              <w:t>per ciascuna azione</w:t>
            </w:r>
            <w:r w:rsidRPr="004B2DE2">
              <w:rPr>
                <w:rFonts w:cstheme="minorHAnsi"/>
                <w:color w:val="FF0000"/>
                <w:sz w:val="18"/>
                <w:szCs w:val="18"/>
              </w:rPr>
              <w:t xml:space="preserve"> </w:t>
            </w:r>
            <w:r w:rsidRPr="00700099">
              <w:rPr>
                <w:rFonts w:cstheme="minorHAnsi"/>
                <w:sz w:val="18"/>
                <w:szCs w:val="18"/>
              </w:rPr>
              <w:t>sia inferiore</w:t>
            </w:r>
            <w:r>
              <w:rPr>
                <w:rFonts w:cstheme="minorHAnsi"/>
                <w:sz w:val="18"/>
                <w:szCs w:val="18"/>
              </w:rPr>
              <w:t xml:space="preserve"> </w:t>
            </w:r>
            <w:r w:rsidRPr="00700099">
              <w:rPr>
                <w:rFonts w:cstheme="minorHAnsi"/>
                <w:sz w:val="18"/>
                <w:szCs w:val="18"/>
              </w:rPr>
              <w:t>a</w:t>
            </w:r>
            <w:r>
              <w:rPr>
                <w:rFonts w:cstheme="minorHAnsi"/>
                <w:sz w:val="18"/>
                <w:szCs w:val="18"/>
              </w:rPr>
              <w:t xml:space="preserve"> </w:t>
            </w:r>
            <w:r w:rsidRPr="004B2DE2">
              <w:rPr>
                <w:rFonts w:cstheme="minorHAnsi"/>
                <w:b/>
                <w:bCs/>
                <w:strike/>
                <w:color w:val="FF0000"/>
                <w:sz w:val="18"/>
                <w:szCs w:val="18"/>
              </w:rPr>
              <w:t>5.000,00</w:t>
            </w:r>
            <w:r w:rsidRPr="004B2DE2">
              <w:rPr>
                <w:rFonts w:cstheme="minorHAnsi"/>
                <w:b/>
                <w:bCs/>
                <w:color w:val="FF0000"/>
                <w:sz w:val="18"/>
                <w:szCs w:val="18"/>
              </w:rPr>
              <w:t xml:space="preserve"> </w:t>
            </w:r>
            <w:r w:rsidRPr="004B2DE2">
              <w:rPr>
                <w:rFonts w:cstheme="minorHAnsi"/>
                <w:b/>
                <w:bCs/>
                <w:sz w:val="18"/>
                <w:szCs w:val="18"/>
                <w:highlight w:val="green"/>
              </w:rPr>
              <w:t>25.000 euro</w:t>
            </w:r>
            <w:r>
              <w:rPr>
                <w:rFonts w:cstheme="minorHAnsi"/>
                <w:b/>
                <w:bCs/>
                <w:sz w:val="18"/>
                <w:szCs w:val="18"/>
              </w:rPr>
              <w:t>.</w:t>
            </w:r>
          </w:p>
          <w:p w14:paraId="587439A4" w14:textId="77777777" w:rsidR="006C4306" w:rsidRPr="004B2DE2" w:rsidRDefault="006C4306" w:rsidP="00F561E7">
            <w:pPr>
              <w:spacing w:after="0"/>
              <w:jc w:val="both"/>
              <w:rPr>
                <w:rFonts w:cstheme="minorHAnsi"/>
                <w:b/>
                <w:bCs/>
                <w:strike/>
                <w:color w:val="FF0000"/>
                <w:sz w:val="18"/>
                <w:szCs w:val="18"/>
                <w:highlight w:val="yellow"/>
              </w:rPr>
            </w:pPr>
            <w:r w:rsidRPr="004B2DE2">
              <w:rPr>
                <w:rFonts w:cstheme="minorHAnsi"/>
                <w:b/>
                <w:bCs/>
                <w:strike/>
                <w:color w:val="FF0000"/>
                <w:sz w:val="18"/>
                <w:szCs w:val="18"/>
              </w:rPr>
              <w:t>Regione Lombardia</w:t>
            </w:r>
            <w:r w:rsidRPr="004B2DE2">
              <w:rPr>
                <w:rFonts w:cstheme="minorHAnsi"/>
                <w:strike/>
                <w:color w:val="FF0000"/>
                <w:sz w:val="18"/>
                <w:szCs w:val="18"/>
              </w:rPr>
              <w:t xml:space="preserve">: la soglia minima di spesa ammissibile è pari a </w:t>
            </w:r>
            <w:r w:rsidRPr="004B2DE2">
              <w:rPr>
                <w:rFonts w:cstheme="minorHAnsi"/>
                <w:b/>
                <w:bCs/>
                <w:strike/>
                <w:color w:val="FF0000"/>
                <w:sz w:val="18"/>
                <w:szCs w:val="18"/>
              </w:rPr>
              <w:t>25.000 euro</w:t>
            </w:r>
            <w:r w:rsidRPr="004B2DE2">
              <w:rPr>
                <w:rFonts w:cstheme="minorHAnsi"/>
                <w:strike/>
                <w:color w:val="FF0000"/>
                <w:sz w:val="18"/>
                <w:szCs w:val="18"/>
              </w:rPr>
              <w:t>.</w:t>
            </w:r>
          </w:p>
        </w:tc>
      </w:tr>
      <w:tr w:rsidR="006C4306" w:rsidRPr="00700099" w14:paraId="240A58CB" w14:textId="77777777" w:rsidTr="002978BF">
        <w:tc>
          <w:tcPr>
            <w:tcW w:w="1018" w:type="pct"/>
            <w:vAlign w:val="center"/>
          </w:tcPr>
          <w:p w14:paraId="4D5EBE5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w:t>
            </w:r>
            <w:r>
              <w:rPr>
                <w:rFonts w:cstheme="minorHAnsi"/>
                <w:b/>
                <w:bCs/>
                <w:sz w:val="18"/>
                <w:szCs w:val="18"/>
              </w:rPr>
              <w:t>9</w:t>
            </w:r>
          </w:p>
        </w:tc>
        <w:tc>
          <w:tcPr>
            <w:tcW w:w="3982" w:type="pct"/>
            <w:vAlign w:val="center"/>
          </w:tcPr>
          <w:p w14:paraId="46BA2258" w14:textId="77777777" w:rsidR="006C4306" w:rsidRDefault="006C4306" w:rsidP="00F561E7">
            <w:pPr>
              <w:spacing w:after="0"/>
              <w:jc w:val="both"/>
              <w:rPr>
                <w:rFonts w:cstheme="minorHAnsi"/>
                <w:sz w:val="18"/>
                <w:szCs w:val="18"/>
                <w:lang w:val="it"/>
              </w:rPr>
            </w:pPr>
            <w:r w:rsidRPr="006B78CD">
              <w:rPr>
                <w:rFonts w:cstheme="minorHAnsi"/>
                <w:b/>
                <w:bCs/>
                <w:sz w:val="18"/>
                <w:szCs w:val="18"/>
                <w:highlight w:val="green"/>
              </w:rPr>
              <w:t>Regione Lombardia</w:t>
            </w:r>
            <w:r>
              <w:rPr>
                <w:rFonts w:cstheme="minorHAnsi"/>
                <w:sz w:val="18"/>
                <w:szCs w:val="18"/>
              </w:rPr>
              <w:t xml:space="preserve">: </w:t>
            </w:r>
            <w:r w:rsidRPr="00C07076">
              <w:rPr>
                <w:rFonts w:cstheme="minorHAnsi"/>
                <w:sz w:val="18"/>
                <w:szCs w:val="18"/>
              </w:rPr>
              <w:t>Al</w:t>
            </w:r>
            <w:r w:rsidRPr="00331CFC">
              <w:rPr>
                <w:rFonts w:cstheme="minorHAnsi"/>
                <w:sz w:val="18"/>
                <w:szCs w:val="18"/>
              </w:rPr>
              <w:t xml:space="preserve"> fine di garantire l’effetto incentivante del contributo pubblico, sono considerate ammissibili solo le</w:t>
            </w:r>
            <w:r>
              <w:rPr>
                <w:rFonts w:cstheme="minorHAnsi"/>
                <w:sz w:val="18"/>
                <w:szCs w:val="18"/>
              </w:rPr>
              <w:t xml:space="preserve"> </w:t>
            </w:r>
            <w:r w:rsidRPr="00331CFC">
              <w:rPr>
                <w:rFonts w:cstheme="minorHAnsi"/>
                <w:sz w:val="18"/>
                <w:szCs w:val="18"/>
              </w:rPr>
              <w:t>operazioni per le quali il beneficiario ha avviato i lavori o le attività dopo la presentazione della domanda di sostegno</w:t>
            </w:r>
            <w:r>
              <w:rPr>
                <w:rFonts w:cstheme="minorHAnsi"/>
                <w:sz w:val="18"/>
                <w:szCs w:val="18"/>
              </w:rPr>
              <w:t xml:space="preserve">. </w:t>
            </w:r>
            <w:r w:rsidRPr="00752D3E">
              <w:rPr>
                <w:rFonts w:cstheme="minorHAnsi"/>
                <w:sz w:val="18"/>
                <w:szCs w:val="18"/>
                <w:lang w:val="it"/>
              </w:rPr>
              <w:t xml:space="preserve"> </w:t>
            </w:r>
            <w:r w:rsidRPr="00643ED5">
              <w:rPr>
                <w:rFonts w:cstheme="minorHAnsi"/>
                <w:strike/>
                <w:color w:val="FF0000"/>
                <w:sz w:val="18"/>
                <w:szCs w:val="18"/>
              </w:rPr>
              <w:t>Fanno eccezione le spese generali preparatorie che possono essere avviate entro i 24 mesi precedenti alla presentazione della citata domanda o alla pubblicazione dell’invito a presentare proposte.</w:t>
            </w:r>
          </w:p>
          <w:p w14:paraId="6DC47005" w14:textId="77777777" w:rsidR="006C4306" w:rsidRPr="00BA3EAE" w:rsidRDefault="006C4306" w:rsidP="00F561E7">
            <w:pPr>
              <w:spacing w:after="0"/>
              <w:jc w:val="both"/>
              <w:rPr>
                <w:rFonts w:cstheme="minorHAnsi"/>
                <w:sz w:val="18"/>
                <w:szCs w:val="18"/>
                <w:lang w:val="it"/>
              </w:rPr>
            </w:pPr>
            <w:r w:rsidRPr="00BA3EAE">
              <w:rPr>
                <w:rFonts w:cstheme="minorHAnsi"/>
                <w:sz w:val="18"/>
                <w:szCs w:val="18"/>
              </w:rPr>
              <w:t xml:space="preserve">Le </w:t>
            </w:r>
            <w:r w:rsidRPr="00643ED5">
              <w:rPr>
                <w:rFonts w:cstheme="minorHAnsi"/>
                <w:strike/>
                <w:color w:val="FF0000"/>
                <w:sz w:val="18"/>
                <w:szCs w:val="18"/>
              </w:rPr>
              <w:t>attività relative alle</w:t>
            </w:r>
            <w:r w:rsidRPr="00643ED5">
              <w:rPr>
                <w:rFonts w:cstheme="minorHAnsi"/>
                <w:color w:val="FF0000"/>
                <w:sz w:val="18"/>
                <w:szCs w:val="18"/>
              </w:rPr>
              <w:t xml:space="preserve"> </w:t>
            </w:r>
            <w:r w:rsidRPr="00FB7516">
              <w:rPr>
                <w:rFonts w:cstheme="minorHAnsi"/>
                <w:sz w:val="18"/>
                <w:szCs w:val="18"/>
              </w:rPr>
              <w:t xml:space="preserve">spese generali preparatorie </w:t>
            </w:r>
            <w:r w:rsidRPr="00BA3EAE">
              <w:rPr>
                <w:rFonts w:cstheme="minorHAnsi"/>
                <w:sz w:val="18"/>
                <w:szCs w:val="18"/>
              </w:rPr>
              <w:t xml:space="preserve">possono essere avviate </w:t>
            </w:r>
            <w:r w:rsidRPr="00643ED5">
              <w:rPr>
                <w:rFonts w:cstheme="minorHAnsi"/>
                <w:strike/>
                <w:color w:val="FF0000"/>
                <w:sz w:val="18"/>
                <w:szCs w:val="18"/>
              </w:rPr>
              <w:t>dopo la</w:t>
            </w:r>
            <w:r>
              <w:rPr>
                <w:rFonts w:cstheme="minorHAnsi"/>
                <w:sz w:val="18"/>
                <w:szCs w:val="18"/>
              </w:rPr>
              <w:t xml:space="preserve"> </w:t>
            </w:r>
            <w:r w:rsidRPr="00643ED5">
              <w:rPr>
                <w:rFonts w:cstheme="minorHAnsi"/>
                <w:sz w:val="18"/>
                <w:szCs w:val="18"/>
                <w:highlight w:val="green"/>
              </w:rPr>
              <w:t>dalla data di</w:t>
            </w:r>
            <w:r w:rsidRPr="00BA3EAE">
              <w:rPr>
                <w:rFonts w:cstheme="minorHAnsi"/>
                <w:sz w:val="18"/>
                <w:szCs w:val="18"/>
              </w:rPr>
              <w:t xml:space="preserve"> pubblicazione dell’invito a presentare domanda</w:t>
            </w:r>
          </w:p>
        </w:tc>
      </w:tr>
      <w:bookmarkEnd w:id="151"/>
    </w:tbl>
    <w:p w14:paraId="3BFD29A8" w14:textId="77777777" w:rsidR="006C4306" w:rsidRDefault="006C4306" w:rsidP="006C4306">
      <w:pPr>
        <w:spacing w:after="0"/>
      </w:pPr>
    </w:p>
    <w:p w14:paraId="7A33D790" w14:textId="77777777" w:rsidR="006C4306" w:rsidRPr="00664692" w:rsidRDefault="006C4306" w:rsidP="006C4306">
      <w:pPr>
        <w:pStyle w:val="Titolo3"/>
        <w:rPr>
          <w:i/>
          <w:iCs/>
          <w:sz w:val="22"/>
          <w:szCs w:val="22"/>
        </w:rPr>
      </w:pPr>
      <w:r w:rsidRPr="00664692">
        <w:rPr>
          <w:i/>
          <w:iCs/>
          <w:sz w:val="22"/>
          <w:szCs w:val="22"/>
        </w:rPr>
        <w:t>Categorie di spese ammissibili</w:t>
      </w:r>
    </w:p>
    <w:tbl>
      <w:tblPr>
        <w:tblStyle w:val="Grigliatabella"/>
        <w:tblW w:w="5000" w:type="pct"/>
        <w:tblLook w:val="04A0" w:firstRow="1" w:lastRow="0" w:firstColumn="1" w:lastColumn="0" w:noHBand="0" w:noVBand="1"/>
      </w:tblPr>
      <w:tblGrid>
        <w:gridCol w:w="10140"/>
      </w:tblGrid>
      <w:tr w:rsidR="006C4306" w:rsidRPr="00700099" w14:paraId="379349AB" w14:textId="77777777" w:rsidTr="00F561E7">
        <w:tc>
          <w:tcPr>
            <w:tcW w:w="5000" w:type="pct"/>
            <w:shd w:val="clear" w:color="auto" w:fill="A7D9A3"/>
            <w:vAlign w:val="center"/>
          </w:tcPr>
          <w:p w14:paraId="31E19EBB" w14:textId="77777777" w:rsidR="006C4306" w:rsidRPr="008931B8" w:rsidRDefault="006C4306" w:rsidP="00F561E7">
            <w:pPr>
              <w:spacing w:after="0"/>
              <w:jc w:val="center"/>
              <w:rPr>
                <w:rFonts w:cstheme="minorHAnsi"/>
                <w:b/>
                <w:bCs/>
                <w:sz w:val="18"/>
                <w:szCs w:val="18"/>
              </w:rPr>
            </w:pPr>
            <w:r w:rsidRPr="008931B8">
              <w:rPr>
                <w:rFonts w:cstheme="minorHAnsi"/>
                <w:b/>
                <w:bCs/>
                <w:sz w:val="18"/>
                <w:szCs w:val="18"/>
              </w:rPr>
              <w:t>Spese ammissibili – specificità regionali</w:t>
            </w:r>
          </w:p>
        </w:tc>
      </w:tr>
      <w:tr w:rsidR="006C4306" w:rsidRPr="00700099" w14:paraId="060105A7" w14:textId="77777777" w:rsidTr="00F561E7">
        <w:tc>
          <w:tcPr>
            <w:tcW w:w="5000" w:type="pct"/>
            <w:vAlign w:val="center"/>
          </w:tcPr>
          <w:p w14:paraId="287E07E1" w14:textId="77777777" w:rsidR="006C4306" w:rsidRPr="00800B88" w:rsidRDefault="006C4306" w:rsidP="00F561E7">
            <w:pPr>
              <w:spacing w:after="0"/>
              <w:jc w:val="both"/>
              <w:rPr>
                <w:rFonts w:cstheme="minorHAnsi"/>
                <w:sz w:val="18"/>
                <w:szCs w:val="18"/>
              </w:rPr>
            </w:pPr>
            <w:r w:rsidRPr="00A7186C">
              <w:rPr>
                <w:rFonts w:cstheme="minorHAnsi"/>
                <w:sz w:val="18"/>
                <w:szCs w:val="18"/>
              </w:rPr>
              <w:t>Spese di acquisto di nuovi macchinari e attrezzature fino a copertura del valore di mercato del bene per la coltivazione in bosco, il taglio e/o allestimento concentramento, esbosco e mobilizzazione del legname, il trasporto ed esbosco, e macchinari connessi al trattamento e alla trasformazione, commercializzazione e alla produzione di energia</w:t>
            </w:r>
          </w:p>
        </w:tc>
      </w:tr>
      <w:tr w:rsidR="006C4306" w:rsidRPr="00700099" w14:paraId="450EAE89" w14:textId="77777777" w:rsidTr="00F561E7">
        <w:tc>
          <w:tcPr>
            <w:tcW w:w="5000" w:type="pct"/>
            <w:vAlign w:val="center"/>
          </w:tcPr>
          <w:p w14:paraId="70429302" w14:textId="77777777" w:rsidR="006C4306" w:rsidRPr="008931B8" w:rsidRDefault="006C4306" w:rsidP="00F561E7">
            <w:pPr>
              <w:spacing w:after="0"/>
              <w:jc w:val="both"/>
              <w:rPr>
                <w:rFonts w:cstheme="minorHAnsi"/>
                <w:sz w:val="18"/>
                <w:szCs w:val="18"/>
              </w:rPr>
            </w:pPr>
            <w:r w:rsidRPr="00800B88">
              <w:rPr>
                <w:rFonts w:cstheme="minorHAnsi"/>
                <w:sz w:val="18"/>
                <w:szCs w:val="18"/>
              </w:rPr>
              <w:t>Spese di</w:t>
            </w:r>
            <w:r>
              <w:rPr>
                <w:rFonts w:cstheme="minorHAnsi"/>
                <w:sz w:val="18"/>
                <w:szCs w:val="18"/>
              </w:rPr>
              <w:t xml:space="preserve"> </w:t>
            </w:r>
            <w:r w:rsidRPr="00800B88">
              <w:rPr>
                <w:rFonts w:cstheme="minorHAnsi"/>
                <w:sz w:val="18"/>
                <w:szCs w:val="18"/>
              </w:rPr>
              <w:t>realizzazione e/o</w:t>
            </w:r>
            <w:r>
              <w:rPr>
                <w:rFonts w:cstheme="minorHAnsi"/>
                <w:sz w:val="18"/>
                <w:szCs w:val="18"/>
              </w:rPr>
              <w:t xml:space="preserve"> </w:t>
            </w:r>
            <w:r w:rsidRPr="00800B88">
              <w:rPr>
                <w:rFonts w:cstheme="minorHAnsi"/>
                <w:sz w:val="18"/>
                <w:szCs w:val="18"/>
              </w:rPr>
              <w:t>acquisizione delle</w:t>
            </w:r>
            <w:r>
              <w:rPr>
                <w:rFonts w:cstheme="minorHAnsi"/>
                <w:sz w:val="18"/>
                <w:szCs w:val="18"/>
              </w:rPr>
              <w:t xml:space="preserve"> </w:t>
            </w:r>
            <w:r w:rsidRPr="00800B88">
              <w:rPr>
                <w:rFonts w:cstheme="minorHAnsi"/>
                <w:sz w:val="18"/>
                <w:szCs w:val="18"/>
              </w:rPr>
              <w:t>strutture ed</w:t>
            </w:r>
            <w:r>
              <w:rPr>
                <w:rFonts w:cstheme="minorHAnsi"/>
                <w:sz w:val="18"/>
                <w:szCs w:val="18"/>
              </w:rPr>
              <w:t xml:space="preserve"> </w:t>
            </w:r>
            <w:r w:rsidRPr="00800B88">
              <w:rPr>
                <w:rFonts w:cstheme="minorHAnsi"/>
                <w:sz w:val="18"/>
                <w:szCs w:val="18"/>
              </w:rPr>
              <w:t>infrastrutture</w:t>
            </w:r>
            <w:r>
              <w:rPr>
                <w:rFonts w:cstheme="minorHAnsi"/>
                <w:sz w:val="18"/>
                <w:szCs w:val="18"/>
              </w:rPr>
              <w:t xml:space="preserve"> </w:t>
            </w:r>
            <w:r w:rsidRPr="00800B88">
              <w:rPr>
                <w:rFonts w:cstheme="minorHAnsi"/>
                <w:sz w:val="18"/>
                <w:szCs w:val="18"/>
              </w:rPr>
              <w:t>destinata alla</w:t>
            </w:r>
            <w:r>
              <w:rPr>
                <w:rFonts w:cstheme="minorHAnsi"/>
                <w:sz w:val="18"/>
                <w:szCs w:val="18"/>
              </w:rPr>
              <w:t xml:space="preserve"> </w:t>
            </w:r>
            <w:r w:rsidRPr="00800B88">
              <w:rPr>
                <w:rFonts w:cstheme="minorHAnsi"/>
                <w:sz w:val="18"/>
                <w:szCs w:val="18"/>
              </w:rPr>
              <w:t>raccolta, deposito,</w:t>
            </w:r>
            <w:r>
              <w:rPr>
                <w:rFonts w:cstheme="minorHAnsi"/>
                <w:sz w:val="18"/>
                <w:szCs w:val="18"/>
              </w:rPr>
              <w:t xml:space="preserve"> </w:t>
            </w:r>
            <w:r w:rsidRPr="00800B88">
              <w:rPr>
                <w:rFonts w:cstheme="minorHAnsi"/>
                <w:sz w:val="18"/>
                <w:szCs w:val="18"/>
              </w:rPr>
              <w:t>stoccaggio,</w:t>
            </w:r>
            <w:r>
              <w:rPr>
                <w:rFonts w:cstheme="minorHAnsi"/>
                <w:sz w:val="18"/>
                <w:szCs w:val="18"/>
              </w:rPr>
              <w:t xml:space="preserve"> </w:t>
            </w:r>
            <w:r w:rsidRPr="00800B88">
              <w:rPr>
                <w:rFonts w:cstheme="minorHAnsi"/>
                <w:sz w:val="18"/>
                <w:szCs w:val="18"/>
              </w:rPr>
              <w:t>mobilitazione,</w:t>
            </w:r>
            <w:r>
              <w:rPr>
                <w:rFonts w:cstheme="minorHAnsi"/>
                <w:sz w:val="18"/>
                <w:szCs w:val="18"/>
              </w:rPr>
              <w:t xml:space="preserve"> </w:t>
            </w:r>
            <w:r w:rsidRPr="00800B88">
              <w:rPr>
                <w:rFonts w:cstheme="minorHAnsi"/>
                <w:sz w:val="18"/>
                <w:szCs w:val="18"/>
              </w:rPr>
              <w:t>stagionatura, prima</w:t>
            </w:r>
            <w:r>
              <w:rPr>
                <w:rFonts w:cstheme="minorHAnsi"/>
                <w:sz w:val="18"/>
                <w:szCs w:val="18"/>
              </w:rPr>
              <w:t xml:space="preserve"> </w:t>
            </w:r>
            <w:r w:rsidRPr="00800B88">
              <w:rPr>
                <w:rFonts w:cstheme="minorHAnsi"/>
                <w:sz w:val="18"/>
                <w:szCs w:val="18"/>
              </w:rPr>
              <w:t>lavorazione e/o</w:t>
            </w:r>
            <w:r>
              <w:rPr>
                <w:rFonts w:cstheme="minorHAnsi"/>
                <w:sz w:val="18"/>
                <w:szCs w:val="18"/>
              </w:rPr>
              <w:t xml:space="preserve"> </w:t>
            </w:r>
            <w:r w:rsidRPr="00800B88">
              <w:rPr>
                <w:rFonts w:cstheme="minorHAnsi"/>
                <w:sz w:val="18"/>
                <w:szCs w:val="18"/>
              </w:rPr>
              <w:t>commercializzazione</w:t>
            </w:r>
            <w:r>
              <w:rPr>
                <w:rFonts w:cstheme="minorHAnsi"/>
                <w:sz w:val="18"/>
                <w:szCs w:val="18"/>
              </w:rPr>
              <w:t xml:space="preserve"> </w:t>
            </w:r>
            <w:r w:rsidRPr="00800B88">
              <w:rPr>
                <w:rFonts w:cstheme="minorHAnsi"/>
                <w:sz w:val="18"/>
                <w:szCs w:val="18"/>
              </w:rPr>
              <w:t>dei prodotti legnosi e</w:t>
            </w:r>
            <w:r>
              <w:rPr>
                <w:rFonts w:cstheme="minorHAnsi"/>
                <w:sz w:val="18"/>
                <w:szCs w:val="18"/>
              </w:rPr>
              <w:t xml:space="preserve"> </w:t>
            </w:r>
            <w:r w:rsidRPr="00800B88">
              <w:rPr>
                <w:rFonts w:cstheme="minorHAnsi"/>
                <w:sz w:val="18"/>
                <w:szCs w:val="18"/>
              </w:rPr>
              <w:t>non legnosi in</w:t>
            </w:r>
            <w:r>
              <w:rPr>
                <w:rFonts w:cstheme="minorHAnsi"/>
                <w:sz w:val="18"/>
                <w:szCs w:val="18"/>
              </w:rPr>
              <w:t xml:space="preserve"> </w:t>
            </w:r>
            <w:r w:rsidRPr="00800B88">
              <w:rPr>
                <w:rFonts w:cstheme="minorHAnsi"/>
                <w:sz w:val="18"/>
                <w:szCs w:val="18"/>
              </w:rPr>
              <w:t>relazione al ciclo</w:t>
            </w:r>
            <w:r>
              <w:rPr>
                <w:rFonts w:cstheme="minorHAnsi"/>
                <w:sz w:val="18"/>
                <w:szCs w:val="18"/>
              </w:rPr>
              <w:t xml:space="preserve"> </w:t>
            </w:r>
            <w:r w:rsidRPr="00800B88">
              <w:rPr>
                <w:rFonts w:cstheme="minorHAnsi"/>
                <w:sz w:val="18"/>
                <w:szCs w:val="18"/>
              </w:rPr>
              <w:t>produttivo</w:t>
            </w:r>
          </w:p>
        </w:tc>
      </w:tr>
      <w:tr w:rsidR="006C4306" w:rsidRPr="00700099" w14:paraId="49FDA07C" w14:textId="77777777" w:rsidTr="00F561E7">
        <w:tc>
          <w:tcPr>
            <w:tcW w:w="5000" w:type="pct"/>
            <w:shd w:val="clear" w:color="auto" w:fill="auto"/>
            <w:vAlign w:val="center"/>
          </w:tcPr>
          <w:p w14:paraId="5F4A8C85" w14:textId="77777777" w:rsidR="006C4306" w:rsidRPr="008931B8" w:rsidRDefault="006C4306" w:rsidP="00F561E7">
            <w:pPr>
              <w:spacing w:after="0"/>
              <w:jc w:val="both"/>
              <w:rPr>
                <w:rFonts w:cstheme="minorHAnsi"/>
                <w:sz w:val="18"/>
                <w:szCs w:val="18"/>
              </w:rPr>
            </w:pPr>
            <w:r w:rsidRPr="00800B88">
              <w:rPr>
                <w:rFonts w:cstheme="minorHAnsi"/>
                <w:sz w:val="18"/>
                <w:szCs w:val="18"/>
              </w:rPr>
              <w:t>Spese di acquisizione</w:t>
            </w:r>
            <w:r>
              <w:rPr>
                <w:rFonts w:cstheme="minorHAnsi"/>
                <w:sz w:val="18"/>
                <w:szCs w:val="18"/>
              </w:rPr>
              <w:t xml:space="preserve"> </w:t>
            </w:r>
            <w:r w:rsidRPr="00800B88">
              <w:rPr>
                <w:rFonts w:cstheme="minorHAnsi"/>
                <w:sz w:val="18"/>
                <w:szCs w:val="18"/>
              </w:rPr>
              <w:t>o sviluppo di</w:t>
            </w:r>
            <w:r>
              <w:rPr>
                <w:rFonts w:cstheme="minorHAnsi"/>
                <w:sz w:val="18"/>
                <w:szCs w:val="18"/>
              </w:rPr>
              <w:t xml:space="preserve"> </w:t>
            </w:r>
            <w:r w:rsidRPr="00800B88">
              <w:rPr>
                <w:rFonts w:cstheme="minorHAnsi"/>
                <w:sz w:val="18"/>
                <w:szCs w:val="18"/>
              </w:rPr>
              <w:t>programmi</w:t>
            </w:r>
            <w:r>
              <w:rPr>
                <w:rFonts w:cstheme="minorHAnsi"/>
                <w:sz w:val="18"/>
                <w:szCs w:val="18"/>
              </w:rPr>
              <w:t xml:space="preserve"> </w:t>
            </w:r>
            <w:r w:rsidRPr="00800B88">
              <w:rPr>
                <w:rFonts w:cstheme="minorHAnsi"/>
                <w:sz w:val="18"/>
                <w:szCs w:val="18"/>
              </w:rPr>
              <w:t>informatici e</w:t>
            </w:r>
            <w:r>
              <w:rPr>
                <w:rFonts w:cstheme="minorHAnsi"/>
                <w:sz w:val="18"/>
                <w:szCs w:val="18"/>
              </w:rPr>
              <w:t xml:space="preserve"> </w:t>
            </w:r>
            <w:r w:rsidRPr="00800B88">
              <w:rPr>
                <w:rFonts w:cstheme="minorHAnsi"/>
                <w:sz w:val="18"/>
                <w:szCs w:val="18"/>
              </w:rPr>
              <w:t>acquisizione di</w:t>
            </w:r>
            <w:r>
              <w:rPr>
                <w:rFonts w:cstheme="minorHAnsi"/>
                <w:sz w:val="18"/>
                <w:szCs w:val="18"/>
              </w:rPr>
              <w:t xml:space="preserve"> </w:t>
            </w:r>
            <w:r w:rsidRPr="00412017">
              <w:rPr>
                <w:rFonts w:cstheme="minorHAnsi"/>
                <w:strike/>
                <w:color w:val="FF0000"/>
                <w:sz w:val="18"/>
                <w:szCs w:val="18"/>
              </w:rPr>
              <w:t>brevetti</w:t>
            </w:r>
            <w:r w:rsidRPr="00800B88">
              <w:rPr>
                <w:rFonts w:cstheme="minorHAnsi"/>
                <w:sz w:val="18"/>
                <w:szCs w:val="18"/>
              </w:rPr>
              <w:t>, licenze,</w:t>
            </w:r>
            <w:r>
              <w:rPr>
                <w:rFonts w:cstheme="minorHAnsi"/>
                <w:sz w:val="18"/>
                <w:szCs w:val="18"/>
              </w:rPr>
              <w:t xml:space="preserve"> </w:t>
            </w:r>
            <w:r w:rsidRPr="00412017">
              <w:rPr>
                <w:rFonts w:cstheme="minorHAnsi"/>
                <w:strike/>
                <w:color w:val="FF0000"/>
                <w:sz w:val="18"/>
                <w:szCs w:val="18"/>
              </w:rPr>
              <w:t>diritti d'autore, marchi commerciali</w:t>
            </w:r>
          </w:p>
        </w:tc>
      </w:tr>
      <w:tr w:rsidR="006C4306" w:rsidRPr="00700099" w14:paraId="5689B3A3" w14:textId="77777777" w:rsidTr="00F561E7">
        <w:tc>
          <w:tcPr>
            <w:tcW w:w="5000" w:type="pct"/>
            <w:shd w:val="clear" w:color="auto" w:fill="auto"/>
            <w:vAlign w:val="center"/>
          </w:tcPr>
          <w:p w14:paraId="22028A8B" w14:textId="77777777" w:rsidR="006C4306" w:rsidRPr="008931B8" w:rsidRDefault="006C4306" w:rsidP="00F561E7">
            <w:pPr>
              <w:spacing w:after="0"/>
              <w:jc w:val="both"/>
              <w:rPr>
                <w:rFonts w:cstheme="minorHAnsi"/>
                <w:sz w:val="18"/>
                <w:szCs w:val="18"/>
              </w:rPr>
            </w:pPr>
            <w:r w:rsidRPr="00800B88">
              <w:rPr>
                <w:rFonts w:cstheme="minorHAnsi"/>
                <w:sz w:val="18"/>
                <w:szCs w:val="18"/>
              </w:rPr>
              <w:t>Spese per interventi</w:t>
            </w:r>
            <w:r>
              <w:rPr>
                <w:rFonts w:cstheme="minorHAnsi"/>
                <w:sz w:val="18"/>
                <w:szCs w:val="18"/>
              </w:rPr>
              <w:t xml:space="preserve"> </w:t>
            </w:r>
            <w:r w:rsidRPr="00800B88">
              <w:rPr>
                <w:rFonts w:cstheme="minorHAnsi"/>
                <w:sz w:val="18"/>
                <w:szCs w:val="18"/>
              </w:rPr>
              <w:t>volti</w:t>
            </w:r>
            <w:r>
              <w:rPr>
                <w:rFonts w:cstheme="minorHAnsi"/>
                <w:sz w:val="18"/>
                <w:szCs w:val="18"/>
              </w:rPr>
              <w:t xml:space="preserve"> </w:t>
            </w:r>
            <w:r w:rsidRPr="00800B88">
              <w:rPr>
                <w:rFonts w:cstheme="minorHAnsi"/>
                <w:sz w:val="18"/>
                <w:szCs w:val="18"/>
              </w:rPr>
              <w:t>all’adeguamento ai</w:t>
            </w:r>
            <w:r>
              <w:rPr>
                <w:rFonts w:cstheme="minorHAnsi"/>
                <w:sz w:val="18"/>
                <w:szCs w:val="18"/>
              </w:rPr>
              <w:t xml:space="preserve"> </w:t>
            </w:r>
            <w:r w:rsidRPr="00800B88">
              <w:rPr>
                <w:rFonts w:cstheme="minorHAnsi"/>
                <w:sz w:val="18"/>
                <w:szCs w:val="18"/>
              </w:rPr>
              <w:t>parametri richiesti</w:t>
            </w:r>
            <w:r>
              <w:rPr>
                <w:rFonts w:cstheme="minorHAnsi"/>
                <w:sz w:val="18"/>
                <w:szCs w:val="18"/>
              </w:rPr>
              <w:t xml:space="preserve"> </w:t>
            </w:r>
            <w:r w:rsidRPr="00800B88">
              <w:rPr>
                <w:rFonts w:cstheme="minorHAnsi"/>
                <w:sz w:val="18"/>
                <w:szCs w:val="18"/>
              </w:rPr>
              <w:t>dai sistemi di</w:t>
            </w:r>
            <w:r>
              <w:rPr>
                <w:rFonts w:cstheme="minorHAnsi"/>
                <w:sz w:val="18"/>
                <w:szCs w:val="18"/>
              </w:rPr>
              <w:t xml:space="preserve"> </w:t>
            </w:r>
            <w:r w:rsidRPr="00800B88">
              <w:rPr>
                <w:rFonts w:cstheme="minorHAnsi"/>
                <w:sz w:val="18"/>
                <w:szCs w:val="18"/>
              </w:rPr>
              <w:t>certificazione e di</w:t>
            </w:r>
            <w:r>
              <w:rPr>
                <w:rFonts w:cstheme="minorHAnsi"/>
                <w:sz w:val="18"/>
                <w:szCs w:val="18"/>
              </w:rPr>
              <w:t xml:space="preserve"> </w:t>
            </w:r>
            <w:r w:rsidRPr="00800B88">
              <w:rPr>
                <w:rFonts w:cstheme="minorHAnsi"/>
                <w:sz w:val="18"/>
                <w:szCs w:val="18"/>
              </w:rPr>
              <w:t>tracciabilità dei</w:t>
            </w:r>
            <w:r>
              <w:rPr>
                <w:rFonts w:cstheme="minorHAnsi"/>
                <w:sz w:val="18"/>
                <w:szCs w:val="18"/>
              </w:rPr>
              <w:t xml:space="preserve"> </w:t>
            </w:r>
            <w:r w:rsidRPr="00800B88">
              <w:rPr>
                <w:rFonts w:cstheme="minorHAnsi"/>
                <w:sz w:val="18"/>
                <w:szCs w:val="18"/>
              </w:rPr>
              <w:t>prodotti della</w:t>
            </w:r>
            <w:r>
              <w:rPr>
                <w:rFonts w:cstheme="minorHAnsi"/>
                <w:sz w:val="18"/>
                <w:szCs w:val="18"/>
              </w:rPr>
              <w:t xml:space="preserve"> </w:t>
            </w:r>
            <w:r w:rsidRPr="00800B88">
              <w:rPr>
                <w:rFonts w:cstheme="minorHAnsi"/>
                <w:sz w:val="18"/>
                <w:szCs w:val="18"/>
              </w:rPr>
              <w:t>selvicoltura e di</w:t>
            </w:r>
            <w:r>
              <w:rPr>
                <w:rFonts w:cstheme="minorHAnsi"/>
                <w:sz w:val="18"/>
                <w:szCs w:val="18"/>
              </w:rPr>
              <w:t xml:space="preserve"> </w:t>
            </w:r>
            <w:r w:rsidRPr="00800B88">
              <w:rPr>
                <w:rFonts w:cstheme="minorHAnsi"/>
                <w:sz w:val="18"/>
                <w:szCs w:val="18"/>
              </w:rPr>
              <w:t>certificazione della</w:t>
            </w:r>
            <w:r>
              <w:rPr>
                <w:rFonts w:cstheme="minorHAnsi"/>
                <w:sz w:val="18"/>
                <w:szCs w:val="18"/>
              </w:rPr>
              <w:t xml:space="preserve"> </w:t>
            </w:r>
            <w:r w:rsidRPr="00800B88">
              <w:rPr>
                <w:rFonts w:cstheme="minorHAnsi"/>
                <w:sz w:val="18"/>
                <w:szCs w:val="18"/>
              </w:rPr>
              <w:t>qualità dei</w:t>
            </w:r>
            <w:r>
              <w:rPr>
                <w:rFonts w:cstheme="minorHAnsi"/>
                <w:sz w:val="18"/>
                <w:szCs w:val="18"/>
              </w:rPr>
              <w:t xml:space="preserve"> </w:t>
            </w:r>
            <w:r w:rsidRPr="00800B88">
              <w:rPr>
                <w:rFonts w:cstheme="minorHAnsi"/>
                <w:sz w:val="18"/>
                <w:szCs w:val="18"/>
              </w:rPr>
              <w:t>combustibili legnosi</w:t>
            </w:r>
            <w:r>
              <w:rPr>
                <w:rFonts w:cstheme="minorHAnsi"/>
                <w:sz w:val="18"/>
                <w:szCs w:val="18"/>
              </w:rPr>
              <w:t xml:space="preserve"> </w:t>
            </w:r>
            <w:r w:rsidRPr="00800B88">
              <w:rPr>
                <w:rFonts w:cstheme="minorHAnsi"/>
                <w:sz w:val="18"/>
                <w:szCs w:val="18"/>
              </w:rPr>
              <w:t>basata sulla norma</w:t>
            </w:r>
            <w:r>
              <w:rPr>
                <w:rFonts w:cstheme="minorHAnsi"/>
                <w:sz w:val="18"/>
                <w:szCs w:val="18"/>
              </w:rPr>
              <w:t xml:space="preserve"> </w:t>
            </w:r>
            <w:r w:rsidRPr="00800B88">
              <w:rPr>
                <w:rFonts w:cstheme="minorHAnsi"/>
                <w:sz w:val="18"/>
                <w:szCs w:val="18"/>
              </w:rPr>
              <w:t>ISO 17225 (solo in</w:t>
            </w:r>
            <w:r>
              <w:rPr>
                <w:rFonts w:cstheme="minorHAnsi"/>
                <w:sz w:val="18"/>
                <w:szCs w:val="18"/>
              </w:rPr>
              <w:t xml:space="preserve"> </w:t>
            </w:r>
            <w:r w:rsidRPr="00800B88">
              <w:rPr>
                <w:rFonts w:cstheme="minorHAnsi"/>
                <w:sz w:val="18"/>
                <w:szCs w:val="18"/>
              </w:rPr>
              <w:t>abbinamento</w:t>
            </w:r>
            <w:r>
              <w:rPr>
                <w:rFonts w:cstheme="minorHAnsi"/>
                <w:sz w:val="18"/>
                <w:szCs w:val="18"/>
              </w:rPr>
              <w:t xml:space="preserve"> </w:t>
            </w:r>
            <w:r w:rsidRPr="00800B88">
              <w:rPr>
                <w:rFonts w:cstheme="minorHAnsi"/>
                <w:sz w:val="18"/>
                <w:szCs w:val="18"/>
              </w:rPr>
              <w:t>all’acquisto di nuovi</w:t>
            </w:r>
            <w:r>
              <w:rPr>
                <w:rFonts w:cstheme="minorHAnsi"/>
                <w:sz w:val="18"/>
                <w:szCs w:val="18"/>
              </w:rPr>
              <w:t xml:space="preserve"> </w:t>
            </w:r>
            <w:r w:rsidRPr="00800B88">
              <w:rPr>
                <w:rFonts w:cstheme="minorHAnsi"/>
                <w:sz w:val="18"/>
                <w:szCs w:val="18"/>
              </w:rPr>
              <w:t>macchinari ed</w:t>
            </w:r>
            <w:r>
              <w:rPr>
                <w:rFonts w:cstheme="minorHAnsi"/>
                <w:sz w:val="18"/>
                <w:szCs w:val="18"/>
              </w:rPr>
              <w:t xml:space="preserve"> </w:t>
            </w:r>
            <w:r w:rsidRPr="00800B88">
              <w:rPr>
                <w:rFonts w:cstheme="minorHAnsi"/>
                <w:sz w:val="18"/>
                <w:szCs w:val="18"/>
              </w:rPr>
              <w:t>attrezzature)</w:t>
            </w:r>
          </w:p>
        </w:tc>
      </w:tr>
      <w:tr w:rsidR="006C4306" w:rsidRPr="00700099" w14:paraId="29AA3246" w14:textId="77777777" w:rsidTr="00F561E7">
        <w:tc>
          <w:tcPr>
            <w:tcW w:w="5000" w:type="pct"/>
            <w:shd w:val="clear" w:color="auto" w:fill="A7D9A3"/>
            <w:vAlign w:val="center"/>
          </w:tcPr>
          <w:p w14:paraId="7BBD5671" w14:textId="77777777" w:rsidR="006C4306" w:rsidRPr="008931B8" w:rsidRDefault="006C4306" w:rsidP="00F561E7">
            <w:pPr>
              <w:spacing w:after="0"/>
              <w:jc w:val="center"/>
              <w:rPr>
                <w:rFonts w:cstheme="minorHAnsi"/>
                <w:b/>
                <w:bCs/>
                <w:sz w:val="18"/>
                <w:szCs w:val="18"/>
              </w:rPr>
            </w:pPr>
            <w:r w:rsidRPr="008931B8">
              <w:rPr>
                <w:rFonts w:cstheme="minorHAnsi"/>
                <w:b/>
                <w:bCs/>
                <w:sz w:val="18"/>
                <w:szCs w:val="18"/>
              </w:rPr>
              <w:t>Spese non ammissibili</w:t>
            </w:r>
            <w:r>
              <w:rPr>
                <w:rFonts w:cstheme="minorHAnsi"/>
                <w:b/>
                <w:bCs/>
                <w:sz w:val="18"/>
                <w:szCs w:val="18"/>
              </w:rPr>
              <w:t xml:space="preserve"> – </w:t>
            </w:r>
            <w:r w:rsidRPr="00E9052D">
              <w:rPr>
                <w:rFonts w:cstheme="minorHAnsi"/>
                <w:b/>
                <w:bCs/>
                <w:sz w:val="18"/>
                <w:szCs w:val="18"/>
                <w:highlight w:val="green"/>
              </w:rPr>
              <w:t>specificità regionali</w:t>
            </w:r>
          </w:p>
        </w:tc>
      </w:tr>
      <w:tr w:rsidR="006C4306" w:rsidRPr="00700099" w14:paraId="14CD8854" w14:textId="77777777" w:rsidTr="00F561E7">
        <w:tc>
          <w:tcPr>
            <w:tcW w:w="5000" w:type="pct"/>
            <w:vAlign w:val="center"/>
          </w:tcPr>
          <w:p w14:paraId="01577FC6" w14:textId="77777777" w:rsidR="006C4306" w:rsidRPr="007657A8" w:rsidRDefault="006C4306" w:rsidP="00F561E7">
            <w:pPr>
              <w:spacing w:after="0"/>
              <w:jc w:val="both"/>
              <w:rPr>
                <w:rFonts w:cstheme="minorHAnsi"/>
                <w:sz w:val="18"/>
                <w:szCs w:val="18"/>
              </w:rPr>
            </w:pPr>
            <w:r w:rsidRPr="007657A8">
              <w:rPr>
                <w:rFonts w:cstheme="minorHAnsi"/>
                <w:sz w:val="18"/>
                <w:szCs w:val="18"/>
              </w:rPr>
              <w:t>Spese inerenti alle operazioni di reimpianto dopo il taglio di utilizzazione, ad esclusione delle conversioni di specie e delle piantagioni legnose produttive</w:t>
            </w:r>
          </w:p>
        </w:tc>
      </w:tr>
      <w:tr w:rsidR="006C4306" w:rsidRPr="00700099" w14:paraId="3FC97165" w14:textId="77777777" w:rsidTr="00F561E7">
        <w:tc>
          <w:tcPr>
            <w:tcW w:w="5000" w:type="pct"/>
            <w:vAlign w:val="center"/>
          </w:tcPr>
          <w:p w14:paraId="2BF3B73D" w14:textId="77777777" w:rsidR="006C4306" w:rsidRPr="007657A8" w:rsidRDefault="006C4306" w:rsidP="00F561E7">
            <w:pPr>
              <w:spacing w:after="0"/>
              <w:jc w:val="both"/>
              <w:rPr>
                <w:rFonts w:cstheme="minorHAnsi"/>
                <w:sz w:val="18"/>
                <w:szCs w:val="18"/>
              </w:rPr>
            </w:pPr>
            <w:r w:rsidRPr="007657A8">
              <w:rPr>
                <w:rFonts w:cstheme="minorHAnsi"/>
                <w:sz w:val="18"/>
                <w:szCs w:val="18"/>
              </w:rPr>
              <w:t>Spese di acquisto di beni non durevoli o non ammortizzabili come i materiali di consumo</w:t>
            </w:r>
          </w:p>
        </w:tc>
      </w:tr>
      <w:tr w:rsidR="006C4306" w:rsidRPr="00700099" w14:paraId="376E9203" w14:textId="77777777" w:rsidTr="00F561E7">
        <w:tc>
          <w:tcPr>
            <w:tcW w:w="5000" w:type="pct"/>
            <w:vAlign w:val="center"/>
          </w:tcPr>
          <w:p w14:paraId="2E1003CD" w14:textId="77777777" w:rsidR="006C4306" w:rsidRPr="007657A8" w:rsidRDefault="006C4306" w:rsidP="00F561E7">
            <w:pPr>
              <w:spacing w:after="0"/>
              <w:jc w:val="both"/>
              <w:rPr>
                <w:rFonts w:cstheme="minorHAnsi"/>
                <w:sz w:val="18"/>
                <w:szCs w:val="18"/>
              </w:rPr>
            </w:pPr>
            <w:r w:rsidRPr="007657A8">
              <w:rPr>
                <w:rFonts w:cstheme="minorHAnsi"/>
                <w:sz w:val="18"/>
                <w:szCs w:val="18"/>
              </w:rPr>
              <w:t>Spese di acquisto di macchinari e attrezzature usati</w:t>
            </w:r>
          </w:p>
        </w:tc>
      </w:tr>
      <w:tr w:rsidR="006C4306" w:rsidRPr="00700099" w14:paraId="79DCE8B0" w14:textId="77777777" w:rsidTr="00F561E7">
        <w:tc>
          <w:tcPr>
            <w:tcW w:w="5000" w:type="pct"/>
            <w:vAlign w:val="center"/>
          </w:tcPr>
          <w:p w14:paraId="27E43BF5" w14:textId="77777777" w:rsidR="006C4306" w:rsidRPr="007657A8" w:rsidRDefault="006C4306" w:rsidP="00F561E7">
            <w:pPr>
              <w:spacing w:after="0"/>
              <w:jc w:val="both"/>
              <w:rPr>
                <w:rFonts w:cstheme="minorHAnsi"/>
                <w:sz w:val="18"/>
                <w:szCs w:val="18"/>
              </w:rPr>
            </w:pPr>
            <w:r w:rsidRPr="007657A8">
              <w:rPr>
                <w:rFonts w:cstheme="minorHAnsi"/>
                <w:sz w:val="18"/>
                <w:szCs w:val="18"/>
              </w:rPr>
              <w:t>Spese di realizzazione di strade o piste forestali a servizio di più aziende/soggetti</w:t>
            </w:r>
          </w:p>
        </w:tc>
      </w:tr>
      <w:tr w:rsidR="006C4306" w:rsidRPr="00700099" w14:paraId="2C661554" w14:textId="77777777" w:rsidTr="00F561E7">
        <w:tc>
          <w:tcPr>
            <w:tcW w:w="5000" w:type="pct"/>
            <w:vAlign w:val="center"/>
          </w:tcPr>
          <w:p w14:paraId="2AD79B1B" w14:textId="77777777" w:rsidR="006C4306" w:rsidRPr="007657A8" w:rsidRDefault="006C4306" w:rsidP="00F561E7">
            <w:pPr>
              <w:spacing w:after="0"/>
              <w:jc w:val="both"/>
              <w:rPr>
                <w:rFonts w:cstheme="minorHAnsi"/>
                <w:sz w:val="18"/>
                <w:szCs w:val="18"/>
              </w:rPr>
            </w:pPr>
            <w:r w:rsidRPr="007657A8">
              <w:rPr>
                <w:rFonts w:cstheme="minorHAnsi"/>
                <w:sz w:val="18"/>
                <w:szCs w:val="18"/>
              </w:rPr>
              <w:t>Spese per la realizzazione di rimboschimenti costituenti la normale rinnovazione dei popolamenti o rinfoltimenti utilizzando specie non autoctone, aliene o inadatte alla stazione</w:t>
            </w:r>
          </w:p>
        </w:tc>
      </w:tr>
      <w:tr w:rsidR="006C4306" w:rsidRPr="00700099" w14:paraId="1DD38AEA" w14:textId="77777777" w:rsidTr="00F561E7">
        <w:tc>
          <w:tcPr>
            <w:tcW w:w="5000" w:type="pct"/>
            <w:vAlign w:val="center"/>
          </w:tcPr>
          <w:p w14:paraId="634D0C08" w14:textId="77777777" w:rsidR="006C4306" w:rsidRPr="007657A8" w:rsidRDefault="006C4306" w:rsidP="00F561E7">
            <w:pPr>
              <w:spacing w:after="0"/>
              <w:jc w:val="both"/>
              <w:rPr>
                <w:rFonts w:cstheme="minorHAnsi"/>
                <w:sz w:val="18"/>
                <w:szCs w:val="18"/>
              </w:rPr>
            </w:pPr>
            <w:r w:rsidRPr="007657A8">
              <w:rPr>
                <w:rFonts w:cstheme="minorHAnsi"/>
                <w:sz w:val="18"/>
                <w:szCs w:val="18"/>
              </w:rPr>
              <w:t>Spese per l’adesione di sistemi di certificazione di gestione forestale sostenibile o di altri regimi di certificazione basati sul mercato</w:t>
            </w:r>
          </w:p>
        </w:tc>
      </w:tr>
      <w:tr w:rsidR="006C4306" w:rsidRPr="00700099" w14:paraId="24146BFC" w14:textId="77777777" w:rsidTr="00F561E7">
        <w:tc>
          <w:tcPr>
            <w:tcW w:w="5000" w:type="pct"/>
            <w:vAlign w:val="center"/>
          </w:tcPr>
          <w:p w14:paraId="5784FE16" w14:textId="77777777" w:rsidR="006C4306" w:rsidRPr="007657A8" w:rsidRDefault="006C4306" w:rsidP="00F561E7">
            <w:pPr>
              <w:spacing w:after="0"/>
              <w:jc w:val="both"/>
              <w:rPr>
                <w:rFonts w:cstheme="minorHAnsi"/>
                <w:sz w:val="18"/>
                <w:szCs w:val="18"/>
              </w:rPr>
            </w:pPr>
            <w:r w:rsidRPr="007657A8">
              <w:rPr>
                <w:rFonts w:cstheme="minorHAnsi"/>
                <w:sz w:val="18"/>
                <w:szCs w:val="18"/>
              </w:rPr>
              <w:t>Spese per l’acquisto di fabbricati e terreni</w:t>
            </w:r>
          </w:p>
        </w:tc>
      </w:tr>
      <w:tr w:rsidR="006C4306" w:rsidRPr="00700099" w14:paraId="36F14BE5" w14:textId="77777777" w:rsidTr="00F561E7">
        <w:tc>
          <w:tcPr>
            <w:tcW w:w="5000" w:type="pct"/>
            <w:vAlign w:val="center"/>
          </w:tcPr>
          <w:p w14:paraId="3E7F5BCB" w14:textId="77777777" w:rsidR="006C4306" w:rsidRPr="007657A8" w:rsidRDefault="006C4306" w:rsidP="00F561E7">
            <w:pPr>
              <w:spacing w:after="0"/>
              <w:jc w:val="both"/>
              <w:rPr>
                <w:rFonts w:cstheme="minorHAnsi"/>
                <w:sz w:val="18"/>
                <w:szCs w:val="18"/>
              </w:rPr>
            </w:pPr>
            <w:r>
              <w:rPr>
                <w:rFonts w:cstheme="minorHAnsi"/>
                <w:sz w:val="18"/>
                <w:szCs w:val="18"/>
              </w:rPr>
              <w:t>Spese inerenti alla realizzazione di impianti di produzione di energia destinata alla vendita</w:t>
            </w:r>
          </w:p>
        </w:tc>
      </w:tr>
      <w:tr w:rsidR="006C4306" w:rsidRPr="00700099" w14:paraId="36C4B955" w14:textId="77777777" w:rsidTr="00F561E7">
        <w:tc>
          <w:tcPr>
            <w:tcW w:w="5000" w:type="pct"/>
            <w:vAlign w:val="center"/>
          </w:tcPr>
          <w:p w14:paraId="61F95F2A" w14:textId="77777777" w:rsidR="006C4306" w:rsidRPr="00ED6BED" w:rsidRDefault="006C4306" w:rsidP="00F561E7">
            <w:pPr>
              <w:spacing w:after="0"/>
              <w:jc w:val="both"/>
              <w:rPr>
                <w:rFonts w:cstheme="minorHAnsi"/>
                <w:sz w:val="18"/>
                <w:szCs w:val="18"/>
                <w:highlight w:val="green"/>
              </w:rPr>
            </w:pPr>
            <w:r w:rsidRPr="00ED6BED">
              <w:rPr>
                <w:rFonts w:cstheme="minorHAnsi"/>
                <w:sz w:val="18"/>
                <w:szCs w:val="18"/>
                <w:highlight w:val="green"/>
              </w:rPr>
              <w:t>Spese di materiali, manodopera e servizi necessari alle operazioni selvicolturali</w:t>
            </w:r>
          </w:p>
        </w:tc>
      </w:tr>
    </w:tbl>
    <w:p w14:paraId="3406BB03" w14:textId="77777777" w:rsidR="006C4306" w:rsidRDefault="006C4306" w:rsidP="006C4306">
      <w:pPr>
        <w:spacing w:after="0"/>
        <w:rPr>
          <w:rFonts w:cstheme="minorHAnsi"/>
        </w:rPr>
      </w:pPr>
    </w:p>
    <w:p w14:paraId="0141205C" w14:textId="77777777" w:rsidR="006C4306" w:rsidRPr="008B2394" w:rsidRDefault="006C4306" w:rsidP="006C4306">
      <w:pPr>
        <w:pStyle w:val="Titolo3"/>
        <w:rPr>
          <w:i/>
          <w:iCs/>
          <w:sz w:val="22"/>
          <w:szCs w:val="22"/>
        </w:rPr>
      </w:pPr>
      <w:r w:rsidRPr="00B025C8">
        <w:rPr>
          <w:i/>
          <w:iCs/>
          <w:sz w:val="22"/>
          <w:szCs w:val="22"/>
        </w:rPr>
        <w:t>Impegni e altri obblighi</w:t>
      </w:r>
    </w:p>
    <w:tbl>
      <w:tblPr>
        <w:tblStyle w:val="Grigliatabella"/>
        <w:tblW w:w="5000" w:type="pct"/>
        <w:tblLook w:val="04A0" w:firstRow="1" w:lastRow="0" w:firstColumn="1" w:lastColumn="0" w:noHBand="0" w:noVBand="1"/>
      </w:tblPr>
      <w:tblGrid>
        <w:gridCol w:w="1937"/>
        <w:gridCol w:w="8203"/>
      </w:tblGrid>
      <w:tr w:rsidR="006C4306" w:rsidRPr="00700099" w14:paraId="52A518FA" w14:textId="77777777" w:rsidTr="002978BF">
        <w:tc>
          <w:tcPr>
            <w:tcW w:w="5000" w:type="pct"/>
            <w:gridSpan w:val="2"/>
            <w:shd w:val="clear" w:color="auto" w:fill="008E40"/>
            <w:vAlign w:val="center"/>
          </w:tcPr>
          <w:p w14:paraId="3A831ABA" w14:textId="77777777" w:rsidR="006C4306" w:rsidRPr="00700099" w:rsidRDefault="006C4306" w:rsidP="00F561E7">
            <w:pPr>
              <w:pStyle w:val="Paragrafoelenco"/>
              <w:spacing w:after="0"/>
              <w:ind w:left="360"/>
              <w:jc w:val="center"/>
              <w:rPr>
                <w:rFonts w:cstheme="minorHAnsi"/>
                <w:sz w:val="18"/>
                <w:szCs w:val="18"/>
              </w:rPr>
            </w:pPr>
            <w:bookmarkStart w:id="152" w:name="_Hlk132130768"/>
            <w:r>
              <w:rPr>
                <w:rFonts w:cstheme="minorHAnsi"/>
                <w:b/>
                <w:bCs/>
                <w:color w:val="FFFFFF" w:themeColor="background1"/>
                <w:sz w:val="18"/>
                <w:szCs w:val="18"/>
              </w:rPr>
              <w:t>Impegni</w:t>
            </w:r>
          </w:p>
        </w:tc>
      </w:tr>
      <w:tr w:rsidR="006C4306" w:rsidRPr="00700099" w14:paraId="6D9C540A" w14:textId="77777777" w:rsidTr="002978BF">
        <w:tc>
          <w:tcPr>
            <w:tcW w:w="955" w:type="pct"/>
            <w:shd w:val="clear" w:color="auto" w:fill="A7D9A3"/>
            <w:vAlign w:val="center"/>
          </w:tcPr>
          <w:p w14:paraId="22BC181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045" w:type="pct"/>
            <w:shd w:val="clear" w:color="auto" w:fill="A7D9A3"/>
            <w:vAlign w:val="center"/>
          </w:tcPr>
          <w:p w14:paraId="24F5326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6A45A459" w14:textId="77777777" w:rsidTr="002978BF">
        <w:tc>
          <w:tcPr>
            <w:tcW w:w="955" w:type="pct"/>
            <w:vAlign w:val="center"/>
          </w:tcPr>
          <w:p w14:paraId="2150F8A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IM01</w:t>
            </w:r>
          </w:p>
        </w:tc>
        <w:tc>
          <w:tcPr>
            <w:tcW w:w="4045" w:type="pct"/>
            <w:vAlign w:val="center"/>
          </w:tcPr>
          <w:p w14:paraId="3A60ADD6" w14:textId="77777777" w:rsidR="006C4306" w:rsidRDefault="006C4306" w:rsidP="00F561E7">
            <w:pPr>
              <w:spacing w:after="0"/>
              <w:jc w:val="both"/>
              <w:rPr>
                <w:rFonts w:cstheme="minorHAnsi"/>
                <w:strike/>
                <w:color w:val="FF0000"/>
                <w:sz w:val="18"/>
                <w:szCs w:val="18"/>
              </w:rPr>
            </w:pPr>
            <w:r w:rsidRPr="009538F0">
              <w:rPr>
                <w:rFonts w:cstheme="minorHAnsi"/>
                <w:strike/>
                <w:color w:val="FF0000"/>
                <w:sz w:val="18"/>
                <w:szCs w:val="18"/>
              </w:rPr>
              <w:t>Realizzare</w:t>
            </w:r>
            <w:r>
              <w:rPr>
                <w:rFonts w:cstheme="minorHAnsi"/>
                <w:strike/>
                <w:color w:val="FF0000"/>
                <w:sz w:val="18"/>
                <w:szCs w:val="18"/>
              </w:rPr>
              <w:t xml:space="preserve"> gli investimenti </w:t>
            </w:r>
            <w:r w:rsidRPr="009538F0">
              <w:rPr>
                <w:rFonts w:cstheme="minorHAnsi"/>
                <w:strike/>
                <w:color w:val="FF0000"/>
                <w:sz w:val="18"/>
                <w:szCs w:val="18"/>
              </w:rPr>
              <w:t xml:space="preserve">conformemente a quanto </w:t>
            </w:r>
            <w:r>
              <w:rPr>
                <w:rFonts w:cstheme="minorHAnsi"/>
                <w:strike/>
                <w:color w:val="FF0000"/>
                <w:sz w:val="18"/>
                <w:szCs w:val="18"/>
              </w:rPr>
              <w:t>previsto</w:t>
            </w:r>
            <w:r w:rsidRPr="009538F0">
              <w:rPr>
                <w:rFonts w:cstheme="minorHAnsi"/>
                <w:strike/>
                <w:color w:val="FF0000"/>
                <w:sz w:val="18"/>
                <w:szCs w:val="18"/>
              </w:rPr>
              <w:t xml:space="preserve"> </w:t>
            </w:r>
            <w:r>
              <w:rPr>
                <w:rFonts w:cstheme="minorHAnsi"/>
                <w:strike/>
                <w:color w:val="FF0000"/>
                <w:sz w:val="18"/>
                <w:szCs w:val="18"/>
              </w:rPr>
              <w:t>dal</w:t>
            </w:r>
            <w:r w:rsidRPr="009538F0">
              <w:rPr>
                <w:rFonts w:cstheme="minorHAnsi"/>
                <w:strike/>
                <w:color w:val="FF0000"/>
                <w:sz w:val="18"/>
                <w:szCs w:val="18"/>
              </w:rPr>
              <w:t xml:space="preserve"> “Piano di investimento” </w:t>
            </w:r>
            <w:r>
              <w:rPr>
                <w:rFonts w:cstheme="minorHAnsi"/>
                <w:strike/>
                <w:color w:val="FF0000"/>
                <w:sz w:val="18"/>
                <w:szCs w:val="18"/>
              </w:rPr>
              <w:t>approvato con l’atto di concessione della AdG competente, fatte sal</w:t>
            </w:r>
            <w:r w:rsidRPr="009538F0">
              <w:rPr>
                <w:rFonts w:cstheme="minorHAnsi"/>
                <w:strike/>
                <w:color w:val="FF0000"/>
                <w:sz w:val="18"/>
                <w:szCs w:val="18"/>
              </w:rPr>
              <w:t>ve eventuali varianti e/o deroghe stabilite dalla stessa</w:t>
            </w:r>
          </w:p>
          <w:p w14:paraId="29F9ABEE" w14:textId="77777777" w:rsidR="006C4306" w:rsidRPr="00700099" w:rsidRDefault="006C4306" w:rsidP="00F561E7">
            <w:pPr>
              <w:spacing w:after="0"/>
              <w:jc w:val="both"/>
              <w:rPr>
                <w:rFonts w:cstheme="minorHAnsi"/>
                <w:sz w:val="18"/>
                <w:szCs w:val="18"/>
              </w:rPr>
            </w:pPr>
            <w:r w:rsidRPr="006B78CD">
              <w:rPr>
                <w:rFonts w:cstheme="minorHAnsi"/>
                <w:b/>
                <w:bCs/>
                <w:sz w:val="18"/>
                <w:szCs w:val="18"/>
                <w:highlight w:val="green"/>
              </w:rPr>
              <w:t xml:space="preserve">Regione Lombardia: </w:t>
            </w:r>
            <w:r w:rsidRPr="006B78CD">
              <w:rPr>
                <w:rFonts w:cstheme="minorHAnsi"/>
                <w:sz w:val="18"/>
                <w:szCs w:val="18"/>
                <w:highlight w:val="green"/>
              </w:rPr>
              <w:t>Realizzare le attività previste dall’intervento conformemente a quanto indicato nella domanda di sostegno ammessa dalla Regione, fatte salve eventuali varianti e/o deroghe approvate</w:t>
            </w:r>
          </w:p>
        </w:tc>
      </w:tr>
      <w:tr w:rsidR="006C4306" w:rsidRPr="00700099" w14:paraId="0F5E67CE" w14:textId="77777777" w:rsidTr="002978BF">
        <w:tc>
          <w:tcPr>
            <w:tcW w:w="5000" w:type="pct"/>
            <w:gridSpan w:val="2"/>
            <w:shd w:val="clear" w:color="auto" w:fill="008E40"/>
            <w:vAlign w:val="center"/>
          </w:tcPr>
          <w:p w14:paraId="0CBED0D6" w14:textId="77777777" w:rsidR="006C4306" w:rsidRPr="00700099" w:rsidRDefault="006C4306" w:rsidP="00F561E7">
            <w:pPr>
              <w:pStyle w:val="Paragrafoelenco"/>
              <w:spacing w:after="0"/>
              <w:ind w:left="360"/>
              <w:jc w:val="center"/>
              <w:rPr>
                <w:rFonts w:cstheme="minorHAnsi"/>
                <w:sz w:val="18"/>
                <w:szCs w:val="18"/>
              </w:rPr>
            </w:pPr>
            <w:r>
              <w:rPr>
                <w:rFonts w:cstheme="minorHAnsi"/>
                <w:b/>
                <w:bCs/>
                <w:color w:val="FFFFFF" w:themeColor="background1"/>
                <w:sz w:val="18"/>
                <w:szCs w:val="18"/>
              </w:rPr>
              <w:t>Altri impegni specifici regionali</w:t>
            </w:r>
          </w:p>
        </w:tc>
      </w:tr>
      <w:tr w:rsidR="006C4306" w:rsidRPr="00700099" w14:paraId="64AE57FA" w14:textId="77777777" w:rsidTr="002978BF">
        <w:tc>
          <w:tcPr>
            <w:tcW w:w="955" w:type="pct"/>
            <w:shd w:val="clear" w:color="auto" w:fill="A7D9A3"/>
            <w:vAlign w:val="center"/>
          </w:tcPr>
          <w:p w14:paraId="33C0F6F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 xml:space="preserve">Codice </w:t>
            </w:r>
          </w:p>
        </w:tc>
        <w:tc>
          <w:tcPr>
            <w:tcW w:w="4045" w:type="pct"/>
            <w:shd w:val="clear" w:color="auto" w:fill="A7D9A3"/>
            <w:vAlign w:val="center"/>
          </w:tcPr>
          <w:p w14:paraId="0CCE62B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Descrizione</w:t>
            </w:r>
          </w:p>
        </w:tc>
      </w:tr>
      <w:tr w:rsidR="006C4306" w:rsidRPr="00700099" w14:paraId="7A1D46EB" w14:textId="77777777" w:rsidTr="002978BF">
        <w:tc>
          <w:tcPr>
            <w:tcW w:w="955" w:type="pct"/>
            <w:vAlign w:val="center"/>
          </w:tcPr>
          <w:p w14:paraId="0F720CEE" w14:textId="77777777" w:rsidR="006C4306" w:rsidRPr="00700099" w:rsidRDefault="006C4306" w:rsidP="00F561E7">
            <w:pPr>
              <w:spacing w:after="0"/>
              <w:jc w:val="center"/>
              <w:rPr>
                <w:rFonts w:cstheme="minorHAnsi"/>
                <w:b/>
                <w:bCs/>
                <w:sz w:val="18"/>
                <w:szCs w:val="18"/>
              </w:rPr>
            </w:pPr>
            <w:r>
              <w:rPr>
                <w:rFonts w:cstheme="minorHAnsi"/>
                <w:b/>
                <w:bCs/>
                <w:sz w:val="18"/>
                <w:szCs w:val="18"/>
              </w:rPr>
              <w:t>SRD15_I_LOM_01</w:t>
            </w:r>
          </w:p>
        </w:tc>
        <w:tc>
          <w:tcPr>
            <w:tcW w:w="4045" w:type="pct"/>
            <w:vAlign w:val="center"/>
          </w:tcPr>
          <w:p w14:paraId="2566CAA6" w14:textId="77777777" w:rsidR="006C4306" w:rsidRPr="00E9052D" w:rsidRDefault="006C4306" w:rsidP="00F561E7">
            <w:pPr>
              <w:spacing w:after="0"/>
              <w:jc w:val="both"/>
              <w:rPr>
                <w:rFonts w:cstheme="minorHAnsi"/>
                <w:strike/>
                <w:color w:val="FF0000"/>
                <w:sz w:val="18"/>
                <w:szCs w:val="18"/>
              </w:rPr>
            </w:pPr>
            <w:r w:rsidRPr="00E9052D">
              <w:rPr>
                <w:rFonts w:cstheme="minorHAnsi"/>
                <w:strike/>
                <w:color w:val="FF0000"/>
                <w:sz w:val="18"/>
                <w:szCs w:val="18"/>
              </w:rPr>
              <w:t>Mantenere la destinazione d'uso per un periodo minimo di 5 anni per impianti e attrezzature e di 10 anni beni immobili ed opere edili, al fine di assicurare la stabilità dell’operazione di investimento oggetto di sostegno.</w:t>
            </w:r>
          </w:p>
          <w:p w14:paraId="73790104" w14:textId="77777777" w:rsidR="006C4306" w:rsidRPr="00E9052D" w:rsidRDefault="006C4306" w:rsidP="00F561E7">
            <w:pPr>
              <w:spacing w:after="0"/>
              <w:jc w:val="both"/>
              <w:rPr>
                <w:rFonts w:cstheme="minorHAnsi"/>
                <w:sz w:val="18"/>
                <w:szCs w:val="18"/>
                <w:highlight w:val="green"/>
              </w:rPr>
            </w:pPr>
            <w:r w:rsidRPr="00E9052D">
              <w:rPr>
                <w:rFonts w:cstheme="minorHAnsi"/>
                <w:sz w:val="18"/>
                <w:szCs w:val="18"/>
                <w:highlight w:val="green"/>
              </w:rPr>
              <w:t xml:space="preserve">Al fine di assicurare la stabilità dell’operazione di investimento oggetto di sostegno, il beneficiario si impegna a mantenere la destinazione d'uso per un periodo minimo pari a: </w:t>
            </w:r>
          </w:p>
          <w:p w14:paraId="0428F7EF" w14:textId="77777777" w:rsidR="006C4306" w:rsidRPr="00E9052D" w:rsidRDefault="006C4306" w:rsidP="006C4306">
            <w:pPr>
              <w:pStyle w:val="Paragrafoelenco"/>
              <w:numPr>
                <w:ilvl w:val="0"/>
                <w:numId w:val="92"/>
              </w:numPr>
              <w:spacing w:after="0"/>
              <w:jc w:val="both"/>
              <w:rPr>
                <w:rFonts w:cstheme="minorHAnsi"/>
                <w:sz w:val="18"/>
                <w:szCs w:val="18"/>
                <w:highlight w:val="green"/>
              </w:rPr>
            </w:pPr>
            <w:r w:rsidRPr="00E9052D">
              <w:rPr>
                <w:rFonts w:cstheme="minorHAnsi"/>
                <w:b/>
                <w:bCs/>
                <w:sz w:val="18"/>
                <w:szCs w:val="18"/>
                <w:highlight w:val="green"/>
              </w:rPr>
              <w:t>5 anni</w:t>
            </w:r>
            <w:r w:rsidRPr="00E9052D">
              <w:rPr>
                <w:rFonts w:cstheme="minorHAnsi"/>
                <w:sz w:val="18"/>
                <w:szCs w:val="18"/>
                <w:highlight w:val="green"/>
              </w:rPr>
              <w:t xml:space="preserve"> per impianti e attrezzature</w:t>
            </w:r>
          </w:p>
          <w:p w14:paraId="32BC3A81" w14:textId="74995FBE" w:rsidR="006C4306" w:rsidRPr="0020028B" w:rsidRDefault="006C4306" w:rsidP="006C4306">
            <w:pPr>
              <w:pStyle w:val="Paragrafoelenco"/>
              <w:numPr>
                <w:ilvl w:val="0"/>
                <w:numId w:val="92"/>
              </w:numPr>
              <w:spacing w:after="0"/>
              <w:jc w:val="both"/>
              <w:rPr>
                <w:rFonts w:cstheme="minorHAnsi"/>
                <w:sz w:val="18"/>
                <w:szCs w:val="18"/>
              </w:rPr>
            </w:pPr>
            <w:r w:rsidRPr="00E9052D">
              <w:rPr>
                <w:rFonts w:cstheme="minorHAnsi"/>
                <w:b/>
                <w:bCs/>
                <w:sz w:val="18"/>
                <w:szCs w:val="18"/>
                <w:highlight w:val="green"/>
              </w:rPr>
              <w:t>10 anni</w:t>
            </w:r>
            <w:r w:rsidRPr="00E9052D">
              <w:rPr>
                <w:rFonts w:cstheme="minorHAnsi"/>
                <w:sz w:val="18"/>
                <w:szCs w:val="18"/>
                <w:highlight w:val="green"/>
              </w:rPr>
              <w:t xml:space="preserve"> per </w:t>
            </w:r>
            <w:r w:rsidR="00AB011A" w:rsidRPr="00AB011A">
              <w:rPr>
                <w:rFonts w:cstheme="minorHAnsi"/>
                <w:strike/>
                <w:color w:val="FF0000"/>
                <w:sz w:val="18"/>
                <w:szCs w:val="18"/>
                <w:highlight w:val="yellow"/>
              </w:rPr>
              <w:t>opere</w:t>
            </w:r>
            <w:r w:rsidR="00AB011A" w:rsidRPr="00AB011A">
              <w:rPr>
                <w:rFonts w:cstheme="minorHAnsi"/>
                <w:color w:val="FF0000"/>
                <w:sz w:val="18"/>
                <w:szCs w:val="18"/>
                <w:highlight w:val="yellow"/>
              </w:rPr>
              <w:t xml:space="preserve"> </w:t>
            </w:r>
            <w:r w:rsidRPr="00AB011A">
              <w:rPr>
                <w:rFonts w:cstheme="minorHAnsi"/>
                <w:sz w:val="18"/>
                <w:szCs w:val="18"/>
                <w:highlight w:val="yellow"/>
              </w:rPr>
              <w:t>beni immobili ed opere edili</w:t>
            </w:r>
          </w:p>
        </w:tc>
      </w:tr>
      <w:tr w:rsidR="006C4306" w:rsidRPr="00700099" w14:paraId="5AB19333" w14:textId="77777777" w:rsidTr="002978BF">
        <w:tc>
          <w:tcPr>
            <w:tcW w:w="5000" w:type="pct"/>
            <w:gridSpan w:val="2"/>
            <w:shd w:val="clear" w:color="auto" w:fill="008E40"/>
            <w:vAlign w:val="center"/>
          </w:tcPr>
          <w:p w14:paraId="5036A054" w14:textId="77777777" w:rsidR="006C4306" w:rsidRPr="00700099" w:rsidRDefault="006C4306" w:rsidP="00F561E7">
            <w:pPr>
              <w:spacing w:after="0"/>
              <w:ind w:left="360" w:hanging="360"/>
              <w:jc w:val="center"/>
              <w:rPr>
                <w:rFonts w:cstheme="minorHAnsi"/>
                <w:b/>
                <w:bCs/>
                <w:color w:val="FFFFFF" w:themeColor="background1"/>
                <w:sz w:val="18"/>
                <w:szCs w:val="18"/>
              </w:rPr>
            </w:pPr>
            <w:r w:rsidRPr="00700099">
              <w:rPr>
                <w:rFonts w:cstheme="minorHAnsi"/>
                <w:b/>
                <w:bCs/>
                <w:color w:val="FFFFFF" w:themeColor="background1"/>
                <w:sz w:val="18"/>
                <w:szCs w:val="18"/>
              </w:rPr>
              <w:t>Altri obblighi</w:t>
            </w:r>
          </w:p>
        </w:tc>
      </w:tr>
      <w:tr w:rsidR="006C4306" w:rsidRPr="00700099" w14:paraId="10C10D16" w14:textId="77777777" w:rsidTr="002978BF">
        <w:tc>
          <w:tcPr>
            <w:tcW w:w="955" w:type="pct"/>
            <w:shd w:val="clear" w:color="auto" w:fill="A7D9A3"/>
            <w:vAlign w:val="center"/>
          </w:tcPr>
          <w:p w14:paraId="6968FFD0" w14:textId="77777777" w:rsidR="006C4306" w:rsidRDefault="006C4306" w:rsidP="00F561E7">
            <w:pPr>
              <w:spacing w:after="0"/>
              <w:ind w:left="360" w:hanging="360"/>
              <w:jc w:val="center"/>
              <w:rPr>
                <w:rFonts w:cstheme="minorHAnsi"/>
                <w:b/>
                <w:bCs/>
                <w:color w:val="FFFFFF" w:themeColor="background1"/>
                <w:sz w:val="18"/>
                <w:szCs w:val="18"/>
              </w:rPr>
            </w:pPr>
            <w:r w:rsidRPr="00700099">
              <w:rPr>
                <w:rFonts w:cstheme="minorHAnsi"/>
                <w:b/>
                <w:bCs/>
                <w:sz w:val="18"/>
                <w:szCs w:val="18"/>
              </w:rPr>
              <w:t xml:space="preserve">Codice </w:t>
            </w:r>
          </w:p>
        </w:tc>
        <w:tc>
          <w:tcPr>
            <w:tcW w:w="4045" w:type="pct"/>
            <w:shd w:val="clear" w:color="auto" w:fill="A7D9A3"/>
            <w:vAlign w:val="center"/>
          </w:tcPr>
          <w:p w14:paraId="7C2ACB2A" w14:textId="77777777" w:rsidR="006C4306" w:rsidRPr="00700099" w:rsidRDefault="006C4306" w:rsidP="00F561E7">
            <w:pPr>
              <w:spacing w:after="0"/>
              <w:ind w:left="360" w:hanging="36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715C6AC8" w14:textId="77777777" w:rsidTr="002978BF">
        <w:tc>
          <w:tcPr>
            <w:tcW w:w="955" w:type="pct"/>
            <w:vAlign w:val="center"/>
          </w:tcPr>
          <w:p w14:paraId="591FBE2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045" w:type="pct"/>
            <w:vAlign w:val="center"/>
          </w:tcPr>
          <w:p w14:paraId="31CF1B70" w14:textId="77777777" w:rsidR="006C4306" w:rsidRPr="00700099" w:rsidRDefault="006C4306" w:rsidP="00F561E7">
            <w:pPr>
              <w:spacing w:after="0"/>
              <w:ind w:left="47"/>
              <w:jc w:val="both"/>
              <w:rPr>
                <w:rFonts w:cstheme="minorHAnsi"/>
                <w:sz w:val="18"/>
                <w:szCs w:val="18"/>
              </w:rPr>
            </w:pPr>
            <w:r w:rsidRPr="00700099">
              <w:rPr>
                <w:rFonts w:cstheme="minorHAnsi"/>
                <w:sz w:val="18"/>
                <w:szCs w:val="18"/>
              </w:rPr>
              <w:t>Al fine di corrispondere agli obblighi di informazione e pubblicità, per le operazioni oggetto di sostegno del FEASR, si applica quanto previsto dal Reg</w:t>
            </w:r>
            <w:r>
              <w:rPr>
                <w:rFonts w:cstheme="minorHAnsi"/>
                <w:sz w:val="18"/>
                <w:szCs w:val="18"/>
              </w:rPr>
              <w:t>.</w:t>
            </w:r>
            <w:r w:rsidRPr="00700099">
              <w:rPr>
                <w:rFonts w:cstheme="minorHAnsi"/>
                <w:sz w:val="18"/>
                <w:szCs w:val="18"/>
              </w:rPr>
              <w:t xml:space="preserve"> (UE) 2022/129</w:t>
            </w:r>
          </w:p>
        </w:tc>
      </w:tr>
      <w:bookmarkEnd w:id="152"/>
    </w:tbl>
    <w:p w14:paraId="0179655C" w14:textId="77777777" w:rsidR="006C4306" w:rsidRDefault="006C4306" w:rsidP="006C4306">
      <w:pPr>
        <w:spacing w:after="0"/>
        <w:rPr>
          <w:rFonts w:cstheme="minorHAnsi"/>
        </w:rPr>
      </w:pPr>
    </w:p>
    <w:p w14:paraId="293220B6" w14:textId="77777777" w:rsidR="006C4306" w:rsidRPr="008B2394" w:rsidRDefault="006C4306" w:rsidP="006C4306">
      <w:pPr>
        <w:pStyle w:val="Titolo3"/>
        <w:rPr>
          <w:i/>
          <w:iCs/>
          <w:sz w:val="22"/>
          <w:szCs w:val="22"/>
        </w:rPr>
      </w:pPr>
      <w:r w:rsidRPr="0044477F">
        <w:rPr>
          <w:i/>
          <w:iCs/>
          <w:sz w:val="22"/>
          <w:szCs w:val="22"/>
        </w:rPr>
        <w:t>Gamma del sostegno</w:t>
      </w:r>
    </w:p>
    <w:tbl>
      <w:tblPr>
        <w:tblStyle w:val="Grigliatabella"/>
        <w:tblW w:w="5000" w:type="pct"/>
        <w:jc w:val="center"/>
        <w:tblLook w:val="04A0" w:firstRow="1" w:lastRow="0" w:firstColumn="1" w:lastColumn="0" w:noHBand="0" w:noVBand="1"/>
      </w:tblPr>
      <w:tblGrid>
        <w:gridCol w:w="3129"/>
        <w:gridCol w:w="6019"/>
        <w:gridCol w:w="992"/>
      </w:tblGrid>
      <w:tr w:rsidR="006C4306" w:rsidRPr="00700099" w14:paraId="31D7E98F" w14:textId="77777777" w:rsidTr="002978BF">
        <w:trPr>
          <w:jc w:val="center"/>
        </w:trPr>
        <w:tc>
          <w:tcPr>
            <w:tcW w:w="1543" w:type="pct"/>
            <w:shd w:val="clear" w:color="auto" w:fill="008E40"/>
            <w:vAlign w:val="center"/>
          </w:tcPr>
          <w:p w14:paraId="031DB8F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3457" w:type="pct"/>
            <w:gridSpan w:val="2"/>
            <w:vAlign w:val="center"/>
          </w:tcPr>
          <w:p w14:paraId="264EA335" w14:textId="77777777" w:rsidR="006C4306" w:rsidRPr="00967F0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in conto capitale</w:t>
            </w:r>
          </w:p>
        </w:tc>
      </w:tr>
      <w:tr w:rsidR="006C4306" w:rsidRPr="00700099" w14:paraId="31206823" w14:textId="77777777" w:rsidTr="002978BF">
        <w:trPr>
          <w:jc w:val="center"/>
        </w:trPr>
        <w:tc>
          <w:tcPr>
            <w:tcW w:w="1543" w:type="pct"/>
            <w:shd w:val="clear" w:color="auto" w:fill="008E40"/>
            <w:vAlign w:val="center"/>
          </w:tcPr>
          <w:p w14:paraId="4327D5BF"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3457" w:type="pct"/>
            <w:gridSpan w:val="2"/>
            <w:vAlign w:val="center"/>
          </w:tcPr>
          <w:p w14:paraId="6A3FEAD2" w14:textId="77777777" w:rsidR="006C4306" w:rsidRPr="00967F0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di spese effettivamente sostenute</w:t>
            </w:r>
          </w:p>
        </w:tc>
      </w:tr>
      <w:tr w:rsidR="006C4306" w:rsidRPr="00700099" w14:paraId="53F2E429" w14:textId="77777777" w:rsidTr="002978BF">
        <w:trPr>
          <w:jc w:val="center"/>
        </w:trPr>
        <w:tc>
          <w:tcPr>
            <w:tcW w:w="1543" w:type="pct"/>
            <w:shd w:val="clear" w:color="auto" w:fill="008E40"/>
            <w:vAlign w:val="center"/>
          </w:tcPr>
          <w:p w14:paraId="4347C52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968" w:type="pct"/>
            <w:vAlign w:val="center"/>
          </w:tcPr>
          <w:p w14:paraId="33626898" w14:textId="77777777" w:rsidR="006C4306" w:rsidRPr="00700099" w:rsidRDefault="006C4306" w:rsidP="00F561E7">
            <w:pPr>
              <w:spacing w:after="0"/>
              <w:rPr>
                <w:rFonts w:cstheme="minorHAnsi"/>
                <w:sz w:val="18"/>
                <w:szCs w:val="18"/>
              </w:rPr>
            </w:pPr>
            <w:r w:rsidRPr="00700099">
              <w:rPr>
                <w:rFonts w:cstheme="minorHAnsi"/>
                <w:sz w:val="18"/>
                <w:szCs w:val="18"/>
              </w:rPr>
              <w:t>Tasso di sostegno</w:t>
            </w:r>
          </w:p>
        </w:tc>
        <w:tc>
          <w:tcPr>
            <w:tcW w:w="489" w:type="pct"/>
            <w:vAlign w:val="center"/>
          </w:tcPr>
          <w:p w14:paraId="61534E62" w14:textId="77777777" w:rsidR="006C4306" w:rsidRPr="00700099" w:rsidRDefault="006C4306" w:rsidP="00F561E7">
            <w:pPr>
              <w:spacing w:after="0"/>
              <w:jc w:val="center"/>
              <w:rPr>
                <w:rFonts w:cstheme="minorHAnsi"/>
                <w:sz w:val="18"/>
                <w:szCs w:val="18"/>
              </w:rPr>
            </w:pPr>
            <w:r w:rsidRPr="00700099">
              <w:rPr>
                <w:rFonts w:cstheme="minorHAnsi"/>
                <w:sz w:val="18"/>
                <w:szCs w:val="18"/>
              </w:rPr>
              <w:t>40%</w:t>
            </w:r>
          </w:p>
        </w:tc>
      </w:tr>
      <w:tr w:rsidR="006C4306" w:rsidRPr="00700099" w14:paraId="1FECB3C1" w14:textId="77777777" w:rsidTr="002978BF">
        <w:trPr>
          <w:jc w:val="center"/>
        </w:trPr>
        <w:tc>
          <w:tcPr>
            <w:tcW w:w="1543" w:type="pct"/>
            <w:shd w:val="clear" w:color="auto" w:fill="008E40"/>
            <w:vAlign w:val="center"/>
          </w:tcPr>
          <w:p w14:paraId="2827DB94" w14:textId="77777777" w:rsidR="006C4306" w:rsidRPr="00700099" w:rsidRDefault="006C4306" w:rsidP="00F561E7">
            <w:pPr>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3457" w:type="pct"/>
            <w:gridSpan w:val="2"/>
            <w:vAlign w:val="center"/>
          </w:tcPr>
          <w:p w14:paraId="1C1F78B6"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Notifica </w:t>
            </w:r>
          </w:p>
          <w:p w14:paraId="7E669D94"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ABER </w:t>
            </w:r>
          </w:p>
          <w:p w14:paraId="41B83133"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 xml:space="preserve">GBER </w:t>
            </w:r>
          </w:p>
          <w:p w14:paraId="524443DF"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sidRPr="00CD68F5">
              <w:rPr>
                <w:rFonts w:cstheme="minorHAnsi"/>
                <w:i/>
                <w:iCs/>
                <w:sz w:val="18"/>
                <w:szCs w:val="18"/>
              </w:rPr>
              <w:t>de minimis</w:t>
            </w:r>
          </w:p>
        </w:tc>
      </w:tr>
      <w:tr w:rsidR="006C4306" w:rsidRPr="004F0244" w14:paraId="1854878B" w14:textId="77777777" w:rsidTr="002978BF">
        <w:trPr>
          <w:jc w:val="center"/>
        </w:trPr>
        <w:tc>
          <w:tcPr>
            <w:tcW w:w="1543" w:type="pct"/>
            <w:shd w:val="clear" w:color="auto" w:fill="008E40"/>
            <w:vAlign w:val="center"/>
          </w:tcPr>
          <w:p w14:paraId="56B8C29C" w14:textId="77777777" w:rsidR="006C4306" w:rsidRPr="004F0244" w:rsidRDefault="006C4306" w:rsidP="00F561E7">
            <w:pPr>
              <w:jc w:val="center"/>
              <w:rPr>
                <w:rFonts w:cstheme="minorHAnsi"/>
                <w:b/>
                <w:bCs/>
                <w:color w:val="FFFFFF" w:themeColor="background1"/>
                <w:sz w:val="18"/>
                <w:szCs w:val="18"/>
              </w:rPr>
            </w:pPr>
            <w:r w:rsidRPr="004F0244">
              <w:rPr>
                <w:rFonts w:cstheme="minorHAnsi"/>
                <w:b/>
                <w:bCs/>
                <w:color w:val="FFFFFF" w:themeColor="background1"/>
                <w:sz w:val="18"/>
                <w:szCs w:val="18"/>
              </w:rPr>
              <w:t>Anticipi</w:t>
            </w:r>
          </w:p>
        </w:tc>
        <w:tc>
          <w:tcPr>
            <w:tcW w:w="3457" w:type="pct"/>
            <w:gridSpan w:val="2"/>
            <w:vAlign w:val="center"/>
          </w:tcPr>
          <w:p w14:paraId="090ED02A" w14:textId="77777777" w:rsidR="006C4306" w:rsidRPr="004F0244" w:rsidRDefault="006C4306" w:rsidP="00F561E7">
            <w:pPr>
              <w:spacing w:after="0"/>
              <w:rPr>
                <w:rFonts w:ascii="Segoe UI Symbol" w:eastAsia="MS Gothic" w:hAnsi="Segoe UI Symbol" w:cs="Segoe UI Symbol"/>
                <w:sz w:val="18"/>
                <w:szCs w:val="18"/>
              </w:rPr>
            </w:pPr>
            <w:r w:rsidRPr="004F0244">
              <w:rPr>
                <w:rFonts w:ascii="Segoe UI Symbol" w:eastAsia="MS Gothic" w:hAnsi="Segoe UI Symbol" w:cs="Segoe UI Symbol"/>
                <w:sz w:val="18"/>
                <w:szCs w:val="18"/>
              </w:rPr>
              <w:t xml:space="preserve">☒ </w:t>
            </w:r>
            <w:r>
              <w:rPr>
                <w:rFonts w:eastAsia="MS Gothic" w:cstheme="minorHAnsi"/>
                <w:sz w:val="18"/>
                <w:szCs w:val="18"/>
              </w:rPr>
              <w:t xml:space="preserve">Sì, </w:t>
            </w:r>
            <w:r w:rsidRPr="00E9052D">
              <w:rPr>
                <w:rFonts w:eastAsia="MS Gothic" w:cstheme="minorHAnsi"/>
                <w:strike/>
                <w:color w:val="FF0000"/>
                <w:sz w:val="18"/>
                <w:szCs w:val="18"/>
              </w:rPr>
              <w:t>fino al</w:t>
            </w:r>
            <w:r>
              <w:rPr>
                <w:rFonts w:eastAsia="MS Gothic" w:cstheme="minorHAnsi"/>
                <w:sz w:val="18"/>
                <w:szCs w:val="18"/>
              </w:rPr>
              <w:t xml:space="preserve"> 50%</w:t>
            </w:r>
          </w:p>
        </w:tc>
      </w:tr>
    </w:tbl>
    <w:p w14:paraId="7DE0A061" w14:textId="77777777" w:rsidR="006C4306" w:rsidRDefault="006C4306" w:rsidP="006C4306">
      <w:pPr>
        <w:spacing w:after="0"/>
      </w:pPr>
    </w:p>
    <w:p w14:paraId="2D75B4FB" w14:textId="77777777" w:rsidR="006C4306" w:rsidRPr="008B2394" w:rsidRDefault="006C4306" w:rsidP="006C4306">
      <w:pPr>
        <w:pStyle w:val="Titolo3"/>
        <w:spacing w:before="0"/>
        <w:rPr>
          <w:i/>
          <w:iCs/>
          <w:sz w:val="22"/>
          <w:szCs w:val="22"/>
        </w:rPr>
      </w:pPr>
      <w:r w:rsidRPr="008B2394">
        <w:rPr>
          <w:i/>
          <w:iCs/>
          <w:sz w:val="22"/>
          <w:szCs w:val="22"/>
        </w:rPr>
        <w:t xml:space="preserve">Partecipazione della scheda di intervento a progetti integrati (LEADER, Misure di cooperazione, etc.) </w:t>
      </w:r>
    </w:p>
    <w:p w14:paraId="17ACD1E2" w14:textId="77777777" w:rsidR="006C4306" w:rsidRPr="009C2DEF" w:rsidRDefault="006C4306" w:rsidP="006C4306">
      <w:pPr>
        <w:spacing w:after="0"/>
        <w:rPr>
          <w:rFonts w:cstheme="minorHAnsi"/>
          <w:sz w:val="20"/>
          <w:szCs w:val="20"/>
        </w:rPr>
      </w:pPr>
      <w:r w:rsidRPr="009C2DEF">
        <w:rPr>
          <w:rFonts w:cstheme="minorHAnsi"/>
          <w:sz w:val="20"/>
          <w:szCs w:val="20"/>
        </w:rPr>
        <w:t>LEADER: No.</w:t>
      </w:r>
    </w:p>
    <w:p w14:paraId="5BFC96A1" w14:textId="77777777" w:rsidR="006C4306" w:rsidRPr="009C2DEF" w:rsidRDefault="006C4306" w:rsidP="006C4306">
      <w:pPr>
        <w:spacing w:after="0"/>
        <w:rPr>
          <w:rFonts w:cstheme="minorHAnsi"/>
          <w:sz w:val="20"/>
          <w:szCs w:val="20"/>
        </w:rPr>
      </w:pPr>
      <w:r w:rsidRPr="009C2DEF">
        <w:rPr>
          <w:rFonts w:cstheme="minorHAnsi"/>
          <w:sz w:val="20"/>
          <w:szCs w:val="20"/>
        </w:rPr>
        <w:t>Cooperazione: No.</w:t>
      </w:r>
    </w:p>
    <w:p w14:paraId="042B7BEE" w14:textId="77777777" w:rsidR="006C4306" w:rsidRPr="00782C7F" w:rsidRDefault="006C4306" w:rsidP="006C4306">
      <w:pPr>
        <w:spacing w:after="0"/>
        <w:rPr>
          <w:rFonts w:cstheme="minorHAnsi"/>
          <w:sz w:val="18"/>
          <w:szCs w:val="18"/>
        </w:rPr>
      </w:pPr>
      <w:r>
        <w:br w:type="page"/>
      </w:r>
    </w:p>
    <w:p w14:paraId="133DF9FC" w14:textId="77777777" w:rsidR="006C4306" w:rsidRDefault="006C4306" w:rsidP="006C4306">
      <w:pPr>
        <w:pStyle w:val="Titolo2"/>
        <w:spacing w:before="0"/>
        <w:rPr>
          <w:rFonts w:asciiTheme="minorHAnsi" w:hAnsiTheme="minorHAnsi" w:cstheme="minorHAnsi"/>
          <w:b/>
          <w:bCs/>
        </w:rPr>
      </w:pPr>
      <w:bookmarkStart w:id="153" w:name="_Toc133425234"/>
      <w:r w:rsidRPr="00F6220C">
        <w:rPr>
          <w:rFonts w:asciiTheme="minorHAnsi" w:hAnsiTheme="minorHAnsi" w:cstheme="minorHAnsi"/>
          <w:b/>
          <w:bCs/>
        </w:rPr>
        <w:t>SRE01</w:t>
      </w:r>
      <w:r>
        <w:rPr>
          <w:rFonts w:asciiTheme="minorHAnsi" w:hAnsiTheme="minorHAnsi" w:cstheme="minorHAnsi"/>
          <w:b/>
          <w:bCs/>
        </w:rPr>
        <w:t xml:space="preserve"> - I</w:t>
      </w:r>
      <w:r w:rsidRPr="00771208">
        <w:rPr>
          <w:rFonts w:asciiTheme="minorHAnsi" w:hAnsiTheme="minorHAnsi" w:cstheme="minorHAnsi"/>
          <w:b/>
          <w:bCs/>
        </w:rPr>
        <w:t>nsediamento giovani agricoltori</w:t>
      </w:r>
      <w:bookmarkEnd w:id="153"/>
    </w:p>
    <w:p w14:paraId="4BABE594" w14:textId="77777777" w:rsidR="006C4306" w:rsidRPr="00E01E68" w:rsidRDefault="006C4306" w:rsidP="006C4306">
      <w:pPr>
        <w:pStyle w:val="Titolo3"/>
        <w:spacing w:before="0"/>
        <w:rPr>
          <w:i/>
          <w:iCs/>
          <w:sz w:val="22"/>
          <w:szCs w:val="22"/>
        </w:rPr>
      </w:pPr>
      <w:r>
        <w:rPr>
          <w:i/>
          <w:iCs/>
          <w:sz w:val="22"/>
          <w:szCs w:val="22"/>
        </w:rPr>
        <w:t>Descrizione</w:t>
      </w:r>
    </w:p>
    <w:p w14:paraId="1C933EFA" w14:textId="77777777" w:rsidR="006C4306" w:rsidRPr="00B83351" w:rsidRDefault="006C4306" w:rsidP="006C4306">
      <w:pPr>
        <w:spacing w:after="40"/>
        <w:jc w:val="both"/>
        <w:rPr>
          <w:noProof/>
          <w:sz w:val="20"/>
          <w:szCs w:val="20"/>
        </w:rPr>
      </w:pPr>
      <w:r w:rsidRPr="005C506D">
        <w:rPr>
          <w:noProof/>
          <w:sz w:val="20"/>
          <w:szCs w:val="20"/>
        </w:rPr>
        <w:t xml:space="preserve">L’intervento è finalizzato alla concessione di un sostegno a giovani imprenditori agricoli di età fino a quarantuno anni non compiuti che si insediano per la prima volta in un’azienda agricola in qualità di capo dell’azienda, dietro presentazione di un piano aziendale per lo sviluppo dell’attività agricola. La finalità dell’intervento è quella di offrire opportunità e strumenti per attrarre giovani nel settore agricolo e per consentire di attuare idee imprenditoriali innovative anche mediante approcci produttivi maggiormente sostenibili sia in termini di ambiente, sia in termini economici e sociali. </w:t>
      </w:r>
      <w:r w:rsidRPr="00334C5F">
        <w:rPr>
          <w:strike/>
          <w:noProof/>
          <w:color w:val="FF0000"/>
          <w:sz w:val="20"/>
          <w:szCs w:val="20"/>
        </w:rPr>
        <w:t>Le scelte di seguito descritte sono basate sul presupposto di attrarre giovani nel settore e di offrire loro strumenti che favoriscano le fasi iniziali d’insediamento</w:t>
      </w:r>
      <w:r w:rsidRPr="00334C5F">
        <w:rPr>
          <w:noProof/>
          <w:sz w:val="20"/>
          <w:szCs w:val="20"/>
        </w:rPr>
        <w:t>.</w:t>
      </w:r>
    </w:p>
    <w:p w14:paraId="57E3B8FD" w14:textId="77777777" w:rsidR="006C4306" w:rsidRPr="003B1690" w:rsidRDefault="006C4306" w:rsidP="006C4306">
      <w:pPr>
        <w:spacing w:after="0"/>
        <w:jc w:val="both"/>
      </w:pPr>
    </w:p>
    <w:p w14:paraId="563C9647" w14:textId="77777777" w:rsidR="006C4306" w:rsidRPr="00E677BA" w:rsidRDefault="006C4306" w:rsidP="006C4306">
      <w:pPr>
        <w:pStyle w:val="Titolo3"/>
        <w:rPr>
          <w:i/>
          <w:iCs/>
          <w:sz w:val="22"/>
          <w:szCs w:val="22"/>
        </w:rPr>
      </w:pPr>
      <w:r w:rsidRPr="00E677BA">
        <w:rPr>
          <w:i/>
          <w:iCs/>
          <w:sz w:val="22"/>
          <w:szCs w:val="22"/>
        </w:rPr>
        <w:t>Dotazione finanziaria</w:t>
      </w:r>
    </w:p>
    <w:tbl>
      <w:tblPr>
        <w:tblStyle w:val="Grigliatabella"/>
        <w:tblW w:w="5000" w:type="pct"/>
        <w:tblLook w:val="04A0" w:firstRow="1" w:lastRow="0" w:firstColumn="1" w:lastColumn="0" w:noHBand="0" w:noVBand="1"/>
      </w:tblPr>
      <w:tblGrid>
        <w:gridCol w:w="1631"/>
        <w:gridCol w:w="710"/>
        <w:gridCol w:w="1245"/>
        <w:gridCol w:w="1121"/>
        <w:gridCol w:w="2602"/>
        <w:gridCol w:w="1343"/>
        <w:gridCol w:w="742"/>
        <w:gridCol w:w="746"/>
      </w:tblGrid>
      <w:tr w:rsidR="006C4306" w:rsidRPr="00700099" w14:paraId="40D530EF" w14:textId="77777777" w:rsidTr="008A1EE1">
        <w:trPr>
          <w:trHeight w:val="405"/>
        </w:trPr>
        <w:tc>
          <w:tcPr>
            <w:tcW w:w="804" w:type="pct"/>
            <w:vMerge w:val="restart"/>
            <w:shd w:val="clear" w:color="auto" w:fill="008E40"/>
            <w:vAlign w:val="center"/>
          </w:tcPr>
          <w:p w14:paraId="6D5E0FDC"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50" w:type="pct"/>
            <w:vMerge w:val="restart"/>
            <w:vAlign w:val="center"/>
          </w:tcPr>
          <w:p w14:paraId="4C93649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SRE01</w:t>
            </w:r>
          </w:p>
        </w:tc>
        <w:tc>
          <w:tcPr>
            <w:tcW w:w="614" w:type="pct"/>
            <w:vMerge w:val="restart"/>
            <w:shd w:val="clear" w:color="auto" w:fill="008E40"/>
            <w:vAlign w:val="center"/>
          </w:tcPr>
          <w:p w14:paraId="4D87678C"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36" w:type="pct"/>
            <w:gridSpan w:val="2"/>
            <w:vMerge w:val="restart"/>
            <w:vAlign w:val="center"/>
          </w:tcPr>
          <w:p w14:paraId="5E9C4C82" w14:textId="77777777" w:rsidR="006C4306" w:rsidRPr="00700099" w:rsidRDefault="006C4306" w:rsidP="00F561E7">
            <w:pPr>
              <w:spacing w:after="0"/>
              <w:jc w:val="center"/>
              <w:rPr>
                <w:rFonts w:cstheme="minorHAnsi"/>
                <w:b/>
                <w:bCs/>
                <w:sz w:val="18"/>
                <w:szCs w:val="18"/>
              </w:rPr>
            </w:pPr>
            <w:r>
              <w:rPr>
                <w:rFonts w:cstheme="minorHAnsi"/>
                <w:b/>
                <w:bCs/>
                <w:sz w:val="18"/>
                <w:szCs w:val="18"/>
              </w:rPr>
              <w:t>In</w:t>
            </w:r>
            <w:r w:rsidRPr="00700099">
              <w:rPr>
                <w:rFonts w:cstheme="minorHAnsi"/>
                <w:b/>
                <w:bCs/>
                <w:sz w:val="18"/>
                <w:szCs w:val="18"/>
              </w:rPr>
              <w:t>sediamento giovani agricoltori</w:t>
            </w:r>
          </w:p>
        </w:tc>
        <w:tc>
          <w:tcPr>
            <w:tcW w:w="662" w:type="pct"/>
            <w:vMerge w:val="restart"/>
            <w:shd w:val="clear" w:color="auto" w:fill="008E40"/>
            <w:vAlign w:val="center"/>
          </w:tcPr>
          <w:p w14:paraId="2D30119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66" w:type="pct"/>
            <w:shd w:val="clear" w:color="auto" w:fill="92D050"/>
            <w:vAlign w:val="center"/>
          </w:tcPr>
          <w:p w14:paraId="281F72B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826247622"/>
            <w14:checkbox>
              <w14:checked w14:val="1"/>
              <w14:checkedState w14:val="2612" w14:font="MS Gothic"/>
              <w14:uncheckedState w14:val="2610" w14:font="MS Gothic"/>
            </w14:checkbox>
          </w:sdtPr>
          <w:sdtEndPr/>
          <w:sdtContent>
            <w:tc>
              <w:tcPr>
                <w:tcW w:w="369" w:type="pct"/>
                <w:vAlign w:val="center"/>
              </w:tcPr>
              <w:p w14:paraId="5980E4C5" w14:textId="77777777" w:rsidR="006C4306" w:rsidRPr="00365BA7"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714C99B9" w14:textId="77777777" w:rsidTr="008A1EE1">
        <w:trPr>
          <w:trHeight w:val="405"/>
        </w:trPr>
        <w:tc>
          <w:tcPr>
            <w:tcW w:w="804" w:type="pct"/>
            <w:vMerge/>
            <w:shd w:val="clear" w:color="auto" w:fill="008E40"/>
            <w:vAlign w:val="center"/>
          </w:tcPr>
          <w:p w14:paraId="4DC312B8" w14:textId="77777777" w:rsidR="006C4306" w:rsidRPr="00700099" w:rsidRDefault="006C4306" w:rsidP="00F561E7">
            <w:pPr>
              <w:spacing w:after="0"/>
              <w:rPr>
                <w:rFonts w:cstheme="minorHAnsi"/>
                <w:sz w:val="18"/>
                <w:szCs w:val="18"/>
              </w:rPr>
            </w:pPr>
          </w:p>
        </w:tc>
        <w:tc>
          <w:tcPr>
            <w:tcW w:w="350" w:type="pct"/>
            <w:vMerge/>
            <w:vAlign w:val="center"/>
          </w:tcPr>
          <w:p w14:paraId="4FB20B23" w14:textId="77777777" w:rsidR="006C4306" w:rsidRPr="00700099" w:rsidRDefault="006C4306" w:rsidP="00F561E7">
            <w:pPr>
              <w:spacing w:after="0"/>
              <w:rPr>
                <w:rFonts w:cstheme="minorHAnsi"/>
                <w:sz w:val="18"/>
                <w:szCs w:val="18"/>
              </w:rPr>
            </w:pPr>
          </w:p>
        </w:tc>
        <w:tc>
          <w:tcPr>
            <w:tcW w:w="614" w:type="pct"/>
            <w:vMerge/>
            <w:shd w:val="clear" w:color="auto" w:fill="008E40"/>
            <w:vAlign w:val="center"/>
          </w:tcPr>
          <w:p w14:paraId="7C6225F0" w14:textId="77777777" w:rsidR="006C4306" w:rsidRPr="00700099" w:rsidRDefault="006C4306" w:rsidP="00F561E7">
            <w:pPr>
              <w:spacing w:after="0"/>
              <w:rPr>
                <w:rFonts w:cstheme="minorHAnsi"/>
                <w:sz w:val="18"/>
                <w:szCs w:val="18"/>
              </w:rPr>
            </w:pPr>
          </w:p>
        </w:tc>
        <w:tc>
          <w:tcPr>
            <w:tcW w:w="1836" w:type="pct"/>
            <w:gridSpan w:val="2"/>
            <w:vMerge/>
            <w:vAlign w:val="center"/>
          </w:tcPr>
          <w:p w14:paraId="5C565B6D" w14:textId="77777777" w:rsidR="006C4306" w:rsidRPr="00700099" w:rsidRDefault="006C4306" w:rsidP="00F561E7">
            <w:pPr>
              <w:spacing w:after="0"/>
              <w:rPr>
                <w:rFonts w:cstheme="minorHAnsi"/>
                <w:sz w:val="18"/>
                <w:szCs w:val="18"/>
              </w:rPr>
            </w:pPr>
          </w:p>
        </w:tc>
        <w:tc>
          <w:tcPr>
            <w:tcW w:w="662" w:type="pct"/>
            <w:vMerge/>
            <w:shd w:val="clear" w:color="auto" w:fill="008E40"/>
            <w:vAlign w:val="center"/>
          </w:tcPr>
          <w:p w14:paraId="77FE4C85" w14:textId="77777777" w:rsidR="006C4306" w:rsidRPr="00700099" w:rsidRDefault="006C4306" w:rsidP="00F561E7">
            <w:pPr>
              <w:spacing w:after="0"/>
              <w:jc w:val="center"/>
              <w:rPr>
                <w:rFonts w:cstheme="minorHAnsi"/>
                <w:b/>
                <w:bCs/>
                <w:color w:val="FFFFFF" w:themeColor="background1"/>
                <w:sz w:val="18"/>
                <w:szCs w:val="18"/>
              </w:rPr>
            </w:pPr>
          </w:p>
        </w:tc>
        <w:tc>
          <w:tcPr>
            <w:tcW w:w="366" w:type="pct"/>
            <w:shd w:val="clear" w:color="auto" w:fill="FF0000"/>
            <w:vAlign w:val="center"/>
          </w:tcPr>
          <w:p w14:paraId="71CA880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973675011"/>
            <w14:checkbox>
              <w14:checked w14:val="0"/>
              <w14:checkedState w14:val="2612" w14:font="MS Gothic"/>
              <w14:uncheckedState w14:val="2610" w14:font="MS Gothic"/>
            </w14:checkbox>
          </w:sdtPr>
          <w:sdtEndPr/>
          <w:sdtContent>
            <w:tc>
              <w:tcPr>
                <w:tcW w:w="369" w:type="pct"/>
                <w:vAlign w:val="center"/>
              </w:tcPr>
              <w:p w14:paraId="01D20669" w14:textId="77777777" w:rsidR="006C4306" w:rsidRPr="00365BA7"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49278C85" w14:textId="77777777" w:rsidTr="008A1EE1">
        <w:trPr>
          <w:trHeight w:val="70"/>
        </w:trPr>
        <w:tc>
          <w:tcPr>
            <w:tcW w:w="1154" w:type="pct"/>
            <w:gridSpan w:val="2"/>
            <w:shd w:val="clear" w:color="auto" w:fill="008E40"/>
            <w:vAlign w:val="center"/>
          </w:tcPr>
          <w:p w14:paraId="22B2352A" w14:textId="77777777" w:rsidR="006C4306" w:rsidRPr="00365BA7" w:rsidRDefault="006C4306" w:rsidP="00F561E7">
            <w:pPr>
              <w:spacing w:after="0"/>
              <w:jc w:val="center"/>
              <w:rPr>
                <w:rFonts w:cstheme="minorHAnsi"/>
                <w:b/>
                <w:bCs/>
                <w:sz w:val="18"/>
                <w:szCs w:val="18"/>
                <w:lang w:val="en-GB"/>
              </w:rPr>
            </w:pPr>
            <w:r w:rsidRPr="00365BA7">
              <w:rPr>
                <w:rFonts w:cstheme="minorHAnsi"/>
                <w:b/>
                <w:bCs/>
                <w:color w:val="FFFFFF" w:themeColor="background1"/>
                <w:sz w:val="18"/>
                <w:szCs w:val="18"/>
                <w:lang w:val="en-GB"/>
              </w:rPr>
              <w:t>Spesa Pubblica</w:t>
            </w:r>
          </w:p>
        </w:tc>
        <w:tc>
          <w:tcPr>
            <w:tcW w:w="1167" w:type="pct"/>
            <w:gridSpan w:val="2"/>
            <w:vAlign w:val="center"/>
          </w:tcPr>
          <w:p w14:paraId="29AE467B"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35.000.000,00</w:t>
            </w:r>
            <w:r>
              <w:rPr>
                <w:rFonts w:cstheme="minorHAnsi"/>
                <w:sz w:val="18"/>
                <w:szCs w:val="18"/>
                <w:lang w:val="it"/>
              </w:rPr>
              <w:t xml:space="preserve"> </w:t>
            </w:r>
            <w:r w:rsidRPr="00700099">
              <w:rPr>
                <w:rFonts w:cstheme="minorHAnsi"/>
                <w:sz w:val="18"/>
                <w:szCs w:val="18"/>
                <w:lang w:val="it"/>
              </w:rPr>
              <w:t>€</w:t>
            </w:r>
          </w:p>
        </w:tc>
        <w:tc>
          <w:tcPr>
            <w:tcW w:w="1945" w:type="pct"/>
            <w:gridSpan w:val="2"/>
            <w:shd w:val="clear" w:color="auto" w:fill="008E40"/>
            <w:vAlign w:val="center"/>
          </w:tcPr>
          <w:p w14:paraId="1DD29555" w14:textId="77777777" w:rsidR="006C4306" w:rsidRPr="00365BA7" w:rsidRDefault="006C4306" w:rsidP="00F561E7">
            <w:pPr>
              <w:spacing w:after="0"/>
              <w:jc w:val="center"/>
              <w:rPr>
                <w:rFonts w:cstheme="minorHAnsi"/>
                <w:b/>
                <w:bCs/>
                <w:color w:val="FFFFFF" w:themeColor="background1"/>
                <w:sz w:val="18"/>
                <w:szCs w:val="18"/>
                <w:lang w:val="it"/>
              </w:rPr>
            </w:pPr>
            <w:r w:rsidRPr="00365BA7">
              <w:rPr>
                <w:rFonts w:cstheme="minorHAnsi"/>
                <w:b/>
                <w:bCs/>
                <w:color w:val="FFFFFF" w:themeColor="background1"/>
                <w:sz w:val="18"/>
                <w:szCs w:val="18"/>
                <w:lang w:val="en-GB"/>
              </w:rPr>
              <w:t>Contributo del FEASR</w:t>
            </w:r>
          </w:p>
        </w:tc>
        <w:tc>
          <w:tcPr>
            <w:tcW w:w="734" w:type="pct"/>
            <w:gridSpan w:val="2"/>
            <w:vAlign w:val="center"/>
          </w:tcPr>
          <w:p w14:paraId="32B79DA5"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14.245.000,00</w:t>
            </w:r>
            <w:r>
              <w:rPr>
                <w:rFonts w:cstheme="minorHAnsi"/>
                <w:sz w:val="18"/>
                <w:szCs w:val="18"/>
                <w:lang w:val="it"/>
              </w:rPr>
              <w:t xml:space="preserve"> </w:t>
            </w:r>
            <w:r w:rsidRPr="00700099">
              <w:rPr>
                <w:rFonts w:cstheme="minorHAnsi"/>
                <w:sz w:val="18"/>
                <w:szCs w:val="18"/>
                <w:lang w:val="it"/>
              </w:rPr>
              <w:t>€</w:t>
            </w:r>
          </w:p>
        </w:tc>
      </w:tr>
      <w:tr w:rsidR="006C4306" w:rsidRPr="00700099" w14:paraId="6DAB6026" w14:textId="77777777" w:rsidTr="008A1EE1">
        <w:trPr>
          <w:trHeight w:val="70"/>
        </w:trPr>
        <w:tc>
          <w:tcPr>
            <w:tcW w:w="1154" w:type="pct"/>
            <w:gridSpan w:val="2"/>
            <w:shd w:val="clear" w:color="auto" w:fill="008E40"/>
            <w:vAlign w:val="center"/>
          </w:tcPr>
          <w:p w14:paraId="0D46B265" w14:textId="77777777" w:rsidR="006C4306" w:rsidRPr="00334C5F" w:rsidRDefault="006C4306" w:rsidP="00F561E7">
            <w:pPr>
              <w:spacing w:after="0"/>
              <w:jc w:val="center"/>
              <w:rPr>
                <w:rFonts w:cstheme="minorHAnsi"/>
                <w:color w:val="FFFFFF" w:themeColor="background1"/>
                <w:sz w:val="18"/>
                <w:szCs w:val="18"/>
                <w:highlight w:val="green"/>
                <w:lang w:val="en-GB"/>
              </w:rPr>
            </w:pPr>
            <w:r w:rsidRPr="00334C5F">
              <w:rPr>
                <w:rFonts w:cstheme="minorHAnsi"/>
                <w:b/>
                <w:bCs/>
                <w:color w:val="FFFFFF" w:themeColor="background1"/>
                <w:sz w:val="18"/>
                <w:szCs w:val="18"/>
                <w:highlight w:val="green"/>
                <w:lang w:val="en-GB"/>
              </w:rPr>
              <w:t>Indicatori di Risultato - R</w:t>
            </w:r>
          </w:p>
        </w:tc>
        <w:tc>
          <w:tcPr>
            <w:tcW w:w="1167" w:type="pct"/>
            <w:gridSpan w:val="2"/>
            <w:vAlign w:val="center"/>
          </w:tcPr>
          <w:p w14:paraId="6C368BA1" w14:textId="77777777" w:rsidR="006C4306" w:rsidRPr="00334C5F" w:rsidRDefault="006C4306" w:rsidP="00F561E7">
            <w:pPr>
              <w:spacing w:after="0"/>
              <w:jc w:val="center"/>
              <w:rPr>
                <w:rFonts w:cstheme="minorHAnsi"/>
                <w:sz w:val="18"/>
                <w:szCs w:val="18"/>
                <w:highlight w:val="green"/>
                <w:lang w:val="it"/>
              </w:rPr>
            </w:pPr>
            <w:r w:rsidRPr="00334C5F">
              <w:rPr>
                <w:rFonts w:cstheme="minorHAnsi"/>
                <w:sz w:val="18"/>
                <w:szCs w:val="18"/>
                <w:highlight w:val="green"/>
                <w:lang w:val="it"/>
              </w:rPr>
              <w:t>R.36</w:t>
            </w:r>
          </w:p>
          <w:p w14:paraId="03978F83" w14:textId="77777777" w:rsidR="006C4306" w:rsidRPr="00334C5F" w:rsidRDefault="006C4306" w:rsidP="00F561E7">
            <w:pPr>
              <w:spacing w:after="0"/>
              <w:jc w:val="center"/>
              <w:rPr>
                <w:rFonts w:cstheme="minorHAnsi"/>
                <w:sz w:val="18"/>
                <w:szCs w:val="18"/>
                <w:highlight w:val="green"/>
                <w:lang w:val="it"/>
              </w:rPr>
            </w:pPr>
            <w:r w:rsidRPr="00334C5F">
              <w:rPr>
                <w:rFonts w:cstheme="minorHAnsi"/>
                <w:sz w:val="18"/>
                <w:szCs w:val="18"/>
                <w:highlight w:val="green"/>
                <w:lang w:val="it"/>
              </w:rPr>
              <w:t>R.37</w:t>
            </w:r>
          </w:p>
        </w:tc>
        <w:tc>
          <w:tcPr>
            <w:tcW w:w="1945" w:type="pct"/>
            <w:gridSpan w:val="2"/>
            <w:shd w:val="clear" w:color="auto" w:fill="008E40"/>
            <w:vAlign w:val="center"/>
          </w:tcPr>
          <w:p w14:paraId="686936FB" w14:textId="77777777" w:rsidR="006C4306" w:rsidRPr="00334C5F" w:rsidRDefault="006C4306" w:rsidP="00F561E7">
            <w:pPr>
              <w:spacing w:after="0"/>
              <w:jc w:val="center"/>
              <w:rPr>
                <w:rFonts w:cstheme="minorHAnsi"/>
                <w:color w:val="FFFFFF" w:themeColor="background1"/>
                <w:sz w:val="18"/>
                <w:szCs w:val="18"/>
                <w:highlight w:val="green"/>
                <w:lang w:val="en-GB"/>
              </w:rPr>
            </w:pPr>
            <w:r w:rsidRPr="00334C5F">
              <w:rPr>
                <w:rFonts w:cstheme="minorHAnsi"/>
                <w:b/>
                <w:bCs/>
                <w:color w:val="FFFFFF" w:themeColor="background1"/>
                <w:sz w:val="18"/>
                <w:szCs w:val="18"/>
                <w:highlight w:val="green"/>
                <w:lang w:val="en-GB"/>
              </w:rPr>
              <w:t>Indicatori di Output - O</w:t>
            </w:r>
          </w:p>
        </w:tc>
        <w:tc>
          <w:tcPr>
            <w:tcW w:w="734" w:type="pct"/>
            <w:gridSpan w:val="2"/>
            <w:vAlign w:val="center"/>
          </w:tcPr>
          <w:p w14:paraId="276F2356" w14:textId="77777777" w:rsidR="006C4306" w:rsidRPr="00334C5F" w:rsidRDefault="006C4306" w:rsidP="00F561E7">
            <w:pPr>
              <w:spacing w:after="0"/>
              <w:jc w:val="center"/>
              <w:rPr>
                <w:rFonts w:cstheme="minorHAnsi"/>
                <w:sz w:val="18"/>
                <w:szCs w:val="18"/>
                <w:highlight w:val="green"/>
                <w:lang w:val="it"/>
              </w:rPr>
            </w:pPr>
            <w:r w:rsidRPr="00334C5F">
              <w:rPr>
                <w:rFonts w:cstheme="minorHAnsi"/>
                <w:sz w:val="18"/>
                <w:szCs w:val="18"/>
                <w:highlight w:val="green"/>
                <w:lang w:val="it"/>
              </w:rPr>
              <w:t>O.25</w:t>
            </w:r>
          </w:p>
        </w:tc>
      </w:tr>
    </w:tbl>
    <w:p w14:paraId="62947DB3" w14:textId="77777777" w:rsidR="006C4306" w:rsidRDefault="006C4306" w:rsidP="006C4306">
      <w:pPr>
        <w:spacing w:after="0"/>
      </w:pPr>
    </w:p>
    <w:p w14:paraId="75A72B71"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59"/>
        <w:gridCol w:w="8481"/>
      </w:tblGrid>
      <w:tr w:rsidR="006C4306" w:rsidRPr="00700099" w14:paraId="4702BED7" w14:textId="77777777" w:rsidTr="00F561E7">
        <w:tc>
          <w:tcPr>
            <w:tcW w:w="5000" w:type="pct"/>
            <w:gridSpan w:val="2"/>
            <w:shd w:val="clear" w:color="auto" w:fill="008E40"/>
            <w:vAlign w:val="center"/>
          </w:tcPr>
          <w:p w14:paraId="293A9213"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Altri principi di selezione specifici regionali</w:t>
            </w:r>
          </w:p>
        </w:tc>
      </w:tr>
      <w:tr w:rsidR="006C4306" w:rsidRPr="00293C3E" w14:paraId="31A220FD" w14:textId="77777777" w:rsidTr="00F561E7">
        <w:tc>
          <w:tcPr>
            <w:tcW w:w="818" w:type="pct"/>
            <w:shd w:val="clear" w:color="auto" w:fill="A7D9A3"/>
            <w:vAlign w:val="center"/>
          </w:tcPr>
          <w:p w14:paraId="4F601313"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82" w:type="pct"/>
            <w:shd w:val="clear" w:color="auto" w:fill="A7D9A3"/>
            <w:vAlign w:val="center"/>
          </w:tcPr>
          <w:p w14:paraId="33C898FE"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416CDB20" w14:textId="77777777" w:rsidTr="00F561E7">
        <w:tc>
          <w:tcPr>
            <w:tcW w:w="818" w:type="pct"/>
            <w:vAlign w:val="center"/>
          </w:tcPr>
          <w:p w14:paraId="33D86626" w14:textId="77777777" w:rsidR="006C4306" w:rsidRPr="00322332" w:rsidRDefault="006C4306" w:rsidP="00F561E7">
            <w:pPr>
              <w:spacing w:after="0"/>
              <w:jc w:val="center"/>
              <w:rPr>
                <w:rFonts w:cstheme="minorHAnsi"/>
                <w:b/>
                <w:bCs/>
                <w:sz w:val="18"/>
                <w:szCs w:val="18"/>
              </w:rPr>
            </w:pPr>
            <w:r>
              <w:rPr>
                <w:rFonts w:cstheme="minorHAnsi"/>
                <w:b/>
                <w:bCs/>
                <w:sz w:val="18"/>
                <w:szCs w:val="18"/>
              </w:rPr>
              <w:t>SRE01_P_LOM_01</w:t>
            </w:r>
          </w:p>
        </w:tc>
        <w:tc>
          <w:tcPr>
            <w:tcW w:w="4182" w:type="pct"/>
            <w:vAlign w:val="center"/>
          </w:tcPr>
          <w:p w14:paraId="0FD38A49" w14:textId="77777777" w:rsidR="006C4306" w:rsidRPr="00700099" w:rsidRDefault="006C4306" w:rsidP="00F561E7">
            <w:pPr>
              <w:spacing w:after="0"/>
              <w:jc w:val="both"/>
              <w:rPr>
                <w:rFonts w:cstheme="minorHAnsi"/>
                <w:sz w:val="18"/>
                <w:szCs w:val="18"/>
              </w:rPr>
            </w:pPr>
            <w:r w:rsidRPr="00700099">
              <w:rPr>
                <w:rFonts w:cstheme="minorHAnsi"/>
                <w:sz w:val="18"/>
                <w:szCs w:val="18"/>
              </w:rPr>
              <w:t>Requisiti qualitativi degli interventi programmati</w:t>
            </w:r>
          </w:p>
        </w:tc>
      </w:tr>
      <w:tr w:rsidR="006C4306" w:rsidRPr="00700099" w14:paraId="5F39AAC2" w14:textId="77777777" w:rsidTr="00F561E7">
        <w:tc>
          <w:tcPr>
            <w:tcW w:w="818" w:type="pct"/>
            <w:vAlign w:val="center"/>
          </w:tcPr>
          <w:p w14:paraId="081F34D8" w14:textId="77777777" w:rsidR="006C4306" w:rsidRPr="00700099" w:rsidRDefault="006C4306" w:rsidP="00F561E7">
            <w:pPr>
              <w:spacing w:after="0"/>
              <w:jc w:val="center"/>
              <w:rPr>
                <w:rFonts w:cstheme="minorHAnsi"/>
                <w:sz w:val="18"/>
                <w:szCs w:val="18"/>
              </w:rPr>
            </w:pPr>
            <w:r>
              <w:rPr>
                <w:rFonts w:cstheme="minorHAnsi"/>
                <w:b/>
                <w:bCs/>
                <w:sz w:val="18"/>
                <w:szCs w:val="18"/>
              </w:rPr>
              <w:t>SRE01_P_LOM_02</w:t>
            </w:r>
          </w:p>
        </w:tc>
        <w:tc>
          <w:tcPr>
            <w:tcW w:w="4182" w:type="pct"/>
            <w:vAlign w:val="center"/>
          </w:tcPr>
          <w:p w14:paraId="303AEA42"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dell’impresa o della società in cui il giovane agricoltore si insedia</w:t>
            </w:r>
          </w:p>
        </w:tc>
      </w:tr>
    </w:tbl>
    <w:p w14:paraId="4258CAF0" w14:textId="77777777" w:rsidR="006C4306" w:rsidRDefault="006C4306" w:rsidP="006C4306">
      <w:pPr>
        <w:spacing w:after="0"/>
      </w:pPr>
    </w:p>
    <w:p w14:paraId="636E39B1"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4EBA98A3" w14:textId="77777777" w:rsidTr="008A1EE1">
        <w:tc>
          <w:tcPr>
            <w:tcW w:w="5000" w:type="pct"/>
            <w:gridSpan w:val="2"/>
            <w:shd w:val="clear" w:color="auto" w:fill="008E40"/>
          </w:tcPr>
          <w:p w14:paraId="16A839B5"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79299928" w14:textId="77777777" w:rsidTr="008A1EE1">
        <w:tc>
          <w:tcPr>
            <w:tcW w:w="832" w:type="pct"/>
            <w:shd w:val="clear" w:color="auto" w:fill="A7D9A3"/>
          </w:tcPr>
          <w:p w14:paraId="677E94C8"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7E1EA84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6E6AF198" w14:textId="77777777" w:rsidTr="008A1EE1">
        <w:tc>
          <w:tcPr>
            <w:tcW w:w="832" w:type="pct"/>
            <w:vAlign w:val="center"/>
          </w:tcPr>
          <w:p w14:paraId="4BE581C0"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C01</w:t>
            </w:r>
          </w:p>
        </w:tc>
        <w:tc>
          <w:tcPr>
            <w:tcW w:w="4168" w:type="pct"/>
            <w:vAlign w:val="center"/>
          </w:tcPr>
          <w:p w14:paraId="3EAF8415" w14:textId="77777777" w:rsidR="006C4306" w:rsidRPr="00774E26" w:rsidRDefault="006C4306" w:rsidP="00F561E7">
            <w:pPr>
              <w:spacing w:after="0"/>
              <w:jc w:val="both"/>
              <w:rPr>
                <w:rFonts w:cstheme="minorHAnsi"/>
                <w:sz w:val="18"/>
                <w:szCs w:val="18"/>
              </w:rPr>
            </w:pPr>
            <w:r>
              <w:rPr>
                <w:rFonts w:cstheme="minorHAnsi"/>
                <w:sz w:val="18"/>
                <w:szCs w:val="18"/>
              </w:rPr>
              <w:t xml:space="preserve">Sono ammissibili all’aiuto i giovani agricoltori </w:t>
            </w:r>
            <w:r w:rsidRPr="00323947">
              <w:rPr>
                <w:rFonts w:cstheme="minorHAnsi"/>
                <w:strike/>
                <w:color w:val="FF0000"/>
                <w:sz w:val="18"/>
                <w:szCs w:val="18"/>
              </w:rPr>
              <w:t>come definiti al par. 4.1.5 del PSP 2023-</w:t>
            </w:r>
            <w:r w:rsidRPr="006904C5">
              <w:rPr>
                <w:rFonts w:cstheme="minorHAnsi"/>
                <w:strike/>
                <w:color w:val="FF0000"/>
                <w:sz w:val="18"/>
                <w:szCs w:val="18"/>
              </w:rPr>
              <w:t>2027</w:t>
            </w:r>
            <w:r w:rsidRPr="006904C5">
              <w:rPr>
                <w:rFonts w:cstheme="minorHAnsi"/>
                <w:color w:val="FF0000"/>
                <w:sz w:val="18"/>
                <w:szCs w:val="18"/>
              </w:rPr>
              <w:t xml:space="preserve"> </w:t>
            </w:r>
            <w:r w:rsidRPr="006904C5">
              <w:rPr>
                <w:rFonts w:cstheme="minorHAnsi"/>
                <w:sz w:val="18"/>
                <w:szCs w:val="18"/>
                <w:highlight w:val="green"/>
              </w:rPr>
              <w:t>come definiti nella sezione “</w:t>
            </w:r>
            <w:r>
              <w:rPr>
                <w:rFonts w:cstheme="minorHAnsi"/>
                <w:sz w:val="18"/>
                <w:szCs w:val="18"/>
                <w:highlight w:val="green"/>
              </w:rPr>
              <w:t>E</w:t>
            </w:r>
            <w:r w:rsidRPr="006904C5">
              <w:rPr>
                <w:rFonts w:cstheme="minorHAnsi"/>
                <w:sz w:val="18"/>
                <w:szCs w:val="18"/>
                <w:highlight w:val="green"/>
              </w:rPr>
              <w:t>lementi comuni a pi</w:t>
            </w:r>
            <w:r>
              <w:rPr>
                <w:rFonts w:cstheme="minorHAnsi"/>
                <w:sz w:val="18"/>
                <w:szCs w:val="18"/>
                <w:highlight w:val="green"/>
              </w:rPr>
              <w:t>ù</w:t>
            </w:r>
            <w:r w:rsidRPr="006904C5">
              <w:rPr>
                <w:rFonts w:cstheme="minorHAnsi"/>
                <w:sz w:val="18"/>
                <w:szCs w:val="18"/>
                <w:highlight w:val="green"/>
              </w:rPr>
              <w:t xml:space="preserve"> interventi”</w:t>
            </w:r>
            <w:r>
              <w:rPr>
                <w:rFonts w:cstheme="minorHAnsi"/>
                <w:sz w:val="18"/>
                <w:szCs w:val="18"/>
              </w:rPr>
              <w:t xml:space="preserve"> che, a</w:t>
            </w:r>
            <w:r w:rsidRPr="00700099">
              <w:rPr>
                <w:rFonts w:cstheme="minorHAnsi"/>
                <w:sz w:val="18"/>
                <w:szCs w:val="18"/>
              </w:rPr>
              <w:t>l momento della proposizione della domanda di sostegno</w:t>
            </w:r>
            <w:r>
              <w:rPr>
                <w:rFonts w:cstheme="minorHAnsi"/>
                <w:sz w:val="18"/>
                <w:szCs w:val="18"/>
              </w:rPr>
              <w:t>,</w:t>
            </w:r>
            <w:r w:rsidRPr="00700099">
              <w:rPr>
                <w:rFonts w:cstheme="minorHAnsi"/>
                <w:sz w:val="18"/>
                <w:szCs w:val="18"/>
              </w:rPr>
              <w:t xml:space="preserve"> hanno un’età maggiore ai 18 anni e inferiore a 41</w:t>
            </w:r>
            <w:r>
              <w:rPr>
                <w:rFonts w:cstheme="minorHAnsi"/>
                <w:sz w:val="18"/>
                <w:szCs w:val="18"/>
              </w:rPr>
              <w:t xml:space="preserve"> </w:t>
            </w:r>
            <w:r w:rsidRPr="00700099">
              <w:rPr>
                <w:rFonts w:cstheme="minorHAnsi"/>
                <w:sz w:val="18"/>
                <w:szCs w:val="18"/>
              </w:rPr>
              <w:t>anni non compiuti</w:t>
            </w:r>
          </w:p>
        </w:tc>
      </w:tr>
      <w:tr w:rsidR="006C4306" w:rsidRPr="00167EA2" w14:paraId="43FC28DE" w14:textId="77777777" w:rsidTr="008A1EE1">
        <w:tc>
          <w:tcPr>
            <w:tcW w:w="832" w:type="pct"/>
            <w:vAlign w:val="center"/>
          </w:tcPr>
          <w:p w14:paraId="17C33780"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C02</w:t>
            </w:r>
          </w:p>
        </w:tc>
        <w:tc>
          <w:tcPr>
            <w:tcW w:w="4168" w:type="pct"/>
            <w:vAlign w:val="center"/>
          </w:tcPr>
          <w:p w14:paraId="3734F6E7" w14:textId="77777777" w:rsidR="006C4306" w:rsidRDefault="006C4306" w:rsidP="00F561E7">
            <w:pPr>
              <w:spacing w:after="0"/>
              <w:jc w:val="both"/>
              <w:rPr>
                <w:rFonts w:cstheme="minorHAnsi"/>
                <w:sz w:val="18"/>
                <w:szCs w:val="18"/>
              </w:rPr>
            </w:pPr>
            <w:r w:rsidRPr="00E9052D">
              <w:rPr>
                <w:rFonts w:cstheme="minorHAnsi"/>
                <w:b/>
                <w:bCs/>
                <w:sz w:val="18"/>
                <w:szCs w:val="18"/>
                <w:highlight w:val="green"/>
              </w:rPr>
              <w:t>Regione Lombardia</w:t>
            </w:r>
            <w:r>
              <w:rPr>
                <w:rFonts w:cstheme="minorHAnsi"/>
                <w:sz w:val="18"/>
                <w:szCs w:val="18"/>
              </w:rPr>
              <w:t xml:space="preserve">: sono ammissibili all’aiuto i giovani agricoltori </w:t>
            </w:r>
            <w:r w:rsidRPr="00323947">
              <w:rPr>
                <w:rFonts w:cstheme="minorHAnsi"/>
                <w:strike/>
                <w:color w:val="FF0000"/>
                <w:sz w:val="18"/>
                <w:szCs w:val="18"/>
              </w:rPr>
              <w:t xml:space="preserve">come definiti al paragrafo 4.1.5 del PSP 2023-2027 </w:t>
            </w:r>
            <w:r w:rsidRPr="006904C5">
              <w:rPr>
                <w:rFonts w:cstheme="minorHAnsi"/>
                <w:sz w:val="18"/>
                <w:szCs w:val="18"/>
                <w:highlight w:val="green"/>
              </w:rPr>
              <w:t>come definiti nella sezione “Elementi comuni a più interventi”</w:t>
            </w:r>
            <w:r>
              <w:rPr>
                <w:rFonts w:cstheme="minorHAnsi"/>
                <w:sz w:val="18"/>
                <w:szCs w:val="18"/>
              </w:rPr>
              <w:t xml:space="preserve"> che</w:t>
            </w:r>
            <w:r w:rsidRPr="00700099">
              <w:rPr>
                <w:rFonts w:cstheme="minorHAnsi"/>
                <w:sz w:val="18"/>
                <w:szCs w:val="18"/>
              </w:rPr>
              <w:t xml:space="preserve"> </w:t>
            </w:r>
            <w:r>
              <w:rPr>
                <w:rFonts w:cstheme="minorHAnsi"/>
                <w:sz w:val="18"/>
                <w:szCs w:val="18"/>
              </w:rPr>
              <w:t>p</w:t>
            </w:r>
            <w:r w:rsidRPr="00700099">
              <w:rPr>
                <w:rFonts w:cstheme="minorHAnsi"/>
                <w:sz w:val="18"/>
                <w:szCs w:val="18"/>
              </w:rPr>
              <w:t>ossiedono un'adeguata formazione o competenza professional</w:t>
            </w:r>
            <w:r>
              <w:rPr>
                <w:rFonts w:cstheme="minorHAnsi"/>
                <w:sz w:val="18"/>
                <w:szCs w:val="18"/>
              </w:rPr>
              <w:t xml:space="preserve">e, </w:t>
            </w:r>
            <w:r w:rsidRPr="00E9052D">
              <w:rPr>
                <w:rFonts w:cstheme="minorHAnsi"/>
                <w:strike/>
                <w:color w:val="FF0000"/>
                <w:sz w:val="18"/>
                <w:szCs w:val="18"/>
              </w:rPr>
              <w:t>in linea con quanto specificato nella definizione di giovane agricoltore</w:t>
            </w:r>
            <w:r w:rsidRPr="00E9052D">
              <w:rPr>
                <w:rFonts w:cstheme="minorHAnsi"/>
                <w:color w:val="FF0000"/>
                <w:sz w:val="18"/>
                <w:szCs w:val="18"/>
              </w:rPr>
              <w:t xml:space="preserve"> </w:t>
            </w:r>
            <w:r w:rsidRPr="00E9052D">
              <w:rPr>
                <w:rFonts w:cstheme="minorHAnsi"/>
                <w:sz w:val="18"/>
                <w:szCs w:val="18"/>
                <w:highlight w:val="green"/>
              </w:rPr>
              <w:t>comprovata da:</w:t>
            </w:r>
          </w:p>
          <w:p w14:paraId="05F0C7C0" w14:textId="77777777" w:rsidR="006C4306" w:rsidRDefault="006C4306" w:rsidP="006C4306">
            <w:pPr>
              <w:pStyle w:val="Paragrafoelenco"/>
              <w:numPr>
                <w:ilvl w:val="0"/>
                <w:numId w:val="94"/>
              </w:numPr>
              <w:spacing w:after="0"/>
              <w:jc w:val="both"/>
              <w:rPr>
                <w:rFonts w:cstheme="minorHAnsi"/>
                <w:sz w:val="18"/>
                <w:szCs w:val="18"/>
              </w:rPr>
            </w:pPr>
            <w:r w:rsidRPr="00323947">
              <w:rPr>
                <w:rFonts w:cstheme="minorHAnsi"/>
                <w:sz w:val="18"/>
                <w:szCs w:val="18"/>
              </w:rPr>
              <w:t>Titolo universitario a indirizzo agricolo, forestale, veterinario o in scienze naturali</w:t>
            </w:r>
            <w:r>
              <w:rPr>
                <w:rFonts w:cstheme="minorHAnsi"/>
                <w:sz w:val="18"/>
                <w:szCs w:val="18"/>
              </w:rPr>
              <w:t>,</w:t>
            </w:r>
          </w:p>
          <w:p w14:paraId="012BBD56" w14:textId="77777777" w:rsidR="006C4306" w:rsidRPr="005A743B" w:rsidRDefault="006C4306" w:rsidP="00F561E7">
            <w:pPr>
              <w:spacing w:after="0"/>
              <w:ind w:left="360"/>
              <w:jc w:val="both"/>
              <w:rPr>
                <w:rFonts w:cstheme="minorHAnsi"/>
                <w:sz w:val="18"/>
                <w:szCs w:val="18"/>
              </w:rPr>
            </w:pPr>
            <w:r>
              <w:rPr>
                <w:rFonts w:cstheme="minorHAnsi"/>
                <w:sz w:val="18"/>
                <w:szCs w:val="18"/>
              </w:rPr>
              <w:t>o</w:t>
            </w:r>
            <w:r w:rsidRPr="005A743B">
              <w:rPr>
                <w:rFonts w:cstheme="minorHAnsi"/>
                <w:sz w:val="18"/>
                <w:szCs w:val="18"/>
              </w:rPr>
              <w:t>ppure</w:t>
            </w:r>
          </w:p>
          <w:p w14:paraId="060B42A5" w14:textId="77777777" w:rsidR="006C4306" w:rsidRDefault="006C4306" w:rsidP="006C4306">
            <w:pPr>
              <w:pStyle w:val="Paragrafoelenco"/>
              <w:numPr>
                <w:ilvl w:val="0"/>
                <w:numId w:val="94"/>
              </w:numPr>
              <w:spacing w:after="0"/>
              <w:jc w:val="both"/>
              <w:rPr>
                <w:rFonts w:cstheme="minorHAnsi"/>
                <w:sz w:val="18"/>
                <w:szCs w:val="18"/>
              </w:rPr>
            </w:pPr>
            <w:r>
              <w:rPr>
                <w:rFonts w:cstheme="minorHAnsi"/>
                <w:sz w:val="18"/>
                <w:szCs w:val="18"/>
              </w:rPr>
              <w:t>T</w:t>
            </w:r>
            <w:r w:rsidRPr="00323947">
              <w:rPr>
                <w:rFonts w:cstheme="minorHAnsi"/>
                <w:sz w:val="18"/>
                <w:szCs w:val="18"/>
              </w:rPr>
              <w:t xml:space="preserve">itolo di </w:t>
            </w:r>
            <w:r>
              <w:rPr>
                <w:rFonts w:cstheme="minorHAnsi"/>
                <w:sz w:val="18"/>
                <w:szCs w:val="18"/>
              </w:rPr>
              <w:t>scuola s</w:t>
            </w:r>
            <w:r w:rsidRPr="00323947">
              <w:rPr>
                <w:rFonts w:cstheme="minorHAnsi"/>
                <w:sz w:val="18"/>
                <w:szCs w:val="18"/>
              </w:rPr>
              <w:t>econdaria di secondo grado a indirizzo agricolo;</w:t>
            </w:r>
          </w:p>
          <w:p w14:paraId="79086278" w14:textId="77777777" w:rsidR="006C4306" w:rsidRPr="00323947" w:rsidRDefault="006C4306" w:rsidP="00F561E7">
            <w:pPr>
              <w:spacing w:after="0"/>
              <w:ind w:left="360"/>
              <w:jc w:val="both"/>
              <w:rPr>
                <w:rFonts w:cstheme="minorHAnsi"/>
                <w:sz w:val="18"/>
                <w:szCs w:val="18"/>
              </w:rPr>
            </w:pPr>
            <w:r w:rsidRPr="00323947">
              <w:rPr>
                <w:rFonts w:cstheme="minorHAnsi"/>
                <w:sz w:val="18"/>
                <w:szCs w:val="18"/>
              </w:rPr>
              <w:t>o</w:t>
            </w:r>
            <w:r>
              <w:rPr>
                <w:rFonts w:cstheme="minorHAnsi"/>
                <w:sz w:val="18"/>
                <w:szCs w:val="18"/>
              </w:rPr>
              <w:t>ppure</w:t>
            </w:r>
          </w:p>
          <w:p w14:paraId="51B69993" w14:textId="77777777" w:rsidR="006C4306" w:rsidRDefault="006C4306" w:rsidP="006C4306">
            <w:pPr>
              <w:pStyle w:val="Paragrafoelenco"/>
              <w:numPr>
                <w:ilvl w:val="0"/>
                <w:numId w:val="93"/>
              </w:numPr>
              <w:spacing w:after="0"/>
              <w:jc w:val="both"/>
              <w:rPr>
                <w:rFonts w:cstheme="minorHAnsi"/>
                <w:sz w:val="18"/>
                <w:szCs w:val="18"/>
              </w:rPr>
            </w:pPr>
            <w:r w:rsidRPr="00323947">
              <w:rPr>
                <w:rFonts w:cstheme="minorHAnsi"/>
                <w:sz w:val="18"/>
                <w:szCs w:val="18"/>
              </w:rPr>
              <w:t>Titolo di scuola secondaria di primo grado, accompagnato da esperienza lavorativa di almeno tre anni nel settore agricolo, documentata dall’iscrizione al relativo regime previdenziale.</w:t>
            </w:r>
          </w:p>
          <w:p w14:paraId="652E8048" w14:textId="77777777" w:rsidR="006C4306" w:rsidRPr="00774E26" w:rsidRDefault="006C4306" w:rsidP="00F561E7">
            <w:pPr>
              <w:spacing w:after="0"/>
              <w:jc w:val="both"/>
              <w:rPr>
                <w:rFonts w:cstheme="minorHAnsi"/>
                <w:sz w:val="18"/>
                <w:szCs w:val="18"/>
              </w:rPr>
            </w:pPr>
            <w:r w:rsidRPr="00E9052D">
              <w:rPr>
                <w:rFonts w:cstheme="minorHAnsi"/>
                <w:b/>
                <w:bCs/>
                <w:strike/>
                <w:color w:val="FF0000"/>
                <w:sz w:val="18"/>
                <w:szCs w:val="18"/>
              </w:rPr>
              <w:t>Termini per il raggiungimento dei requisiti</w:t>
            </w:r>
            <w:r w:rsidRPr="00E9052D">
              <w:rPr>
                <w:rFonts w:cstheme="minorHAnsi"/>
                <w:strike/>
                <w:color w:val="FF0000"/>
                <w:sz w:val="18"/>
                <w:szCs w:val="18"/>
              </w:rPr>
              <w:t xml:space="preserve">: </w:t>
            </w:r>
            <w:r w:rsidRPr="00E9052D">
              <w:rPr>
                <w:rFonts w:cstheme="minorHAnsi"/>
                <w:sz w:val="18"/>
                <w:szCs w:val="18"/>
                <w:highlight w:val="green"/>
              </w:rPr>
              <w:t>Tali requisiti devono essere posseduti</w:t>
            </w:r>
            <w:r>
              <w:rPr>
                <w:rFonts w:cstheme="minorHAnsi"/>
                <w:sz w:val="18"/>
                <w:szCs w:val="18"/>
              </w:rPr>
              <w:t xml:space="preserve"> entro </w:t>
            </w:r>
            <w:r w:rsidRPr="00774E26">
              <w:rPr>
                <w:rFonts w:cstheme="minorHAnsi"/>
                <w:sz w:val="18"/>
                <w:szCs w:val="18"/>
              </w:rPr>
              <w:t>la data di completamento del piano aziendale</w:t>
            </w:r>
          </w:p>
        </w:tc>
      </w:tr>
      <w:tr w:rsidR="006C4306" w:rsidRPr="00167EA2" w14:paraId="3381F5FC" w14:textId="77777777" w:rsidTr="008A1EE1">
        <w:tc>
          <w:tcPr>
            <w:tcW w:w="5000" w:type="pct"/>
            <w:gridSpan w:val="2"/>
            <w:shd w:val="clear" w:color="auto" w:fill="008E40"/>
          </w:tcPr>
          <w:p w14:paraId="3BB896E7" w14:textId="77777777" w:rsidR="006C4306" w:rsidRPr="00167EA2" w:rsidRDefault="006C4306" w:rsidP="00F561E7">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6C4306" w:rsidRPr="00167EA2" w14:paraId="10818900" w14:textId="77777777" w:rsidTr="008A1EE1">
        <w:tc>
          <w:tcPr>
            <w:tcW w:w="832" w:type="pct"/>
            <w:shd w:val="clear" w:color="auto" w:fill="A7D9A3"/>
          </w:tcPr>
          <w:p w14:paraId="1BC684C3"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29DFF9DE"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0239E8A9" w14:textId="77777777" w:rsidTr="008A1EE1">
        <w:tc>
          <w:tcPr>
            <w:tcW w:w="832" w:type="pct"/>
            <w:vAlign w:val="center"/>
          </w:tcPr>
          <w:p w14:paraId="5471863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C03</w:t>
            </w:r>
          </w:p>
        </w:tc>
        <w:tc>
          <w:tcPr>
            <w:tcW w:w="4168" w:type="pct"/>
            <w:vAlign w:val="center"/>
          </w:tcPr>
          <w:p w14:paraId="2235BA54" w14:textId="77777777" w:rsidR="006C4306" w:rsidRDefault="006C4306" w:rsidP="00F561E7">
            <w:pPr>
              <w:spacing w:after="0"/>
              <w:jc w:val="both"/>
              <w:rPr>
                <w:rFonts w:cstheme="minorHAnsi"/>
                <w:sz w:val="18"/>
                <w:szCs w:val="18"/>
              </w:rPr>
            </w:pPr>
            <w:r>
              <w:rPr>
                <w:rFonts w:cstheme="minorHAnsi"/>
                <w:sz w:val="18"/>
                <w:szCs w:val="18"/>
              </w:rPr>
              <w:t>I soggetti richiedenti, c</w:t>
            </w:r>
            <w:r w:rsidRPr="00700099">
              <w:rPr>
                <w:rFonts w:cstheme="minorHAnsi"/>
                <w:sz w:val="18"/>
                <w:szCs w:val="18"/>
              </w:rPr>
              <w:t>ontemporaneamente alla domanda di aiuto</w:t>
            </w:r>
            <w:r>
              <w:rPr>
                <w:rFonts w:cstheme="minorHAnsi"/>
                <w:sz w:val="18"/>
                <w:szCs w:val="18"/>
              </w:rPr>
              <w:t>,</w:t>
            </w:r>
            <w:r w:rsidRPr="00700099">
              <w:rPr>
                <w:rFonts w:cstheme="minorHAnsi"/>
                <w:sz w:val="18"/>
                <w:szCs w:val="18"/>
              </w:rPr>
              <w:t xml:space="preserve"> presentano un piano aziendale per lo sviluppo</w:t>
            </w:r>
            <w:r>
              <w:rPr>
                <w:rFonts w:cstheme="minorHAnsi"/>
                <w:sz w:val="18"/>
                <w:szCs w:val="18"/>
              </w:rPr>
              <w:t xml:space="preserve"> </w:t>
            </w:r>
            <w:r w:rsidRPr="00700099">
              <w:rPr>
                <w:rFonts w:cstheme="minorHAnsi"/>
                <w:sz w:val="18"/>
                <w:szCs w:val="18"/>
              </w:rPr>
              <w:t>dell’attività agricola</w:t>
            </w:r>
            <w:r>
              <w:rPr>
                <w:rFonts w:cstheme="minorHAnsi"/>
                <w:sz w:val="18"/>
                <w:szCs w:val="18"/>
              </w:rPr>
              <w:t>. Gli elementi del piano saranno definiti a livello regionale nelle disposizioni attuative del presente intervento</w:t>
            </w:r>
          </w:p>
        </w:tc>
      </w:tr>
      <w:tr w:rsidR="006C4306" w:rsidRPr="00167EA2" w14:paraId="6B7492B7" w14:textId="77777777" w:rsidTr="008A1EE1">
        <w:tc>
          <w:tcPr>
            <w:tcW w:w="832" w:type="pct"/>
            <w:vAlign w:val="center"/>
          </w:tcPr>
          <w:p w14:paraId="029F3B18"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C04</w:t>
            </w:r>
          </w:p>
        </w:tc>
        <w:tc>
          <w:tcPr>
            <w:tcW w:w="4168" w:type="pct"/>
            <w:vAlign w:val="center"/>
          </w:tcPr>
          <w:p w14:paraId="31AAB4D4" w14:textId="77777777" w:rsidR="006C4306" w:rsidRPr="00890780" w:rsidRDefault="006C4306" w:rsidP="00F561E7">
            <w:pPr>
              <w:spacing w:after="0"/>
              <w:jc w:val="both"/>
              <w:rPr>
                <w:rFonts w:cstheme="minorHAnsi"/>
                <w:sz w:val="18"/>
                <w:szCs w:val="18"/>
              </w:rPr>
            </w:pPr>
            <w:r w:rsidRPr="00890780">
              <w:rPr>
                <w:rFonts w:cstheme="minorHAnsi"/>
                <w:b/>
                <w:bCs/>
                <w:sz w:val="18"/>
                <w:szCs w:val="18"/>
                <w:highlight w:val="green"/>
              </w:rPr>
              <w:t>Regione Lombardia</w:t>
            </w:r>
            <w:r w:rsidRPr="00890780">
              <w:rPr>
                <w:rFonts w:cstheme="minorHAnsi"/>
                <w:sz w:val="18"/>
                <w:szCs w:val="18"/>
              </w:rPr>
              <w:t xml:space="preserve">: I soggetti richiedenti si insediano per la prima volta in un’azienda agricola in qualità di capo azienda </w:t>
            </w:r>
            <w:r w:rsidRPr="00CD20DA">
              <w:rPr>
                <w:rFonts w:cstheme="minorHAnsi"/>
                <w:sz w:val="18"/>
                <w:szCs w:val="18"/>
              </w:rPr>
              <w:t>secondo le condizioni contenute nella definizione di giovane agricoltore</w:t>
            </w:r>
            <w:r w:rsidRPr="00890780">
              <w:rPr>
                <w:rFonts w:cstheme="minorHAnsi"/>
                <w:sz w:val="18"/>
                <w:szCs w:val="18"/>
              </w:rPr>
              <w:t xml:space="preserve">. L’insediamento deve avvenire </w:t>
            </w:r>
            <w:r w:rsidRPr="00890780">
              <w:rPr>
                <w:rFonts w:cstheme="minorHAnsi"/>
                <w:b/>
                <w:bCs/>
                <w:sz w:val="18"/>
                <w:szCs w:val="18"/>
              </w:rPr>
              <w:t>non più di 24 mesi</w:t>
            </w:r>
            <w:r w:rsidRPr="00890780">
              <w:rPr>
                <w:rFonts w:cstheme="minorHAnsi"/>
                <w:sz w:val="18"/>
                <w:szCs w:val="18"/>
              </w:rPr>
              <w:t xml:space="preserve"> </w:t>
            </w:r>
            <w:r w:rsidRPr="00890780">
              <w:rPr>
                <w:rFonts w:cstheme="minorHAnsi"/>
                <w:b/>
                <w:bCs/>
                <w:sz w:val="18"/>
                <w:szCs w:val="18"/>
              </w:rPr>
              <w:t>prima</w:t>
            </w:r>
            <w:r w:rsidRPr="00890780">
              <w:rPr>
                <w:rFonts w:cstheme="minorHAnsi"/>
                <w:sz w:val="18"/>
                <w:szCs w:val="18"/>
              </w:rPr>
              <w:t xml:space="preserve"> dalla data di presentazione della domanda.</w:t>
            </w:r>
          </w:p>
          <w:p w14:paraId="7CE800D3" w14:textId="77777777" w:rsidR="006C4306" w:rsidRPr="0036688A" w:rsidRDefault="006C4306" w:rsidP="00F561E7">
            <w:pPr>
              <w:spacing w:after="0"/>
              <w:jc w:val="both"/>
              <w:rPr>
                <w:rFonts w:cstheme="minorHAnsi"/>
                <w:sz w:val="18"/>
                <w:szCs w:val="18"/>
              </w:rPr>
            </w:pPr>
            <w:r w:rsidRPr="000810A4">
              <w:rPr>
                <w:rFonts w:cstheme="minorHAnsi"/>
                <w:sz w:val="18"/>
                <w:szCs w:val="18"/>
                <w:highlight w:val="yellow"/>
              </w:rPr>
              <w:t>Per inizio di primo insediamento si intende la data di attivazione di una partita IVA in campo agricolo.</w:t>
            </w:r>
          </w:p>
        </w:tc>
      </w:tr>
      <w:tr w:rsidR="006C4306" w:rsidRPr="00167EA2" w14:paraId="160EF6DE" w14:textId="77777777" w:rsidTr="008A1EE1">
        <w:tc>
          <w:tcPr>
            <w:tcW w:w="832" w:type="pct"/>
            <w:vAlign w:val="center"/>
          </w:tcPr>
          <w:p w14:paraId="722D5E41"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C05</w:t>
            </w:r>
          </w:p>
        </w:tc>
        <w:tc>
          <w:tcPr>
            <w:tcW w:w="4168" w:type="pct"/>
            <w:vAlign w:val="center"/>
          </w:tcPr>
          <w:p w14:paraId="5185D37B" w14:textId="77777777" w:rsidR="006C4306" w:rsidRPr="00774E26" w:rsidRDefault="006C4306" w:rsidP="00F561E7">
            <w:pPr>
              <w:spacing w:after="0"/>
              <w:jc w:val="both"/>
              <w:rPr>
                <w:rFonts w:cstheme="minorHAnsi"/>
                <w:sz w:val="18"/>
                <w:szCs w:val="18"/>
              </w:rPr>
            </w:pPr>
            <w:r>
              <w:rPr>
                <w:rFonts w:cstheme="minorHAnsi"/>
                <w:sz w:val="18"/>
                <w:szCs w:val="18"/>
              </w:rPr>
              <w:t>I soggetti richiedenti s</w:t>
            </w:r>
            <w:r w:rsidRPr="00700099">
              <w:rPr>
                <w:rFonts w:cstheme="minorHAnsi"/>
                <w:sz w:val="18"/>
                <w:szCs w:val="18"/>
              </w:rPr>
              <w:t>i insediano in un’azienda che non deriva da un frazionamento di un’azienda familiare di proprietà di</w:t>
            </w:r>
            <w:r>
              <w:rPr>
                <w:rFonts w:cstheme="minorHAnsi"/>
                <w:sz w:val="18"/>
                <w:szCs w:val="18"/>
              </w:rPr>
              <w:t xml:space="preserve"> </w:t>
            </w:r>
            <w:r w:rsidRPr="00700099">
              <w:rPr>
                <w:rFonts w:cstheme="minorHAnsi"/>
                <w:sz w:val="18"/>
                <w:szCs w:val="18"/>
              </w:rPr>
              <w:t>parenti o da una suddivisione di una società in cui siano presenti parenti</w:t>
            </w:r>
            <w:r w:rsidRPr="00FF28DD">
              <w:rPr>
                <w:rFonts w:cstheme="minorHAnsi"/>
                <w:sz w:val="18"/>
                <w:szCs w:val="18"/>
              </w:rPr>
              <w:t>. Le relative condizioni specifiche nonché i relativi gradi di parentela/affinità non ammessi saranno declinati nelle disposizioni attuative</w:t>
            </w:r>
          </w:p>
        </w:tc>
      </w:tr>
      <w:tr w:rsidR="006C4306" w:rsidRPr="00167EA2" w14:paraId="66414D16" w14:textId="77777777" w:rsidTr="008A1EE1">
        <w:tc>
          <w:tcPr>
            <w:tcW w:w="832" w:type="pct"/>
            <w:vAlign w:val="center"/>
          </w:tcPr>
          <w:p w14:paraId="57216CAD" w14:textId="77777777" w:rsidR="006C4306" w:rsidRPr="00167EA2" w:rsidRDefault="006C4306" w:rsidP="00F561E7">
            <w:pPr>
              <w:spacing w:after="0"/>
              <w:jc w:val="center"/>
              <w:rPr>
                <w:rFonts w:cstheme="minorHAnsi"/>
                <w:b/>
                <w:bCs/>
                <w:sz w:val="18"/>
                <w:szCs w:val="18"/>
              </w:rPr>
            </w:pPr>
            <w:r>
              <w:rPr>
                <w:rFonts w:cstheme="minorHAnsi"/>
                <w:b/>
                <w:bCs/>
                <w:sz w:val="18"/>
                <w:szCs w:val="18"/>
              </w:rPr>
              <w:t>C06</w:t>
            </w:r>
          </w:p>
        </w:tc>
        <w:tc>
          <w:tcPr>
            <w:tcW w:w="4168" w:type="pct"/>
            <w:vAlign w:val="center"/>
          </w:tcPr>
          <w:p w14:paraId="3853145F" w14:textId="77777777" w:rsidR="006C4306" w:rsidRPr="00774E26" w:rsidRDefault="006C4306" w:rsidP="00F561E7">
            <w:pPr>
              <w:spacing w:after="0"/>
              <w:jc w:val="both"/>
              <w:rPr>
                <w:rFonts w:cstheme="minorHAnsi"/>
                <w:sz w:val="18"/>
                <w:szCs w:val="18"/>
              </w:rPr>
            </w:pPr>
            <w:r>
              <w:rPr>
                <w:rFonts w:cstheme="minorHAnsi"/>
                <w:sz w:val="18"/>
                <w:szCs w:val="18"/>
              </w:rPr>
              <w:t>Il richiedente non deve aver già beneficiato del premio di primo insediamento nell’ambito della politica di sviluppo rurale</w:t>
            </w:r>
          </w:p>
        </w:tc>
      </w:tr>
      <w:tr w:rsidR="006C4306" w:rsidRPr="00167EA2" w14:paraId="1957CD67" w14:textId="77777777" w:rsidTr="008A1EE1">
        <w:tc>
          <w:tcPr>
            <w:tcW w:w="832" w:type="pct"/>
            <w:vAlign w:val="center"/>
          </w:tcPr>
          <w:p w14:paraId="72373741" w14:textId="77777777" w:rsidR="006C4306" w:rsidRPr="00167EA2" w:rsidRDefault="006C4306" w:rsidP="00F561E7">
            <w:pPr>
              <w:spacing w:after="0"/>
              <w:jc w:val="center"/>
              <w:rPr>
                <w:rFonts w:cstheme="minorHAnsi"/>
                <w:b/>
                <w:bCs/>
                <w:sz w:val="18"/>
                <w:szCs w:val="18"/>
              </w:rPr>
            </w:pPr>
            <w:r>
              <w:rPr>
                <w:rFonts w:cstheme="minorHAnsi"/>
                <w:b/>
                <w:bCs/>
                <w:sz w:val="18"/>
                <w:szCs w:val="18"/>
              </w:rPr>
              <w:t>C07</w:t>
            </w:r>
          </w:p>
        </w:tc>
        <w:tc>
          <w:tcPr>
            <w:tcW w:w="4168" w:type="pct"/>
            <w:vAlign w:val="center"/>
          </w:tcPr>
          <w:p w14:paraId="4B4FB8E4" w14:textId="77777777" w:rsidR="006C4306" w:rsidRDefault="006C4306" w:rsidP="00F561E7">
            <w:pPr>
              <w:jc w:val="both"/>
              <w:rPr>
                <w:rFonts w:cstheme="minorHAnsi"/>
                <w:strike/>
                <w:color w:val="FF0000"/>
                <w:sz w:val="18"/>
                <w:szCs w:val="18"/>
              </w:rPr>
            </w:pPr>
            <w:r w:rsidRPr="00FE27DF">
              <w:rPr>
                <w:rFonts w:cstheme="minorHAnsi"/>
                <w:strike/>
                <w:color w:val="FF0000"/>
                <w:sz w:val="18"/>
                <w:szCs w:val="18"/>
              </w:rPr>
              <w:t>Non</w:t>
            </w:r>
            <w:r w:rsidRPr="00FE27DF">
              <w:rPr>
                <w:rFonts w:cstheme="minorHAnsi"/>
                <w:b/>
                <w:bCs/>
                <w:strike/>
                <w:color w:val="FF0000"/>
                <w:sz w:val="18"/>
                <w:szCs w:val="18"/>
              </w:rPr>
              <w:t xml:space="preserve"> </w:t>
            </w:r>
            <w:r w:rsidRPr="00FE27DF">
              <w:rPr>
                <w:rFonts w:cstheme="minorHAnsi"/>
                <w:strike/>
                <w:color w:val="FF0000"/>
                <w:sz w:val="18"/>
                <w:szCs w:val="18"/>
              </w:rPr>
              <w:t xml:space="preserve">sono ammessi al sostegno i giovani che si insediano in aziende con una Produzione Standard o produzione potenziale minore o maggiore a determinate soglie minime e/o massime. </w:t>
            </w:r>
            <w:r>
              <w:rPr>
                <w:rFonts w:cstheme="minorHAnsi"/>
                <w:strike/>
                <w:color w:val="FF0000"/>
                <w:sz w:val="18"/>
                <w:szCs w:val="18"/>
              </w:rPr>
              <w:t>Le Regioni e le Province Autonome che adottano il presente criterio quantificano le rispettive soglie sulla base delle proprie specificità regionali.</w:t>
            </w:r>
          </w:p>
          <w:p w14:paraId="4C74DB78" w14:textId="77777777" w:rsidR="006C4306" w:rsidRPr="00754680" w:rsidRDefault="006C4306" w:rsidP="001D14F1">
            <w:pPr>
              <w:spacing w:after="0"/>
              <w:jc w:val="both"/>
              <w:rPr>
                <w:rFonts w:cstheme="minorHAnsi"/>
                <w:sz w:val="18"/>
                <w:szCs w:val="18"/>
              </w:rPr>
            </w:pPr>
            <w:r w:rsidRPr="00890780">
              <w:rPr>
                <w:rFonts w:cstheme="minorHAnsi"/>
                <w:b/>
                <w:bCs/>
                <w:sz w:val="18"/>
                <w:szCs w:val="18"/>
                <w:highlight w:val="green"/>
              </w:rPr>
              <w:t xml:space="preserve">Regione Lombardia: </w:t>
            </w:r>
            <w:r w:rsidRPr="00890780">
              <w:rPr>
                <w:rFonts w:cstheme="minorHAnsi"/>
                <w:sz w:val="18"/>
                <w:szCs w:val="18"/>
                <w:highlight w:val="green"/>
              </w:rPr>
              <w:t>non</w:t>
            </w:r>
            <w:r w:rsidRPr="00890780">
              <w:rPr>
                <w:rFonts w:cstheme="minorHAnsi"/>
                <w:b/>
                <w:bCs/>
                <w:sz w:val="18"/>
                <w:szCs w:val="18"/>
                <w:highlight w:val="green"/>
              </w:rPr>
              <w:t xml:space="preserve"> </w:t>
            </w:r>
            <w:r w:rsidRPr="00890780">
              <w:rPr>
                <w:rFonts w:cstheme="minorHAnsi"/>
                <w:sz w:val="18"/>
                <w:szCs w:val="18"/>
                <w:highlight w:val="green"/>
              </w:rPr>
              <w:t xml:space="preserve">sono ammessi al sostegno i giovani che si insediano in aziende con una </w:t>
            </w:r>
            <w:r w:rsidRPr="00FE27DF">
              <w:rPr>
                <w:rFonts w:cstheme="minorHAnsi"/>
                <w:sz w:val="18"/>
                <w:szCs w:val="18"/>
              </w:rPr>
              <w:t>Produzione Standard inferiore</w:t>
            </w:r>
            <w:r w:rsidRPr="00754680">
              <w:rPr>
                <w:rFonts w:cstheme="minorHAnsi"/>
                <w:sz w:val="18"/>
                <w:szCs w:val="18"/>
              </w:rPr>
              <w:t xml:space="preserve"> a: </w:t>
            </w:r>
          </w:p>
          <w:p w14:paraId="3A145FDD" w14:textId="77777777" w:rsidR="006C4306" w:rsidRPr="00B732A3" w:rsidRDefault="006C4306" w:rsidP="006C4306">
            <w:pPr>
              <w:pStyle w:val="Paragrafoelenco"/>
              <w:numPr>
                <w:ilvl w:val="0"/>
                <w:numId w:val="93"/>
              </w:numPr>
              <w:spacing w:after="0"/>
              <w:jc w:val="both"/>
              <w:rPr>
                <w:rFonts w:cstheme="minorHAnsi"/>
                <w:sz w:val="18"/>
                <w:szCs w:val="18"/>
              </w:rPr>
            </w:pPr>
            <w:r w:rsidRPr="00B732A3">
              <w:rPr>
                <w:rFonts w:cstheme="minorHAnsi"/>
                <w:b/>
                <w:bCs/>
                <w:sz w:val="18"/>
                <w:szCs w:val="18"/>
              </w:rPr>
              <w:t>12.000</w:t>
            </w:r>
            <w:r>
              <w:rPr>
                <w:rFonts w:cstheme="minorHAnsi"/>
                <w:b/>
                <w:bCs/>
                <w:sz w:val="18"/>
                <w:szCs w:val="18"/>
              </w:rPr>
              <w:t xml:space="preserve"> €</w:t>
            </w:r>
            <w:r>
              <w:rPr>
                <w:rFonts w:cstheme="minorHAnsi"/>
                <w:sz w:val="18"/>
                <w:szCs w:val="18"/>
              </w:rPr>
              <w:t>,</w:t>
            </w:r>
            <w:r w:rsidRPr="00B732A3">
              <w:rPr>
                <w:rFonts w:cstheme="minorHAnsi"/>
                <w:sz w:val="18"/>
                <w:szCs w:val="18"/>
              </w:rPr>
              <w:t xml:space="preserve"> nel caso di azienda agricola ubicata in “Zona svantaggiata di montagna”</w:t>
            </w:r>
            <w:r>
              <w:rPr>
                <w:rFonts w:cstheme="minorHAnsi"/>
                <w:sz w:val="18"/>
                <w:szCs w:val="18"/>
              </w:rPr>
              <w:t>;</w:t>
            </w:r>
          </w:p>
          <w:p w14:paraId="3AAE6FE3" w14:textId="77777777" w:rsidR="006C4306" w:rsidRPr="00B732A3" w:rsidRDefault="006C4306" w:rsidP="006C4306">
            <w:pPr>
              <w:pStyle w:val="Paragrafoelenco"/>
              <w:numPr>
                <w:ilvl w:val="0"/>
                <w:numId w:val="93"/>
              </w:numPr>
              <w:spacing w:after="0"/>
              <w:jc w:val="both"/>
              <w:rPr>
                <w:rFonts w:cstheme="minorHAnsi"/>
                <w:sz w:val="18"/>
                <w:szCs w:val="18"/>
              </w:rPr>
            </w:pPr>
            <w:r w:rsidRPr="00B732A3">
              <w:rPr>
                <w:rFonts w:cstheme="minorHAnsi"/>
                <w:b/>
                <w:bCs/>
                <w:sz w:val="18"/>
                <w:szCs w:val="18"/>
              </w:rPr>
              <w:t>18.000</w:t>
            </w:r>
            <w:r>
              <w:rPr>
                <w:rFonts w:cstheme="minorHAnsi"/>
                <w:b/>
                <w:bCs/>
                <w:sz w:val="18"/>
                <w:szCs w:val="18"/>
              </w:rPr>
              <w:t xml:space="preserve"> €</w:t>
            </w:r>
            <w:r>
              <w:rPr>
                <w:rFonts w:cstheme="minorHAnsi"/>
                <w:sz w:val="18"/>
                <w:szCs w:val="18"/>
              </w:rPr>
              <w:t xml:space="preserve">, </w:t>
            </w:r>
            <w:r w:rsidRPr="00B732A3">
              <w:rPr>
                <w:rFonts w:cstheme="minorHAnsi"/>
                <w:sz w:val="18"/>
                <w:szCs w:val="18"/>
              </w:rPr>
              <w:t>nel caso di azienda agricola ubicata in “Altre zone”</w:t>
            </w:r>
            <w:r>
              <w:rPr>
                <w:rFonts w:cstheme="minorHAnsi"/>
                <w:sz w:val="18"/>
                <w:szCs w:val="18"/>
              </w:rPr>
              <w:t>.</w:t>
            </w:r>
          </w:p>
          <w:p w14:paraId="51071FB2" w14:textId="77777777" w:rsidR="006C4306" w:rsidRPr="00B732A3" w:rsidRDefault="006C4306" w:rsidP="00F561E7">
            <w:pPr>
              <w:spacing w:after="0"/>
              <w:jc w:val="both"/>
              <w:rPr>
                <w:rFonts w:cstheme="minorHAnsi"/>
                <w:sz w:val="18"/>
                <w:szCs w:val="18"/>
              </w:rPr>
            </w:pPr>
            <w:r w:rsidRPr="00890780">
              <w:rPr>
                <w:rFonts w:cstheme="minorHAnsi"/>
                <w:sz w:val="18"/>
                <w:szCs w:val="18"/>
                <w:highlight w:val="green"/>
              </w:rPr>
              <w:t xml:space="preserve">Non sono ammessi al sostegno i giovani che si insediano in aziende con una </w:t>
            </w:r>
            <w:r w:rsidRPr="00FE27DF">
              <w:rPr>
                <w:rFonts w:cstheme="minorHAnsi"/>
                <w:sz w:val="18"/>
                <w:szCs w:val="18"/>
              </w:rPr>
              <w:t xml:space="preserve">Produzione Standard </w:t>
            </w:r>
            <w:r w:rsidRPr="00890780">
              <w:rPr>
                <w:rFonts w:cstheme="minorHAnsi"/>
                <w:sz w:val="18"/>
                <w:szCs w:val="18"/>
              </w:rPr>
              <w:t>superiore</w:t>
            </w:r>
            <w:r w:rsidRPr="00B732A3">
              <w:rPr>
                <w:rFonts w:cstheme="minorHAnsi"/>
                <w:sz w:val="18"/>
                <w:szCs w:val="18"/>
              </w:rPr>
              <w:t xml:space="preserve"> a</w:t>
            </w:r>
            <w:r>
              <w:rPr>
                <w:rFonts w:cstheme="minorHAnsi"/>
                <w:sz w:val="18"/>
                <w:szCs w:val="18"/>
              </w:rPr>
              <w:t xml:space="preserve"> </w:t>
            </w:r>
            <w:r w:rsidRPr="00B732A3">
              <w:rPr>
                <w:rFonts w:cstheme="minorHAnsi"/>
                <w:b/>
                <w:bCs/>
                <w:sz w:val="18"/>
                <w:szCs w:val="18"/>
              </w:rPr>
              <w:t>300.000</w:t>
            </w:r>
            <w:r>
              <w:rPr>
                <w:rFonts w:cstheme="minorHAnsi"/>
                <w:b/>
                <w:bCs/>
                <w:sz w:val="18"/>
                <w:szCs w:val="18"/>
              </w:rPr>
              <w:t xml:space="preserve"> €</w:t>
            </w:r>
            <w:r w:rsidRPr="00B732A3">
              <w:rPr>
                <w:rFonts w:cstheme="minorHAnsi"/>
                <w:sz w:val="18"/>
                <w:szCs w:val="18"/>
              </w:rPr>
              <w:t>.</w:t>
            </w:r>
          </w:p>
        </w:tc>
      </w:tr>
      <w:tr w:rsidR="006C4306" w:rsidRPr="00167EA2" w14:paraId="4E128279" w14:textId="77777777" w:rsidTr="008A1EE1">
        <w:tc>
          <w:tcPr>
            <w:tcW w:w="5000" w:type="pct"/>
            <w:gridSpan w:val="2"/>
            <w:shd w:val="clear" w:color="auto" w:fill="008E40"/>
          </w:tcPr>
          <w:p w14:paraId="586FA4CF"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criteri di ammissibilità specifici regionali</w:t>
            </w:r>
          </w:p>
        </w:tc>
      </w:tr>
      <w:tr w:rsidR="006C4306" w:rsidRPr="00167EA2" w14:paraId="370FD491" w14:textId="77777777" w:rsidTr="008A1EE1">
        <w:tc>
          <w:tcPr>
            <w:tcW w:w="832" w:type="pct"/>
            <w:shd w:val="clear" w:color="auto" w:fill="A7D9A3"/>
          </w:tcPr>
          <w:p w14:paraId="37243DAA"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45E7735"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0FFD040B" w14:textId="77777777" w:rsidTr="008A1EE1">
        <w:tc>
          <w:tcPr>
            <w:tcW w:w="832" w:type="pct"/>
            <w:vAlign w:val="center"/>
          </w:tcPr>
          <w:p w14:paraId="755A8DDF" w14:textId="77777777" w:rsidR="006C4306" w:rsidRPr="00700099" w:rsidRDefault="006C4306" w:rsidP="00F561E7">
            <w:pPr>
              <w:spacing w:after="0"/>
              <w:jc w:val="center"/>
              <w:rPr>
                <w:rFonts w:cstheme="minorHAnsi"/>
                <w:b/>
                <w:bCs/>
                <w:sz w:val="18"/>
                <w:szCs w:val="18"/>
              </w:rPr>
            </w:pPr>
            <w:r>
              <w:rPr>
                <w:rFonts w:cstheme="minorHAnsi"/>
                <w:b/>
                <w:bCs/>
                <w:sz w:val="18"/>
                <w:szCs w:val="18"/>
              </w:rPr>
              <w:t>SRE01_C_LOM_01</w:t>
            </w:r>
          </w:p>
        </w:tc>
        <w:tc>
          <w:tcPr>
            <w:tcW w:w="4168" w:type="pct"/>
            <w:vAlign w:val="center"/>
          </w:tcPr>
          <w:p w14:paraId="2E01A3FE" w14:textId="77777777" w:rsidR="006C4306" w:rsidRPr="00E01E68" w:rsidRDefault="006C4306" w:rsidP="00F561E7">
            <w:pPr>
              <w:spacing w:after="0"/>
              <w:jc w:val="both"/>
              <w:rPr>
                <w:rFonts w:cstheme="minorHAnsi"/>
                <w:sz w:val="18"/>
                <w:szCs w:val="18"/>
              </w:rPr>
            </w:pPr>
            <w:r w:rsidRPr="00700099">
              <w:rPr>
                <w:rFonts w:cstheme="minorHAnsi"/>
                <w:sz w:val="18"/>
                <w:szCs w:val="18"/>
              </w:rPr>
              <w:t>Possedere, alla data di presentazione della domanda, l’attestato della qualifica di Imprenditore Agricolo Professionale (IAP), anche sotto condizione, rilasciato</w:t>
            </w:r>
            <w:r>
              <w:rPr>
                <w:rFonts w:cstheme="minorHAnsi"/>
                <w:sz w:val="18"/>
                <w:szCs w:val="18"/>
              </w:rPr>
              <w:t xml:space="preserve"> </w:t>
            </w:r>
            <w:r w:rsidRPr="00700099">
              <w:rPr>
                <w:rFonts w:cstheme="minorHAnsi"/>
                <w:sz w:val="18"/>
                <w:szCs w:val="18"/>
              </w:rPr>
              <w:t>dall’Amministrazione competente. Nel caso di società l’attestato della</w:t>
            </w:r>
            <w:r>
              <w:rPr>
                <w:rFonts w:cstheme="minorHAnsi"/>
                <w:sz w:val="18"/>
                <w:szCs w:val="18"/>
              </w:rPr>
              <w:t xml:space="preserve"> </w:t>
            </w:r>
            <w:r w:rsidRPr="00700099">
              <w:rPr>
                <w:rFonts w:cstheme="minorHAnsi"/>
                <w:sz w:val="18"/>
                <w:szCs w:val="18"/>
              </w:rPr>
              <w:t>qualifica di IAP deve essere posseduto anche dalla stessa</w:t>
            </w:r>
          </w:p>
        </w:tc>
      </w:tr>
      <w:tr w:rsidR="006C4306" w:rsidRPr="00167EA2" w14:paraId="0F3AFA92" w14:textId="77777777" w:rsidTr="008A1EE1">
        <w:tc>
          <w:tcPr>
            <w:tcW w:w="832" w:type="pct"/>
            <w:vAlign w:val="center"/>
          </w:tcPr>
          <w:p w14:paraId="7890D962" w14:textId="77777777" w:rsidR="006C4306" w:rsidRPr="00036AD9" w:rsidRDefault="006C4306" w:rsidP="00F561E7">
            <w:pPr>
              <w:spacing w:after="0"/>
              <w:jc w:val="center"/>
              <w:rPr>
                <w:rFonts w:cstheme="minorHAnsi"/>
                <w:b/>
                <w:bCs/>
                <w:strike/>
                <w:sz w:val="18"/>
                <w:szCs w:val="18"/>
              </w:rPr>
            </w:pPr>
            <w:r>
              <w:rPr>
                <w:rFonts w:cstheme="minorHAnsi"/>
                <w:b/>
                <w:bCs/>
                <w:sz w:val="18"/>
                <w:szCs w:val="18"/>
              </w:rPr>
              <w:t>SRE01_C_LOM_02</w:t>
            </w:r>
          </w:p>
        </w:tc>
        <w:tc>
          <w:tcPr>
            <w:tcW w:w="4168" w:type="pct"/>
            <w:vAlign w:val="center"/>
          </w:tcPr>
          <w:p w14:paraId="67F07810" w14:textId="77777777" w:rsidR="006C4306" w:rsidRPr="00036AD9" w:rsidRDefault="006C4306" w:rsidP="00F561E7">
            <w:pPr>
              <w:spacing w:after="0"/>
              <w:jc w:val="both"/>
              <w:rPr>
                <w:rFonts w:cstheme="minorHAnsi"/>
                <w:strike/>
                <w:sz w:val="18"/>
                <w:szCs w:val="18"/>
              </w:rPr>
            </w:pPr>
            <w:r w:rsidRPr="00DE78EB">
              <w:rPr>
                <w:rFonts w:cstheme="minorHAnsi"/>
                <w:sz w:val="18"/>
                <w:szCs w:val="18"/>
                <w:highlight w:val="green"/>
              </w:rPr>
              <w:t>I soggetti richiedenti</w:t>
            </w:r>
            <w:r>
              <w:rPr>
                <w:rFonts w:cstheme="minorHAnsi"/>
                <w:sz w:val="18"/>
                <w:szCs w:val="18"/>
              </w:rPr>
              <w:t>, c</w:t>
            </w:r>
            <w:r w:rsidRPr="00700099">
              <w:rPr>
                <w:rFonts w:cstheme="minorHAnsi"/>
                <w:sz w:val="18"/>
                <w:szCs w:val="18"/>
              </w:rPr>
              <w:t>ontemporaneamente alla domanda di aiuto</w:t>
            </w:r>
            <w:r>
              <w:rPr>
                <w:rFonts w:cstheme="minorHAnsi"/>
                <w:sz w:val="18"/>
                <w:szCs w:val="18"/>
              </w:rPr>
              <w:t>,</w:t>
            </w:r>
            <w:r w:rsidRPr="00700099">
              <w:rPr>
                <w:rFonts w:cstheme="minorHAnsi"/>
                <w:sz w:val="18"/>
                <w:szCs w:val="18"/>
              </w:rPr>
              <w:t xml:space="preserve"> presentano il bilancio di esercizio previsionale aziendale</w:t>
            </w:r>
          </w:p>
        </w:tc>
      </w:tr>
      <w:tr w:rsidR="006C4306" w:rsidRPr="00167EA2" w14:paraId="71DC0902" w14:textId="77777777" w:rsidTr="008A1EE1">
        <w:tc>
          <w:tcPr>
            <w:tcW w:w="832" w:type="pct"/>
            <w:vAlign w:val="center"/>
          </w:tcPr>
          <w:p w14:paraId="64AB7712" w14:textId="77777777" w:rsidR="006C4306" w:rsidRPr="00700099" w:rsidRDefault="006C4306" w:rsidP="00F561E7">
            <w:pPr>
              <w:spacing w:after="0"/>
              <w:jc w:val="center"/>
              <w:rPr>
                <w:rFonts w:cstheme="minorHAnsi"/>
                <w:b/>
                <w:bCs/>
                <w:sz w:val="18"/>
                <w:szCs w:val="18"/>
              </w:rPr>
            </w:pPr>
            <w:r>
              <w:rPr>
                <w:rFonts w:cstheme="minorHAnsi"/>
                <w:b/>
                <w:bCs/>
                <w:sz w:val="18"/>
                <w:szCs w:val="18"/>
              </w:rPr>
              <w:t>SRE01_C_LOM_03</w:t>
            </w:r>
          </w:p>
        </w:tc>
        <w:tc>
          <w:tcPr>
            <w:tcW w:w="4168" w:type="pct"/>
            <w:vAlign w:val="center"/>
          </w:tcPr>
          <w:p w14:paraId="2103EB0C" w14:textId="77777777" w:rsidR="006C4306" w:rsidRPr="00700099" w:rsidRDefault="006C4306" w:rsidP="00F561E7">
            <w:pPr>
              <w:spacing w:after="0"/>
              <w:jc w:val="both"/>
              <w:rPr>
                <w:rFonts w:cstheme="minorHAnsi"/>
                <w:sz w:val="18"/>
                <w:szCs w:val="18"/>
              </w:rPr>
            </w:pPr>
            <w:r w:rsidRPr="00700099">
              <w:rPr>
                <w:rFonts w:cstheme="minorHAnsi"/>
                <w:sz w:val="18"/>
                <w:szCs w:val="18"/>
              </w:rPr>
              <w:t>Alla presentazione della domanda, in caso di subentro, il soggetto cedente:</w:t>
            </w:r>
          </w:p>
          <w:p w14:paraId="2E5CE85A" w14:textId="77777777" w:rsidR="006C4306" w:rsidRDefault="006C4306" w:rsidP="006C4306">
            <w:pPr>
              <w:pStyle w:val="Paragrafoelenco"/>
              <w:numPr>
                <w:ilvl w:val="0"/>
                <w:numId w:val="64"/>
              </w:numPr>
              <w:spacing w:after="0"/>
              <w:jc w:val="both"/>
              <w:rPr>
                <w:rFonts w:cstheme="minorHAnsi"/>
                <w:sz w:val="18"/>
                <w:szCs w:val="18"/>
              </w:rPr>
            </w:pPr>
            <w:r w:rsidRPr="009C6053">
              <w:rPr>
                <w:rFonts w:cstheme="minorHAnsi"/>
                <w:sz w:val="18"/>
                <w:szCs w:val="18"/>
              </w:rPr>
              <w:t>deve avere il legittimo possesso dell'azienda da almeno due anni al momento della presentazione della domanda o del subentro se questo è già avvenuto</w:t>
            </w:r>
            <w:r>
              <w:rPr>
                <w:rFonts w:cstheme="minorHAnsi"/>
                <w:sz w:val="18"/>
                <w:szCs w:val="18"/>
              </w:rPr>
              <w:t>;</w:t>
            </w:r>
          </w:p>
          <w:p w14:paraId="3D4A98FD" w14:textId="77777777" w:rsidR="006C4306" w:rsidRPr="009C6053" w:rsidRDefault="006C4306" w:rsidP="006C4306">
            <w:pPr>
              <w:pStyle w:val="Paragrafoelenco"/>
              <w:numPr>
                <w:ilvl w:val="0"/>
                <w:numId w:val="64"/>
              </w:numPr>
              <w:spacing w:after="0"/>
              <w:jc w:val="both"/>
              <w:rPr>
                <w:rFonts w:cstheme="minorHAnsi"/>
                <w:sz w:val="18"/>
                <w:szCs w:val="18"/>
              </w:rPr>
            </w:pPr>
            <w:r w:rsidRPr="009C6053">
              <w:rPr>
                <w:rFonts w:cstheme="minorHAnsi"/>
                <w:sz w:val="18"/>
                <w:szCs w:val="18"/>
              </w:rPr>
              <w:t xml:space="preserve">non deve aver beneficiato del premio di primo insediamento nell’ambito della politica di sviluppo rurale </w:t>
            </w:r>
            <w:r w:rsidRPr="000130DC">
              <w:rPr>
                <w:rFonts w:cstheme="minorHAnsi"/>
                <w:sz w:val="18"/>
                <w:szCs w:val="18"/>
              </w:rPr>
              <w:t>comunitaria</w:t>
            </w:r>
            <w:r w:rsidRPr="000130DC">
              <w:rPr>
                <w:rFonts w:cstheme="minorHAnsi"/>
                <w:strike/>
                <w:sz w:val="18"/>
                <w:szCs w:val="18"/>
              </w:rPr>
              <w:t xml:space="preserve"> </w:t>
            </w:r>
            <w:r w:rsidRPr="000810A4">
              <w:rPr>
                <w:rFonts w:cstheme="minorHAnsi"/>
                <w:strike/>
                <w:color w:val="FF0000"/>
                <w:sz w:val="18"/>
                <w:szCs w:val="18"/>
                <w:highlight w:val="yellow"/>
              </w:rPr>
              <w:t xml:space="preserve">dopo il 31.12.2014 </w:t>
            </w:r>
            <w:r w:rsidRPr="000810A4">
              <w:rPr>
                <w:rFonts w:cstheme="minorHAnsi"/>
                <w:sz w:val="18"/>
                <w:szCs w:val="18"/>
                <w:highlight w:val="yellow"/>
              </w:rPr>
              <w:t>2014-2022</w:t>
            </w:r>
          </w:p>
        </w:tc>
      </w:tr>
      <w:tr w:rsidR="006C4306" w:rsidRPr="00167EA2" w14:paraId="332D7A1D" w14:textId="77777777" w:rsidTr="008A1EE1">
        <w:tc>
          <w:tcPr>
            <w:tcW w:w="832" w:type="pct"/>
            <w:vAlign w:val="center"/>
          </w:tcPr>
          <w:p w14:paraId="21528F89" w14:textId="77777777" w:rsidR="006C4306" w:rsidRPr="00700099" w:rsidRDefault="006C4306" w:rsidP="00F561E7">
            <w:pPr>
              <w:spacing w:after="0"/>
              <w:jc w:val="center"/>
              <w:rPr>
                <w:rFonts w:cstheme="minorHAnsi"/>
                <w:b/>
                <w:bCs/>
                <w:sz w:val="18"/>
                <w:szCs w:val="18"/>
              </w:rPr>
            </w:pPr>
            <w:r>
              <w:rPr>
                <w:rFonts w:cstheme="minorHAnsi"/>
                <w:b/>
                <w:bCs/>
                <w:sz w:val="18"/>
                <w:szCs w:val="18"/>
              </w:rPr>
              <w:t>SRE01_C_LOM_04</w:t>
            </w:r>
          </w:p>
        </w:tc>
        <w:tc>
          <w:tcPr>
            <w:tcW w:w="4168" w:type="pct"/>
            <w:vAlign w:val="center"/>
          </w:tcPr>
          <w:p w14:paraId="77592D58" w14:textId="77777777" w:rsidR="006C4306" w:rsidRPr="00E01E68" w:rsidRDefault="006C4306" w:rsidP="00F561E7">
            <w:pPr>
              <w:spacing w:after="0"/>
              <w:jc w:val="both"/>
              <w:rPr>
                <w:rFonts w:cstheme="minorHAnsi"/>
                <w:sz w:val="18"/>
                <w:szCs w:val="18"/>
              </w:rPr>
            </w:pPr>
            <w:r w:rsidRPr="00700099">
              <w:rPr>
                <w:rFonts w:cstheme="minorHAnsi"/>
                <w:sz w:val="18"/>
                <w:szCs w:val="18"/>
              </w:rPr>
              <w:t>Non sono ammessi giovani agricoltori che subentrano in una società condotta da un imprenditore agricolo che abbia già beneficiato del premio di primo insediamento nella programmazione 2014</w:t>
            </w:r>
            <w:r>
              <w:rPr>
                <w:rFonts w:cstheme="minorHAnsi"/>
                <w:sz w:val="18"/>
                <w:szCs w:val="18"/>
              </w:rPr>
              <w:t>-</w:t>
            </w:r>
            <w:r w:rsidRPr="00700099">
              <w:rPr>
                <w:rFonts w:cstheme="minorHAnsi"/>
                <w:sz w:val="18"/>
                <w:szCs w:val="18"/>
              </w:rPr>
              <w:t xml:space="preserve">2022. Sono fatti salvi i casi di forza maggiore di cui all’articolo 3 del </w:t>
            </w:r>
            <w:r>
              <w:rPr>
                <w:rFonts w:cstheme="minorHAnsi"/>
                <w:sz w:val="18"/>
                <w:szCs w:val="18"/>
              </w:rPr>
              <w:t>Reg. (UE) 2021</w:t>
            </w:r>
            <w:r w:rsidRPr="00700099">
              <w:rPr>
                <w:rFonts w:cstheme="minorHAnsi"/>
                <w:sz w:val="18"/>
                <w:szCs w:val="18"/>
              </w:rPr>
              <w:t>/2116</w:t>
            </w:r>
          </w:p>
        </w:tc>
      </w:tr>
      <w:tr w:rsidR="006C4306" w:rsidRPr="00167EA2" w14:paraId="28AC3D11" w14:textId="77777777" w:rsidTr="008A1EE1">
        <w:tc>
          <w:tcPr>
            <w:tcW w:w="832" w:type="pct"/>
            <w:vAlign w:val="center"/>
          </w:tcPr>
          <w:p w14:paraId="72B268CC" w14:textId="77777777" w:rsidR="006C4306" w:rsidRPr="00700099" w:rsidRDefault="006C4306" w:rsidP="00F561E7">
            <w:pPr>
              <w:spacing w:after="0"/>
              <w:jc w:val="center"/>
              <w:rPr>
                <w:rFonts w:cstheme="minorHAnsi"/>
                <w:b/>
                <w:bCs/>
                <w:sz w:val="18"/>
                <w:szCs w:val="18"/>
              </w:rPr>
            </w:pPr>
            <w:r>
              <w:rPr>
                <w:rFonts w:cstheme="minorHAnsi"/>
                <w:b/>
                <w:bCs/>
                <w:sz w:val="18"/>
                <w:szCs w:val="18"/>
              </w:rPr>
              <w:t>SRE01_C_LOM_05</w:t>
            </w:r>
          </w:p>
        </w:tc>
        <w:tc>
          <w:tcPr>
            <w:tcW w:w="4168" w:type="pct"/>
            <w:vAlign w:val="center"/>
          </w:tcPr>
          <w:p w14:paraId="416B5824" w14:textId="77777777" w:rsidR="006C4306" w:rsidRPr="00700099" w:rsidRDefault="006C4306" w:rsidP="00F561E7">
            <w:pPr>
              <w:spacing w:after="0"/>
              <w:jc w:val="both"/>
              <w:rPr>
                <w:rFonts w:cstheme="minorHAnsi"/>
                <w:sz w:val="18"/>
                <w:szCs w:val="18"/>
              </w:rPr>
            </w:pPr>
            <w:r w:rsidRPr="00700099">
              <w:rPr>
                <w:rFonts w:cstheme="minorHAnsi"/>
                <w:sz w:val="18"/>
                <w:szCs w:val="18"/>
              </w:rPr>
              <w:t>Il primo insediamento deve avvenire in una impresa o in una società che abbia sede nel territorio della regione Lombardia:</w:t>
            </w:r>
          </w:p>
          <w:p w14:paraId="4E2124A2" w14:textId="77777777" w:rsidR="006C4306" w:rsidRDefault="006C4306" w:rsidP="006C4306">
            <w:pPr>
              <w:pStyle w:val="Paragrafoelenco"/>
              <w:numPr>
                <w:ilvl w:val="0"/>
                <w:numId w:val="64"/>
              </w:numPr>
              <w:spacing w:after="0"/>
              <w:jc w:val="both"/>
              <w:rPr>
                <w:rFonts w:cstheme="minorHAnsi"/>
                <w:sz w:val="18"/>
                <w:szCs w:val="18"/>
              </w:rPr>
            </w:pPr>
            <w:r w:rsidRPr="009C6053">
              <w:rPr>
                <w:rFonts w:cstheme="minorHAnsi"/>
                <w:sz w:val="18"/>
                <w:szCs w:val="18"/>
              </w:rPr>
              <w:t>il centro aziendale, se esistente, costituito dagli edifici rurali indicati nel fascicolo aziendale</w:t>
            </w:r>
            <w:r>
              <w:rPr>
                <w:rFonts w:cstheme="minorHAnsi"/>
                <w:sz w:val="18"/>
                <w:szCs w:val="18"/>
              </w:rPr>
              <w:t>;</w:t>
            </w:r>
          </w:p>
          <w:p w14:paraId="68874699" w14:textId="77777777" w:rsidR="006C4306" w:rsidRPr="009C6053" w:rsidRDefault="006C4306" w:rsidP="006C4306">
            <w:pPr>
              <w:pStyle w:val="Paragrafoelenco"/>
              <w:numPr>
                <w:ilvl w:val="0"/>
                <w:numId w:val="64"/>
              </w:numPr>
              <w:spacing w:after="0"/>
              <w:jc w:val="both"/>
              <w:rPr>
                <w:rFonts w:cstheme="minorHAnsi"/>
                <w:sz w:val="18"/>
                <w:szCs w:val="18"/>
              </w:rPr>
            </w:pPr>
            <w:r w:rsidRPr="009C6053">
              <w:rPr>
                <w:rFonts w:cstheme="minorHAnsi"/>
                <w:sz w:val="18"/>
                <w:szCs w:val="18"/>
              </w:rPr>
              <w:t>almeno il 50 % della superficie agricola utilizzata (SAU) aziendale</w:t>
            </w:r>
          </w:p>
        </w:tc>
      </w:tr>
    </w:tbl>
    <w:p w14:paraId="72AF74B6" w14:textId="77777777" w:rsidR="006C4306" w:rsidRPr="00DB7ABB" w:rsidRDefault="006C4306" w:rsidP="006C4306">
      <w:pPr>
        <w:spacing w:after="0"/>
        <w:rPr>
          <w:rStyle w:val="Titolo3Carattere"/>
          <w:color w:val="000000" w:themeColor="text1"/>
          <w:sz w:val="22"/>
          <w:szCs w:val="22"/>
        </w:rPr>
      </w:pPr>
    </w:p>
    <w:p w14:paraId="501D6B85"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46030F61" w14:textId="77777777" w:rsidTr="00F561E7">
        <w:trPr>
          <w:trHeight w:val="122"/>
        </w:trPr>
        <w:tc>
          <w:tcPr>
            <w:tcW w:w="5000" w:type="pct"/>
            <w:gridSpan w:val="2"/>
            <w:shd w:val="clear" w:color="auto" w:fill="008E40"/>
            <w:vAlign w:val="center"/>
          </w:tcPr>
          <w:p w14:paraId="13B29B7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456CA0CA" w14:textId="77777777" w:rsidTr="00F561E7">
        <w:trPr>
          <w:trHeight w:val="43"/>
        </w:trPr>
        <w:tc>
          <w:tcPr>
            <w:tcW w:w="808" w:type="pct"/>
            <w:shd w:val="clear" w:color="auto" w:fill="A7D9A3"/>
            <w:vAlign w:val="center"/>
          </w:tcPr>
          <w:p w14:paraId="7E71CC55"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6EB8DFB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45E645B9" w14:textId="77777777" w:rsidTr="00F561E7">
        <w:trPr>
          <w:trHeight w:val="274"/>
        </w:trPr>
        <w:tc>
          <w:tcPr>
            <w:tcW w:w="808" w:type="pct"/>
            <w:vAlign w:val="center"/>
          </w:tcPr>
          <w:p w14:paraId="73614FB4"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I01</w:t>
            </w:r>
          </w:p>
        </w:tc>
        <w:tc>
          <w:tcPr>
            <w:tcW w:w="4192" w:type="pct"/>
            <w:vAlign w:val="center"/>
          </w:tcPr>
          <w:p w14:paraId="773BA2ED" w14:textId="77777777" w:rsidR="006C4306" w:rsidRPr="0022219C" w:rsidRDefault="006C4306" w:rsidP="00F561E7">
            <w:pPr>
              <w:spacing w:after="0"/>
              <w:jc w:val="both"/>
              <w:rPr>
                <w:rFonts w:cstheme="minorHAnsi"/>
                <w:sz w:val="18"/>
                <w:szCs w:val="18"/>
              </w:rPr>
            </w:pPr>
            <w:r w:rsidRPr="00DE78EB">
              <w:rPr>
                <w:rFonts w:cstheme="minorHAnsi"/>
                <w:b/>
                <w:bCs/>
                <w:sz w:val="18"/>
                <w:szCs w:val="18"/>
                <w:highlight w:val="green"/>
              </w:rPr>
              <w:t>Regione Lombardia</w:t>
            </w:r>
            <w:r>
              <w:rPr>
                <w:rFonts w:cstheme="minorHAnsi"/>
                <w:sz w:val="18"/>
                <w:szCs w:val="18"/>
              </w:rPr>
              <w:t xml:space="preserve">: </w:t>
            </w:r>
            <w:r w:rsidRPr="00700099">
              <w:rPr>
                <w:rFonts w:cstheme="minorHAnsi"/>
                <w:sz w:val="18"/>
                <w:szCs w:val="18"/>
              </w:rPr>
              <w:t xml:space="preserve">I giovani beneficiari del premio si impegnano a condurre l’azienda agricola in qualità di capo azienda per un periodo di tempo </w:t>
            </w:r>
            <w:r w:rsidRPr="00DE78EB">
              <w:rPr>
                <w:rFonts w:cstheme="minorHAnsi"/>
                <w:strike/>
                <w:color w:val="FF0000"/>
                <w:sz w:val="18"/>
                <w:szCs w:val="18"/>
              </w:rPr>
              <w:t>minimo stabilito dalle singole regioni e provincie autonome coerentemente con le proprie specificità</w:t>
            </w:r>
            <w:r>
              <w:rPr>
                <w:rFonts w:cstheme="minorHAnsi"/>
                <w:sz w:val="18"/>
                <w:szCs w:val="18"/>
              </w:rPr>
              <w:t xml:space="preserve"> </w:t>
            </w:r>
            <w:r w:rsidRPr="00DE78EB">
              <w:rPr>
                <w:rFonts w:cstheme="minorHAnsi"/>
                <w:sz w:val="18"/>
                <w:szCs w:val="18"/>
                <w:highlight w:val="green"/>
              </w:rPr>
              <w:t>pari a</w:t>
            </w:r>
            <w:r>
              <w:rPr>
                <w:rFonts w:cstheme="minorHAnsi"/>
                <w:sz w:val="18"/>
                <w:szCs w:val="18"/>
              </w:rPr>
              <w:t xml:space="preserve"> </w:t>
            </w:r>
            <w:r w:rsidRPr="00A12558">
              <w:rPr>
                <w:rFonts w:cstheme="minorHAnsi"/>
                <w:b/>
                <w:bCs/>
                <w:sz w:val="18"/>
                <w:szCs w:val="18"/>
              </w:rPr>
              <w:t>10 anni</w:t>
            </w:r>
            <w:r>
              <w:rPr>
                <w:rFonts w:cstheme="minorHAnsi"/>
                <w:b/>
                <w:bCs/>
                <w:sz w:val="18"/>
                <w:szCs w:val="18"/>
              </w:rPr>
              <w:t xml:space="preserve"> </w:t>
            </w:r>
            <w:r w:rsidRPr="000810A4">
              <w:rPr>
                <w:rFonts w:cstheme="minorHAnsi"/>
                <w:sz w:val="18"/>
                <w:szCs w:val="18"/>
                <w:highlight w:val="yellow"/>
              </w:rPr>
              <w:t>dalla data di concessione del premio</w:t>
            </w:r>
          </w:p>
        </w:tc>
      </w:tr>
      <w:tr w:rsidR="006C4306" w:rsidRPr="00700099" w14:paraId="374FE27D" w14:textId="77777777" w:rsidTr="00F561E7">
        <w:trPr>
          <w:trHeight w:val="274"/>
        </w:trPr>
        <w:tc>
          <w:tcPr>
            <w:tcW w:w="808" w:type="pct"/>
            <w:vAlign w:val="center"/>
          </w:tcPr>
          <w:p w14:paraId="2E0DAC2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I02</w:t>
            </w:r>
          </w:p>
        </w:tc>
        <w:tc>
          <w:tcPr>
            <w:tcW w:w="4192" w:type="pct"/>
            <w:vAlign w:val="center"/>
          </w:tcPr>
          <w:p w14:paraId="5D91A410" w14:textId="77777777" w:rsidR="006C4306" w:rsidRPr="004D246B" w:rsidRDefault="006C4306" w:rsidP="00F561E7">
            <w:pPr>
              <w:spacing w:after="0"/>
              <w:jc w:val="both"/>
              <w:rPr>
                <w:rFonts w:cstheme="minorHAnsi"/>
                <w:sz w:val="18"/>
                <w:szCs w:val="18"/>
              </w:rPr>
            </w:pPr>
            <w:r w:rsidRPr="00334C5F">
              <w:rPr>
                <w:rFonts w:cstheme="minorHAnsi"/>
                <w:sz w:val="18"/>
                <w:szCs w:val="18"/>
                <w:highlight w:val="green"/>
              </w:rPr>
              <w:t>I giovani beneficiari si impegnano ad</w:t>
            </w:r>
            <w:r w:rsidRPr="0007402A">
              <w:rPr>
                <w:rFonts w:cstheme="minorHAnsi"/>
                <w:sz w:val="18"/>
                <w:szCs w:val="18"/>
              </w:rPr>
              <w:t xml:space="preserve"> assolvere ai requisiti di “agricoltore in attività” al massimo </w:t>
            </w:r>
            <w:r w:rsidRPr="0007402A">
              <w:rPr>
                <w:rFonts w:cstheme="minorHAnsi"/>
                <w:b/>
                <w:bCs/>
                <w:sz w:val="18"/>
                <w:szCs w:val="18"/>
              </w:rPr>
              <w:t xml:space="preserve">entro 18 mesi </w:t>
            </w:r>
            <w:r w:rsidRPr="0007402A">
              <w:rPr>
                <w:rFonts w:cstheme="minorHAnsi"/>
                <w:sz w:val="18"/>
                <w:szCs w:val="18"/>
              </w:rPr>
              <w:t>dall’insediamento o dalla decisione con cui si concede l’aiuto</w:t>
            </w:r>
          </w:p>
        </w:tc>
      </w:tr>
      <w:tr w:rsidR="006C4306" w:rsidRPr="00700099" w14:paraId="29D2EC59" w14:textId="77777777" w:rsidTr="00F561E7">
        <w:trPr>
          <w:trHeight w:val="43"/>
        </w:trPr>
        <w:tc>
          <w:tcPr>
            <w:tcW w:w="5000" w:type="pct"/>
            <w:gridSpan w:val="2"/>
            <w:shd w:val="clear" w:color="auto" w:fill="008E40"/>
            <w:vAlign w:val="center"/>
          </w:tcPr>
          <w:p w14:paraId="0EB0A5BD"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Altri impegni specifici regionali </w:t>
            </w:r>
          </w:p>
        </w:tc>
      </w:tr>
      <w:tr w:rsidR="006C4306" w:rsidRPr="00700099" w14:paraId="734B4A15" w14:textId="77777777" w:rsidTr="00F561E7">
        <w:trPr>
          <w:trHeight w:val="103"/>
        </w:trPr>
        <w:tc>
          <w:tcPr>
            <w:tcW w:w="808" w:type="pct"/>
            <w:shd w:val="clear" w:color="auto" w:fill="A7D9A3"/>
            <w:vAlign w:val="center"/>
          </w:tcPr>
          <w:p w14:paraId="1BC1DE03"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776EDE1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37BF644B" w14:textId="77777777" w:rsidTr="00F561E7">
        <w:trPr>
          <w:trHeight w:val="274"/>
        </w:trPr>
        <w:tc>
          <w:tcPr>
            <w:tcW w:w="808" w:type="pct"/>
            <w:vAlign w:val="center"/>
          </w:tcPr>
          <w:p w14:paraId="2A660223" w14:textId="77777777" w:rsidR="006C4306" w:rsidRPr="00700099" w:rsidRDefault="006C4306" w:rsidP="00F561E7">
            <w:pPr>
              <w:spacing w:after="0"/>
              <w:jc w:val="center"/>
              <w:rPr>
                <w:rFonts w:cstheme="minorHAnsi"/>
                <w:b/>
                <w:bCs/>
                <w:sz w:val="18"/>
                <w:szCs w:val="18"/>
              </w:rPr>
            </w:pPr>
            <w:r>
              <w:rPr>
                <w:rFonts w:cstheme="minorHAnsi"/>
                <w:b/>
                <w:bCs/>
                <w:sz w:val="18"/>
                <w:szCs w:val="18"/>
              </w:rPr>
              <w:t>SRE01_I_LOM_01</w:t>
            </w:r>
          </w:p>
        </w:tc>
        <w:tc>
          <w:tcPr>
            <w:tcW w:w="4192" w:type="pct"/>
            <w:vAlign w:val="center"/>
          </w:tcPr>
          <w:p w14:paraId="266CD1F5" w14:textId="77777777" w:rsidR="006C4306" w:rsidRPr="004D246B" w:rsidRDefault="006C4306" w:rsidP="00F561E7">
            <w:pPr>
              <w:spacing w:after="0"/>
              <w:jc w:val="both"/>
              <w:rPr>
                <w:rFonts w:cstheme="minorHAnsi"/>
                <w:sz w:val="18"/>
                <w:szCs w:val="18"/>
              </w:rPr>
            </w:pPr>
            <w:r w:rsidRPr="00C21A43">
              <w:rPr>
                <w:rFonts w:cstheme="minorHAnsi"/>
                <w:sz w:val="18"/>
                <w:szCs w:val="18"/>
                <w:highlight w:val="green"/>
              </w:rPr>
              <w:t>I giovani beneficiari si impegnano a</w:t>
            </w:r>
            <w:r>
              <w:rPr>
                <w:rFonts w:cstheme="minorHAnsi"/>
                <w:sz w:val="18"/>
                <w:szCs w:val="18"/>
              </w:rPr>
              <w:t xml:space="preserve"> r</w:t>
            </w:r>
            <w:r w:rsidRPr="00E677BA">
              <w:rPr>
                <w:rFonts w:cstheme="minorHAnsi"/>
                <w:sz w:val="18"/>
                <w:szCs w:val="18"/>
              </w:rPr>
              <w:t>ispettare le norme in materia di salute e sicurezza degli ambienti di lavoro. Il mancato rispetto delle norme è documentato da esito negativo trasmesso dalla ATS a seguito dei controlli effettuati</w:t>
            </w:r>
          </w:p>
        </w:tc>
      </w:tr>
      <w:tr w:rsidR="006C4306" w:rsidRPr="00700099" w14:paraId="3373C6C1" w14:textId="77777777" w:rsidTr="00F561E7">
        <w:tc>
          <w:tcPr>
            <w:tcW w:w="5000" w:type="pct"/>
            <w:gridSpan w:val="2"/>
            <w:shd w:val="clear" w:color="auto" w:fill="008E40"/>
            <w:vAlign w:val="center"/>
          </w:tcPr>
          <w:p w14:paraId="4477653E"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0AA6F708" w14:textId="77777777" w:rsidTr="00F561E7">
        <w:tc>
          <w:tcPr>
            <w:tcW w:w="808" w:type="pct"/>
            <w:shd w:val="clear" w:color="auto" w:fill="A7D9A3"/>
            <w:vAlign w:val="center"/>
          </w:tcPr>
          <w:p w14:paraId="7B9C9BAC"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420D133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0A99B09E" w14:textId="77777777" w:rsidTr="00F561E7">
        <w:tc>
          <w:tcPr>
            <w:tcW w:w="808" w:type="pct"/>
            <w:vAlign w:val="center"/>
          </w:tcPr>
          <w:p w14:paraId="425F9D6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vAlign w:val="center"/>
          </w:tcPr>
          <w:p w14:paraId="6926A520" w14:textId="77777777" w:rsidR="006C4306" w:rsidRPr="00700099" w:rsidRDefault="006C4306" w:rsidP="00F561E7">
            <w:pPr>
              <w:spacing w:after="0"/>
              <w:jc w:val="both"/>
              <w:rPr>
                <w:rFonts w:cstheme="minorHAnsi"/>
                <w:sz w:val="18"/>
                <w:szCs w:val="18"/>
              </w:rPr>
            </w:pPr>
            <w:r w:rsidRPr="00700099">
              <w:rPr>
                <w:rFonts w:cstheme="minorHAnsi"/>
                <w:sz w:val="18"/>
                <w:szCs w:val="18"/>
              </w:rPr>
              <w:t>Il piano aziendale da presentare unitamente alla domanda di sostegno deve inquadrare la situazione di partenza dell’insediamento, l’idea imprenditoriale che si intende attuare, le tappe essenziali che caratterizzano le attività ed i tempi di attuazione, gli obiettivi e risultati che si intende raggiungere con evidenza di quelli orientati verso la sostenibilità economica ed ambientale e verso l’utilizzo delle ICT e i mercati target</w:t>
            </w:r>
          </w:p>
        </w:tc>
      </w:tr>
      <w:tr w:rsidR="006C4306" w:rsidRPr="00700099" w14:paraId="4EE7A2B4" w14:textId="77777777" w:rsidTr="00F561E7">
        <w:trPr>
          <w:trHeight w:val="747"/>
        </w:trPr>
        <w:tc>
          <w:tcPr>
            <w:tcW w:w="808" w:type="pct"/>
            <w:vAlign w:val="center"/>
          </w:tcPr>
          <w:p w14:paraId="451957C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192" w:type="pct"/>
            <w:vAlign w:val="center"/>
          </w:tcPr>
          <w:p w14:paraId="7848E725" w14:textId="77777777" w:rsidR="006C4306" w:rsidRPr="00C21A43" w:rsidRDefault="006C4306" w:rsidP="00F561E7">
            <w:pPr>
              <w:spacing w:after="0"/>
              <w:jc w:val="both"/>
              <w:rPr>
                <w:rFonts w:cstheme="minorHAnsi"/>
                <w:strike/>
                <w:color w:val="FF0000"/>
                <w:sz w:val="18"/>
                <w:szCs w:val="18"/>
              </w:rPr>
            </w:pPr>
            <w:r w:rsidRPr="000810A4">
              <w:rPr>
                <w:rFonts w:cstheme="minorHAnsi"/>
                <w:strike/>
                <w:color w:val="FF0000"/>
                <w:sz w:val="18"/>
                <w:szCs w:val="18"/>
                <w:highlight w:val="yellow"/>
              </w:rPr>
              <w:t>I beneficiari sono obbligati a rendere effettivo l’insediamento e ad avviare e completare le attività previste dal piano secondo i tempi e le modalità previsti da ciascuna regione e provincia autonoma</w:t>
            </w:r>
          </w:p>
          <w:p w14:paraId="1FD87AB1" w14:textId="77777777" w:rsidR="006C4306" w:rsidRPr="00526873" w:rsidRDefault="006C4306" w:rsidP="00F561E7">
            <w:pPr>
              <w:spacing w:after="0"/>
              <w:jc w:val="both"/>
              <w:rPr>
                <w:rFonts w:cstheme="minorHAnsi"/>
                <w:sz w:val="18"/>
                <w:szCs w:val="18"/>
              </w:rPr>
            </w:pPr>
            <w:r>
              <w:rPr>
                <w:rFonts w:cstheme="minorHAnsi"/>
                <w:b/>
                <w:bCs/>
                <w:sz w:val="18"/>
                <w:szCs w:val="18"/>
              </w:rPr>
              <w:t>Regione Lombardi</w:t>
            </w:r>
            <w:r w:rsidRPr="00526873">
              <w:rPr>
                <w:rFonts w:cstheme="minorHAnsi"/>
                <w:b/>
                <w:bCs/>
                <w:sz w:val="18"/>
                <w:szCs w:val="18"/>
              </w:rPr>
              <w:t>a</w:t>
            </w:r>
            <w:r w:rsidRPr="00526873">
              <w:rPr>
                <w:rFonts w:cstheme="minorHAnsi"/>
                <w:sz w:val="18"/>
                <w:szCs w:val="18"/>
              </w:rPr>
              <w:t>:</w:t>
            </w:r>
            <w:r>
              <w:rPr>
                <w:rFonts w:cstheme="minorHAnsi"/>
                <w:b/>
                <w:bCs/>
                <w:sz w:val="18"/>
                <w:szCs w:val="18"/>
              </w:rPr>
              <w:t xml:space="preserve"> </w:t>
            </w:r>
            <w:r w:rsidRPr="000810A4">
              <w:rPr>
                <w:rFonts w:cstheme="minorHAnsi"/>
                <w:sz w:val="18"/>
                <w:szCs w:val="18"/>
                <w:highlight w:val="yellow"/>
              </w:rPr>
              <w:t>I beneficiari devono essersi insediati per la prima volta al momento di presentazione della domanda secondo le tempistiche previste al C</w:t>
            </w:r>
            <w:r w:rsidRPr="000810A4">
              <w:rPr>
                <w:rFonts w:cstheme="minorHAnsi"/>
                <w:strike/>
                <w:color w:val="FF0000"/>
                <w:sz w:val="18"/>
                <w:szCs w:val="18"/>
                <w:highlight w:val="yellow"/>
              </w:rPr>
              <w:t>R</w:t>
            </w:r>
            <w:r w:rsidRPr="000810A4">
              <w:rPr>
                <w:rFonts w:cstheme="minorHAnsi"/>
                <w:sz w:val="18"/>
                <w:szCs w:val="18"/>
                <w:highlight w:val="yellow"/>
              </w:rPr>
              <w:t xml:space="preserve">04. I beneficiari sono obbligati ad avviare il Piano Aziendale </w:t>
            </w:r>
            <w:r w:rsidRPr="000810A4">
              <w:rPr>
                <w:rFonts w:cstheme="minorHAnsi"/>
                <w:b/>
                <w:bCs/>
                <w:sz w:val="18"/>
                <w:szCs w:val="18"/>
                <w:highlight w:val="yellow"/>
              </w:rPr>
              <w:t>entro e non oltre 6 mesi</w:t>
            </w:r>
            <w:r w:rsidRPr="000810A4">
              <w:rPr>
                <w:rFonts w:cstheme="minorHAnsi"/>
                <w:sz w:val="18"/>
                <w:szCs w:val="18"/>
                <w:highlight w:val="yellow"/>
              </w:rPr>
              <w:t xml:space="preserve"> dalla data di concessione del premio e a terminarlo </w:t>
            </w:r>
            <w:r w:rsidRPr="000810A4">
              <w:rPr>
                <w:rFonts w:cstheme="minorHAnsi"/>
                <w:b/>
                <w:bCs/>
                <w:sz w:val="18"/>
                <w:szCs w:val="18"/>
                <w:highlight w:val="yellow"/>
              </w:rPr>
              <w:t>entro 24 mesi</w:t>
            </w:r>
            <w:r w:rsidRPr="000810A4">
              <w:rPr>
                <w:rFonts w:cstheme="minorHAnsi"/>
                <w:sz w:val="18"/>
                <w:szCs w:val="18"/>
                <w:highlight w:val="yellow"/>
              </w:rPr>
              <w:t xml:space="preserve"> dall’avvio del Piano stesso</w:t>
            </w:r>
          </w:p>
        </w:tc>
      </w:tr>
    </w:tbl>
    <w:p w14:paraId="2759BB65" w14:textId="77777777" w:rsidR="006C4306" w:rsidRDefault="006C4306" w:rsidP="006C4306">
      <w:pPr>
        <w:spacing w:after="0"/>
      </w:pPr>
    </w:p>
    <w:p w14:paraId="3876C9AA" w14:textId="77777777" w:rsidR="006C4306" w:rsidRPr="00E677BA"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tbl>
      <w:tblPr>
        <w:tblStyle w:val="Grigliatabella"/>
        <w:tblW w:w="5000" w:type="pct"/>
        <w:jc w:val="center"/>
        <w:tblLook w:val="04A0" w:firstRow="1" w:lastRow="0" w:firstColumn="1" w:lastColumn="0" w:noHBand="0" w:noVBand="1"/>
      </w:tblPr>
      <w:tblGrid>
        <w:gridCol w:w="5070"/>
        <w:gridCol w:w="3583"/>
        <w:gridCol w:w="1487"/>
      </w:tblGrid>
      <w:tr w:rsidR="006C4306" w:rsidRPr="00700099" w14:paraId="06DC799C" w14:textId="77777777" w:rsidTr="008A1EE1">
        <w:trPr>
          <w:jc w:val="center"/>
        </w:trPr>
        <w:tc>
          <w:tcPr>
            <w:tcW w:w="2500" w:type="pct"/>
            <w:shd w:val="clear" w:color="auto" w:fill="008E40"/>
            <w:vAlign w:val="center"/>
          </w:tcPr>
          <w:p w14:paraId="40234C8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253BEC14"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Contributo in conto capitale</w:t>
            </w:r>
          </w:p>
        </w:tc>
      </w:tr>
      <w:tr w:rsidR="006C4306" w:rsidRPr="00700099" w14:paraId="3BD342B6" w14:textId="77777777" w:rsidTr="008A1EE1">
        <w:trPr>
          <w:jc w:val="center"/>
        </w:trPr>
        <w:tc>
          <w:tcPr>
            <w:tcW w:w="2500" w:type="pct"/>
            <w:shd w:val="clear" w:color="auto" w:fill="008E40"/>
            <w:vAlign w:val="center"/>
          </w:tcPr>
          <w:p w14:paraId="53320DF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424DC033"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Importo forfettario</w:t>
            </w:r>
          </w:p>
        </w:tc>
      </w:tr>
      <w:tr w:rsidR="006C4306" w:rsidRPr="00700099" w14:paraId="4112D6D8" w14:textId="77777777" w:rsidTr="008A1EE1">
        <w:trPr>
          <w:jc w:val="center"/>
        </w:trPr>
        <w:tc>
          <w:tcPr>
            <w:tcW w:w="2500" w:type="pct"/>
            <w:vMerge w:val="restart"/>
            <w:shd w:val="clear" w:color="auto" w:fill="008E40"/>
            <w:vAlign w:val="center"/>
          </w:tcPr>
          <w:p w14:paraId="32B3265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Massimale dell’aiuto (premio)</w:t>
            </w:r>
          </w:p>
        </w:tc>
        <w:tc>
          <w:tcPr>
            <w:tcW w:w="1767" w:type="pct"/>
            <w:vAlign w:val="center"/>
          </w:tcPr>
          <w:p w14:paraId="1DD1E857" w14:textId="3CE4398A" w:rsidR="006C4306" w:rsidRPr="00700099" w:rsidRDefault="006C4306" w:rsidP="00F561E7">
            <w:pPr>
              <w:spacing w:after="0"/>
              <w:rPr>
                <w:rFonts w:cstheme="minorHAnsi"/>
                <w:sz w:val="18"/>
                <w:szCs w:val="18"/>
              </w:rPr>
            </w:pPr>
            <w:r w:rsidRPr="00700099">
              <w:rPr>
                <w:rFonts w:cstheme="minorHAnsi"/>
                <w:sz w:val="18"/>
                <w:szCs w:val="18"/>
              </w:rPr>
              <w:t xml:space="preserve">Zona non svantaggiata </w:t>
            </w:r>
            <w:r w:rsidR="0093403D" w:rsidRPr="0093403D">
              <w:rPr>
                <w:rFonts w:cstheme="minorHAnsi"/>
                <w:sz w:val="18"/>
                <w:szCs w:val="18"/>
                <w:highlight w:val="yellow"/>
              </w:rPr>
              <w:t>di montagna</w:t>
            </w:r>
          </w:p>
        </w:tc>
        <w:tc>
          <w:tcPr>
            <w:tcW w:w="733" w:type="pct"/>
            <w:vAlign w:val="center"/>
          </w:tcPr>
          <w:p w14:paraId="18CB0F33" w14:textId="77777777" w:rsidR="006C4306" w:rsidRPr="00700099" w:rsidRDefault="006C4306" w:rsidP="00F561E7">
            <w:pPr>
              <w:spacing w:after="0"/>
              <w:jc w:val="center"/>
              <w:rPr>
                <w:rFonts w:cstheme="minorHAnsi"/>
                <w:sz w:val="18"/>
                <w:szCs w:val="18"/>
              </w:rPr>
            </w:pPr>
            <w:r w:rsidRPr="00700099">
              <w:rPr>
                <w:rFonts w:cstheme="minorHAnsi"/>
                <w:sz w:val="18"/>
                <w:szCs w:val="18"/>
              </w:rPr>
              <w:t xml:space="preserve">40.000 euro </w:t>
            </w:r>
          </w:p>
        </w:tc>
      </w:tr>
      <w:tr w:rsidR="006C4306" w:rsidRPr="00700099" w14:paraId="603E5DD0" w14:textId="77777777" w:rsidTr="008A1EE1">
        <w:trPr>
          <w:jc w:val="center"/>
        </w:trPr>
        <w:tc>
          <w:tcPr>
            <w:tcW w:w="2500" w:type="pct"/>
            <w:vMerge/>
            <w:shd w:val="clear" w:color="auto" w:fill="008E40"/>
            <w:vAlign w:val="center"/>
          </w:tcPr>
          <w:p w14:paraId="0AC8E29B" w14:textId="77777777" w:rsidR="006C4306" w:rsidRPr="00700099" w:rsidRDefault="006C4306" w:rsidP="00F561E7">
            <w:pPr>
              <w:spacing w:after="0"/>
              <w:jc w:val="center"/>
              <w:rPr>
                <w:rFonts w:cstheme="minorHAnsi"/>
                <w:b/>
                <w:bCs/>
                <w:color w:val="FFFFFF" w:themeColor="background1"/>
                <w:sz w:val="18"/>
                <w:szCs w:val="18"/>
              </w:rPr>
            </w:pPr>
          </w:p>
        </w:tc>
        <w:tc>
          <w:tcPr>
            <w:tcW w:w="1767" w:type="pct"/>
            <w:vAlign w:val="center"/>
          </w:tcPr>
          <w:p w14:paraId="57AA0862" w14:textId="17DEA1BF" w:rsidR="006C4306" w:rsidRPr="00700099" w:rsidRDefault="006C4306" w:rsidP="00F561E7">
            <w:pPr>
              <w:spacing w:after="0"/>
              <w:rPr>
                <w:rFonts w:cstheme="minorHAnsi"/>
                <w:sz w:val="18"/>
                <w:szCs w:val="18"/>
              </w:rPr>
            </w:pPr>
            <w:r w:rsidRPr="00700099">
              <w:rPr>
                <w:rFonts w:cstheme="minorHAnsi"/>
                <w:sz w:val="18"/>
                <w:szCs w:val="18"/>
              </w:rPr>
              <w:t>Zona svantaggiata</w:t>
            </w:r>
            <w:r w:rsidR="0093403D">
              <w:rPr>
                <w:rFonts w:cstheme="minorHAnsi"/>
                <w:sz w:val="18"/>
                <w:szCs w:val="18"/>
              </w:rPr>
              <w:t xml:space="preserve"> </w:t>
            </w:r>
            <w:r w:rsidR="0093403D" w:rsidRPr="0093403D">
              <w:rPr>
                <w:rFonts w:cstheme="minorHAnsi"/>
                <w:sz w:val="18"/>
                <w:szCs w:val="18"/>
                <w:highlight w:val="yellow"/>
              </w:rPr>
              <w:t>di montagna</w:t>
            </w:r>
          </w:p>
        </w:tc>
        <w:tc>
          <w:tcPr>
            <w:tcW w:w="733" w:type="pct"/>
            <w:vAlign w:val="center"/>
          </w:tcPr>
          <w:p w14:paraId="31107AA8" w14:textId="77777777" w:rsidR="006C4306" w:rsidRPr="00700099" w:rsidRDefault="006C4306" w:rsidP="00F561E7">
            <w:pPr>
              <w:spacing w:after="0"/>
              <w:jc w:val="center"/>
              <w:rPr>
                <w:rFonts w:cstheme="minorHAnsi"/>
                <w:sz w:val="18"/>
                <w:szCs w:val="18"/>
              </w:rPr>
            </w:pPr>
            <w:r w:rsidRPr="00700099">
              <w:rPr>
                <w:rFonts w:cstheme="minorHAnsi"/>
                <w:sz w:val="18"/>
                <w:szCs w:val="18"/>
              </w:rPr>
              <w:t>50.000 euro</w:t>
            </w:r>
          </w:p>
        </w:tc>
      </w:tr>
      <w:tr w:rsidR="006C4306" w:rsidRPr="00700099" w14:paraId="6B4E2775" w14:textId="77777777" w:rsidTr="008A1EE1">
        <w:trPr>
          <w:jc w:val="center"/>
        </w:trPr>
        <w:tc>
          <w:tcPr>
            <w:tcW w:w="2500" w:type="pct"/>
            <w:shd w:val="clear" w:color="auto" w:fill="008E40"/>
            <w:vAlign w:val="center"/>
          </w:tcPr>
          <w:p w14:paraId="53A1EC26"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1767" w:type="pct"/>
            <w:vAlign w:val="center"/>
          </w:tcPr>
          <w:p w14:paraId="05ED43C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7A4CDD5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71D41C1B"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71473F5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De Minimis</w:t>
            </w:r>
          </w:p>
        </w:tc>
        <w:tc>
          <w:tcPr>
            <w:tcW w:w="733" w:type="pct"/>
            <w:vAlign w:val="center"/>
          </w:tcPr>
          <w:p w14:paraId="55565029" w14:textId="77777777" w:rsidR="006C4306" w:rsidRPr="00700099" w:rsidRDefault="006C4306" w:rsidP="00F561E7">
            <w:pPr>
              <w:spacing w:after="0"/>
              <w:jc w:val="center"/>
              <w:rPr>
                <w:rFonts w:cstheme="minorHAnsi"/>
                <w:sz w:val="18"/>
                <w:szCs w:val="18"/>
              </w:rPr>
            </w:pPr>
          </w:p>
        </w:tc>
      </w:tr>
      <w:tr w:rsidR="006C4306" w:rsidRPr="00700099" w14:paraId="1F89C830" w14:textId="77777777" w:rsidTr="008A1EE1">
        <w:trPr>
          <w:trHeight w:val="206"/>
          <w:jc w:val="center"/>
        </w:trPr>
        <w:tc>
          <w:tcPr>
            <w:tcW w:w="2500" w:type="pct"/>
            <w:shd w:val="clear" w:color="auto" w:fill="008E40"/>
            <w:vAlign w:val="center"/>
          </w:tcPr>
          <w:p w14:paraId="304CA94B"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Anticipo</w:t>
            </w:r>
          </w:p>
        </w:tc>
        <w:tc>
          <w:tcPr>
            <w:tcW w:w="2500" w:type="pct"/>
            <w:gridSpan w:val="2"/>
            <w:vAlign w:val="center"/>
          </w:tcPr>
          <w:p w14:paraId="08076A68" w14:textId="77777777" w:rsidR="006C4306" w:rsidRPr="00F845CD" w:rsidRDefault="006C4306" w:rsidP="00F561E7">
            <w:pPr>
              <w:spacing w:after="0"/>
              <w:rPr>
                <w:rFonts w:eastAsia="MS Gothic"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No.</w:t>
            </w:r>
          </w:p>
        </w:tc>
      </w:tr>
    </w:tbl>
    <w:p w14:paraId="03D199F4" w14:textId="77777777" w:rsidR="006C4306" w:rsidRPr="00DB7ABB" w:rsidRDefault="006C4306" w:rsidP="006C4306">
      <w:pPr>
        <w:spacing w:after="0" w:line="276" w:lineRule="auto"/>
        <w:jc w:val="both"/>
        <w:rPr>
          <w:rFonts w:cstheme="minorHAnsi"/>
          <w:b/>
          <w:bCs/>
          <w:sz w:val="20"/>
          <w:szCs w:val="20"/>
        </w:rPr>
      </w:pPr>
    </w:p>
    <w:p w14:paraId="1B0BE82E" w14:textId="77777777" w:rsidR="006C4306" w:rsidRDefault="006C4306" w:rsidP="006C4306">
      <w:pPr>
        <w:shd w:val="clear" w:color="auto" w:fill="EAF1DD" w:themeFill="accent3" w:themeFillTint="33"/>
        <w:spacing w:after="0" w:line="276" w:lineRule="auto"/>
        <w:jc w:val="both"/>
        <w:rPr>
          <w:rFonts w:cstheme="minorHAnsi"/>
          <w:sz w:val="18"/>
          <w:szCs w:val="18"/>
        </w:rPr>
      </w:pPr>
      <w:r w:rsidRPr="00224021">
        <w:rPr>
          <w:rFonts w:cstheme="minorHAnsi"/>
          <w:sz w:val="18"/>
          <w:szCs w:val="18"/>
        </w:rPr>
        <w:t>Il premio verrà erogato in due rate (50% - 50%).</w:t>
      </w:r>
    </w:p>
    <w:p w14:paraId="32D6EB94" w14:textId="77777777" w:rsidR="006C4306" w:rsidRDefault="006C4306" w:rsidP="006C4306">
      <w:pPr>
        <w:spacing w:after="0"/>
      </w:pPr>
    </w:p>
    <w:p w14:paraId="7A184F73" w14:textId="77777777" w:rsidR="006C4306" w:rsidRPr="0098544D" w:rsidRDefault="006C4306" w:rsidP="006C4306">
      <w:pPr>
        <w:pStyle w:val="Titolo3"/>
        <w:spacing w:before="0"/>
        <w:rPr>
          <w:i/>
          <w:iCs/>
          <w:color w:val="365F91" w:themeColor="accent1" w:themeShade="BF"/>
          <w:sz w:val="22"/>
          <w:szCs w:val="22"/>
        </w:rPr>
      </w:pPr>
      <w:r w:rsidRPr="0098544D">
        <w:rPr>
          <w:i/>
          <w:iCs/>
          <w:color w:val="365F91" w:themeColor="accent1" w:themeShade="BF"/>
          <w:sz w:val="22"/>
          <w:szCs w:val="22"/>
        </w:rPr>
        <w:t>Partecipazione della scheda di intervento a progetti integrati (LEADER, Misure di cooperazione, etc.)</w:t>
      </w:r>
    </w:p>
    <w:p w14:paraId="11ACE1F2" w14:textId="77777777" w:rsidR="006C4306" w:rsidRPr="009C2DEF" w:rsidRDefault="006C4306" w:rsidP="006C4306">
      <w:pPr>
        <w:spacing w:after="0"/>
        <w:rPr>
          <w:rFonts w:cstheme="minorHAnsi"/>
          <w:sz w:val="20"/>
          <w:szCs w:val="20"/>
        </w:rPr>
      </w:pPr>
      <w:r w:rsidRPr="009C2DEF">
        <w:rPr>
          <w:rFonts w:cstheme="minorHAnsi"/>
          <w:sz w:val="20"/>
          <w:szCs w:val="20"/>
        </w:rPr>
        <w:t>LEADER: No.</w:t>
      </w:r>
    </w:p>
    <w:p w14:paraId="3064BB6F" w14:textId="77777777" w:rsidR="006C4306" w:rsidRPr="009C2DEF" w:rsidRDefault="006C4306" w:rsidP="006C4306">
      <w:pPr>
        <w:spacing w:after="0"/>
        <w:rPr>
          <w:rFonts w:cstheme="minorHAnsi"/>
          <w:sz w:val="20"/>
          <w:szCs w:val="20"/>
        </w:rPr>
      </w:pPr>
      <w:r w:rsidRPr="009C2DEF">
        <w:rPr>
          <w:rFonts w:cstheme="minorHAnsi"/>
          <w:sz w:val="20"/>
          <w:szCs w:val="20"/>
        </w:rPr>
        <w:t>Cooperazione: No.</w:t>
      </w:r>
    </w:p>
    <w:p w14:paraId="237765D8" w14:textId="77777777" w:rsidR="006C4306" w:rsidRDefault="006C4306" w:rsidP="006C4306">
      <w:pPr>
        <w:spacing w:after="0" w:line="276" w:lineRule="auto"/>
        <w:rPr>
          <w:rFonts w:eastAsiaTheme="majorEastAsia" w:cstheme="minorHAnsi"/>
          <w:b/>
          <w:bCs/>
          <w:color w:val="008000"/>
          <w:sz w:val="26"/>
          <w:szCs w:val="26"/>
        </w:rPr>
      </w:pPr>
      <w:r>
        <w:rPr>
          <w:rFonts w:cstheme="minorHAnsi"/>
          <w:b/>
          <w:bCs/>
        </w:rPr>
        <w:br w:type="page"/>
      </w:r>
    </w:p>
    <w:p w14:paraId="368AE51D" w14:textId="77777777" w:rsidR="006C4306" w:rsidRPr="00771208" w:rsidRDefault="006C4306" w:rsidP="006C4306">
      <w:pPr>
        <w:pStyle w:val="Titolo2"/>
        <w:spacing w:before="0"/>
        <w:rPr>
          <w:rFonts w:asciiTheme="minorHAnsi" w:hAnsiTheme="minorHAnsi" w:cstheme="minorHAnsi"/>
          <w:b/>
          <w:bCs/>
        </w:rPr>
      </w:pPr>
      <w:bookmarkStart w:id="154" w:name="_Toc133425235"/>
      <w:r w:rsidRPr="00F6220C">
        <w:rPr>
          <w:rFonts w:asciiTheme="minorHAnsi" w:hAnsiTheme="minorHAnsi" w:cstheme="minorHAnsi"/>
          <w:b/>
          <w:bCs/>
        </w:rPr>
        <w:t>SRE04</w:t>
      </w:r>
      <w:r w:rsidRPr="00771208">
        <w:rPr>
          <w:rFonts w:asciiTheme="minorHAnsi" w:hAnsiTheme="minorHAnsi" w:cstheme="minorHAnsi"/>
          <w:b/>
          <w:bCs/>
        </w:rPr>
        <w:t xml:space="preserve"> - Start up non agricole</w:t>
      </w:r>
      <w:bookmarkEnd w:id="154"/>
    </w:p>
    <w:p w14:paraId="0984549E" w14:textId="77777777" w:rsidR="006C4306" w:rsidRDefault="006C4306" w:rsidP="006C4306">
      <w:pPr>
        <w:pStyle w:val="Titolo3"/>
        <w:spacing w:before="0"/>
        <w:rPr>
          <w:i/>
          <w:iCs/>
          <w:sz w:val="22"/>
          <w:szCs w:val="22"/>
        </w:rPr>
      </w:pPr>
      <w:r>
        <w:rPr>
          <w:i/>
          <w:iCs/>
          <w:sz w:val="22"/>
          <w:szCs w:val="22"/>
        </w:rPr>
        <w:t>Descrizione</w:t>
      </w:r>
    </w:p>
    <w:p w14:paraId="34AEE506" w14:textId="77777777" w:rsidR="006C4306" w:rsidRPr="00C718CB" w:rsidRDefault="006C4306" w:rsidP="006C4306">
      <w:pPr>
        <w:spacing w:after="40"/>
        <w:jc w:val="both"/>
        <w:rPr>
          <w:sz w:val="20"/>
          <w:szCs w:val="20"/>
        </w:rPr>
      </w:pPr>
      <w:r w:rsidRPr="00C718CB">
        <w:rPr>
          <w:noProof/>
          <w:color w:val="000000"/>
          <w:sz w:val="20"/>
          <w:szCs w:val="20"/>
        </w:rPr>
        <w:t>L’intervento prevede un sostegno</w:t>
      </w:r>
      <w:r>
        <w:rPr>
          <w:noProof/>
          <w:color w:val="000000"/>
          <w:sz w:val="20"/>
          <w:szCs w:val="20"/>
        </w:rPr>
        <w:t xml:space="preserve"> </w:t>
      </w:r>
      <w:r w:rsidRPr="00C718CB">
        <w:rPr>
          <w:noProof/>
          <w:color w:val="000000"/>
          <w:sz w:val="20"/>
          <w:szCs w:val="20"/>
        </w:rPr>
        <w:t>per l’avviamento (start-up) di nuove attività imprenditoriali in ambito extra-agricolo nelle zone rurali, connesse alle strategie di sviluppo locale di tipo partecipativo di cui all'art</w:t>
      </w:r>
      <w:r>
        <w:rPr>
          <w:noProof/>
          <w:color w:val="000000"/>
          <w:sz w:val="20"/>
          <w:szCs w:val="20"/>
        </w:rPr>
        <w:t>.</w:t>
      </w:r>
      <w:r w:rsidRPr="00C718CB">
        <w:rPr>
          <w:noProof/>
          <w:color w:val="000000"/>
          <w:sz w:val="20"/>
          <w:szCs w:val="20"/>
        </w:rPr>
        <w:t xml:space="preserve"> 32 del </w:t>
      </w:r>
      <w:r>
        <w:rPr>
          <w:noProof/>
          <w:color w:val="000000"/>
          <w:sz w:val="20"/>
          <w:szCs w:val="20"/>
        </w:rPr>
        <w:t xml:space="preserve">Reg. </w:t>
      </w:r>
      <w:r w:rsidRPr="00C718CB">
        <w:rPr>
          <w:noProof/>
          <w:color w:val="000000"/>
          <w:sz w:val="20"/>
          <w:szCs w:val="20"/>
        </w:rPr>
        <w:t>(UE)</w:t>
      </w:r>
      <w:r>
        <w:rPr>
          <w:noProof/>
          <w:color w:val="000000"/>
          <w:sz w:val="20"/>
          <w:szCs w:val="20"/>
        </w:rPr>
        <w:t xml:space="preserve"> </w:t>
      </w:r>
      <w:r w:rsidRPr="00C718CB">
        <w:rPr>
          <w:noProof/>
          <w:color w:val="000000"/>
          <w:sz w:val="20"/>
          <w:szCs w:val="20"/>
        </w:rPr>
        <w:t>2021/1060.</w:t>
      </w:r>
    </w:p>
    <w:p w14:paraId="3494F6CA" w14:textId="77777777" w:rsidR="006C4306" w:rsidRDefault="006C4306" w:rsidP="006C4306">
      <w:pPr>
        <w:spacing w:before="40" w:after="40"/>
        <w:jc w:val="both"/>
        <w:rPr>
          <w:noProof/>
          <w:sz w:val="20"/>
          <w:szCs w:val="20"/>
        </w:rPr>
      </w:pPr>
      <w:r w:rsidRPr="00C718CB">
        <w:rPr>
          <w:noProof/>
          <w:sz w:val="20"/>
          <w:szCs w:val="20"/>
        </w:rPr>
        <w:t xml:space="preserve">La finalità dell’intervento è quella di rivitalizzare le economie rurali, rafforzando e diversificando l’economia rurale, attraverso la creazione di nuove attività extra agricole, che hanno come oggetto lo sviluppo, la produzione e la commercializzazione di prodotti o servizi all’interno dell’economia rurale, al fine di contrastare lo spopolamento, contribuire allo sviluppo occupazionale e sostenere il ruolo della microimprenditoria e della piccola impresa nel rafforzamento del tessuto economico e sociale delle aree rurali, in coerenza con le strategie locali di tipo partecipativo. </w:t>
      </w:r>
    </w:p>
    <w:p w14:paraId="51CC7488" w14:textId="77777777" w:rsidR="006C4306" w:rsidRPr="00DB7ABB" w:rsidRDefault="006C4306" w:rsidP="006C4306">
      <w:pPr>
        <w:spacing w:after="0"/>
        <w:jc w:val="both"/>
      </w:pPr>
    </w:p>
    <w:p w14:paraId="2B9F5462" w14:textId="77777777" w:rsidR="006C4306" w:rsidRPr="0033258D" w:rsidRDefault="006C4306" w:rsidP="006C4306">
      <w:pPr>
        <w:pStyle w:val="Titolo3"/>
        <w:rPr>
          <w:i/>
          <w:iCs/>
          <w:sz w:val="22"/>
          <w:szCs w:val="22"/>
        </w:rPr>
      </w:pPr>
      <w:r w:rsidRPr="0033258D">
        <w:rPr>
          <w:i/>
          <w:iCs/>
          <w:sz w:val="22"/>
          <w:szCs w:val="22"/>
        </w:rPr>
        <w:t>Dotazione finanziaria</w:t>
      </w:r>
    </w:p>
    <w:tbl>
      <w:tblPr>
        <w:tblStyle w:val="Grigliatabella"/>
        <w:tblW w:w="5000" w:type="pct"/>
        <w:tblLook w:val="04A0" w:firstRow="1" w:lastRow="0" w:firstColumn="1" w:lastColumn="0" w:noHBand="0" w:noVBand="1"/>
      </w:tblPr>
      <w:tblGrid>
        <w:gridCol w:w="1629"/>
        <w:gridCol w:w="710"/>
        <w:gridCol w:w="1245"/>
        <w:gridCol w:w="1119"/>
        <w:gridCol w:w="2600"/>
        <w:gridCol w:w="1343"/>
        <w:gridCol w:w="744"/>
        <w:gridCol w:w="750"/>
      </w:tblGrid>
      <w:tr w:rsidR="006C4306" w:rsidRPr="00700099" w14:paraId="46EBAA5C" w14:textId="77777777" w:rsidTr="002978BF">
        <w:trPr>
          <w:trHeight w:val="405"/>
        </w:trPr>
        <w:tc>
          <w:tcPr>
            <w:tcW w:w="803" w:type="pct"/>
            <w:vMerge w:val="restart"/>
            <w:shd w:val="clear" w:color="auto" w:fill="008E40"/>
            <w:vAlign w:val="center"/>
          </w:tcPr>
          <w:p w14:paraId="1A74F850"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50" w:type="pct"/>
            <w:vMerge w:val="restart"/>
            <w:vAlign w:val="center"/>
          </w:tcPr>
          <w:p w14:paraId="1466DE3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SRE04</w:t>
            </w:r>
          </w:p>
        </w:tc>
        <w:tc>
          <w:tcPr>
            <w:tcW w:w="614" w:type="pct"/>
            <w:vMerge w:val="restart"/>
            <w:shd w:val="clear" w:color="auto" w:fill="008E40"/>
            <w:vAlign w:val="center"/>
          </w:tcPr>
          <w:p w14:paraId="4966E26E"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34" w:type="pct"/>
            <w:gridSpan w:val="2"/>
            <w:vMerge w:val="restart"/>
            <w:vAlign w:val="center"/>
          </w:tcPr>
          <w:p w14:paraId="0B096DA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Start up non agricole</w:t>
            </w:r>
          </w:p>
        </w:tc>
        <w:tc>
          <w:tcPr>
            <w:tcW w:w="662" w:type="pct"/>
            <w:vMerge w:val="restart"/>
            <w:shd w:val="clear" w:color="auto" w:fill="008E40"/>
            <w:vAlign w:val="center"/>
          </w:tcPr>
          <w:p w14:paraId="03BF80E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67" w:type="pct"/>
            <w:shd w:val="clear" w:color="auto" w:fill="92D050"/>
            <w:vAlign w:val="center"/>
          </w:tcPr>
          <w:p w14:paraId="64C0AF0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173610547"/>
            <w14:checkbox>
              <w14:checked w14:val="1"/>
              <w14:checkedState w14:val="2612" w14:font="MS Gothic"/>
              <w14:uncheckedState w14:val="2610" w14:font="MS Gothic"/>
            </w14:checkbox>
          </w:sdtPr>
          <w:sdtEndPr/>
          <w:sdtContent>
            <w:tc>
              <w:tcPr>
                <w:tcW w:w="370" w:type="pct"/>
                <w:vAlign w:val="center"/>
              </w:tcPr>
              <w:p w14:paraId="4F067CB9"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74637671" w14:textId="77777777" w:rsidTr="002978BF">
        <w:trPr>
          <w:trHeight w:val="405"/>
        </w:trPr>
        <w:tc>
          <w:tcPr>
            <w:tcW w:w="803" w:type="pct"/>
            <w:vMerge/>
            <w:shd w:val="clear" w:color="auto" w:fill="008E40"/>
            <w:vAlign w:val="center"/>
          </w:tcPr>
          <w:p w14:paraId="59F36D80" w14:textId="77777777" w:rsidR="006C4306" w:rsidRPr="00700099" w:rsidRDefault="006C4306" w:rsidP="00F561E7">
            <w:pPr>
              <w:spacing w:after="0"/>
              <w:rPr>
                <w:rFonts w:cstheme="minorHAnsi"/>
                <w:sz w:val="18"/>
                <w:szCs w:val="18"/>
              </w:rPr>
            </w:pPr>
          </w:p>
        </w:tc>
        <w:tc>
          <w:tcPr>
            <w:tcW w:w="350" w:type="pct"/>
            <w:vMerge/>
            <w:vAlign w:val="center"/>
          </w:tcPr>
          <w:p w14:paraId="6ABCBEC9" w14:textId="77777777" w:rsidR="006C4306" w:rsidRPr="00700099" w:rsidRDefault="006C4306" w:rsidP="00F561E7">
            <w:pPr>
              <w:spacing w:after="0"/>
              <w:rPr>
                <w:rFonts w:cstheme="minorHAnsi"/>
                <w:sz w:val="18"/>
                <w:szCs w:val="18"/>
              </w:rPr>
            </w:pPr>
          </w:p>
        </w:tc>
        <w:tc>
          <w:tcPr>
            <w:tcW w:w="614" w:type="pct"/>
            <w:vMerge/>
            <w:shd w:val="clear" w:color="auto" w:fill="008E40"/>
            <w:vAlign w:val="center"/>
          </w:tcPr>
          <w:p w14:paraId="65F00573" w14:textId="77777777" w:rsidR="006C4306" w:rsidRPr="00700099" w:rsidRDefault="006C4306" w:rsidP="00F561E7">
            <w:pPr>
              <w:spacing w:after="0"/>
              <w:rPr>
                <w:rFonts w:cstheme="minorHAnsi"/>
                <w:sz w:val="18"/>
                <w:szCs w:val="18"/>
              </w:rPr>
            </w:pPr>
          </w:p>
        </w:tc>
        <w:tc>
          <w:tcPr>
            <w:tcW w:w="1834" w:type="pct"/>
            <w:gridSpan w:val="2"/>
            <w:vMerge/>
            <w:vAlign w:val="center"/>
          </w:tcPr>
          <w:p w14:paraId="440E0437" w14:textId="77777777" w:rsidR="006C4306" w:rsidRPr="00700099" w:rsidRDefault="006C4306" w:rsidP="00F561E7">
            <w:pPr>
              <w:spacing w:after="0"/>
              <w:rPr>
                <w:rFonts w:cstheme="minorHAnsi"/>
                <w:sz w:val="18"/>
                <w:szCs w:val="18"/>
              </w:rPr>
            </w:pPr>
          </w:p>
        </w:tc>
        <w:tc>
          <w:tcPr>
            <w:tcW w:w="662" w:type="pct"/>
            <w:vMerge/>
            <w:shd w:val="clear" w:color="auto" w:fill="008E40"/>
            <w:vAlign w:val="center"/>
          </w:tcPr>
          <w:p w14:paraId="68C479FC" w14:textId="77777777" w:rsidR="006C4306" w:rsidRPr="00700099" w:rsidRDefault="006C4306" w:rsidP="00F561E7">
            <w:pPr>
              <w:spacing w:after="0"/>
              <w:jc w:val="center"/>
              <w:rPr>
                <w:rFonts w:cstheme="minorHAnsi"/>
                <w:b/>
                <w:bCs/>
                <w:color w:val="FFFFFF" w:themeColor="background1"/>
                <w:sz w:val="18"/>
                <w:szCs w:val="18"/>
              </w:rPr>
            </w:pPr>
          </w:p>
        </w:tc>
        <w:tc>
          <w:tcPr>
            <w:tcW w:w="367" w:type="pct"/>
            <w:shd w:val="clear" w:color="auto" w:fill="FF0000"/>
            <w:vAlign w:val="center"/>
          </w:tcPr>
          <w:p w14:paraId="5488A7BD"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962692683"/>
            <w14:checkbox>
              <w14:checked w14:val="0"/>
              <w14:checkedState w14:val="2612" w14:font="MS Gothic"/>
              <w14:uncheckedState w14:val="2610" w14:font="MS Gothic"/>
            </w14:checkbox>
          </w:sdtPr>
          <w:sdtEndPr/>
          <w:sdtContent>
            <w:tc>
              <w:tcPr>
                <w:tcW w:w="370" w:type="pct"/>
                <w:vAlign w:val="center"/>
              </w:tcPr>
              <w:p w14:paraId="1997ECC8"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0E908FD1" w14:textId="77777777" w:rsidTr="002978BF">
        <w:trPr>
          <w:trHeight w:val="70"/>
        </w:trPr>
        <w:tc>
          <w:tcPr>
            <w:tcW w:w="1153" w:type="pct"/>
            <w:gridSpan w:val="2"/>
            <w:shd w:val="clear" w:color="auto" w:fill="008E40"/>
            <w:vAlign w:val="center"/>
          </w:tcPr>
          <w:p w14:paraId="26C3B953" w14:textId="77777777" w:rsidR="006C4306" w:rsidRPr="00AB1C31" w:rsidRDefault="006C4306" w:rsidP="00F561E7">
            <w:pPr>
              <w:spacing w:after="0"/>
              <w:jc w:val="center"/>
              <w:rPr>
                <w:rFonts w:cstheme="minorHAnsi"/>
                <w:b/>
                <w:bCs/>
                <w:sz w:val="18"/>
                <w:szCs w:val="18"/>
                <w:lang w:val="en-GB"/>
              </w:rPr>
            </w:pPr>
            <w:r w:rsidRPr="00AB1C31">
              <w:rPr>
                <w:rFonts w:cstheme="minorHAnsi"/>
                <w:b/>
                <w:bCs/>
                <w:color w:val="FFFFFF" w:themeColor="background1"/>
                <w:sz w:val="18"/>
                <w:szCs w:val="18"/>
                <w:lang w:val="en-GB"/>
              </w:rPr>
              <w:t>Spesa Pubblica</w:t>
            </w:r>
          </w:p>
        </w:tc>
        <w:tc>
          <w:tcPr>
            <w:tcW w:w="1166" w:type="pct"/>
            <w:gridSpan w:val="2"/>
            <w:vAlign w:val="center"/>
          </w:tcPr>
          <w:p w14:paraId="3DA96AC3" w14:textId="6F6C90F1" w:rsidR="006C4306" w:rsidRPr="00700099" w:rsidRDefault="00F567FE" w:rsidP="00F561E7">
            <w:pPr>
              <w:spacing w:after="0"/>
              <w:jc w:val="center"/>
              <w:rPr>
                <w:rFonts w:cstheme="minorHAnsi"/>
                <w:sz w:val="18"/>
                <w:szCs w:val="18"/>
                <w:lang w:val="it"/>
              </w:rPr>
            </w:pPr>
            <w:r w:rsidRPr="00F567FE">
              <w:rPr>
                <w:rFonts w:cstheme="minorHAnsi"/>
                <w:strike/>
                <w:color w:val="FF0000"/>
                <w:sz w:val="18"/>
                <w:szCs w:val="18"/>
                <w:lang w:val="it"/>
              </w:rPr>
              <w:t xml:space="preserve">0 </w:t>
            </w:r>
            <w:r>
              <w:rPr>
                <w:rFonts w:cstheme="minorHAnsi"/>
                <w:strike/>
                <w:color w:val="FF0000"/>
                <w:sz w:val="18"/>
                <w:szCs w:val="18"/>
                <w:lang w:val="it"/>
              </w:rPr>
              <w:t xml:space="preserve"> </w:t>
            </w:r>
            <w:r w:rsidRPr="00F567FE">
              <w:rPr>
                <w:rFonts w:cstheme="minorHAnsi"/>
                <w:sz w:val="18"/>
                <w:szCs w:val="18"/>
                <w:highlight w:val="yellow"/>
                <w:lang w:val="it"/>
              </w:rPr>
              <w:t>1.790.000,00</w:t>
            </w:r>
            <w:r w:rsidR="006C4306" w:rsidRPr="00F567FE">
              <w:rPr>
                <w:rFonts w:cstheme="minorHAnsi"/>
                <w:sz w:val="18"/>
                <w:szCs w:val="18"/>
                <w:highlight w:val="yellow"/>
                <w:lang w:val="it"/>
              </w:rPr>
              <w:t xml:space="preserve"> </w:t>
            </w:r>
            <w:r w:rsidRPr="00F567FE">
              <w:rPr>
                <w:rFonts w:cstheme="minorHAnsi"/>
                <w:sz w:val="18"/>
                <w:szCs w:val="18"/>
                <w:highlight w:val="yellow"/>
                <w:lang w:val="it"/>
              </w:rPr>
              <w:t>€</w:t>
            </w:r>
          </w:p>
        </w:tc>
        <w:tc>
          <w:tcPr>
            <w:tcW w:w="1944" w:type="pct"/>
            <w:gridSpan w:val="2"/>
            <w:shd w:val="clear" w:color="auto" w:fill="008E40"/>
            <w:vAlign w:val="center"/>
          </w:tcPr>
          <w:p w14:paraId="27718ADD" w14:textId="77777777" w:rsidR="006C4306" w:rsidRPr="00AB1C31" w:rsidRDefault="006C4306" w:rsidP="00F561E7">
            <w:pPr>
              <w:spacing w:after="0"/>
              <w:jc w:val="center"/>
              <w:rPr>
                <w:rFonts w:cstheme="minorHAnsi"/>
                <w:b/>
                <w:bCs/>
                <w:color w:val="FFFFFF" w:themeColor="background1"/>
                <w:sz w:val="18"/>
                <w:szCs w:val="18"/>
                <w:lang w:val="it"/>
              </w:rPr>
            </w:pPr>
            <w:r w:rsidRPr="00AB1C31">
              <w:rPr>
                <w:rFonts w:cstheme="minorHAnsi"/>
                <w:b/>
                <w:bCs/>
                <w:color w:val="FFFFFF" w:themeColor="background1"/>
                <w:sz w:val="18"/>
                <w:szCs w:val="18"/>
                <w:lang w:val="en-GB"/>
              </w:rPr>
              <w:t>Contributo del FEASR</w:t>
            </w:r>
          </w:p>
        </w:tc>
        <w:tc>
          <w:tcPr>
            <w:tcW w:w="737" w:type="pct"/>
            <w:gridSpan w:val="2"/>
            <w:vAlign w:val="center"/>
          </w:tcPr>
          <w:p w14:paraId="49E919D3" w14:textId="55EE18B0" w:rsidR="00F567FE" w:rsidRPr="00700099" w:rsidRDefault="00F567FE" w:rsidP="00F567FE">
            <w:pPr>
              <w:spacing w:after="0"/>
              <w:jc w:val="center"/>
              <w:rPr>
                <w:rFonts w:cstheme="minorHAnsi"/>
                <w:sz w:val="18"/>
                <w:szCs w:val="18"/>
                <w:lang w:val="it"/>
              </w:rPr>
            </w:pPr>
            <w:r w:rsidRPr="00F567FE">
              <w:rPr>
                <w:rFonts w:cstheme="minorHAnsi"/>
                <w:strike/>
                <w:color w:val="FF0000"/>
                <w:sz w:val="18"/>
                <w:szCs w:val="18"/>
                <w:lang w:val="it"/>
              </w:rPr>
              <w:t xml:space="preserve">0 </w:t>
            </w:r>
            <w:r w:rsidRPr="00F567FE">
              <w:rPr>
                <w:rFonts w:cstheme="minorHAnsi"/>
                <w:sz w:val="18"/>
                <w:szCs w:val="18"/>
                <w:highlight w:val="yellow"/>
                <w:lang w:val="it"/>
              </w:rPr>
              <w:t>728.530,00 €</w:t>
            </w:r>
          </w:p>
        </w:tc>
      </w:tr>
      <w:tr w:rsidR="006C4306" w:rsidRPr="00700099" w14:paraId="5CE63E14" w14:textId="77777777" w:rsidTr="002978BF">
        <w:trPr>
          <w:trHeight w:val="70"/>
        </w:trPr>
        <w:tc>
          <w:tcPr>
            <w:tcW w:w="1153" w:type="pct"/>
            <w:gridSpan w:val="2"/>
            <w:shd w:val="clear" w:color="auto" w:fill="008E40"/>
            <w:vAlign w:val="center"/>
          </w:tcPr>
          <w:p w14:paraId="5AEA086F" w14:textId="77777777" w:rsidR="006C4306" w:rsidRPr="00700099" w:rsidRDefault="006C4306" w:rsidP="00F561E7">
            <w:pPr>
              <w:spacing w:after="0"/>
              <w:jc w:val="center"/>
              <w:rPr>
                <w:rFonts w:cstheme="minorHAnsi"/>
                <w:color w:val="FFFFFF" w:themeColor="background1"/>
                <w:sz w:val="18"/>
                <w:szCs w:val="18"/>
                <w:lang w:val="en-GB"/>
              </w:rPr>
            </w:pPr>
            <w:r w:rsidRPr="009B38A7">
              <w:rPr>
                <w:rFonts w:cstheme="minorHAnsi"/>
                <w:b/>
                <w:bCs/>
                <w:color w:val="FFFFFF" w:themeColor="background1"/>
                <w:sz w:val="18"/>
                <w:szCs w:val="18"/>
                <w:lang w:val="en-GB"/>
              </w:rPr>
              <w:t xml:space="preserve">Indicatori di </w:t>
            </w:r>
            <w:r>
              <w:rPr>
                <w:rFonts w:cstheme="minorHAnsi"/>
                <w:b/>
                <w:bCs/>
                <w:color w:val="FFFFFF" w:themeColor="background1"/>
                <w:sz w:val="18"/>
                <w:szCs w:val="18"/>
                <w:lang w:val="en-GB"/>
              </w:rPr>
              <w:t>R</w:t>
            </w:r>
            <w:r w:rsidRPr="009B38A7">
              <w:rPr>
                <w:rFonts w:cstheme="minorHAnsi"/>
                <w:b/>
                <w:bCs/>
                <w:color w:val="FFFFFF" w:themeColor="background1"/>
                <w:sz w:val="18"/>
                <w:szCs w:val="18"/>
                <w:lang w:val="en-GB"/>
              </w:rPr>
              <w:t>isultato - R</w:t>
            </w:r>
          </w:p>
        </w:tc>
        <w:tc>
          <w:tcPr>
            <w:tcW w:w="1166" w:type="pct"/>
            <w:gridSpan w:val="2"/>
            <w:vAlign w:val="center"/>
          </w:tcPr>
          <w:p w14:paraId="5F527D6A" w14:textId="77777777" w:rsidR="006C4306" w:rsidRPr="00F567FE" w:rsidRDefault="006C4306" w:rsidP="00F561E7">
            <w:pPr>
              <w:spacing w:after="0"/>
              <w:jc w:val="center"/>
              <w:rPr>
                <w:rFonts w:cstheme="minorHAnsi"/>
                <w:sz w:val="18"/>
                <w:szCs w:val="18"/>
                <w:highlight w:val="green"/>
                <w:lang w:val="it"/>
              </w:rPr>
            </w:pPr>
            <w:r w:rsidRPr="00F567FE">
              <w:rPr>
                <w:rFonts w:cstheme="minorHAnsi"/>
                <w:sz w:val="18"/>
                <w:szCs w:val="18"/>
                <w:highlight w:val="green"/>
                <w:lang w:val="it"/>
              </w:rPr>
              <w:t>R.37</w:t>
            </w:r>
          </w:p>
          <w:p w14:paraId="7AA22558" w14:textId="77777777" w:rsidR="006C4306" w:rsidRPr="00700099" w:rsidRDefault="006C4306" w:rsidP="00F561E7">
            <w:pPr>
              <w:spacing w:after="0"/>
              <w:jc w:val="center"/>
              <w:rPr>
                <w:rFonts w:cstheme="minorHAnsi"/>
                <w:sz w:val="18"/>
                <w:szCs w:val="18"/>
                <w:lang w:val="it"/>
              </w:rPr>
            </w:pPr>
            <w:r w:rsidRPr="00F567FE">
              <w:rPr>
                <w:rFonts w:cstheme="minorHAnsi"/>
                <w:sz w:val="18"/>
                <w:szCs w:val="18"/>
                <w:highlight w:val="green"/>
                <w:lang w:val="it"/>
              </w:rPr>
              <w:t>R.39</w:t>
            </w:r>
          </w:p>
        </w:tc>
        <w:tc>
          <w:tcPr>
            <w:tcW w:w="1944" w:type="pct"/>
            <w:gridSpan w:val="2"/>
            <w:shd w:val="clear" w:color="auto" w:fill="008E40"/>
            <w:vAlign w:val="center"/>
          </w:tcPr>
          <w:p w14:paraId="397F9901" w14:textId="77777777" w:rsidR="006C4306" w:rsidRPr="00700099" w:rsidRDefault="006C4306" w:rsidP="00F561E7">
            <w:pPr>
              <w:spacing w:after="0"/>
              <w:jc w:val="center"/>
              <w:rPr>
                <w:rFonts w:cstheme="minorHAnsi"/>
                <w:color w:val="FFFFFF" w:themeColor="background1"/>
                <w:sz w:val="18"/>
                <w:szCs w:val="18"/>
                <w:lang w:val="en-GB"/>
              </w:rPr>
            </w:pPr>
            <w:r w:rsidRPr="009B38A7">
              <w:rPr>
                <w:rFonts w:cstheme="minorHAnsi"/>
                <w:b/>
                <w:bCs/>
                <w:color w:val="FFFFFF" w:themeColor="background1"/>
                <w:sz w:val="18"/>
                <w:szCs w:val="18"/>
                <w:lang w:val="en-GB"/>
              </w:rPr>
              <w:t>Indicatori di Output - O</w:t>
            </w:r>
          </w:p>
        </w:tc>
        <w:tc>
          <w:tcPr>
            <w:tcW w:w="737" w:type="pct"/>
            <w:gridSpan w:val="2"/>
            <w:vAlign w:val="center"/>
          </w:tcPr>
          <w:p w14:paraId="6F1D94E6" w14:textId="1A464C68" w:rsidR="006C4306" w:rsidRPr="00700099" w:rsidRDefault="006C4306" w:rsidP="00F561E7">
            <w:pPr>
              <w:spacing w:after="0"/>
              <w:jc w:val="center"/>
              <w:rPr>
                <w:rFonts w:cstheme="minorHAnsi"/>
                <w:sz w:val="18"/>
                <w:szCs w:val="18"/>
                <w:lang w:val="it"/>
              </w:rPr>
            </w:pPr>
            <w:r w:rsidRPr="00F567FE">
              <w:rPr>
                <w:rFonts w:cstheme="minorHAnsi"/>
                <w:sz w:val="18"/>
                <w:szCs w:val="18"/>
                <w:highlight w:val="yellow"/>
                <w:lang w:val="it"/>
              </w:rPr>
              <w:t>O.2</w:t>
            </w:r>
            <w:r w:rsidR="00F567FE" w:rsidRPr="00F567FE">
              <w:rPr>
                <w:rFonts w:cstheme="minorHAnsi"/>
                <w:sz w:val="18"/>
                <w:szCs w:val="18"/>
                <w:highlight w:val="yellow"/>
                <w:lang w:val="it"/>
              </w:rPr>
              <w:t>7</w:t>
            </w:r>
          </w:p>
        </w:tc>
      </w:tr>
    </w:tbl>
    <w:p w14:paraId="07E86F4B" w14:textId="77777777" w:rsidR="006C4306" w:rsidRPr="00F567FE" w:rsidRDefault="006C4306" w:rsidP="006C4306">
      <w:pPr>
        <w:pStyle w:val="Paragrafoelenco"/>
        <w:numPr>
          <w:ilvl w:val="0"/>
          <w:numId w:val="9"/>
        </w:numPr>
        <w:shd w:val="clear" w:color="auto" w:fill="EAF1DD" w:themeFill="accent3" w:themeFillTint="33"/>
        <w:spacing w:before="240" w:after="0" w:line="276" w:lineRule="auto"/>
        <w:jc w:val="both"/>
        <w:rPr>
          <w:rFonts w:cstheme="minorHAnsi"/>
          <w:b/>
          <w:bCs/>
          <w:strike/>
          <w:color w:val="FF0000"/>
          <w:highlight w:val="yellow"/>
        </w:rPr>
      </w:pPr>
      <w:r w:rsidRPr="00F567FE">
        <w:rPr>
          <w:rFonts w:cstheme="minorHAnsi"/>
          <w:b/>
          <w:bCs/>
          <w:strike/>
          <w:color w:val="FF0000"/>
          <w:sz w:val="18"/>
          <w:szCs w:val="18"/>
          <w:highlight w:val="yellow"/>
          <w:lang w:val="it"/>
        </w:rPr>
        <w:t>(*)</w:t>
      </w:r>
      <w:r w:rsidRPr="00F567FE">
        <w:rPr>
          <w:rFonts w:cstheme="minorHAnsi"/>
          <w:strike/>
          <w:color w:val="FF0000"/>
          <w:sz w:val="18"/>
          <w:szCs w:val="18"/>
          <w:highlight w:val="yellow"/>
          <w:lang w:val="it"/>
        </w:rPr>
        <w:t xml:space="preserve"> Regione Lombardia non alloca risorse afferenti a tale scheda. L’intervento, infatti, verrà attivato esclusivamente in ambito LEADER (SRG06)</w:t>
      </w:r>
    </w:p>
    <w:p w14:paraId="7B02448B" w14:textId="77777777" w:rsidR="006C4306" w:rsidRPr="00DB7ABB" w:rsidRDefault="006C4306" w:rsidP="006C4306">
      <w:pPr>
        <w:spacing w:after="0" w:line="276" w:lineRule="auto"/>
        <w:jc w:val="both"/>
        <w:rPr>
          <w:rFonts w:cstheme="minorHAnsi"/>
        </w:rPr>
      </w:pPr>
    </w:p>
    <w:p w14:paraId="210C8075"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59"/>
        <w:gridCol w:w="8481"/>
      </w:tblGrid>
      <w:tr w:rsidR="006C4306" w:rsidRPr="00700099" w14:paraId="23E66851" w14:textId="77777777" w:rsidTr="00F561E7">
        <w:tc>
          <w:tcPr>
            <w:tcW w:w="5000" w:type="pct"/>
            <w:gridSpan w:val="2"/>
            <w:shd w:val="clear" w:color="auto" w:fill="008E40"/>
            <w:vAlign w:val="center"/>
          </w:tcPr>
          <w:p w14:paraId="77A8DAFF" w14:textId="77777777" w:rsidR="006C4306" w:rsidRPr="00590BA1" w:rsidRDefault="006C4306" w:rsidP="00F561E7">
            <w:pPr>
              <w:spacing w:after="0"/>
              <w:jc w:val="center"/>
              <w:rPr>
                <w:rFonts w:cstheme="minorHAnsi"/>
                <w:b/>
                <w:bCs/>
                <w:color w:val="FFFFFF" w:themeColor="background1"/>
                <w:sz w:val="18"/>
                <w:szCs w:val="18"/>
              </w:rPr>
            </w:pPr>
            <w:r w:rsidRPr="00590BA1">
              <w:rPr>
                <w:rFonts w:cstheme="minorHAnsi"/>
                <w:b/>
                <w:bCs/>
                <w:color w:val="FFFFFF" w:themeColor="background1"/>
                <w:sz w:val="18"/>
                <w:szCs w:val="18"/>
              </w:rPr>
              <w:t>Principi di selezione</w:t>
            </w:r>
          </w:p>
        </w:tc>
      </w:tr>
      <w:tr w:rsidR="006C4306" w:rsidRPr="00293C3E" w14:paraId="71B40E61" w14:textId="77777777" w:rsidTr="00F561E7">
        <w:tc>
          <w:tcPr>
            <w:tcW w:w="818" w:type="pct"/>
            <w:shd w:val="clear" w:color="auto" w:fill="A7D9A3"/>
            <w:vAlign w:val="center"/>
          </w:tcPr>
          <w:p w14:paraId="593CB2AE"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82" w:type="pct"/>
            <w:shd w:val="clear" w:color="auto" w:fill="A7D9A3"/>
            <w:vAlign w:val="center"/>
          </w:tcPr>
          <w:p w14:paraId="089FB374"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50A3B429" w14:textId="77777777" w:rsidTr="00F561E7">
        <w:tc>
          <w:tcPr>
            <w:tcW w:w="818" w:type="pct"/>
            <w:vAlign w:val="center"/>
          </w:tcPr>
          <w:p w14:paraId="239883A5" w14:textId="77777777" w:rsidR="006C4306" w:rsidRPr="00322332" w:rsidRDefault="006C4306" w:rsidP="00F561E7">
            <w:pPr>
              <w:spacing w:after="0"/>
              <w:jc w:val="center"/>
              <w:rPr>
                <w:rFonts w:cstheme="minorHAnsi"/>
                <w:b/>
                <w:bCs/>
                <w:sz w:val="18"/>
                <w:szCs w:val="18"/>
              </w:rPr>
            </w:pPr>
            <w:r w:rsidRPr="00700099">
              <w:rPr>
                <w:rFonts w:cstheme="minorHAnsi"/>
                <w:b/>
                <w:bCs/>
                <w:sz w:val="18"/>
                <w:szCs w:val="18"/>
              </w:rPr>
              <w:t>P01</w:t>
            </w:r>
          </w:p>
        </w:tc>
        <w:tc>
          <w:tcPr>
            <w:tcW w:w="4182" w:type="pct"/>
            <w:vAlign w:val="center"/>
          </w:tcPr>
          <w:p w14:paraId="2CFF13B4" w14:textId="77777777" w:rsidR="006C4306" w:rsidRPr="00700099" w:rsidRDefault="006C4306" w:rsidP="00F561E7">
            <w:pPr>
              <w:spacing w:after="0"/>
              <w:jc w:val="both"/>
              <w:rPr>
                <w:rFonts w:cstheme="minorHAnsi"/>
                <w:sz w:val="18"/>
                <w:szCs w:val="18"/>
              </w:rPr>
            </w:pPr>
            <w:r w:rsidRPr="00700099">
              <w:rPr>
                <w:rFonts w:cstheme="minorHAnsi"/>
                <w:sz w:val="18"/>
                <w:szCs w:val="18"/>
              </w:rPr>
              <w:t>Settori produttivi e di servizio oggetto di intervento</w:t>
            </w:r>
          </w:p>
        </w:tc>
      </w:tr>
      <w:tr w:rsidR="006C4306" w:rsidRPr="00700099" w14:paraId="0A599655" w14:textId="77777777" w:rsidTr="00F561E7">
        <w:tc>
          <w:tcPr>
            <w:tcW w:w="818" w:type="pct"/>
            <w:vAlign w:val="center"/>
          </w:tcPr>
          <w:p w14:paraId="33436595" w14:textId="77777777" w:rsidR="006C4306" w:rsidRPr="00322332" w:rsidRDefault="006C4306" w:rsidP="00F561E7">
            <w:pPr>
              <w:spacing w:after="0"/>
              <w:jc w:val="center"/>
              <w:rPr>
                <w:rFonts w:cstheme="minorHAnsi"/>
                <w:b/>
                <w:bCs/>
                <w:sz w:val="18"/>
                <w:szCs w:val="18"/>
              </w:rPr>
            </w:pPr>
            <w:r w:rsidRPr="00700099">
              <w:rPr>
                <w:rFonts w:cstheme="minorHAnsi"/>
                <w:b/>
                <w:bCs/>
                <w:sz w:val="18"/>
                <w:szCs w:val="18"/>
              </w:rPr>
              <w:t>P02</w:t>
            </w:r>
          </w:p>
        </w:tc>
        <w:tc>
          <w:tcPr>
            <w:tcW w:w="4182" w:type="pct"/>
            <w:vAlign w:val="center"/>
          </w:tcPr>
          <w:p w14:paraId="3B9CD30E" w14:textId="77777777" w:rsidR="006C4306" w:rsidRPr="00700099" w:rsidRDefault="006C4306" w:rsidP="00F561E7">
            <w:pPr>
              <w:spacing w:after="0"/>
              <w:jc w:val="both"/>
              <w:rPr>
                <w:rFonts w:cstheme="minorHAnsi"/>
                <w:sz w:val="18"/>
                <w:szCs w:val="18"/>
              </w:rPr>
            </w:pPr>
            <w:r w:rsidRPr="00700099">
              <w:rPr>
                <w:rFonts w:cstheme="minorHAnsi"/>
                <w:sz w:val="18"/>
                <w:szCs w:val="18"/>
              </w:rPr>
              <w:t>Localizzazione dell’insediamento (ad es. aree rurali, aree svantaggiate, ecc.)</w:t>
            </w:r>
          </w:p>
        </w:tc>
      </w:tr>
      <w:tr w:rsidR="006C4306" w:rsidRPr="00700099" w14:paraId="66365B7F" w14:textId="77777777" w:rsidTr="00F561E7">
        <w:tc>
          <w:tcPr>
            <w:tcW w:w="818" w:type="pct"/>
            <w:vAlign w:val="center"/>
          </w:tcPr>
          <w:p w14:paraId="29E8F0FB" w14:textId="77777777" w:rsidR="006C4306" w:rsidRPr="00322332" w:rsidRDefault="006C4306" w:rsidP="00F561E7">
            <w:pPr>
              <w:spacing w:after="0"/>
              <w:jc w:val="center"/>
              <w:rPr>
                <w:rFonts w:cstheme="minorHAnsi"/>
                <w:b/>
                <w:bCs/>
                <w:sz w:val="18"/>
                <w:szCs w:val="18"/>
              </w:rPr>
            </w:pPr>
            <w:r w:rsidRPr="00700099">
              <w:rPr>
                <w:rFonts w:cstheme="minorHAnsi"/>
                <w:b/>
                <w:bCs/>
                <w:sz w:val="18"/>
                <w:szCs w:val="18"/>
              </w:rPr>
              <w:t>P03</w:t>
            </w:r>
          </w:p>
        </w:tc>
        <w:tc>
          <w:tcPr>
            <w:tcW w:w="4182" w:type="pct"/>
            <w:vAlign w:val="center"/>
          </w:tcPr>
          <w:p w14:paraId="68718634" w14:textId="77777777" w:rsidR="006C4306" w:rsidRPr="00700099" w:rsidRDefault="006C4306" w:rsidP="00F561E7">
            <w:pPr>
              <w:spacing w:after="0"/>
              <w:jc w:val="both"/>
              <w:rPr>
                <w:rFonts w:cstheme="minorHAnsi"/>
                <w:sz w:val="18"/>
                <w:szCs w:val="18"/>
              </w:rPr>
            </w:pPr>
            <w:r w:rsidRPr="00700099">
              <w:rPr>
                <w:rFonts w:cstheme="minorHAnsi"/>
                <w:sz w:val="18"/>
                <w:szCs w:val="18"/>
              </w:rPr>
              <w:t>Accesso combinato ad altri interventi dello sviluppo rurale o finanziati da altri fondi</w:t>
            </w:r>
          </w:p>
        </w:tc>
      </w:tr>
      <w:tr w:rsidR="006C4306" w:rsidRPr="00700099" w14:paraId="3BE098FA" w14:textId="77777777" w:rsidTr="00F561E7">
        <w:tc>
          <w:tcPr>
            <w:tcW w:w="818" w:type="pct"/>
            <w:vAlign w:val="center"/>
          </w:tcPr>
          <w:p w14:paraId="4E60F279" w14:textId="77777777" w:rsidR="006C4306" w:rsidRPr="00322332" w:rsidRDefault="006C4306" w:rsidP="00F561E7">
            <w:pPr>
              <w:spacing w:after="0"/>
              <w:jc w:val="center"/>
              <w:rPr>
                <w:rFonts w:cstheme="minorHAnsi"/>
                <w:b/>
                <w:bCs/>
                <w:sz w:val="18"/>
                <w:szCs w:val="18"/>
              </w:rPr>
            </w:pPr>
            <w:r w:rsidRPr="00700099">
              <w:rPr>
                <w:rFonts w:cstheme="minorHAnsi"/>
                <w:b/>
                <w:bCs/>
                <w:sz w:val="18"/>
                <w:szCs w:val="18"/>
              </w:rPr>
              <w:t>P04</w:t>
            </w:r>
          </w:p>
        </w:tc>
        <w:tc>
          <w:tcPr>
            <w:tcW w:w="4182" w:type="pct"/>
            <w:vAlign w:val="center"/>
          </w:tcPr>
          <w:p w14:paraId="7842F5E7"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soggetto richiedente (ad es. donne, beneficiari più giovani, condizione di sottooccupazione</w:t>
            </w:r>
            <w:r>
              <w:rPr>
                <w:rFonts w:cstheme="minorHAnsi"/>
                <w:sz w:val="18"/>
                <w:szCs w:val="18"/>
              </w:rPr>
              <w:t xml:space="preserve"> </w:t>
            </w:r>
            <w:r w:rsidRPr="00700099">
              <w:rPr>
                <w:rFonts w:cstheme="minorHAnsi"/>
                <w:sz w:val="18"/>
                <w:szCs w:val="18"/>
              </w:rPr>
              <w:t>/</w:t>
            </w:r>
            <w:r>
              <w:rPr>
                <w:rFonts w:cstheme="minorHAnsi"/>
                <w:sz w:val="18"/>
                <w:szCs w:val="18"/>
              </w:rPr>
              <w:t xml:space="preserve"> </w:t>
            </w:r>
            <w:r w:rsidRPr="00700099">
              <w:rPr>
                <w:rFonts w:cstheme="minorHAnsi"/>
                <w:sz w:val="18"/>
                <w:szCs w:val="18"/>
              </w:rPr>
              <w:t>disoccupazione, formazione o competenze, ecc.)</w:t>
            </w:r>
          </w:p>
        </w:tc>
      </w:tr>
      <w:tr w:rsidR="006C4306" w:rsidRPr="00700099" w14:paraId="78424877" w14:textId="77777777" w:rsidTr="00F561E7">
        <w:tc>
          <w:tcPr>
            <w:tcW w:w="818" w:type="pct"/>
            <w:vAlign w:val="center"/>
          </w:tcPr>
          <w:p w14:paraId="3259849D" w14:textId="77777777" w:rsidR="006C4306" w:rsidRPr="00322332" w:rsidRDefault="006C4306" w:rsidP="00F561E7">
            <w:pPr>
              <w:spacing w:after="0"/>
              <w:jc w:val="center"/>
              <w:rPr>
                <w:rFonts w:cstheme="minorHAnsi"/>
                <w:b/>
                <w:bCs/>
                <w:sz w:val="18"/>
                <w:szCs w:val="18"/>
              </w:rPr>
            </w:pPr>
            <w:r w:rsidRPr="00700099">
              <w:rPr>
                <w:rFonts w:cstheme="minorHAnsi"/>
                <w:b/>
                <w:bCs/>
                <w:sz w:val="18"/>
                <w:szCs w:val="18"/>
              </w:rPr>
              <w:t>P05</w:t>
            </w:r>
          </w:p>
        </w:tc>
        <w:tc>
          <w:tcPr>
            <w:tcW w:w="4182" w:type="pct"/>
            <w:vAlign w:val="center"/>
          </w:tcPr>
          <w:p w14:paraId="2F41540D" w14:textId="77777777" w:rsidR="006C4306" w:rsidRPr="00700099" w:rsidRDefault="006C4306" w:rsidP="00F561E7">
            <w:pPr>
              <w:spacing w:after="0"/>
              <w:jc w:val="both"/>
              <w:rPr>
                <w:rFonts w:cstheme="minorHAnsi"/>
                <w:sz w:val="18"/>
                <w:szCs w:val="18"/>
              </w:rPr>
            </w:pPr>
            <w:r w:rsidRPr="00700099">
              <w:rPr>
                <w:rFonts w:cstheme="minorHAnsi"/>
                <w:sz w:val="18"/>
                <w:szCs w:val="18"/>
              </w:rPr>
              <w:t>Contenuti del piano aziendale (tipologie di spese)</w:t>
            </w:r>
          </w:p>
        </w:tc>
      </w:tr>
    </w:tbl>
    <w:p w14:paraId="21E303F4" w14:textId="77777777" w:rsidR="006C4306" w:rsidRDefault="006C4306" w:rsidP="006C4306">
      <w:pPr>
        <w:spacing w:after="0"/>
      </w:pPr>
    </w:p>
    <w:p w14:paraId="1D1B71E6"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6793FC30" w14:textId="77777777" w:rsidTr="008A1EE1">
        <w:tc>
          <w:tcPr>
            <w:tcW w:w="5000" w:type="pct"/>
            <w:gridSpan w:val="2"/>
            <w:shd w:val="clear" w:color="auto" w:fill="008E40"/>
          </w:tcPr>
          <w:p w14:paraId="40ED3841"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6C6CCB55" w14:textId="77777777" w:rsidTr="008A1EE1">
        <w:tc>
          <w:tcPr>
            <w:tcW w:w="832" w:type="pct"/>
            <w:shd w:val="clear" w:color="auto" w:fill="A7D9A3"/>
          </w:tcPr>
          <w:p w14:paraId="333EB0D4"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712845E"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0EE224B5" w14:textId="77777777" w:rsidTr="008A1EE1">
        <w:tc>
          <w:tcPr>
            <w:tcW w:w="832" w:type="pct"/>
            <w:vAlign w:val="center"/>
          </w:tcPr>
          <w:p w14:paraId="24C17D22"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vAlign w:val="center"/>
          </w:tcPr>
          <w:p w14:paraId="2DEA4191" w14:textId="77777777" w:rsidR="006C4306" w:rsidRPr="00774E26" w:rsidRDefault="006C4306" w:rsidP="00F561E7">
            <w:pPr>
              <w:spacing w:after="0"/>
              <w:jc w:val="both"/>
              <w:rPr>
                <w:rFonts w:cstheme="minorHAnsi"/>
                <w:sz w:val="18"/>
                <w:szCs w:val="18"/>
              </w:rPr>
            </w:pPr>
            <w:r w:rsidRPr="00700099">
              <w:rPr>
                <w:rFonts w:cstheme="minorHAnsi"/>
                <w:sz w:val="18"/>
                <w:szCs w:val="18"/>
              </w:rPr>
              <w:t>Persone fisiche</w:t>
            </w:r>
          </w:p>
        </w:tc>
      </w:tr>
      <w:tr w:rsidR="006C4306" w:rsidRPr="00167EA2" w14:paraId="2319C082" w14:textId="77777777" w:rsidTr="008A1EE1">
        <w:tc>
          <w:tcPr>
            <w:tcW w:w="832" w:type="pct"/>
            <w:vAlign w:val="center"/>
          </w:tcPr>
          <w:p w14:paraId="14A6DCBE"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CR02</w:t>
            </w:r>
          </w:p>
        </w:tc>
        <w:tc>
          <w:tcPr>
            <w:tcW w:w="4168" w:type="pct"/>
            <w:vAlign w:val="center"/>
          </w:tcPr>
          <w:p w14:paraId="606F2636" w14:textId="77777777" w:rsidR="006C4306" w:rsidRPr="00774E26" w:rsidRDefault="006C4306" w:rsidP="00F561E7">
            <w:pPr>
              <w:spacing w:after="0"/>
              <w:jc w:val="both"/>
              <w:rPr>
                <w:rFonts w:cstheme="minorHAnsi"/>
                <w:sz w:val="18"/>
                <w:szCs w:val="18"/>
              </w:rPr>
            </w:pPr>
            <w:r w:rsidRPr="00700099">
              <w:rPr>
                <w:rFonts w:cstheme="minorHAnsi"/>
                <w:sz w:val="18"/>
                <w:szCs w:val="18"/>
              </w:rPr>
              <w:t>Microimprese o piccole imprese</w:t>
            </w:r>
          </w:p>
        </w:tc>
      </w:tr>
      <w:tr w:rsidR="006C4306" w:rsidRPr="00167EA2" w14:paraId="1ADCC3BA" w14:textId="77777777" w:rsidTr="008A1EE1">
        <w:tc>
          <w:tcPr>
            <w:tcW w:w="832" w:type="pct"/>
            <w:vAlign w:val="center"/>
          </w:tcPr>
          <w:p w14:paraId="2DFAFB5E"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CR03</w:t>
            </w:r>
          </w:p>
        </w:tc>
        <w:tc>
          <w:tcPr>
            <w:tcW w:w="4168" w:type="pct"/>
            <w:vAlign w:val="center"/>
          </w:tcPr>
          <w:p w14:paraId="108A0B36" w14:textId="77777777" w:rsidR="006C4306" w:rsidRPr="00774E26" w:rsidRDefault="006C4306" w:rsidP="00F561E7">
            <w:pPr>
              <w:spacing w:after="0"/>
              <w:jc w:val="both"/>
              <w:rPr>
                <w:rFonts w:cstheme="minorHAnsi"/>
                <w:sz w:val="18"/>
                <w:szCs w:val="18"/>
              </w:rPr>
            </w:pPr>
            <w:r w:rsidRPr="00700099">
              <w:rPr>
                <w:rFonts w:cstheme="minorHAnsi"/>
                <w:sz w:val="18"/>
                <w:szCs w:val="18"/>
              </w:rPr>
              <w:t>Aggregazioni di persone fisiche e/o microimprese o piccole imprese</w:t>
            </w:r>
          </w:p>
        </w:tc>
      </w:tr>
      <w:tr w:rsidR="006C4306" w:rsidRPr="00167EA2" w14:paraId="10E9C904" w14:textId="77777777" w:rsidTr="008A1EE1">
        <w:tc>
          <w:tcPr>
            <w:tcW w:w="5000" w:type="pct"/>
            <w:gridSpan w:val="2"/>
            <w:shd w:val="clear" w:color="auto" w:fill="008E40"/>
          </w:tcPr>
          <w:p w14:paraId="224D7763"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 di ammissibilità</w:t>
            </w:r>
          </w:p>
        </w:tc>
      </w:tr>
      <w:tr w:rsidR="006C4306" w:rsidRPr="00167EA2" w14:paraId="4A887653" w14:textId="77777777" w:rsidTr="008A1EE1">
        <w:tc>
          <w:tcPr>
            <w:tcW w:w="832" w:type="pct"/>
            <w:shd w:val="clear" w:color="auto" w:fill="A7D9A3"/>
          </w:tcPr>
          <w:p w14:paraId="73D14CD5"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3F7D71ED"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153E4610" w14:textId="77777777" w:rsidTr="008A1EE1">
        <w:tc>
          <w:tcPr>
            <w:tcW w:w="832" w:type="pct"/>
            <w:vAlign w:val="center"/>
          </w:tcPr>
          <w:p w14:paraId="70303733"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CR05</w:t>
            </w:r>
          </w:p>
        </w:tc>
        <w:tc>
          <w:tcPr>
            <w:tcW w:w="4168" w:type="pct"/>
            <w:vAlign w:val="center"/>
          </w:tcPr>
          <w:p w14:paraId="04C292B2" w14:textId="77777777" w:rsidR="006C4306" w:rsidRPr="00700099" w:rsidRDefault="006C4306" w:rsidP="00F561E7">
            <w:pPr>
              <w:spacing w:after="0"/>
              <w:jc w:val="both"/>
              <w:rPr>
                <w:rFonts w:cstheme="minorHAnsi"/>
                <w:sz w:val="18"/>
                <w:szCs w:val="18"/>
              </w:rPr>
            </w:pPr>
            <w:r w:rsidRPr="00700099">
              <w:rPr>
                <w:rFonts w:cstheme="minorHAnsi"/>
                <w:sz w:val="18"/>
                <w:szCs w:val="18"/>
              </w:rPr>
              <w:t>Può essere sostenuto l’avvio di nuove imprese in tutti i settori produttivi e di servizio per la</w:t>
            </w:r>
            <w:r>
              <w:rPr>
                <w:rFonts w:cstheme="minorHAnsi"/>
                <w:sz w:val="18"/>
                <w:szCs w:val="18"/>
              </w:rPr>
              <w:t xml:space="preserve"> </w:t>
            </w:r>
            <w:r w:rsidRPr="00700099">
              <w:rPr>
                <w:rFonts w:cstheme="minorHAnsi"/>
                <w:sz w:val="18"/>
                <w:szCs w:val="18"/>
              </w:rPr>
              <w:t>realizzazione di attività e servizi per:</w:t>
            </w:r>
          </w:p>
          <w:p w14:paraId="3782712F" w14:textId="77777777" w:rsidR="006C4306" w:rsidRPr="00700099"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popolazione e target con esigenze specifiche (es. socioassistenziali, educativi, ricreativi, culturali, di mediazione, coworking, mobilità; ecc);</w:t>
            </w:r>
          </w:p>
          <w:p w14:paraId="223CEC98" w14:textId="77777777" w:rsidR="006C4306" w:rsidRPr="00700099"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commercializzazione, promozione, comunicazione e IT;</w:t>
            </w:r>
          </w:p>
          <w:p w14:paraId="164D58DD" w14:textId="77777777" w:rsidR="006C4306" w:rsidRPr="00700099"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attività artigianali, manifatturiere;</w:t>
            </w:r>
          </w:p>
          <w:p w14:paraId="3056E15D" w14:textId="77777777" w:rsidR="006C4306" w:rsidRPr="00700099"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turismo rurale, ristorazione, ricettività, accoglienza, offerta ricreativa-culturale;</w:t>
            </w:r>
          </w:p>
          <w:p w14:paraId="101086C7" w14:textId="77777777" w:rsidR="006C4306" w:rsidRPr="00700099"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valorizzazione di beni culturali e ambientali;</w:t>
            </w:r>
          </w:p>
          <w:p w14:paraId="650F3989" w14:textId="77777777" w:rsidR="006C4306" w:rsidRPr="00700099"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ambiente, economia circolare e bioeconomia;</w:t>
            </w:r>
          </w:p>
          <w:p w14:paraId="141F3448" w14:textId="77777777" w:rsidR="006C4306" w:rsidRDefault="006C4306" w:rsidP="00F561E7">
            <w:pPr>
              <w:pStyle w:val="Paragrafoelenco"/>
              <w:numPr>
                <w:ilvl w:val="0"/>
                <w:numId w:val="8"/>
              </w:numPr>
              <w:spacing w:after="0"/>
              <w:ind w:left="559"/>
              <w:jc w:val="both"/>
              <w:rPr>
                <w:rFonts w:cstheme="minorHAnsi"/>
                <w:sz w:val="18"/>
                <w:szCs w:val="18"/>
              </w:rPr>
            </w:pPr>
            <w:r w:rsidRPr="00700099">
              <w:rPr>
                <w:rFonts w:cstheme="minorHAnsi"/>
                <w:sz w:val="18"/>
                <w:szCs w:val="18"/>
              </w:rPr>
              <w:t>produzione di energia da fonti rinnovabili e razionalizzazione dell’uso di energia;</w:t>
            </w:r>
          </w:p>
          <w:p w14:paraId="0C257D22" w14:textId="77777777" w:rsidR="006C4306" w:rsidRPr="00124457" w:rsidRDefault="006C4306" w:rsidP="00F561E7">
            <w:pPr>
              <w:pStyle w:val="Paragrafoelenco"/>
              <w:numPr>
                <w:ilvl w:val="0"/>
                <w:numId w:val="8"/>
              </w:numPr>
              <w:spacing w:after="0"/>
              <w:ind w:left="559"/>
              <w:jc w:val="both"/>
              <w:rPr>
                <w:rFonts w:cstheme="minorHAnsi"/>
                <w:sz w:val="18"/>
                <w:szCs w:val="18"/>
              </w:rPr>
            </w:pPr>
            <w:r w:rsidRPr="00124457">
              <w:rPr>
                <w:rFonts w:cstheme="minorHAnsi"/>
                <w:sz w:val="18"/>
                <w:szCs w:val="18"/>
              </w:rPr>
              <w:t>trasformazione e commercializzazione di prodotti, compresa la realizzazione di punti vendita</w:t>
            </w:r>
          </w:p>
        </w:tc>
      </w:tr>
      <w:tr w:rsidR="006C4306" w:rsidRPr="00167EA2" w14:paraId="4AF5F260" w14:textId="77777777" w:rsidTr="008A1EE1">
        <w:tc>
          <w:tcPr>
            <w:tcW w:w="832" w:type="pct"/>
            <w:vAlign w:val="center"/>
          </w:tcPr>
          <w:p w14:paraId="11129CF2"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CR06</w:t>
            </w:r>
          </w:p>
        </w:tc>
        <w:tc>
          <w:tcPr>
            <w:tcW w:w="4168" w:type="pct"/>
            <w:vAlign w:val="center"/>
          </w:tcPr>
          <w:p w14:paraId="121BAE2F" w14:textId="77777777" w:rsidR="006C4306" w:rsidRPr="00774E26" w:rsidRDefault="006C4306" w:rsidP="00F561E7">
            <w:pPr>
              <w:spacing w:after="0"/>
              <w:jc w:val="both"/>
              <w:rPr>
                <w:rFonts w:cstheme="minorHAnsi"/>
                <w:sz w:val="18"/>
                <w:szCs w:val="18"/>
              </w:rPr>
            </w:pPr>
            <w:r w:rsidRPr="00700099">
              <w:rPr>
                <w:rFonts w:cstheme="minorHAnsi"/>
                <w:sz w:val="18"/>
                <w:szCs w:val="18"/>
              </w:rPr>
              <w:t>La domanda di sostegno deve essere corredata dalla presentazione di un piano aziendale per lo sviluppo dell’attività extra agricola</w:t>
            </w:r>
          </w:p>
        </w:tc>
      </w:tr>
      <w:tr w:rsidR="006C4306" w:rsidRPr="00167EA2" w14:paraId="409B1479" w14:textId="77777777" w:rsidTr="008A1EE1">
        <w:tc>
          <w:tcPr>
            <w:tcW w:w="832" w:type="pct"/>
            <w:vAlign w:val="center"/>
          </w:tcPr>
          <w:p w14:paraId="58603AA5"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CR07</w:t>
            </w:r>
          </w:p>
        </w:tc>
        <w:tc>
          <w:tcPr>
            <w:tcW w:w="4168" w:type="pct"/>
            <w:vAlign w:val="center"/>
          </w:tcPr>
          <w:p w14:paraId="7EB6A9C0" w14:textId="77777777" w:rsidR="006C4306" w:rsidRPr="00774E26" w:rsidRDefault="006C4306" w:rsidP="00F561E7">
            <w:pPr>
              <w:spacing w:after="0"/>
              <w:jc w:val="both"/>
              <w:rPr>
                <w:rFonts w:cstheme="minorHAnsi"/>
                <w:sz w:val="18"/>
                <w:szCs w:val="18"/>
              </w:rPr>
            </w:pPr>
            <w:r w:rsidRPr="00700099">
              <w:rPr>
                <w:rFonts w:cstheme="minorHAnsi"/>
                <w:sz w:val="18"/>
                <w:szCs w:val="18"/>
              </w:rPr>
              <w:t>Il piano aziendale deve inquadrare la situazione di partenza</w:t>
            </w:r>
            <w:r>
              <w:rPr>
                <w:rFonts w:cstheme="minorHAnsi"/>
                <w:sz w:val="18"/>
                <w:szCs w:val="18"/>
              </w:rPr>
              <w:t xml:space="preserve"> </w:t>
            </w:r>
            <w:r w:rsidRPr="00700099">
              <w:rPr>
                <w:rFonts w:cstheme="minorHAnsi"/>
                <w:sz w:val="18"/>
                <w:szCs w:val="18"/>
              </w:rPr>
              <w:t>dell’insediamento, l’idea</w:t>
            </w:r>
            <w:r>
              <w:rPr>
                <w:rFonts w:cstheme="minorHAnsi"/>
                <w:sz w:val="18"/>
                <w:szCs w:val="18"/>
              </w:rPr>
              <w:t xml:space="preserve"> </w:t>
            </w:r>
            <w:r w:rsidRPr="00700099">
              <w:rPr>
                <w:rFonts w:cstheme="minorHAnsi"/>
                <w:sz w:val="18"/>
                <w:szCs w:val="18"/>
              </w:rPr>
              <w:t>imprenditoriale che si intende attuare, le tappe essenziali che caratterizzano le attività ed i tempi di attuazione, gli obiettivi e risultati che si intende raggiungere</w:t>
            </w:r>
          </w:p>
        </w:tc>
      </w:tr>
    </w:tbl>
    <w:p w14:paraId="186D4B30" w14:textId="77777777" w:rsidR="006C4306" w:rsidRDefault="006C4306" w:rsidP="006C4306">
      <w:pPr>
        <w:spacing w:after="0"/>
        <w:rPr>
          <w:rStyle w:val="Titolo3Carattere"/>
          <w:color w:val="000000" w:themeColor="text1"/>
          <w:sz w:val="22"/>
          <w:szCs w:val="22"/>
        </w:rPr>
      </w:pPr>
    </w:p>
    <w:p w14:paraId="33EA3320" w14:textId="77777777" w:rsidR="006C4306" w:rsidRDefault="006C4306" w:rsidP="006C4306">
      <w:pPr>
        <w:spacing w:after="0"/>
        <w:rPr>
          <w:rStyle w:val="Titolo3Carattere"/>
          <w:color w:val="000000" w:themeColor="text1"/>
          <w:sz w:val="22"/>
          <w:szCs w:val="22"/>
        </w:rPr>
      </w:pPr>
    </w:p>
    <w:p w14:paraId="3AB81F6D"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75305854" w14:textId="77777777" w:rsidTr="00F561E7">
        <w:trPr>
          <w:trHeight w:val="275"/>
        </w:trPr>
        <w:tc>
          <w:tcPr>
            <w:tcW w:w="5000" w:type="pct"/>
            <w:gridSpan w:val="2"/>
            <w:shd w:val="clear" w:color="auto" w:fill="008E40"/>
            <w:vAlign w:val="center"/>
          </w:tcPr>
          <w:p w14:paraId="449A796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34EAC932" w14:textId="77777777" w:rsidTr="00F561E7">
        <w:trPr>
          <w:trHeight w:val="275"/>
        </w:trPr>
        <w:tc>
          <w:tcPr>
            <w:tcW w:w="808" w:type="pct"/>
            <w:shd w:val="clear" w:color="auto" w:fill="A7D9A3"/>
            <w:vAlign w:val="center"/>
          </w:tcPr>
          <w:p w14:paraId="5AB98EA4"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1BA21ACC"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70E33A30" w14:textId="77777777" w:rsidTr="00F561E7">
        <w:trPr>
          <w:trHeight w:val="274"/>
        </w:trPr>
        <w:tc>
          <w:tcPr>
            <w:tcW w:w="808" w:type="pct"/>
            <w:vAlign w:val="center"/>
          </w:tcPr>
          <w:p w14:paraId="2E3548C6"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4D35A3F4" w14:textId="77777777" w:rsidR="006C4306" w:rsidRDefault="006C4306" w:rsidP="00F561E7">
            <w:pPr>
              <w:spacing w:after="0"/>
              <w:jc w:val="both"/>
              <w:rPr>
                <w:rFonts w:cstheme="minorHAnsi"/>
                <w:sz w:val="18"/>
                <w:szCs w:val="18"/>
              </w:rPr>
            </w:pPr>
            <w:r w:rsidRPr="00966B26">
              <w:rPr>
                <w:rFonts w:cstheme="minorHAnsi"/>
                <w:b/>
                <w:bCs/>
                <w:sz w:val="18"/>
                <w:szCs w:val="18"/>
                <w:highlight w:val="green"/>
              </w:rPr>
              <w:t>Regione Lombardia</w:t>
            </w:r>
            <w:r>
              <w:rPr>
                <w:rFonts w:cstheme="minorHAnsi"/>
                <w:sz w:val="18"/>
                <w:szCs w:val="18"/>
              </w:rPr>
              <w:t>: i</w:t>
            </w:r>
            <w:r w:rsidRPr="00700099">
              <w:rPr>
                <w:rFonts w:cstheme="minorHAnsi"/>
                <w:sz w:val="18"/>
                <w:szCs w:val="18"/>
              </w:rPr>
              <w:t xml:space="preserve"> beneficiari </w:t>
            </w:r>
            <w:r w:rsidRPr="00966B26">
              <w:rPr>
                <w:rFonts w:cstheme="minorHAnsi"/>
                <w:strike/>
                <w:color w:val="FF0000"/>
                <w:sz w:val="18"/>
                <w:szCs w:val="18"/>
              </w:rPr>
              <w:t>sono obbligati</w:t>
            </w:r>
            <w:r>
              <w:rPr>
                <w:rFonts w:cstheme="minorHAnsi"/>
                <w:sz w:val="18"/>
                <w:szCs w:val="18"/>
              </w:rPr>
              <w:t xml:space="preserve"> </w:t>
            </w:r>
            <w:r w:rsidRPr="00966B26">
              <w:rPr>
                <w:rFonts w:cstheme="minorHAnsi"/>
                <w:sz w:val="18"/>
                <w:szCs w:val="18"/>
                <w:highlight w:val="green"/>
              </w:rPr>
              <w:t>si impegnano</w:t>
            </w:r>
            <w:r w:rsidRPr="00700099">
              <w:rPr>
                <w:rFonts w:cstheme="minorHAnsi"/>
                <w:sz w:val="18"/>
                <w:szCs w:val="18"/>
              </w:rPr>
              <w:t xml:space="preserve"> </w:t>
            </w:r>
            <w:r>
              <w:rPr>
                <w:rFonts w:cstheme="minorHAnsi"/>
                <w:sz w:val="18"/>
                <w:szCs w:val="18"/>
              </w:rPr>
              <w:t xml:space="preserve">a: </w:t>
            </w:r>
            <w:r w:rsidRPr="00966B26">
              <w:rPr>
                <w:rFonts w:cstheme="minorHAnsi"/>
                <w:strike/>
                <w:color w:val="FF0000"/>
                <w:sz w:val="18"/>
                <w:szCs w:val="18"/>
              </w:rPr>
              <w:t>rendere effettivo l’insediamento e ad avviare e completare le attività previste dal piano secondo i tempi e le modalità definite da ciascuna Regione e Provincia autonoma e nell’ambito delle Strategie di Sviluppo Locale LEADER</w:t>
            </w:r>
            <w:r w:rsidRPr="00966B26">
              <w:rPr>
                <w:rFonts w:cstheme="minorHAnsi"/>
                <w:color w:val="FF0000"/>
                <w:sz w:val="18"/>
                <w:szCs w:val="18"/>
              </w:rPr>
              <w:t>.</w:t>
            </w:r>
          </w:p>
          <w:p w14:paraId="1DDFA12F" w14:textId="77777777" w:rsidR="006C4306" w:rsidRDefault="006C4306" w:rsidP="006C4306">
            <w:pPr>
              <w:pStyle w:val="Paragrafoelenco"/>
              <w:numPr>
                <w:ilvl w:val="0"/>
                <w:numId w:val="95"/>
              </w:numPr>
              <w:spacing w:after="0"/>
              <w:jc w:val="both"/>
              <w:rPr>
                <w:rFonts w:cstheme="minorHAnsi"/>
                <w:sz w:val="18"/>
                <w:szCs w:val="18"/>
              </w:rPr>
            </w:pPr>
            <w:r w:rsidRPr="00966B26">
              <w:rPr>
                <w:rFonts w:cstheme="minorHAnsi"/>
                <w:strike/>
                <w:color w:val="FF0000"/>
                <w:sz w:val="18"/>
                <w:szCs w:val="18"/>
              </w:rPr>
              <w:t xml:space="preserve">Tempi </w:t>
            </w:r>
            <w:r>
              <w:rPr>
                <w:rFonts w:cstheme="minorHAnsi"/>
                <w:strike/>
                <w:color w:val="FF0000"/>
                <w:sz w:val="18"/>
                <w:szCs w:val="18"/>
              </w:rPr>
              <w:t>entro i quali</w:t>
            </w:r>
            <w:r>
              <w:rPr>
                <w:rFonts w:cstheme="minorHAnsi"/>
                <w:sz w:val="18"/>
                <w:szCs w:val="18"/>
              </w:rPr>
              <w:t xml:space="preserve"> </w:t>
            </w:r>
            <w:r w:rsidRPr="00AC225D">
              <w:rPr>
                <w:rFonts w:cstheme="minorHAnsi"/>
                <w:sz w:val="18"/>
                <w:szCs w:val="18"/>
              </w:rPr>
              <w:t xml:space="preserve">rendere effettivo l’insediamento </w:t>
            </w:r>
            <w:r w:rsidRPr="00966B26">
              <w:rPr>
                <w:rFonts w:cstheme="minorHAnsi"/>
                <w:b/>
                <w:bCs/>
                <w:sz w:val="18"/>
                <w:szCs w:val="18"/>
                <w:highlight w:val="green"/>
              </w:rPr>
              <w:t>entro</w:t>
            </w:r>
            <w:r w:rsidRPr="00AC225D">
              <w:rPr>
                <w:rFonts w:cstheme="minorHAnsi"/>
                <w:sz w:val="18"/>
                <w:szCs w:val="18"/>
              </w:rPr>
              <w:t xml:space="preserve"> </w:t>
            </w:r>
            <w:r w:rsidRPr="00AC225D">
              <w:rPr>
                <w:rFonts w:cstheme="minorHAnsi"/>
                <w:b/>
                <w:bCs/>
                <w:sz w:val="18"/>
                <w:szCs w:val="18"/>
              </w:rPr>
              <w:t>6 mesi</w:t>
            </w:r>
            <w:r w:rsidRPr="00AC225D">
              <w:rPr>
                <w:rFonts w:cstheme="minorHAnsi"/>
                <w:sz w:val="18"/>
                <w:szCs w:val="18"/>
              </w:rPr>
              <w:t xml:space="preserve"> dalla data di concessione del contributo;</w:t>
            </w:r>
          </w:p>
          <w:p w14:paraId="27373DE0" w14:textId="77777777" w:rsidR="006C4306" w:rsidRDefault="006C4306" w:rsidP="006C4306">
            <w:pPr>
              <w:pStyle w:val="Paragrafoelenco"/>
              <w:numPr>
                <w:ilvl w:val="0"/>
                <w:numId w:val="95"/>
              </w:numPr>
              <w:spacing w:after="0"/>
              <w:jc w:val="both"/>
              <w:rPr>
                <w:rFonts w:cstheme="minorHAnsi"/>
                <w:sz w:val="18"/>
                <w:szCs w:val="18"/>
              </w:rPr>
            </w:pPr>
            <w:r w:rsidRPr="00966B26">
              <w:rPr>
                <w:rFonts w:cstheme="minorHAnsi"/>
                <w:strike/>
                <w:color w:val="FF0000"/>
                <w:sz w:val="18"/>
                <w:szCs w:val="18"/>
              </w:rPr>
              <w:t xml:space="preserve">Tempi entro i quali </w:t>
            </w:r>
            <w:r w:rsidRPr="0033258D">
              <w:rPr>
                <w:rFonts w:cstheme="minorHAnsi"/>
                <w:sz w:val="18"/>
                <w:szCs w:val="18"/>
              </w:rPr>
              <w:t xml:space="preserve">avviare le attività previste </w:t>
            </w:r>
            <w:r>
              <w:rPr>
                <w:rFonts w:cstheme="minorHAnsi"/>
                <w:sz w:val="18"/>
                <w:szCs w:val="18"/>
              </w:rPr>
              <w:t xml:space="preserve">dal piano </w:t>
            </w:r>
            <w:r w:rsidRPr="00966B26">
              <w:rPr>
                <w:rFonts w:cstheme="minorHAnsi"/>
                <w:b/>
                <w:bCs/>
                <w:sz w:val="18"/>
                <w:szCs w:val="18"/>
                <w:highlight w:val="green"/>
              </w:rPr>
              <w:t>entro</w:t>
            </w:r>
            <w:r w:rsidRPr="00966B26">
              <w:rPr>
                <w:rFonts w:cstheme="minorHAnsi"/>
                <w:sz w:val="18"/>
                <w:szCs w:val="18"/>
              </w:rPr>
              <w:t xml:space="preserve"> </w:t>
            </w:r>
            <w:r w:rsidRPr="0033258D">
              <w:rPr>
                <w:rFonts w:cstheme="minorHAnsi"/>
                <w:b/>
                <w:bCs/>
                <w:sz w:val="18"/>
                <w:szCs w:val="18"/>
              </w:rPr>
              <w:t>6 mesi</w:t>
            </w:r>
            <w:r w:rsidRPr="0033258D">
              <w:rPr>
                <w:rFonts w:cstheme="minorHAnsi"/>
                <w:sz w:val="18"/>
                <w:szCs w:val="18"/>
              </w:rPr>
              <w:t xml:space="preserve"> dalla data di concessione del contributo</w:t>
            </w:r>
            <w:r>
              <w:rPr>
                <w:rFonts w:cstheme="minorHAnsi"/>
                <w:sz w:val="18"/>
                <w:szCs w:val="18"/>
              </w:rPr>
              <w:t>;</w:t>
            </w:r>
          </w:p>
          <w:p w14:paraId="0D4D7DE4" w14:textId="77777777" w:rsidR="006C4306" w:rsidRPr="00124457" w:rsidRDefault="006C4306" w:rsidP="006C4306">
            <w:pPr>
              <w:pStyle w:val="Paragrafoelenco"/>
              <w:numPr>
                <w:ilvl w:val="0"/>
                <w:numId w:val="95"/>
              </w:numPr>
              <w:spacing w:after="0"/>
              <w:jc w:val="both"/>
              <w:rPr>
                <w:rFonts w:cstheme="minorHAnsi"/>
                <w:b/>
                <w:bCs/>
                <w:sz w:val="18"/>
                <w:szCs w:val="18"/>
              </w:rPr>
            </w:pPr>
            <w:r w:rsidRPr="00966B26">
              <w:rPr>
                <w:rFonts w:cstheme="minorHAnsi"/>
                <w:strike/>
                <w:color w:val="FF0000"/>
                <w:sz w:val="18"/>
                <w:szCs w:val="18"/>
              </w:rPr>
              <w:t>Tempi ent</w:t>
            </w:r>
            <w:r>
              <w:rPr>
                <w:rFonts w:cstheme="minorHAnsi"/>
                <w:strike/>
                <w:color w:val="FF0000"/>
                <w:sz w:val="18"/>
                <w:szCs w:val="18"/>
              </w:rPr>
              <w:t xml:space="preserve">ro </w:t>
            </w:r>
            <w:r w:rsidRPr="00966B26">
              <w:rPr>
                <w:rFonts w:cstheme="minorHAnsi"/>
                <w:strike/>
                <w:color w:val="FF0000"/>
                <w:sz w:val="18"/>
                <w:szCs w:val="18"/>
              </w:rPr>
              <w:t xml:space="preserve">i quali </w:t>
            </w:r>
            <w:r w:rsidRPr="00AC225D">
              <w:rPr>
                <w:rFonts w:cstheme="minorHAnsi"/>
                <w:sz w:val="18"/>
                <w:szCs w:val="18"/>
              </w:rPr>
              <w:t xml:space="preserve">completare le attività previste dal piano </w:t>
            </w:r>
            <w:r w:rsidRPr="00966B26">
              <w:rPr>
                <w:rFonts w:cstheme="minorHAnsi"/>
                <w:b/>
                <w:bCs/>
                <w:sz w:val="18"/>
                <w:szCs w:val="18"/>
                <w:highlight w:val="green"/>
              </w:rPr>
              <w:t>entro</w:t>
            </w:r>
            <w:r>
              <w:rPr>
                <w:rFonts w:cstheme="minorHAnsi"/>
                <w:b/>
                <w:bCs/>
                <w:sz w:val="18"/>
                <w:szCs w:val="18"/>
              </w:rPr>
              <w:t xml:space="preserve"> </w:t>
            </w:r>
            <w:r w:rsidRPr="0033258D">
              <w:rPr>
                <w:rFonts w:cstheme="minorHAnsi"/>
                <w:b/>
                <w:bCs/>
                <w:sz w:val="18"/>
                <w:szCs w:val="18"/>
              </w:rPr>
              <w:t>24 mesi</w:t>
            </w:r>
            <w:r w:rsidRPr="0033258D">
              <w:rPr>
                <w:rFonts w:cstheme="minorHAnsi"/>
                <w:sz w:val="18"/>
                <w:szCs w:val="18"/>
              </w:rPr>
              <w:t xml:space="preserve"> dalla data di insediamento</w:t>
            </w:r>
            <w:r>
              <w:rPr>
                <w:rFonts w:cstheme="minorHAnsi"/>
                <w:sz w:val="18"/>
                <w:szCs w:val="18"/>
              </w:rPr>
              <w:t>.</w:t>
            </w:r>
          </w:p>
        </w:tc>
      </w:tr>
      <w:tr w:rsidR="006C4306" w:rsidRPr="00700099" w14:paraId="02A517B3" w14:textId="77777777" w:rsidTr="00F561E7">
        <w:trPr>
          <w:trHeight w:val="274"/>
        </w:trPr>
        <w:tc>
          <w:tcPr>
            <w:tcW w:w="808" w:type="pct"/>
            <w:vAlign w:val="center"/>
          </w:tcPr>
          <w:p w14:paraId="583C43A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1AFBBC54" w14:textId="77777777" w:rsidR="006C4306" w:rsidRDefault="006C4306" w:rsidP="00F561E7">
            <w:pPr>
              <w:spacing w:after="0"/>
              <w:jc w:val="both"/>
              <w:rPr>
                <w:rFonts w:cstheme="minorHAnsi"/>
                <w:strike/>
                <w:color w:val="FF0000"/>
                <w:sz w:val="18"/>
                <w:szCs w:val="18"/>
              </w:rPr>
            </w:pPr>
            <w:r w:rsidRPr="00EA07AB">
              <w:rPr>
                <w:rFonts w:cstheme="minorHAnsi"/>
                <w:b/>
                <w:bCs/>
                <w:sz w:val="18"/>
                <w:szCs w:val="18"/>
                <w:highlight w:val="green"/>
              </w:rPr>
              <w:t>Regione Lombardia</w:t>
            </w:r>
            <w:r w:rsidRPr="00A61609">
              <w:rPr>
                <w:rFonts w:cstheme="minorHAnsi"/>
                <w:sz w:val="18"/>
                <w:szCs w:val="18"/>
                <w:highlight w:val="green"/>
              </w:rPr>
              <w:t xml:space="preserve">: i beneficiari si impegnano a </w:t>
            </w:r>
            <w:r w:rsidRPr="00A61609">
              <w:rPr>
                <w:rFonts w:cstheme="minorHAnsi"/>
                <w:sz w:val="18"/>
                <w:szCs w:val="18"/>
              </w:rPr>
              <w:t>condurre l</w:t>
            </w:r>
            <w:r w:rsidRPr="00700099">
              <w:rPr>
                <w:rFonts w:cstheme="minorHAnsi"/>
                <w:sz w:val="18"/>
                <w:szCs w:val="18"/>
              </w:rPr>
              <w:t>’azienda per un periodo minimo di tempo</w:t>
            </w:r>
            <w:r>
              <w:rPr>
                <w:rFonts w:cstheme="minorHAnsi"/>
                <w:sz w:val="18"/>
                <w:szCs w:val="18"/>
              </w:rPr>
              <w:t xml:space="preserve"> </w:t>
            </w:r>
            <w:r w:rsidRPr="00A61609">
              <w:rPr>
                <w:rFonts w:cstheme="minorHAnsi"/>
                <w:strike/>
                <w:color w:val="FF0000"/>
                <w:sz w:val="18"/>
                <w:szCs w:val="18"/>
              </w:rPr>
              <w:t>definito da</w:t>
            </w:r>
            <w:r>
              <w:rPr>
                <w:rFonts w:cstheme="minorHAnsi"/>
                <w:strike/>
                <w:color w:val="FF0000"/>
                <w:sz w:val="18"/>
                <w:szCs w:val="18"/>
              </w:rPr>
              <w:t xml:space="preserve"> </w:t>
            </w:r>
            <w:r w:rsidRPr="00A61609">
              <w:rPr>
                <w:rFonts w:cstheme="minorHAnsi"/>
                <w:strike/>
                <w:color w:val="FF0000"/>
                <w:sz w:val="18"/>
                <w:szCs w:val="18"/>
              </w:rPr>
              <w:t xml:space="preserve">ciascuna Regione e Provincia Autonoma e nell’ambito delle Strategie di Sviluppo Locale LEADER </w:t>
            </w:r>
          </w:p>
          <w:p w14:paraId="46749C83" w14:textId="77777777" w:rsidR="006C4306" w:rsidRPr="003A60C1" w:rsidRDefault="006C4306" w:rsidP="006C4306">
            <w:pPr>
              <w:pStyle w:val="Paragrafoelenco"/>
              <w:numPr>
                <w:ilvl w:val="0"/>
                <w:numId w:val="109"/>
              </w:numPr>
              <w:spacing w:after="0"/>
              <w:jc w:val="both"/>
              <w:rPr>
                <w:rFonts w:cstheme="minorHAnsi"/>
                <w:b/>
                <w:bCs/>
                <w:sz w:val="18"/>
                <w:szCs w:val="18"/>
              </w:rPr>
            </w:pPr>
            <w:r>
              <w:rPr>
                <w:rFonts w:cstheme="minorHAnsi"/>
                <w:strike/>
                <w:color w:val="FF0000"/>
                <w:sz w:val="18"/>
                <w:szCs w:val="18"/>
              </w:rPr>
              <w:t xml:space="preserve">Regione Lombardia: </w:t>
            </w:r>
            <w:r w:rsidRPr="003A60C1">
              <w:rPr>
                <w:rFonts w:cstheme="minorHAnsi"/>
                <w:strike/>
                <w:color w:val="FF0000"/>
                <w:sz w:val="18"/>
                <w:szCs w:val="18"/>
              </w:rPr>
              <w:t>Periodo minimo durante il quale condurre un’azienda:</w:t>
            </w:r>
            <w:r w:rsidRPr="003A60C1">
              <w:rPr>
                <w:rFonts w:cstheme="minorHAnsi"/>
                <w:sz w:val="18"/>
                <w:szCs w:val="18"/>
              </w:rPr>
              <w:t xml:space="preserve"> </w:t>
            </w:r>
            <w:r w:rsidRPr="003A60C1">
              <w:rPr>
                <w:rFonts w:cstheme="minorHAnsi"/>
                <w:sz w:val="18"/>
                <w:szCs w:val="18"/>
                <w:highlight w:val="green"/>
              </w:rPr>
              <w:t>pari a</w:t>
            </w:r>
            <w:r w:rsidRPr="003A60C1">
              <w:rPr>
                <w:rFonts w:cstheme="minorHAnsi"/>
                <w:sz w:val="18"/>
                <w:szCs w:val="18"/>
              </w:rPr>
              <w:t xml:space="preserve"> </w:t>
            </w:r>
            <w:r w:rsidRPr="003A60C1">
              <w:rPr>
                <w:rFonts w:cstheme="minorHAnsi"/>
                <w:b/>
                <w:bCs/>
                <w:sz w:val="18"/>
                <w:szCs w:val="18"/>
              </w:rPr>
              <w:t>5 anni</w:t>
            </w:r>
            <w:r w:rsidRPr="003A60C1">
              <w:rPr>
                <w:rFonts w:cstheme="minorHAnsi"/>
                <w:sz w:val="18"/>
                <w:szCs w:val="18"/>
              </w:rPr>
              <w:t xml:space="preserve"> dalla </w:t>
            </w:r>
            <w:r w:rsidRPr="003A60C1">
              <w:rPr>
                <w:rFonts w:cstheme="minorHAnsi"/>
                <w:sz w:val="18"/>
                <w:szCs w:val="18"/>
                <w:highlight w:val="green"/>
              </w:rPr>
              <w:t>data di</w:t>
            </w:r>
            <w:r w:rsidRPr="003A60C1">
              <w:rPr>
                <w:rFonts w:cstheme="minorHAnsi"/>
                <w:sz w:val="18"/>
                <w:szCs w:val="18"/>
              </w:rPr>
              <w:t xml:space="preserve"> erogazione del saldo</w:t>
            </w:r>
          </w:p>
        </w:tc>
      </w:tr>
    </w:tbl>
    <w:p w14:paraId="128AD3CB" w14:textId="77777777" w:rsidR="006C4306" w:rsidRPr="00036AD9" w:rsidRDefault="006C4306" w:rsidP="006C4306">
      <w:pPr>
        <w:spacing w:after="0"/>
      </w:pPr>
    </w:p>
    <w:p w14:paraId="72EBDB34" w14:textId="77777777" w:rsidR="006C4306" w:rsidRPr="0033258D"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tbl>
      <w:tblPr>
        <w:tblStyle w:val="Grigliatabella"/>
        <w:tblW w:w="5000" w:type="pct"/>
        <w:jc w:val="center"/>
        <w:tblLook w:val="04A0" w:firstRow="1" w:lastRow="0" w:firstColumn="1" w:lastColumn="0" w:noHBand="0" w:noVBand="1"/>
      </w:tblPr>
      <w:tblGrid>
        <w:gridCol w:w="5070"/>
        <w:gridCol w:w="3583"/>
        <w:gridCol w:w="1487"/>
      </w:tblGrid>
      <w:tr w:rsidR="006C4306" w:rsidRPr="00700099" w14:paraId="2E8B37CB" w14:textId="77777777" w:rsidTr="008A1EE1">
        <w:trPr>
          <w:jc w:val="center"/>
        </w:trPr>
        <w:tc>
          <w:tcPr>
            <w:tcW w:w="2500" w:type="pct"/>
            <w:shd w:val="clear" w:color="auto" w:fill="008E40"/>
            <w:vAlign w:val="center"/>
          </w:tcPr>
          <w:p w14:paraId="5D453D2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44488E63"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Contributo in conto capitale</w:t>
            </w:r>
          </w:p>
        </w:tc>
      </w:tr>
      <w:tr w:rsidR="006C4306" w:rsidRPr="00700099" w14:paraId="5579F2B5" w14:textId="77777777" w:rsidTr="008A1EE1">
        <w:trPr>
          <w:jc w:val="center"/>
        </w:trPr>
        <w:tc>
          <w:tcPr>
            <w:tcW w:w="2500" w:type="pct"/>
            <w:shd w:val="clear" w:color="auto" w:fill="008E40"/>
            <w:vAlign w:val="center"/>
          </w:tcPr>
          <w:p w14:paraId="2DE839B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40FA1810"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Importo forfettario</w:t>
            </w:r>
          </w:p>
        </w:tc>
      </w:tr>
      <w:tr w:rsidR="006C4306" w:rsidRPr="00700099" w14:paraId="367428AF" w14:textId="77777777" w:rsidTr="008A1EE1">
        <w:trPr>
          <w:jc w:val="center"/>
        </w:trPr>
        <w:tc>
          <w:tcPr>
            <w:tcW w:w="2500" w:type="pct"/>
            <w:vMerge w:val="restart"/>
            <w:shd w:val="clear" w:color="auto" w:fill="008E40"/>
            <w:vAlign w:val="center"/>
          </w:tcPr>
          <w:p w14:paraId="4260DBE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Massimale dell’aiuto (premio)</w:t>
            </w:r>
          </w:p>
        </w:tc>
        <w:tc>
          <w:tcPr>
            <w:tcW w:w="1767" w:type="pct"/>
            <w:vAlign w:val="center"/>
          </w:tcPr>
          <w:p w14:paraId="18DFFD37" w14:textId="3CCCF46A" w:rsidR="006C4306" w:rsidRPr="00700099" w:rsidRDefault="006C4306" w:rsidP="00F561E7">
            <w:pPr>
              <w:spacing w:after="0"/>
              <w:rPr>
                <w:rFonts w:cstheme="minorHAnsi"/>
                <w:sz w:val="18"/>
                <w:szCs w:val="18"/>
              </w:rPr>
            </w:pPr>
            <w:r w:rsidRPr="00700099">
              <w:rPr>
                <w:rFonts w:cstheme="minorHAnsi"/>
                <w:sz w:val="18"/>
                <w:szCs w:val="18"/>
              </w:rPr>
              <w:t xml:space="preserve">Zona non svantaggiata </w:t>
            </w:r>
            <w:r w:rsidR="00966407" w:rsidRPr="00966407">
              <w:rPr>
                <w:rFonts w:cstheme="minorHAnsi"/>
                <w:sz w:val="18"/>
                <w:szCs w:val="18"/>
                <w:highlight w:val="yellow"/>
              </w:rPr>
              <w:t>di montagna</w:t>
            </w:r>
          </w:p>
        </w:tc>
        <w:tc>
          <w:tcPr>
            <w:tcW w:w="733" w:type="pct"/>
            <w:vAlign w:val="center"/>
          </w:tcPr>
          <w:p w14:paraId="6401DC7A" w14:textId="77777777" w:rsidR="006C4306" w:rsidRPr="00700099" w:rsidRDefault="006C4306" w:rsidP="00F561E7">
            <w:pPr>
              <w:spacing w:after="0"/>
              <w:jc w:val="center"/>
              <w:rPr>
                <w:rFonts w:cstheme="minorHAnsi"/>
                <w:sz w:val="18"/>
                <w:szCs w:val="18"/>
              </w:rPr>
            </w:pPr>
            <w:r w:rsidRPr="00700099">
              <w:rPr>
                <w:rFonts w:cstheme="minorHAnsi"/>
                <w:sz w:val="18"/>
                <w:szCs w:val="18"/>
              </w:rPr>
              <w:t xml:space="preserve">20.000 euro </w:t>
            </w:r>
          </w:p>
        </w:tc>
      </w:tr>
      <w:tr w:rsidR="006C4306" w:rsidRPr="00700099" w14:paraId="22D02DCC" w14:textId="77777777" w:rsidTr="008A1EE1">
        <w:trPr>
          <w:jc w:val="center"/>
        </w:trPr>
        <w:tc>
          <w:tcPr>
            <w:tcW w:w="2500" w:type="pct"/>
            <w:vMerge/>
            <w:shd w:val="clear" w:color="auto" w:fill="008E40"/>
            <w:vAlign w:val="center"/>
          </w:tcPr>
          <w:p w14:paraId="21499ECA" w14:textId="77777777" w:rsidR="006C4306" w:rsidRPr="00700099" w:rsidRDefault="006C4306" w:rsidP="00F561E7">
            <w:pPr>
              <w:spacing w:after="0"/>
              <w:jc w:val="center"/>
              <w:rPr>
                <w:rFonts w:cstheme="minorHAnsi"/>
                <w:b/>
                <w:bCs/>
                <w:color w:val="FFFFFF" w:themeColor="background1"/>
                <w:sz w:val="18"/>
                <w:szCs w:val="18"/>
              </w:rPr>
            </w:pPr>
          </w:p>
        </w:tc>
        <w:tc>
          <w:tcPr>
            <w:tcW w:w="1767" w:type="pct"/>
            <w:vAlign w:val="center"/>
          </w:tcPr>
          <w:p w14:paraId="205D5D5D" w14:textId="25B1B442" w:rsidR="006C4306" w:rsidRPr="00700099" w:rsidRDefault="006C4306" w:rsidP="00F561E7">
            <w:pPr>
              <w:spacing w:after="0"/>
              <w:rPr>
                <w:rFonts w:cstheme="minorHAnsi"/>
                <w:sz w:val="18"/>
                <w:szCs w:val="18"/>
              </w:rPr>
            </w:pPr>
            <w:r w:rsidRPr="00700099">
              <w:rPr>
                <w:rFonts w:cstheme="minorHAnsi"/>
                <w:sz w:val="18"/>
                <w:szCs w:val="18"/>
              </w:rPr>
              <w:t>Zona svantaggiata</w:t>
            </w:r>
            <w:r w:rsidR="00966407">
              <w:rPr>
                <w:rFonts w:cstheme="minorHAnsi"/>
                <w:sz w:val="18"/>
                <w:szCs w:val="18"/>
              </w:rPr>
              <w:t xml:space="preserve"> </w:t>
            </w:r>
            <w:r w:rsidR="00966407" w:rsidRPr="00966407">
              <w:rPr>
                <w:rFonts w:cstheme="minorHAnsi"/>
                <w:sz w:val="18"/>
                <w:szCs w:val="18"/>
                <w:highlight w:val="yellow"/>
              </w:rPr>
              <w:t>di montagna</w:t>
            </w:r>
          </w:p>
        </w:tc>
        <w:tc>
          <w:tcPr>
            <w:tcW w:w="733" w:type="pct"/>
            <w:vAlign w:val="center"/>
          </w:tcPr>
          <w:p w14:paraId="38D3722E" w14:textId="77777777" w:rsidR="006C4306" w:rsidRPr="00700099" w:rsidRDefault="006C4306" w:rsidP="00F561E7">
            <w:pPr>
              <w:spacing w:after="0"/>
              <w:jc w:val="center"/>
              <w:rPr>
                <w:rFonts w:cstheme="minorHAnsi"/>
                <w:sz w:val="18"/>
                <w:szCs w:val="18"/>
              </w:rPr>
            </w:pPr>
            <w:r w:rsidRPr="00700099">
              <w:rPr>
                <w:rFonts w:cstheme="minorHAnsi"/>
                <w:sz w:val="18"/>
                <w:szCs w:val="18"/>
              </w:rPr>
              <w:t>30.000 euro</w:t>
            </w:r>
          </w:p>
        </w:tc>
      </w:tr>
      <w:tr w:rsidR="006C4306" w:rsidRPr="00700099" w14:paraId="11C14907" w14:textId="77777777" w:rsidTr="008A1EE1">
        <w:trPr>
          <w:jc w:val="center"/>
        </w:trPr>
        <w:tc>
          <w:tcPr>
            <w:tcW w:w="2500" w:type="pct"/>
            <w:shd w:val="clear" w:color="auto" w:fill="008E40"/>
            <w:vAlign w:val="center"/>
          </w:tcPr>
          <w:p w14:paraId="2779B1D8"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1767" w:type="pct"/>
            <w:vAlign w:val="center"/>
          </w:tcPr>
          <w:p w14:paraId="02A870E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13011C8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2CB108A5"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1EA56DFF"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De Minimis</w:t>
            </w:r>
          </w:p>
        </w:tc>
        <w:tc>
          <w:tcPr>
            <w:tcW w:w="733" w:type="pct"/>
            <w:vAlign w:val="center"/>
          </w:tcPr>
          <w:p w14:paraId="4B799120" w14:textId="77777777" w:rsidR="006C4306" w:rsidRPr="00700099" w:rsidRDefault="006C4306" w:rsidP="00F561E7">
            <w:pPr>
              <w:spacing w:after="0"/>
              <w:jc w:val="center"/>
              <w:rPr>
                <w:rFonts w:cstheme="minorHAnsi"/>
                <w:sz w:val="18"/>
                <w:szCs w:val="18"/>
              </w:rPr>
            </w:pPr>
          </w:p>
        </w:tc>
      </w:tr>
      <w:tr w:rsidR="006C4306" w:rsidRPr="00700099" w14:paraId="23E65661" w14:textId="77777777" w:rsidTr="008A1EE1">
        <w:trPr>
          <w:jc w:val="center"/>
        </w:trPr>
        <w:tc>
          <w:tcPr>
            <w:tcW w:w="2500" w:type="pct"/>
            <w:shd w:val="clear" w:color="auto" w:fill="008E40"/>
            <w:vAlign w:val="center"/>
          </w:tcPr>
          <w:p w14:paraId="3F1B4133" w14:textId="77777777" w:rsidR="006C4306"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Anticipo</w:t>
            </w:r>
          </w:p>
        </w:tc>
        <w:tc>
          <w:tcPr>
            <w:tcW w:w="2500" w:type="pct"/>
            <w:gridSpan w:val="2"/>
            <w:vAlign w:val="center"/>
          </w:tcPr>
          <w:p w14:paraId="13A10916"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No. </w:t>
            </w:r>
          </w:p>
        </w:tc>
      </w:tr>
    </w:tbl>
    <w:p w14:paraId="568C825B" w14:textId="77777777" w:rsidR="006C4306" w:rsidRPr="00700099" w:rsidRDefault="006C4306" w:rsidP="006C4306">
      <w:pPr>
        <w:spacing w:after="0"/>
        <w:rPr>
          <w:rFonts w:cstheme="minorHAnsi"/>
        </w:rPr>
      </w:pPr>
    </w:p>
    <w:p w14:paraId="6771C2F6" w14:textId="77777777" w:rsidR="006C4306" w:rsidRPr="007C4F96" w:rsidRDefault="006C4306" w:rsidP="006C4306">
      <w:pPr>
        <w:shd w:val="clear" w:color="auto" w:fill="EAF1DD" w:themeFill="accent3" w:themeFillTint="33"/>
        <w:spacing w:after="0" w:line="276" w:lineRule="auto"/>
        <w:jc w:val="both"/>
        <w:rPr>
          <w:rFonts w:cstheme="minorHAnsi"/>
          <w:sz w:val="18"/>
          <w:szCs w:val="18"/>
        </w:rPr>
      </w:pPr>
      <w:r w:rsidRPr="007C4F96">
        <w:rPr>
          <w:rFonts w:cstheme="minorHAnsi"/>
          <w:sz w:val="18"/>
          <w:szCs w:val="18"/>
        </w:rPr>
        <w:t>Il premio verrà erogato in due rate (50% - 50%).</w:t>
      </w:r>
    </w:p>
    <w:p w14:paraId="12513268" w14:textId="77777777" w:rsidR="006C4306" w:rsidRPr="00DB7ABB" w:rsidRDefault="006C4306" w:rsidP="006C4306">
      <w:pPr>
        <w:spacing w:after="0" w:line="276" w:lineRule="auto"/>
        <w:jc w:val="both"/>
        <w:rPr>
          <w:rFonts w:cstheme="minorHAnsi"/>
        </w:rPr>
      </w:pPr>
    </w:p>
    <w:p w14:paraId="50078DDB" w14:textId="77777777" w:rsidR="006C4306" w:rsidRPr="006221DA" w:rsidRDefault="006C4306" w:rsidP="006C4306">
      <w:pPr>
        <w:pStyle w:val="Titolo3"/>
        <w:spacing w:before="0"/>
        <w:rPr>
          <w:i/>
          <w:iCs/>
          <w:color w:val="365F91" w:themeColor="accent1" w:themeShade="BF"/>
          <w:sz w:val="22"/>
          <w:szCs w:val="22"/>
        </w:rPr>
      </w:pPr>
      <w:r w:rsidRPr="006221DA">
        <w:rPr>
          <w:i/>
          <w:iCs/>
          <w:color w:val="365F91" w:themeColor="accent1" w:themeShade="BF"/>
          <w:sz w:val="22"/>
          <w:szCs w:val="22"/>
        </w:rPr>
        <w:t>Partecipazione della scheda di intervento a progetti integrati (LEADER, Misure di cooperazione, etc.)</w:t>
      </w:r>
    </w:p>
    <w:p w14:paraId="4CD9EEBD" w14:textId="77777777" w:rsidR="006C4306" w:rsidRPr="00CB2CEA" w:rsidRDefault="006C4306" w:rsidP="006C4306">
      <w:pPr>
        <w:spacing w:after="0"/>
        <w:jc w:val="both"/>
        <w:rPr>
          <w:rFonts w:cstheme="minorHAnsi"/>
          <w:sz w:val="20"/>
          <w:szCs w:val="20"/>
        </w:rPr>
      </w:pPr>
      <w:r w:rsidRPr="00CB2CEA">
        <w:rPr>
          <w:rFonts w:cstheme="minorHAnsi"/>
          <w:sz w:val="20"/>
          <w:szCs w:val="20"/>
        </w:rPr>
        <w:t xml:space="preserve">LEADER: </w:t>
      </w:r>
      <w:r w:rsidRPr="00CB2CEA">
        <w:rPr>
          <w:rFonts w:cstheme="minorHAnsi"/>
          <w:sz w:val="20"/>
          <w:szCs w:val="20"/>
          <w:highlight w:val="green"/>
        </w:rPr>
        <w:t>Sì, l’intervento SRE04 di cui al PSP 2023-27 è attivabile esclusivamente in ambito LEADER.</w:t>
      </w:r>
      <w:r w:rsidRPr="00CB2CEA">
        <w:rPr>
          <w:rFonts w:cstheme="minorHAnsi"/>
          <w:sz w:val="20"/>
          <w:szCs w:val="20"/>
        </w:rPr>
        <w:t xml:space="preserve"> </w:t>
      </w:r>
    </w:p>
    <w:p w14:paraId="5FA89CE1" w14:textId="77777777" w:rsidR="006C4306" w:rsidRPr="00CB2CEA" w:rsidRDefault="006C4306" w:rsidP="006C4306">
      <w:pPr>
        <w:spacing w:after="0"/>
        <w:jc w:val="both"/>
        <w:rPr>
          <w:rFonts w:cstheme="minorHAnsi"/>
          <w:sz w:val="20"/>
          <w:szCs w:val="20"/>
        </w:rPr>
      </w:pPr>
      <w:r w:rsidRPr="00CB2CEA">
        <w:rPr>
          <w:rFonts w:cstheme="minorHAnsi"/>
          <w:sz w:val="20"/>
          <w:szCs w:val="20"/>
        </w:rPr>
        <w:t>L’intervento SRE04 è attivato esclusivamente nell’ambito dell’intervento "SGR06 LEADER – Attuazione delle Strategie di Sviluppo Locale”, come previsto dall’art 75, par. 2, lett. c del Reg. (UE) 2021/2115, che può anche, attraverso le attività di animazione e sensibilizzazione svolte dai GAL, assicurare un adeguato accompagnamento ai beneficiari locali e ai progetti più innovativi. L’intervento può essere implementato in maniera autonoma o combinato con altri interventi.</w:t>
      </w:r>
    </w:p>
    <w:p w14:paraId="629743DF" w14:textId="77777777" w:rsidR="006C4306" w:rsidRPr="00CB2CEA" w:rsidRDefault="006C4306" w:rsidP="006C4306">
      <w:pPr>
        <w:spacing w:after="0"/>
        <w:jc w:val="both"/>
        <w:rPr>
          <w:rFonts w:cstheme="minorHAnsi"/>
          <w:sz w:val="20"/>
          <w:szCs w:val="20"/>
        </w:rPr>
      </w:pPr>
      <w:r w:rsidRPr="00CB2CEA">
        <w:rPr>
          <w:rFonts w:cstheme="minorHAnsi"/>
          <w:sz w:val="20"/>
          <w:szCs w:val="20"/>
        </w:rPr>
        <w:t>I GAL</w:t>
      </w:r>
      <w:r>
        <w:rPr>
          <w:rFonts w:cstheme="minorHAnsi"/>
          <w:sz w:val="20"/>
          <w:szCs w:val="20"/>
        </w:rPr>
        <w:t xml:space="preserve"> (Gruppi di Azione Locale)</w:t>
      </w:r>
      <w:r w:rsidRPr="00CB2CEA">
        <w:rPr>
          <w:rFonts w:cstheme="minorHAnsi"/>
          <w:sz w:val="20"/>
          <w:szCs w:val="20"/>
        </w:rPr>
        <w:t xml:space="preserve"> attueranno l’intervento nelle aree Leader selezionate secondo: </w:t>
      </w:r>
    </w:p>
    <w:p w14:paraId="60139D93" w14:textId="77777777" w:rsidR="006C4306" w:rsidRPr="00CB2CEA" w:rsidRDefault="006C4306" w:rsidP="006C4306">
      <w:pPr>
        <w:pStyle w:val="Paragrafoelenco"/>
        <w:numPr>
          <w:ilvl w:val="0"/>
          <w:numId w:val="96"/>
        </w:numPr>
        <w:spacing w:after="0"/>
        <w:jc w:val="both"/>
        <w:rPr>
          <w:rFonts w:cstheme="minorHAnsi"/>
          <w:sz w:val="20"/>
          <w:szCs w:val="20"/>
        </w:rPr>
      </w:pPr>
      <w:r w:rsidRPr="00CB2CEA">
        <w:rPr>
          <w:rFonts w:cstheme="minorHAnsi"/>
          <w:sz w:val="20"/>
          <w:szCs w:val="20"/>
        </w:rPr>
        <w:t xml:space="preserve">le modalità previste dall’art. 32 del Reg. (UE) 2021/1060; </w:t>
      </w:r>
    </w:p>
    <w:p w14:paraId="6B90E8E4" w14:textId="77777777" w:rsidR="006C4306" w:rsidRPr="00CB2CEA" w:rsidRDefault="006C4306" w:rsidP="006C4306">
      <w:pPr>
        <w:pStyle w:val="Paragrafoelenco"/>
        <w:numPr>
          <w:ilvl w:val="0"/>
          <w:numId w:val="96"/>
        </w:numPr>
        <w:spacing w:after="0"/>
        <w:jc w:val="both"/>
        <w:rPr>
          <w:rFonts w:cstheme="minorHAnsi"/>
          <w:sz w:val="20"/>
          <w:szCs w:val="20"/>
        </w:rPr>
      </w:pPr>
      <w:r w:rsidRPr="00CB2CEA">
        <w:rPr>
          <w:rFonts w:cstheme="minorHAnsi"/>
          <w:sz w:val="20"/>
          <w:szCs w:val="20"/>
        </w:rPr>
        <w:t xml:space="preserve">le condizioni di ammissibilità previste dall'intervento “(SGR06) LEADER – Attuazione delle Strategie di Sviluppo Locale”; </w:t>
      </w:r>
    </w:p>
    <w:p w14:paraId="31436086" w14:textId="77777777" w:rsidR="006C4306" w:rsidRPr="00CB2CEA" w:rsidRDefault="006C4306" w:rsidP="006C4306">
      <w:pPr>
        <w:pStyle w:val="Paragrafoelenco"/>
        <w:numPr>
          <w:ilvl w:val="0"/>
          <w:numId w:val="96"/>
        </w:numPr>
        <w:spacing w:after="0"/>
        <w:jc w:val="both"/>
        <w:rPr>
          <w:rFonts w:cstheme="minorHAnsi"/>
          <w:sz w:val="20"/>
          <w:szCs w:val="20"/>
        </w:rPr>
      </w:pPr>
      <w:r w:rsidRPr="00CB2CEA">
        <w:rPr>
          <w:rFonts w:cstheme="minorHAnsi"/>
          <w:sz w:val="20"/>
          <w:szCs w:val="20"/>
        </w:rPr>
        <w:t>gli elementi riportati nei documenti di dettaglio regionali e/o linee procedurali e/o bandi di selezione dei GAL e delle SSL.</w:t>
      </w:r>
    </w:p>
    <w:p w14:paraId="00DACB87" w14:textId="77777777" w:rsidR="006C4306" w:rsidRPr="00CB2CEA" w:rsidRDefault="006C4306" w:rsidP="006C4306">
      <w:pPr>
        <w:spacing w:after="0"/>
        <w:jc w:val="both"/>
        <w:rPr>
          <w:rFonts w:cstheme="minorHAnsi"/>
          <w:sz w:val="20"/>
          <w:szCs w:val="20"/>
        </w:rPr>
      </w:pPr>
      <w:r w:rsidRPr="00CB2CEA">
        <w:rPr>
          <w:rFonts w:cstheme="minorHAnsi"/>
          <w:sz w:val="20"/>
          <w:szCs w:val="20"/>
        </w:rPr>
        <w:t>Cooperazione: No.</w:t>
      </w:r>
    </w:p>
    <w:p w14:paraId="64BE9B29" w14:textId="77777777" w:rsidR="006C4306" w:rsidRDefault="006C4306" w:rsidP="006C4306">
      <w:pPr>
        <w:spacing w:after="0"/>
        <w:rPr>
          <w:rFonts w:cstheme="minorHAnsi"/>
          <w:b/>
          <w:bCs/>
        </w:rPr>
      </w:pPr>
    </w:p>
    <w:p w14:paraId="7F5358AC" w14:textId="77777777" w:rsidR="006C4306" w:rsidRDefault="006C4306" w:rsidP="006C4306">
      <w:pPr>
        <w:spacing w:after="0"/>
        <w:rPr>
          <w:rFonts w:cstheme="minorHAnsi"/>
          <w:b/>
          <w:bCs/>
        </w:rPr>
      </w:pPr>
    </w:p>
    <w:p w14:paraId="3B7DAF8D" w14:textId="77777777" w:rsidR="006C4306" w:rsidRDefault="006C4306" w:rsidP="006C4306">
      <w:pPr>
        <w:spacing w:after="0"/>
        <w:rPr>
          <w:rFonts w:cstheme="minorHAnsi"/>
          <w:b/>
          <w:bCs/>
        </w:rPr>
      </w:pPr>
    </w:p>
    <w:p w14:paraId="5FC491CE" w14:textId="77777777" w:rsidR="006C4306" w:rsidRDefault="006C4306" w:rsidP="006C4306">
      <w:pPr>
        <w:spacing w:after="0"/>
        <w:rPr>
          <w:rFonts w:cstheme="minorHAnsi"/>
          <w:b/>
          <w:bCs/>
        </w:rPr>
      </w:pPr>
    </w:p>
    <w:p w14:paraId="131A8705" w14:textId="77777777" w:rsidR="006C4306" w:rsidRDefault="006C4306" w:rsidP="006C4306">
      <w:pPr>
        <w:spacing w:after="0"/>
        <w:rPr>
          <w:rFonts w:cstheme="minorHAnsi"/>
          <w:b/>
          <w:bCs/>
        </w:rPr>
      </w:pPr>
    </w:p>
    <w:p w14:paraId="7BBA95F7" w14:textId="77777777" w:rsidR="006C4306" w:rsidRDefault="006C4306" w:rsidP="006C4306">
      <w:pPr>
        <w:spacing w:after="0"/>
        <w:rPr>
          <w:rFonts w:cstheme="minorHAnsi"/>
          <w:b/>
          <w:bCs/>
        </w:rPr>
      </w:pPr>
    </w:p>
    <w:p w14:paraId="40182C0D" w14:textId="77777777" w:rsidR="006C4306" w:rsidRDefault="006C4306" w:rsidP="006C4306">
      <w:pPr>
        <w:spacing w:after="0"/>
        <w:rPr>
          <w:rFonts w:cstheme="minorHAnsi"/>
          <w:b/>
          <w:bCs/>
        </w:rPr>
      </w:pPr>
    </w:p>
    <w:p w14:paraId="7A5ECA5B" w14:textId="77777777" w:rsidR="006C4306" w:rsidRDefault="006C4306" w:rsidP="006C4306">
      <w:pPr>
        <w:spacing w:after="0"/>
        <w:rPr>
          <w:rFonts w:cstheme="minorHAnsi"/>
          <w:b/>
          <w:bCs/>
        </w:rPr>
      </w:pPr>
    </w:p>
    <w:p w14:paraId="21860AE2" w14:textId="77777777" w:rsidR="006C4306" w:rsidRDefault="006C4306" w:rsidP="006C4306">
      <w:pPr>
        <w:spacing w:after="0"/>
        <w:rPr>
          <w:rFonts w:cstheme="minorHAnsi"/>
          <w:b/>
          <w:bCs/>
        </w:rPr>
      </w:pPr>
    </w:p>
    <w:p w14:paraId="2E5C4377" w14:textId="77777777" w:rsidR="006C4306" w:rsidRDefault="006C4306" w:rsidP="006C4306">
      <w:pPr>
        <w:spacing w:after="0"/>
        <w:rPr>
          <w:rFonts w:cstheme="minorHAnsi"/>
          <w:b/>
          <w:bCs/>
        </w:rPr>
      </w:pPr>
    </w:p>
    <w:p w14:paraId="2494EB06" w14:textId="77777777" w:rsidR="006C4306" w:rsidRDefault="006C4306" w:rsidP="006C4306">
      <w:pPr>
        <w:spacing w:after="0"/>
        <w:rPr>
          <w:rFonts w:cstheme="minorHAnsi"/>
          <w:b/>
          <w:bCs/>
        </w:rPr>
      </w:pPr>
    </w:p>
    <w:p w14:paraId="000900E7" w14:textId="77777777" w:rsidR="006C4306" w:rsidRDefault="006C4306" w:rsidP="006C4306">
      <w:pPr>
        <w:spacing w:after="0"/>
        <w:rPr>
          <w:rFonts w:cstheme="minorHAnsi"/>
          <w:b/>
          <w:bCs/>
        </w:rPr>
      </w:pPr>
    </w:p>
    <w:p w14:paraId="74744879" w14:textId="77777777" w:rsidR="006C4306" w:rsidRDefault="006C4306" w:rsidP="006C4306">
      <w:pPr>
        <w:spacing w:after="0"/>
        <w:rPr>
          <w:rFonts w:cstheme="minorHAnsi"/>
          <w:b/>
          <w:bCs/>
        </w:rPr>
      </w:pPr>
    </w:p>
    <w:p w14:paraId="2C0D50C2" w14:textId="77777777" w:rsidR="006C4306" w:rsidRPr="00F6220C" w:rsidRDefault="006C4306" w:rsidP="006C4306">
      <w:pPr>
        <w:pStyle w:val="Titolo2"/>
        <w:rPr>
          <w:rFonts w:asciiTheme="minorHAnsi" w:hAnsiTheme="minorHAnsi" w:cstheme="minorHAnsi"/>
          <w:b/>
          <w:bCs/>
        </w:rPr>
      </w:pPr>
      <w:bookmarkStart w:id="155" w:name="_Toc133425236"/>
      <w:r w:rsidRPr="00F6220C">
        <w:rPr>
          <w:rFonts w:asciiTheme="minorHAnsi" w:hAnsiTheme="minorHAnsi" w:cstheme="minorHAnsi"/>
          <w:b/>
          <w:bCs/>
        </w:rPr>
        <w:t>SRG01</w:t>
      </w:r>
      <w:r>
        <w:rPr>
          <w:rFonts w:asciiTheme="minorHAnsi" w:hAnsiTheme="minorHAnsi" w:cstheme="minorHAnsi"/>
          <w:b/>
          <w:bCs/>
        </w:rPr>
        <w:t xml:space="preserve"> - </w:t>
      </w:r>
      <w:r w:rsidRPr="00771208">
        <w:rPr>
          <w:rFonts w:asciiTheme="minorHAnsi" w:hAnsiTheme="minorHAnsi" w:cstheme="minorHAnsi"/>
          <w:b/>
          <w:bCs/>
        </w:rPr>
        <w:t>Sostegno gruppi operativi PEI AGRI</w:t>
      </w:r>
      <w:bookmarkEnd w:id="155"/>
    </w:p>
    <w:p w14:paraId="15DFDAE7" w14:textId="77777777" w:rsidR="006C4306" w:rsidRPr="00E01E68" w:rsidRDefault="006C4306" w:rsidP="006C4306">
      <w:pPr>
        <w:pStyle w:val="Titolo3"/>
        <w:rPr>
          <w:i/>
          <w:iCs/>
          <w:sz w:val="22"/>
          <w:szCs w:val="22"/>
        </w:rPr>
      </w:pPr>
      <w:r>
        <w:rPr>
          <w:i/>
          <w:iCs/>
          <w:sz w:val="22"/>
          <w:szCs w:val="22"/>
        </w:rPr>
        <w:t>Descrizione</w:t>
      </w:r>
    </w:p>
    <w:p w14:paraId="47DD7AC7" w14:textId="77777777" w:rsidR="006C4306" w:rsidRPr="007A00AF" w:rsidRDefault="006C4306" w:rsidP="006C4306">
      <w:pPr>
        <w:spacing w:after="0"/>
        <w:jc w:val="both"/>
        <w:rPr>
          <w:sz w:val="20"/>
          <w:szCs w:val="20"/>
        </w:rPr>
      </w:pPr>
      <w:bookmarkStart w:id="156" w:name="_Hlk132187781"/>
      <w:r w:rsidRPr="00130500">
        <w:rPr>
          <w:sz w:val="20"/>
          <w:szCs w:val="20"/>
          <w:highlight w:val="green"/>
        </w:rPr>
        <w:t>Per favorire lo sviluppo dell’innovazione, di nuovi prodotti, di nuove tecniche di produzione, nuovi modelli organizzativi e gestionali, il Piano Strategico della PAC (PSP) riconosce un ruolo fondamentale ai</w:t>
      </w:r>
      <w:r w:rsidRPr="00130500">
        <w:rPr>
          <w:highlight w:val="green"/>
        </w:rPr>
        <w:t xml:space="preserve"> </w:t>
      </w:r>
      <w:r w:rsidRPr="00130500">
        <w:rPr>
          <w:sz w:val="20"/>
          <w:szCs w:val="20"/>
          <w:highlight w:val="green"/>
        </w:rPr>
        <w:t>Gruppi Operativi (GO), che sono uno degli attori principali dell’AKIS.</w:t>
      </w:r>
      <w:r>
        <w:rPr>
          <w:sz w:val="20"/>
          <w:szCs w:val="20"/>
        </w:rPr>
        <w:t xml:space="preserve"> </w:t>
      </w:r>
      <w:r w:rsidRPr="007A00AF">
        <w:rPr>
          <w:sz w:val="20"/>
          <w:szCs w:val="20"/>
        </w:rPr>
        <w:t>L’intervento è</w:t>
      </w:r>
      <w:r>
        <w:rPr>
          <w:sz w:val="20"/>
          <w:szCs w:val="20"/>
        </w:rPr>
        <w:t xml:space="preserve">, quindi, </w:t>
      </w:r>
      <w:r w:rsidRPr="007A00AF">
        <w:rPr>
          <w:sz w:val="20"/>
          <w:szCs w:val="20"/>
        </w:rPr>
        <w:t xml:space="preserve">finalizzato al sostegno </w:t>
      </w:r>
      <w:r>
        <w:rPr>
          <w:sz w:val="20"/>
          <w:szCs w:val="20"/>
        </w:rPr>
        <w:t>de</w:t>
      </w:r>
      <w:r w:rsidRPr="007A00AF">
        <w:rPr>
          <w:sz w:val="20"/>
          <w:szCs w:val="20"/>
        </w:rPr>
        <w:t>i Gruppi Operativi del PEI AGRI.</w:t>
      </w:r>
    </w:p>
    <w:p w14:paraId="16BBFA3D" w14:textId="77777777" w:rsidR="006C4306" w:rsidRDefault="006C4306" w:rsidP="006C4306">
      <w:pPr>
        <w:spacing w:after="0"/>
        <w:jc w:val="both"/>
        <w:rPr>
          <w:sz w:val="20"/>
          <w:szCs w:val="20"/>
        </w:rPr>
      </w:pPr>
      <w:r w:rsidRPr="00130500">
        <w:rPr>
          <w:sz w:val="20"/>
          <w:szCs w:val="20"/>
          <w:highlight w:val="green"/>
        </w:rPr>
        <w:t>I Gruppi Operativi sono partenariati costituiti da varie tipologie di soggetti quali, per esempio, imprese, agricoltori, centri di ricerca, università, consulenti che agiscono insieme per introdurre e diffondere innovazione nel rispetto degli obiettivi del PEI-AGRI come più precisamente definito all’art. 127 del Reg. (UE) 2021/2115.</w:t>
      </w:r>
      <w:r>
        <w:rPr>
          <w:sz w:val="20"/>
          <w:szCs w:val="20"/>
        </w:rPr>
        <w:t xml:space="preserve"> </w:t>
      </w:r>
      <w:r w:rsidRPr="007A00AF">
        <w:rPr>
          <w:sz w:val="20"/>
          <w:szCs w:val="20"/>
        </w:rPr>
        <w:t>I GO promuovono la conoscenza, l’innovazione e la digitalizzazione nel settore agricolo, forestale e nelle aree rurali nonché la loro diffusione mediante l’individuazione di problemi/opportunità e delle relative soluzioni innovative, attuate nell’ambito di un partenariato che realizza un progetto</w:t>
      </w:r>
      <w:r w:rsidRPr="00615528">
        <w:rPr>
          <w:sz w:val="20"/>
          <w:szCs w:val="20"/>
        </w:rPr>
        <w:t xml:space="preserve">. </w:t>
      </w:r>
    </w:p>
    <w:p w14:paraId="447BB6C0" w14:textId="77777777" w:rsidR="006C4306" w:rsidRDefault="006C4306" w:rsidP="006C4306">
      <w:pPr>
        <w:spacing w:after="0"/>
        <w:jc w:val="both"/>
        <w:rPr>
          <w:sz w:val="20"/>
          <w:szCs w:val="20"/>
        </w:rPr>
      </w:pPr>
      <w:r w:rsidRPr="00615528">
        <w:rPr>
          <w:sz w:val="20"/>
          <w:szCs w:val="20"/>
        </w:rPr>
        <w:t>Al momento dell’accesso al finanziamento, il beneficiario del sostegno dovrà presentare un progetto di innovazione. L’attuazione</w:t>
      </w:r>
      <w:r w:rsidRPr="007A00AF">
        <w:rPr>
          <w:sz w:val="20"/>
          <w:szCs w:val="20"/>
        </w:rPr>
        <w:t xml:space="preserve"> del progetto avviene attraverso l’applicazione dell’approccio interattivo all’innovazione, che promuove la partecipazione degli utenti delle innovazioni e di tutti gli altri soggetti che, a vario titolo, sono coinvolti nelle fasi di realizzazione.</w:t>
      </w:r>
    </w:p>
    <w:p w14:paraId="591EAD41" w14:textId="77777777" w:rsidR="006C4306" w:rsidRPr="007A00AF" w:rsidRDefault="006C4306" w:rsidP="006C4306">
      <w:pPr>
        <w:spacing w:after="0"/>
        <w:jc w:val="both"/>
        <w:rPr>
          <w:sz w:val="20"/>
          <w:szCs w:val="20"/>
        </w:rPr>
      </w:pPr>
      <w:r w:rsidRPr="00130500">
        <w:rPr>
          <w:sz w:val="20"/>
          <w:szCs w:val="20"/>
          <w:highlight w:val="green"/>
        </w:rPr>
        <w:t>La selezione dei progetti viene realizzata a livello regionale, per quanto concerne i GO regionali. L’attivazione di GO interregionali e/o transnazionali e/o transfrontalieri sarà realizzata sulla base di specifiche modalità di accordo fra le istituzioni competenti che regolamenteranno i contenuti, la selezione, l’attuazione e il finanziamento. Le suddette modalità di accordo saranno gestite dal Coordinamento AKIS nazionale.</w:t>
      </w:r>
    </w:p>
    <w:bookmarkEnd w:id="156"/>
    <w:p w14:paraId="08E977B9" w14:textId="77777777" w:rsidR="006C4306" w:rsidRPr="007A00AF" w:rsidRDefault="006C4306" w:rsidP="006C4306">
      <w:pPr>
        <w:jc w:val="both"/>
        <w:rPr>
          <w:sz w:val="20"/>
          <w:szCs w:val="20"/>
        </w:rPr>
      </w:pPr>
      <w:r w:rsidRPr="007A00AF">
        <w:rPr>
          <w:sz w:val="20"/>
          <w:szCs w:val="20"/>
        </w:rPr>
        <w:t>Regione Lombardia intende attivare l’Azione:</w:t>
      </w:r>
    </w:p>
    <w:p w14:paraId="7FA2B744" w14:textId="77777777" w:rsidR="006C4306" w:rsidRPr="00AF5CA4" w:rsidRDefault="006C4306" w:rsidP="006C4306">
      <w:pPr>
        <w:pStyle w:val="Paragrafoelenco"/>
        <w:numPr>
          <w:ilvl w:val="0"/>
          <w:numId w:val="47"/>
        </w:numPr>
        <w:jc w:val="both"/>
        <w:rPr>
          <w:sz w:val="20"/>
          <w:szCs w:val="20"/>
        </w:rPr>
      </w:pPr>
      <w:r w:rsidRPr="00373E6F">
        <w:rPr>
          <w:b/>
          <w:bCs/>
          <w:sz w:val="20"/>
          <w:szCs w:val="20"/>
        </w:rPr>
        <w:t>Sostegno dei Gruppi operativi dei PEI AGRI</w:t>
      </w:r>
      <w:r w:rsidRPr="007A00AF">
        <w:rPr>
          <w:sz w:val="20"/>
          <w:szCs w:val="20"/>
        </w:rPr>
        <w:t>.</w:t>
      </w:r>
    </w:p>
    <w:p w14:paraId="205D9B59" w14:textId="77777777" w:rsidR="006C4306" w:rsidRPr="00E01E68" w:rsidRDefault="006C4306" w:rsidP="006C4306">
      <w:pPr>
        <w:pStyle w:val="Titolo3"/>
        <w:rPr>
          <w:i/>
          <w:iCs/>
          <w:sz w:val="22"/>
          <w:szCs w:val="22"/>
        </w:rPr>
      </w:pPr>
      <w:r w:rsidRPr="00E01E68">
        <w:rPr>
          <w:i/>
          <w:iCs/>
          <w:sz w:val="22"/>
          <w:szCs w:val="22"/>
        </w:rPr>
        <w:t>Dotazione finanziaria</w:t>
      </w:r>
    </w:p>
    <w:tbl>
      <w:tblPr>
        <w:tblStyle w:val="Grigliatabella"/>
        <w:tblW w:w="5000" w:type="pct"/>
        <w:tblLook w:val="04A0" w:firstRow="1" w:lastRow="0" w:firstColumn="1" w:lastColumn="0" w:noHBand="0" w:noVBand="1"/>
      </w:tblPr>
      <w:tblGrid>
        <w:gridCol w:w="1619"/>
        <w:gridCol w:w="734"/>
        <w:gridCol w:w="1237"/>
        <w:gridCol w:w="1115"/>
        <w:gridCol w:w="2584"/>
        <w:gridCol w:w="1334"/>
        <w:gridCol w:w="754"/>
        <w:gridCol w:w="763"/>
      </w:tblGrid>
      <w:tr w:rsidR="006C4306" w:rsidRPr="00700099" w14:paraId="42385119" w14:textId="77777777" w:rsidTr="002978BF">
        <w:trPr>
          <w:trHeight w:val="405"/>
        </w:trPr>
        <w:tc>
          <w:tcPr>
            <w:tcW w:w="798" w:type="pct"/>
            <w:vMerge w:val="restart"/>
            <w:shd w:val="clear" w:color="auto" w:fill="008E40"/>
            <w:vAlign w:val="center"/>
          </w:tcPr>
          <w:p w14:paraId="421D71A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2" w:type="pct"/>
            <w:vMerge w:val="restart"/>
            <w:vAlign w:val="center"/>
          </w:tcPr>
          <w:p w14:paraId="7E9F23E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SRG01</w:t>
            </w:r>
          </w:p>
        </w:tc>
        <w:tc>
          <w:tcPr>
            <w:tcW w:w="610" w:type="pct"/>
            <w:vMerge w:val="restart"/>
            <w:shd w:val="clear" w:color="auto" w:fill="008E40"/>
            <w:vAlign w:val="center"/>
          </w:tcPr>
          <w:p w14:paraId="3A326E1A"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4" w:type="pct"/>
            <w:gridSpan w:val="2"/>
            <w:vMerge w:val="restart"/>
            <w:vAlign w:val="center"/>
          </w:tcPr>
          <w:p w14:paraId="3BB6B30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Sostegno gruppi operativi PEI AGRI</w:t>
            </w:r>
          </w:p>
        </w:tc>
        <w:tc>
          <w:tcPr>
            <w:tcW w:w="658" w:type="pct"/>
            <w:vMerge w:val="restart"/>
            <w:shd w:val="clear" w:color="auto" w:fill="008E40"/>
            <w:vAlign w:val="center"/>
          </w:tcPr>
          <w:p w14:paraId="6AFF471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2" w:type="pct"/>
            <w:shd w:val="clear" w:color="auto" w:fill="92D050"/>
            <w:vAlign w:val="center"/>
          </w:tcPr>
          <w:p w14:paraId="5E565F7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692375241"/>
            <w14:checkbox>
              <w14:checked w14:val="1"/>
              <w14:checkedState w14:val="2612" w14:font="MS Gothic"/>
              <w14:uncheckedState w14:val="2610" w14:font="MS Gothic"/>
            </w14:checkbox>
          </w:sdtPr>
          <w:sdtEndPr/>
          <w:sdtContent>
            <w:tc>
              <w:tcPr>
                <w:tcW w:w="376" w:type="pct"/>
                <w:vAlign w:val="center"/>
              </w:tcPr>
              <w:p w14:paraId="32996805" w14:textId="77777777" w:rsidR="006C4306" w:rsidRPr="00AD72E3" w:rsidRDefault="006C4306" w:rsidP="00F561E7">
                <w:pPr>
                  <w:spacing w:after="0"/>
                  <w:jc w:val="center"/>
                  <w:rPr>
                    <w:rFonts w:cstheme="minorHAnsi"/>
                    <w:b/>
                    <w:bCs/>
                  </w:rPr>
                </w:pPr>
                <w:r>
                  <w:rPr>
                    <w:rFonts w:ascii="MS Gothic" w:eastAsia="MS Gothic" w:hAnsi="MS Gothic" w:cstheme="minorHAnsi" w:hint="eastAsia"/>
                  </w:rPr>
                  <w:t>☒</w:t>
                </w:r>
              </w:p>
            </w:tc>
          </w:sdtContent>
        </w:sdt>
      </w:tr>
      <w:tr w:rsidR="006C4306" w:rsidRPr="00700099" w14:paraId="5761F7A6" w14:textId="77777777" w:rsidTr="002978BF">
        <w:trPr>
          <w:trHeight w:val="405"/>
        </w:trPr>
        <w:tc>
          <w:tcPr>
            <w:tcW w:w="798" w:type="pct"/>
            <w:vMerge/>
            <w:shd w:val="clear" w:color="auto" w:fill="008E40"/>
            <w:vAlign w:val="center"/>
          </w:tcPr>
          <w:p w14:paraId="058BF84A" w14:textId="77777777" w:rsidR="006C4306" w:rsidRPr="00700099" w:rsidRDefault="006C4306" w:rsidP="00F561E7">
            <w:pPr>
              <w:spacing w:after="0"/>
              <w:rPr>
                <w:rFonts w:cstheme="minorHAnsi"/>
                <w:sz w:val="18"/>
                <w:szCs w:val="18"/>
              </w:rPr>
            </w:pPr>
          </w:p>
        </w:tc>
        <w:tc>
          <w:tcPr>
            <w:tcW w:w="362" w:type="pct"/>
            <w:vMerge/>
            <w:vAlign w:val="center"/>
          </w:tcPr>
          <w:p w14:paraId="65C0D7F1" w14:textId="77777777" w:rsidR="006C4306" w:rsidRPr="00700099" w:rsidRDefault="006C4306" w:rsidP="00F561E7">
            <w:pPr>
              <w:spacing w:after="0"/>
              <w:rPr>
                <w:rFonts w:cstheme="minorHAnsi"/>
                <w:sz w:val="18"/>
                <w:szCs w:val="18"/>
              </w:rPr>
            </w:pPr>
          </w:p>
        </w:tc>
        <w:tc>
          <w:tcPr>
            <w:tcW w:w="610" w:type="pct"/>
            <w:vMerge/>
            <w:shd w:val="clear" w:color="auto" w:fill="008E40"/>
            <w:vAlign w:val="center"/>
          </w:tcPr>
          <w:p w14:paraId="32292712" w14:textId="77777777" w:rsidR="006C4306" w:rsidRPr="00700099" w:rsidRDefault="006C4306" w:rsidP="00F561E7">
            <w:pPr>
              <w:spacing w:after="0"/>
              <w:rPr>
                <w:rFonts w:cstheme="minorHAnsi"/>
                <w:sz w:val="18"/>
                <w:szCs w:val="18"/>
              </w:rPr>
            </w:pPr>
          </w:p>
        </w:tc>
        <w:tc>
          <w:tcPr>
            <w:tcW w:w="1824" w:type="pct"/>
            <w:gridSpan w:val="2"/>
            <w:vMerge/>
            <w:vAlign w:val="center"/>
          </w:tcPr>
          <w:p w14:paraId="6FCCB44E" w14:textId="77777777" w:rsidR="006C4306" w:rsidRPr="00700099" w:rsidRDefault="006C4306" w:rsidP="00F561E7">
            <w:pPr>
              <w:spacing w:after="0"/>
              <w:rPr>
                <w:rFonts w:cstheme="minorHAnsi"/>
                <w:sz w:val="18"/>
                <w:szCs w:val="18"/>
              </w:rPr>
            </w:pPr>
          </w:p>
        </w:tc>
        <w:tc>
          <w:tcPr>
            <w:tcW w:w="658" w:type="pct"/>
            <w:vMerge/>
            <w:shd w:val="clear" w:color="auto" w:fill="008E40"/>
            <w:vAlign w:val="center"/>
          </w:tcPr>
          <w:p w14:paraId="1B2DFB37" w14:textId="77777777" w:rsidR="006C4306" w:rsidRPr="00700099" w:rsidRDefault="006C4306" w:rsidP="00F561E7">
            <w:pPr>
              <w:spacing w:after="0"/>
              <w:jc w:val="center"/>
              <w:rPr>
                <w:rFonts w:cstheme="minorHAnsi"/>
                <w:b/>
                <w:bCs/>
                <w:color w:val="FFFFFF" w:themeColor="background1"/>
                <w:sz w:val="18"/>
                <w:szCs w:val="18"/>
              </w:rPr>
            </w:pPr>
          </w:p>
        </w:tc>
        <w:tc>
          <w:tcPr>
            <w:tcW w:w="372" w:type="pct"/>
            <w:shd w:val="clear" w:color="auto" w:fill="FF0000"/>
            <w:vAlign w:val="center"/>
          </w:tcPr>
          <w:p w14:paraId="4E0B2F9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681693317"/>
            <w14:checkbox>
              <w14:checked w14:val="0"/>
              <w14:checkedState w14:val="2612" w14:font="MS Gothic"/>
              <w14:uncheckedState w14:val="2610" w14:font="MS Gothic"/>
            </w14:checkbox>
          </w:sdtPr>
          <w:sdtEndPr/>
          <w:sdtContent>
            <w:tc>
              <w:tcPr>
                <w:tcW w:w="376" w:type="pct"/>
                <w:vAlign w:val="center"/>
              </w:tcPr>
              <w:p w14:paraId="1E2DA00E" w14:textId="77777777" w:rsidR="006C4306" w:rsidRPr="00AD72E3" w:rsidRDefault="006C4306" w:rsidP="00F561E7">
                <w:pPr>
                  <w:spacing w:after="0"/>
                  <w:jc w:val="center"/>
                  <w:rPr>
                    <w:rFonts w:cstheme="minorHAnsi"/>
                    <w:b/>
                    <w:bCs/>
                  </w:rPr>
                </w:pPr>
                <w:r>
                  <w:rPr>
                    <w:rFonts w:ascii="MS Gothic" w:eastAsia="MS Gothic" w:hAnsi="MS Gothic" w:cstheme="minorHAnsi" w:hint="eastAsia"/>
                  </w:rPr>
                  <w:t>☐</w:t>
                </w:r>
              </w:p>
            </w:tc>
          </w:sdtContent>
        </w:sdt>
      </w:tr>
      <w:tr w:rsidR="006C4306" w:rsidRPr="00700099" w14:paraId="61BC6478" w14:textId="77777777" w:rsidTr="002978BF">
        <w:trPr>
          <w:trHeight w:val="70"/>
        </w:trPr>
        <w:tc>
          <w:tcPr>
            <w:tcW w:w="1160" w:type="pct"/>
            <w:gridSpan w:val="2"/>
            <w:shd w:val="clear" w:color="auto" w:fill="008E40"/>
            <w:vAlign w:val="center"/>
          </w:tcPr>
          <w:p w14:paraId="64668ED8" w14:textId="77777777" w:rsidR="006C4306" w:rsidRPr="00373E6F" w:rsidRDefault="006C4306" w:rsidP="00F561E7">
            <w:pPr>
              <w:spacing w:after="0"/>
              <w:jc w:val="center"/>
              <w:rPr>
                <w:rFonts w:cstheme="minorHAnsi"/>
                <w:b/>
                <w:bCs/>
                <w:sz w:val="18"/>
                <w:szCs w:val="18"/>
                <w:lang w:val="en-GB"/>
              </w:rPr>
            </w:pPr>
            <w:r w:rsidRPr="00373E6F">
              <w:rPr>
                <w:rFonts w:cstheme="minorHAnsi"/>
                <w:b/>
                <w:bCs/>
                <w:color w:val="FFFFFF" w:themeColor="background1"/>
                <w:sz w:val="18"/>
                <w:szCs w:val="18"/>
                <w:lang w:val="en-GB"/>
              </w:rPr>
              <w:t>Spesa Pubblica</w:t>
            </w:r>
          </w:p>
        </w:tc>
        <w:tc>
          <w:tcPr>
            <w:tcW w:w="1160" w:type="pct"/>
            <w:gridSpan w:val="2"/>
            <w:vAlign w:val="center"/>
          </w:tcPr>
          <w:p w14:paraId="4D82D1C1"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8.000.000,00</w:t>
            </w:r>
            <w:r>
              <w:rPr>
                <w:rFonts w:cstheme="minorHAnsi"/>
                <w:sz w:val="18"/>
                <w:szCs w:val="18"/>
                <w:lang w:val="it"/>
              </w:rPr>
              <w:t xml:space="preserve"> </w:t>
            </w:r>
            <w:r w:rsidRPr="00700099">
              <w:rPr>
                <w:rFonts w:cstheme="minorHAnsi"/>
                <w:sz w:val="18"/>
                <w:szCs w:val="18"/>
                <w:lang w:val="it"/>
              </w:rPr>
              <w:t>€</w:t>
            </w:r>
          </w:p>
        </w:tc>
        <w:tc>
          <w:tcPr>
            <w:tcW w:w="1932" w:type="pct"/>
            <w:gridSpan w:val="2"/>
            <w:shd w:val="clear" w:color="auto" w:fill="008E40"/>
            <w:vAlign w:val="center"/>
          </w:tcPr>
          <w:p w14:paraId="2EB5B86C" w14:textId="77777777" w:rsidR="006C4306" w:rsidRPr="00373E6F" w:rsidRDefault="006C4306" w:rsidP="00F561E7">
            <w:pPr>
              <w:spacing w:after="0"/>
              <w:jc w:val="center"/>
              <w:rPr>
                <w:rFonts w:cstheme="minorHAnsi"/>
                <w:b/>
                <w:bCs/>
                <w:color w:val="FFFFFF" w:themeColor="background1"/>
                <w:sz w:val="18"/>
                <w:szCs w:val="18"/>
                <w:lang w:val="it"/>
              </w:rPr>
            </w:pPr>
            <w:r w:rsidRPr="00373E6F">
              <w:rPr>
                <w:rFonts w:cstheme="minorHAnsi"/>
                <w:b/>
                <w:bCs/>
                <w:color w:val="FFFFFF" w:themeColor="background1"/>
                <w:sz w:val="18"/>
                <w:szCs w:val="18"/>
                <w:lang w:val="en-GB"/>
              </w:rPr>
              <w:t>Contributo del FEASR</w:t>
            </w:r>
          </w:p>
        </w:tc>
        <w:tc>
          <w:tcPr>
            <w:tcW w:w="748" w:type="pct"/>
            <w:gridSpan w:val="2"/>
            <w:vAlign w:val="center"/>
          </w:tcPr>
          <w:p w14:paraId="0C70E2E0"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3.256.000,00</w:t>
            </w:r>
            <w:r>
              <w:rPr>
                <w:rFonts w:cstheme="minorHAnsi"/>
                <w:sz w:val="18"/>
                <w:szCs w:val="18"/>
                <w:lang w:val="it"/>
              </w:rPr>
              <w:t xml:space="preserve"> </w:t>
            </w:r>
            <w:r w:rsidRPr="00700099">
              <w:rPr>
                <w:rFonts w:cstheme="minorHAnsi"/>
                <w:sz w:val="18"/>
                <w:szCs w:val="18"/>
                <w:lang w:val="it"/>
              </w:rPr>
              <w:t>€</w:t>
            </w:r>
          </w:p>
        </w:tc>
      </w:tr>
      <w:tr w:rsidR="006C4306" w:rsidRPr="00700099" w14:paraId="578D34B9" w14:textId="77777777" w:rsidTr="002978BF">
        <w:trPr>
          <w:trHeight w:val="70"/>
        </w:trPr>
        <w:tc>
          <w:tcPr>
            <w:tcW w:w="1160" w:type="pct"/>
            <w:gridSpan w:val="2"/>
            <w:shd w:val="clear" w:color="auto" w:fill="008E40"/>
            <w:vAlign w:val="center"/>
          </w:tcPr>
          <w:p w14:paraId="1367392C" w14:textId="77777777" w:rsidR="006C4306" w:rsidRPr="008F50D1" w:rsidRDefault="006C4306" w:rsidP="00F561E7">
            <w:pPr>
              <w:spacing w:after="0"/>
              <w:jc w:val="center"/>
              <w:rPr>
                <w:rFonts w:cstheme="minorHAnsi"/>
                <w:b/>
                <w:bCs/>
                <w:color w:val="FFFFFF" w:themeColor="background1"/>
                <w:sz w:val="18"/>
                <w:szCs w:val="18"/>
                <w:highlight w:val="green"/>
                <w:lang w:val="en-GB"/>
              </w:rPr>
            </w:pPr>
            <w:r w:rsidRPr="008F50D1">
              <w:rPr>
                <w:rFonts w:cstheme="minorHAnsi"/>
                <w:b/>
                <w:bCs/>
                <w:color w:val="FFFFFF" w:themeColor="background1"/>
                <w:sz w:val="18"/>
                <w:szCs w:val="18"/>
                <w:highlight w:val="green"/>
                <w:lang w:val="en-GB"/>
              </w:rPr>
              <w:t>Indicatori di Risultato - R</w:t>
            </w:r>
          </w:p>
        </w:tc>
        <w:tc>
          <w:tcPr>
            <w:tcW w:w="1160" w:type="pct"/>
            <w:gridSpan w:val="2"/>
            <w:vAlign w:val="center"/>
          </w:tcPr>
          <w:p w14:paraId="7A08FDD6" w14:textId="77777777" w:rsidR="006C4306" w:rsidRPr="008F50D1" w:rsidRDefault="006C4306" w:rsidP="00F561E7">
            <w:pPr>
              <w:spacing w:after="0"/>
              <w:jc w:val="center"/>
              <w:rPr>
                <w:rFonts w:cstheme="minorHAnsi"/>
                <w:sz w:val="18"/>
                <w:szCs w:val="18"/>
                <w:highlight w:val="green"/>
                <w:lang w:val="it"/>
              </w:rPr>
            </w:pPr>
            <w:r w:rsidRPr="008F50D1">
              <w:rPr>
                <w:rFonts w:cstheme="minorHAnsi"/>
                <w:sz w:val="18"/>
                <w:szCs w:val="18"/>
                <w:highlight w:val="green"/>
                <w:lang w:val="it"/>
              </w:rPr>
              <w:t>R.1</w:t>
            </w:r>
          </w:p>
          <w:p w14:paraId="45FEE511" w14:textId="77777777" w:rsidR="006C4306" w:rsidRPr="008F50D1" w:rsidRDefault="006C4306" w:rsidP="00F561E7">
            <w:pPr>
              <w:spacing w:after="0"/>
              <w:jc w:val="center"/>
              <w:rPr>
                <w:rFonts w:cstheme="minorHAnsi"/>
                <w:sz w:val="18"/>
                <w:szCs w:val="18"/>
                <w:highlight w:val="green"/>
                <w:lang w:val="it"/>
              </w:rPr>
            </w:pPr>
            <w:r w:rsidRPr="008F50D1">
              <w:rPr>
                <w:rFonts w:cstheme="minorHAnsi"/>
                <w:sz w:val="18"/>
                <w:szCs w:val="18"/>
                <w:highlight w:val="green"/>
                <w:lang w:val="it"/>
              </w:rPr>
              <w:t>R.2</w:t>
            </w:r>
          </w:p>
          <w:p w14:paraId="5EA68D6C" w14:textId="77777777" w:rsidR="006C4306" w:rsidRPr="008F50D1" w:rsidRDefault="006C4306" w:rsidP="00F561E7">
            <w:pPr>
              <w:spacing w:after="0"/>
              <w:jc w:val="center"/>
              <w:rPr>
                <w:rFonts w:cstheme="minorHAnsi"/>
                <w:sz w:val="18"/>
                <w:szCs w:val="18"/>
                <w:highlight w:val="green"/>
                <w:lang w:val="it"/>
              </w:rPr>
            </w:pPr>
            <w:r w:rsidRPr="008F50D1">
              <w:rPr>
                <w:rFonts w:cstheme="minorHAnsi"/>
                <w:sz w:val="18"/>
                <w:szCs w:val="18"/>
                <w:highlight w:val="green"/>
                <w:lang w:val="it"/>
              </w:rPr>
              <w:t>R.28</w:t>
            </w:r>
          </w:p>
        </w:tc>
        <w:tc>
          <w:tcPr>
            <w:tcW w:w="1932" w:type="pct"/>
            <w:gridSpan w:val="2"/>
            <w:shd w:val="clear" w:color="auto" w:fill="008E40"/>
            <w:vAlign w:val="center"/>
          </w:tcPr>
          <w:p w14:paraId="368C56AE" w14:textId="77777777" w:rsidR="006C4306" w:rsidRPr="008F50D1" w:rsidRDefault="006C4306" w:rsidP="00F561E7">
            <w:pPr>
              <w:spacing w:after="0"/>
              <w:jc w:val="center"/>
              <w:rPr>
                <w:rFonts w:cstheme="minorHAnsi"/>
                <w:b/>
                <w:bCs/>
                <w:color w:val="FFFFFF" w:themeColor="background1"/>
                <w:sz w:val="18"/>
                <w:szCs w:val="18"/>
                <w:highlight w:val="green"/>
                <w:lang w:val="en-GB"/>
              </w:rPr>
            </w:pPr>
            <w:r w:rsidRPr="008F50D1">
              <w:rPr>
                <w:rFonts w:cstheme="minorHAnsi"/>
                <w:b/>
                <w:bCs/>
                <w:color w:val="FFFFFF" w:themeColor="background1"/>
                <w:sz w:val="18"/>
                <w:szCs w:val="18"/>
                <w:highlight w:val="green"/>
                <w:lang w:val="en-GB"/>
              </w:rPr>
              <w:t>Indicatori di Output - O</w:t>
            </w:r>
          </w:p>
        </w:tc>
        <w:tc>
          <w:tcPr>
            <w:tcW w:w="748" w:type="pct"/>
            <w:gridSpan w:val="2"/>
            <w:vAlign w:val="center"/>
          </w:tcPr>
          <w:p w14:paraId="40E62103" w14:textId="77777777" w:rsidR="006C4306" w:rsidRPr="008F50D1" w:rsidRDefault="006C4306" w:rsidP="00F561E7">
            <w:pPr>
              <w:spacing w:after="0"/>
              <w:jc w:val="center"/>
              <w:rPr>
                <w:rFonts w:cstheme="minorHAnsi"/>
                <w:sz w:val="18"/>
                <w:szCs w:val="18"/>
                <w:highlight w:val="green"/>
                <w:lang w:val="it"/>
              </w:rPr>
            </w:pPr>
            <w:r w:rsidRPr="008F50D1">
              <w:rPr>
                <w:rFonts w:cstheme="minorHAnsi"/>
                <w:sz w:val="18"/>
                <w:szCs w:val="18"/>
                <w:highlight w:val="green"/>
                <w:lang w:val="it"/>
              </w:rPr>
              <w:t>O.1</w:t>
            </w:r>
          </w:p>
        </w:tc>
      </w:tr>
    </w:tbl>
    <w:p w14:paraId="5F2C85BB" w14:textId="77777777" w:rsidR="006C4306" w:rsidRDefault="006C4306" w:rsidP="006C4306">
      <w:pPr>
        <w:spacing w:after="0"/>
      </w:pPr>
    </w:p>
    <w:p w14:paraId="4A133FAF"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245E5694" w14:textId="77777777" w:rsidTr="00F561E7">
        <w:tc>
          <w:tcPr>
            <w:tcW w:w="5000" w:type="pct"/>
            <w:gridSpan w:val="2"/>
            <w:shd w:val="clear" w:color="auto" w:fill="008E40"/>
            <w:vAlign w:val="center"/>
          </w:tcPr>
          <w:p w14:paraId="5F7EF3DD"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3D0386B1" w14:textId="77777777" w:rsidTr="00F561E7">
        <w:tc>
          <w:tcPr>
            <w:tcW w:w="808" w:type="pct"/>
            <w:shd w:val="clear" w:color="auto" w:fill="A7D9A3"/>
            <w:vAlign w:val="center"/>
          </w:tcPr>
          <w:p w14:paraId="522C37D1"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056634C8"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145022B8" w14:textId="77777777" w:rsidTr="00F561E7">
        <w:tc>
          <w:tcPr>
            <w:tcW w:w="808" w:type="pct"/>
            <w:vAlign w:val="center"/>
          </w:tcPr>
          <w:p w14:paraId="4B530A51"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01</w:t>
            </w:r>
          </w:p>
        </w:tc>
        <w:tc>
          <w:tcPr>
            <w:tcW w:w="4192" w:type="pct"/>
            <w:vAlign w:val="center"/>
          </w:tcPr>
          <w:p w14:paraId="4BBFB358"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partenariali dei GO in relazione al progetto</w:t>
            </w:r>
          </w:p>
        </w:tc>
      </w:tr>
      <w:tr w:rsidR="006C4306" w:rsidRPr="00700099" w14:paraId="6BBB281A" w14:textId="77777777" w:rsidTr="00F561E7">
        <w:tc>
          <w:tcPr>
            <w:tcW w:w="808" w:type="pct"/>
            <w:vAlign w:val="center"/>
          </w:tcPr>
          <w:p w14:paraId="6150A7F6"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02</w:t>
            </w:r>
          </w:p>
        </w:tc>
        <w:tc>
          <w:tcPr>
            <w:tcW w:w="4192" w:type="pct"/>
            <w:vAlign w:val="center"/>
          </w:tcPr>
          <w:p w14:paraId="6E486E44" w14:textId="77777777" w:rsidR="006C4306" w:rsidRPr="00700099" w:rsidRDefault="006C4306" w:rsidP="00F561E7">
            <w:pPr>
              <w:spacing w:after="0"/>
              <w:jc w:val="both"/>
              <w:rPr>
                <w:rFonts w:cstheme="minorHAnsi"/>
                <w:sz w:val="18"/>
                <w:szCs w:val="18"/>
              </w:rPr>
            </w:pPr>
            <w:r w:rsidRPr="00700099">
              <w:rPr>
                <w:rFonts w:cstheme="minorHAnsi"/>
                <w:sz w:val="18"/>
                <w:szCs w:val="18"/>
              </w:rPr>
              <w:t>Premialità per presenza di soggetti prestatori di consulenza</w:t>
            </w:r>
          </w:p>
        </w:tc>
      </w:tr>
      <w:tr w:rsidR="006C4306" w:rsidRPr="00700099" w14:paraId="3B808B23" w14:textId="77777777" w:rsidTr="00F561E7">
        <w:tc>
          <w:tcPr>
            <w:tcW w:w="808" w:type="pct"/>
            <w:vAlign w:val="center"/>
          </w:tcPr>
          <w:p w14:paraId="05FE61F6"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03</w:t>
            </w:r>
          </w:p>
        </w:tc>
        <w:tc>
          <w:tcPr>
            <w:tcW w:w="4192" w:type="pct"/>
            <w:vAlign w:val="center"/>
          </w:tcPr>
          <w:p w14:paraId="0B00DF3B"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qualitative del progetto</w:t>
            </w:r>
          </w:p>
        </w:tc>
      </w:tr>
      <w:tr w:rsidR="006C4306" w:rsidRPr="00700099" w14:paraId="579171A6" w14:textId="77777777" w:rsidTr="00F561E7">
        <w:trPr>
          <w:trHeight w:val="46"/>
        </w:trPr>
        <w:tc>
          <w:tcPr>
            <w:tcW w:w="808" w:type="pct"/>
            <w:vAlign w:val="center"/>
          </w:tcPr>
          <w:p w14:paraId="4D669A1A"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04</w:t>
            </w:r>
          </w:p>
        </w:tc>
        <w:tc>
          <w:tcPr>
            <w:tcW w:w="4192" w:type="pct"/>
            <w:vAlign w:val="center"/>
          </w:tcPr>
          <w:p w14:paraId="7432AFDC"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dell’attività di disseminazione e divulgazione dei risultati</w:t>
            </w:r>
          </w:p>
        </w:tc>
      </w:tr>
    </w:tbl>
    <w:p w14:paraId="01C1C859" w14:textId="77777777" w:rsidR="006C4306" w:rsidRDefault="006C4306" w:rsidP="006C4306">
      <w:pPr>
        <w:spacing w:after="0"/>
      </w:pPr>
    </w:p>
    <w:p w14:paraId="022FA60C"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843"/>
        <w:gridCol w:w="8297"/>
      </w:tblGrid>
      <w:tr w:rsidR="006C4306" w:rsidRPr="00167EA2" w14:paraId="56CF2190" w14:textId="77777777" w:rsidTr="002978BF">
        <w:tc>
          <w:tcPr>
            <w:tcW w:w="5000" w:type="pct"/>
            <w:gridSpan w:val="2"/>
            <w:shd w:val="clear" w:color="auto" w:fill="008E40"/>
          </w:tcPr>
          <w:p w14:paraId="7901D82D" w14:textId="77777777" w:rsidR="006C4306" w:rsidRPr="00167EA2" w:rsidRDefault="006C4306" w:rsidP="00F561E7">
            <w:pPr>
              <w:spacing w:after="0"/>
              <w:jc w:val="center"/>
              <w:rPr>
                <w:rFonts w:cstheme="minorHAnsi"/>
                <w:b/>
                <w:bCs/>
                <w:sz w:val="18"/>
                <w:szCs w:val="18"/>
              </w:rPr>
            </w:pPr>
            <w:bookmarkStart w:id="157" w:name="_Hlk132187854"/>
            <w:r>
              <w:rPr>
                <w:rFonts w:cstheme="minorHAnsi"/>
                <w:b/>
                <w:bCs/>
                <w:color w:val="FFFFFF" w:themeColor="background1"/>
                <w:sz w:val="18"/>
                <w:szCs w:val="18"/>
              </w:rPr>
              <w:t>B</w:t>
            </w:r>
            <w:r>
              <w:rPr>
                <w:b/>
                <w:bCs/>
                <w:color w:val="FFFFFF" w:themeColor="background1"/>
                <w:sz w:val="18"/>
                <w:szCs w:val="18"/>
              </w:rPr>
              <w:t>eneficiari</w:t>
            </w:r>
          </w:p>
        </w:tc>
      </w:tr>
      <w:tr w:rsidR="006C4306" w:rsidRPr="00167EA2" w14:paraId="52FB2C9A" w14:textId="77777777" w:rsidTr="002978BF">
        <w:tc>
          <w:tcPr>
            <w:tcW w:w="909" w:type="pct"/>
            <w:shd w:val="clear" w:color="auto" w:fill="A7D9A3"/>
          </w:tcPr>
          <w:p w14:paraId="6347872C"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091" w:type="pct"/>
            <w:shd w:val="clear" w:color="auto" w:fill="A7D9A3"/>
          </w:tcPr>
          <w:p w14:paraId="4A199879"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EF6FAE" w14:paraId="391A1E8B" w14:textId="77777777" w:rsidTr="002978BF">
        <w:tc>
          <w:tcPr>
            <w:tcW w:w="5000" w:type="pct"/>
            <w:gridSpan w:val="2"/>
            <w:vAlign w:val="center"/>
          </w:tcPr>
          <w:p w14:paraId="08EAF733" w14:textId="77777777" w:rsidR="006C4306" w:rsidRPr="0090485B" w:rsidRDefault="006C4306" w:rsidP="00F561E7">
            <w:pPr>
              <w:spacing w:after="0"/>
              <w:jc w:val="both"/>
              <w:rPr>
                <w:rFonts w:cstheme="minorHAnsi"/>
                <w:sz w:val="18"/>
                <w:szCs w:val="18"/>
              </w:rPr>
            </w:pPr>
            <w:r w:rsidRPr="002B15A6">
              <w:rPr>
                <w:rFonts w:cstheme="minorHAnsi"/>
                <w:sz w:val="18"/>
                <w:szCs w:val="18"/>
              </w:rPr>
              <w:t>Il beneficiario del sostegno è il Gruppo Operativo</w:t>
            </w:r>
            <w:r>
              <w:rPr>
                <w:rFonts w:cstheme="minorHAnsi"/>
                <w:sz w:val="18"/>
                <w:szCs w:val="18"/>
              </w:rPr>
              <w:t xml:space="preserve"> composto da soggetti</w:t>
            </w:r>
            <w:r w:rsidRPr="002B15A6">
              <w:rPr>
                <w:rFonts w:cstheme="minorHAnsi"/>
                <w:sz w:val="18"/>
                <w:szCs w:val="18"/>
              </w:rPr>
              <w:t xml:space="preserve"> individuati tra le seguenti categorie</w:t>
            </w:r>
            <w:r>
              <w:rPr>
                <w:rFonts w:cstheme="minorHAnsi"/>
                <w:sz w:val="18"/>
                <w:szCs w:val="18"/>
              </w:rPr>
              <w:t>:</w:t>
            </w:r>
          </w:p>
        </w:tc>
      </w:tr>
      <w:tr w:rsidR="006C4306" w:rsidRPr="00EF6FAE" w14:paraId="0443A1DA" w14:textId="77777777" w:rsidTr="002978BF">
        <w:tc>
          <w:tcPr>
            <w:tcW w:w="909" w:type="pct"/>
            <w:vAlign w:val="center"/>
          </w:tcPr>
          <w:p w14:paraId="3A128B1F" w14:textId="77777777" w:rsidR="006C4306" w:rsidRPr="00167EA2" w:rsidRDefault="006C4306" w:rsidP="00F561E7">
            <w:pPr>
              <w:spacing w:after="0"/>
              <w:jc w:val="center"/>
              <w:rPr>
                <w:rFonts w:cstheme="minorHAnsi"/>
                <w:b/>
                <w:bCs/>
                <w:sz w:val="18"/>
                <w:szCs w:val="18"/>
              </w:rPr>
            </w:pPr>
            <w:r>
              <w:rPr>
                <w:rFonts w:cstheme="minorHAnsi"/>
                <w:b/>
                <w:bCs/>
                <w:sz w:val="18"/>
                <w:szCs w:val="18"/>
              </w:rPr>
              <w:t>-</w:t>
            </w:r>
          </w:p>
        </w:tc>
        <w:tc>
          <w:tcPr>
            <w:tcW w:w="4091" w:type="pct"/>
            <w:vAlign w:val="center"/>
          </w:tcPr>
          <w:p w14:paraId="746FE8D1" w14:textId="77777777" w:rsidR="006C4306" w:rsidRPr="00EF6FAE" w:rsidRDefault="006C4306" w:rsidP="00F561E7">
            <w:pPr>
              <w:spacing w:after="0"/>
              <w:jc w:val="both"/>
              <w:rPr>
                <w:rFonts w:cstheme="minorHAnsi"/>
                <w:sz w:val="18"/>
                <w:szCs w:val="18"/>
              </w:rPr>
            </w:pPr>
            <w:r w:rsidRPr="008F50D1">
              <w:rPr>
                <w:rFonts w:cstheme="minorHAnsi"/>
                <w:b/>
                <w:bCs/>
                <w:sz w:val="18"/>
                <w:szCs w:val="18"/>
                <w:highlight w:val="green"/>
              </w:rPr>
              <w:t>Regione Lombardia</w:t>
            </w:r>
            <w:r>
              <w:rPr>
                <w:rFonts w:cstheme="minorHAnsi"/>
                <w:sz w:val="18"/>
                <w:szCs w:val="18"/>
              </w:rPr>
              <w:t xml:space="preserve">: </w:t>
            </w:r>
            <w:r w:rsidRPr="00A06836">
              <w:rPr>
                <w:rFonts w:cstheme="minorHAnsi"/>
                <w:sz w:val="18"/>
                <w:szCs w:val="18"/>
              </w:rPr>
              <w:t>Imprese</w:t>
            </w:r>
            <w:r w:rsidRPr="0090485B">
              <w:rPr>
                <w:rFonts w:cstheme="minorHAnsi"/>
                <w:sz w:val="18"/>
                <w:szCs w:val="18"/>
              </w:rPr>
              <w:t xml:space="preserve"> agricole e/o forestali (in forma singola e/o associata) con sede operativa </w:t>
            </w:r>
            <w:r>
              <w:rPr>
                <w:rFonts w:cstheme="minorHAnsi"/>
                <w:sz w:val="18"/>
                <w:szCs w:val="18"/>
              </w:rPr>
              <w:t>i</w:t>
            </w:r>
            <w:r>
              <w:rPr>
                <w:sz w:val="18"/>
                <w:szCs w:val="18"/>
              </w:rPr>
              <w:t>n Regione Lombardia</w:t>
            </w:r>
          </w:p>
        </w:tc>
      </w:tr>
      <w:tr w:rsidR="006C4306" w:rsidRPr="00EF6FAE" w14:paraId="015D1EEA" w14:textId="77777777" w:rsidTr="002978BF">
        <w:tc>
          <w:tcPr>
            <w:tcW w:w="909" w:type="pct"/>
            <w:vAlign w:val="center"/>
          </w:tcPr>
          <w:p w14:paraId="31A4C87E" w14:textId="77777777" w:rsidR="006C4306" w:rsidRPr="00167EA2" w:rsidRDefault="006C4306" w:rsidP="00F561E7">
            <w:pPr>
              <w:spacing w:after="0"/>
              <w:jc w:val="center"/>
              <w:rPr>
                <w:rFonts w:cstheme="minorHAnsi"/>
                <w:b/>
                <w:bCs/>
                <w:sz w:val="18"/>
                <w:szCs w:val="18"/>
              </w:rPr>
            </w:pPr>
            <w:r w:rsidRPr="00255F44">
              <w:rPr>
                <w:rFonts w:cstheme="minorHAnsi"/>
                <w:b/>
                <w:bCs/>
                <w:sz w:val="18"/>
                <w:szCs w:val="18"/>
              </w:rPr>
              <w:t>-</w:t>
            </w:r>
          </w:p>
        </w:tc>
        <w:tc>
          <w:tcPr>
            <w:tcW w:w="4091" w:type="pct"/>
            <w:vAlign w:val="center"/>
          </w:tcPr>
          <w:p w14:paraId="19AC4844" w14:textId="77777777" w:rsidR="006C4306" w:rsidRPr="00EF6FAE" w:rsidRDefault="006C4306" w:rsidP="00F561E7">
            <w:pPr>
              <w:spacing w:after="0"/>
              <w:jc w:val="both"/>
              <w:rPr>
                <w:rFonts w:cstheme="minorHAnsi"/>
                <w:sz w:val="18"/>
                <w:szCs w:val="18"/>
              </w:rPr>
            </w:pPr>
            <w:r w:rsidRPr="008F50D1">
              <w:rPr>
                <w:rFonts w:cstheme="minorHAnsi"/>
                <w:b/>
                <w:bCs/>
                <w:sz w:val="18"/>
                <w:szCs w:val="18"/>
                <w:highlight w:val="green"/>
              </w:rPr>
              <w:t>Regione Lombardia</w:t>
            </w:r>
            <w:r>
              <w:rPr>
                <w:rFonts w:cstheme="minorHAnsi"/>
                <w:sz w:val="18"/>
                <w:szCs w:val="18"/>
              </w:rPr>
              <w:t xml:space="preserve">: </w:t>
            </w:r>
            <w:r w:rsidRPr="0090485B">
              <w:rPr>
                <w:rFonts w:cstheme="minorHAnsi"/>
                <w:sz w:val="18"/>
                <w:szCs w:val="18"/>
              </w:rPr>
              <w:t xml:space="preserve">Enti </w:t>
            </w:r>
            <w:r>
              <w:rPr>
                <w:rFonts w:cstheme="minorHAnsi"/>
                <w:sz w:val="18"/>
                <w:szCs w:val="18"/>
              </w:rPr>
              <w:t xml:space="preserve">di ricerca </w:t>
            </w:r>
            <w:r w:rsidRPr="0090485B">
              <w:rPr>
                <w:rFonts w:cstheme="minorHAnsi"/>
                <w:sz w:val="18"/>
                <w:szCs w:val="18"/>
              </w:rPr>
              <w:t>pubblici</w:t>
            </w:r>
            <w:r>
              <w:rPr>
                <w:rFonts w:cstheme="minorHAnsi"/>
                <w:sz w:val="18"/>
                <w:szCs w:val="18"/>
              </w:rPr>
              <w:t xml:space="preserve"> e</w:t>
            </w:r>
            <w:r w:rsidRPr="0090485B">
              <w:rPr>
                <w:rFonts w:cstheme="minorHAnsi"/>
                <w:sz w:val="18"/>
                <w:szCs w:val="18"/>
              </w:rPr>
              <w:t xml:space="preserve"> privat</w:t>
            </w:r>
            <w:r>
              <w:rPr>
                <w:rFonts w:cstheme="minorHAnsi"/>
                <w:sz w:val="18"/>
                <w:szCs w:val="18"/>
              </w:rPr>
              <w:t>i e imprese</w:t>
            </w:r>
            <w:r w:rsidRPr="0090485B">
              <w:rPr>
                <w:rFonts w:cstheme="minorHAnsi"/>
                <w:sz w:val="18"/>
                <w:szCs w:val="18"/>
              </w:rPr>
              <w:t xml:space="preserve"> operanti nel settore della ricerca </w:t>
            </w:r>
          </w:p>
        </w:tc>
      </w:tr>
      <w:tr w:rsidR="006C4306" w:rsidRPr="00EF6FAE" w14:paraId="78F2C6CD" w14:textId="77777777" w:rsidTr="002978BF">
        <w:tc>
          <w:tcPr>
            <w:tcW w:w="909" w:type="pct"/>
            <w:vAlign w:val="center"/>
          </w:tcPr>
          <w:p w14:paraId="6C77B20D" w14:textId="77777777" w:rsidR="006C4306" w:rsidRPr="00167EA2" w:rsidRDefault="006C4306" w:rsidP="00F561E7">
            <w:pPr>
              <w:spacing w:after="0"/>
              <w:jc w:val="center"/>
              <w:rPr>
                <w:rFonts w:cstheme="minorHAnsi"/>
                <w:b/>
                <w:bCs/>
                <w:sz w:val="18"/>
                <w:szCs w:val="18"/>
              </w:rPr>
            </w:pPr>
            <w:r w:rsidRPr="00255F44">
              <w:rPr>
                <w:rFonts w:cstheme="minorHAnsi"/>
                <w:b/>
                <w:bCs/>
                <w:sz w:val="18"/>
                <w:szCs w:val="18"/>
              </w:rPr>
              <w:t>-</w:t>
            </w:r>
          </w:p>
        </w:tc>
        <w:tc>
          <w:tcPr>
            <w:tcW w:w="4091" w:type="pct"/>
            <w:vAlign w:val="center"/>
          </w:tcPr>
          <w:p w14:paraId="46F67BA8" w14:textId="77777777" w:rsidR="006C4306" w:rsidRPr="00EF6FAE" w:rsidRDefault="006C4306" w:rsidP="00F561E7">
            <w:pPr>
              <w:spacing w:after="0"/>
              <w:jc w:val="both"/>
              <w:rPr>
                <w:rFonts w:cstheme="minorHAnsi"/>
                <w:sz w:val="18"/>
                <w:szCs w:val="18"/>
              </w:rPr>
            </w:pPr>
            <w:r w:rsidRPr="0090485B">
              <w:rPr>
                <w:rFonts w:cstheme="minorHAnsi"/>
                <w:sz w:val="18"/>
                <w:szCs w:val="18"/>
              </w:rPr>
              <w:t>Soggetti prestatori di consulenza</w:t>
            </w:r>
          </w:p>
        </w:tc>
      </w:tr>
      <w:tr w:rsidR="006C4306" w:rsidRPr="00EF6FAE" w14:paraId="152CCEC9" w14:textId="77777777" w:rsidTr="002978BF">
        <w:tc>
          <w:tcPr>
            <w:tcW w:w="909" w:type="pct"/>
            <w:vAlign w:val="center"/>
          </w:tcPr>
          <w:p w14:paraId="14C1A075" w14:textId="77777777" w:rsidR="006C4306" w:rsidRPr="00167EA2" w:rsidRDefault="006C4306" w:rsidP="00F561E7">
            <w:pPr>
              <w:spacing w:after="0"/>
              <w:jc w:val="center"/>
              <w:rPr>
                <w:rFonts w:cstheme="minorHAnsi"/>
                <w:b/>
                <w:bCs/>
                <w:sz w:val="18"/>
                <w:szCs w:val="18"/>
              </w:rPr>
            </w:pPr>
            <w:r w:rsidRPr="00255F44">
              <w:rPr>
                <w:rFonts w:cstheme="minorHAnsi"/>
                <w:b/>
                <w:bCs/>
                <w:sz w:val="18"/>
                <w:szCs w:val="18"/>
              </w:rPr>
              <w:t>-</w:t>
            </w:r>
          </w:p>
        </w:tc>
        <w:tc>
          <w:tcPr>
            <w:tcW w:w="4091" w:type="pct"/>
            <w:vAlign w:val="center"/>
          </w:tcPr>
          <w:p w14:paraId="63357740" w14:textId="77777777" w:rsidR="006C4306" w:rsidRPr="00EF6FAE" w:rsidRDefault="006C4306" w:rsidP="00F561E7">
            <w:pPr>
              <w:spacing w:after="0"/>
              <w:jc w:val="both"/>
              <w:rPr>
                <w:rFonts w:cstheme="minorHAnsi"/>
                <w:sz w:val="18"/>
                <w:szCs w:val="18"/>
              </w:rPr>
            </w:pPr>
            <w:r w:rsidRPr="0090485B">
              <w:rPr>
                <w:rFonts w:cstheme="minorHAnsi"/>
                <w:sz w:val="18"/>
                <w:szCs w:val="18"/>
              </w:rPr>
              <w:t>Altri soggetti del settore agricolo, alimentare e forestale, dei territori rurali e della società civile rilevanti per il raggiungimento degli obiettivi del Gruppo Operativo</w:t>
            </w:r>
          </w:p>
        </w:tc>
      </w:tr>
      <w:tr w:rsidR="006C4306" w:rsidRPr="00167EA2" w14:paraId="3A77294F" w14:textId="77777777" w:rsidTr="002978BF">
        <w:tc>
          <w:tcPr>
            <w:tcW w:w="5000" w:type="pct"/>
            <w:gridSpan w:val="2"/>
            <w:shd w:val="clear" w:color="auto" w:fill="008E40"/>
          </w:tcPr>
          <w:p w14:paraId="7305A426"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 - Altri criteri specifici regionali</w:t>
            </w:r>
          </w:p>
        </w:tc>
      </w:tr>
      <w:tr w:rsidR="006C4306" w:rsidRPr="00167EA2" w14:paraId="05AD2BFC" w14:textId="77777777" w:rsidTr="002978BF">
        <w:tc>
          <w:tcPr>
            <w:tcW w:w="909" w:type="pct"/>
            <w:shd w:val="clear" w:color="auto" w:fill="A7D9A3"/>
          </w:tcPr>
          <w:p w14:paraId="08789DE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091" w:type="pct"/>
            <w:shd w:val="clear" w:color="auto" w:fill="A7D9A3"/>
          </w:tcPr>
          <w:p w14:paraId="164F9253"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EF6FAE" w14:paraId="1D590349" w14:textId="77777777" w:rsidTr="002978BF">
        <w:tc>
          <w:tcPr>
            <w:tcW w:w="909" w:type="pct"/>
            <w:vAlign w:val="center"/>
          </w:tcPr>
          <w:p w14:paraId="5F7D0E01" w14:textId="77777777" w:rsidR="006C4306" w:rsidRPr="00B362C5" w:rsidRDefault="006C4306" w:rsidP="00F561E7">
            <w:pPr>
              <w:spacing w:after="0"/>
              <w:jc w:val="center"/>
              <w:rPr>
                <w:rFonts w:cstheme="minorHAnsi"/>
                <w:b/>
                <w:bCs/>
                <w:sz w:val="18"/>
                <w:szCs w:val="18"/>
                <w:highlight w:val="green"/>
              </w:rPr>
            </w:pPr>
            <w:r w:rsidRPr="00B362C5">
              <w:rPr>
                <w:rFonts w:cstheme="minorHAnsi"/>
                <w:b/>
                <w:bCs/>
                <w:sz w:val="18"/>
                <w:szCs w:val="18"/>
                <w:highlight w:val="green"/>
              </w:rPr>
              <w:t>SRG01_C_LOM_01</w:t>
            </w:r>
          </w:p>
        </w:tc>
        <w:tc>
          <w:tcPr>
            <w:tcW w:w="4091" w:type="pct"/>
            <w:vAlign w:val="center"/>
          </w:tcPr>
          <w:p w14:paraId="5B8F23B0" w14:textId="77777777" w:rsidR="006C4306" w:rsidRPr="0090485B" w:rsidRDefault="006C4306" w:rsidP="00F561E7">
            <w:pPr>
              <w:spacing w:after="0"/>
              <w:jc w:val="both"/>
              <w:rPr>
                <w:rFonts w:cstheme="minorHAnsi"/>
                <w:sz w:val="18"/>
                <w:szCs w:val="18"/>
              </w:rPr>
            </w:pPr>
            <w:r w:rsidRPr="00A722AC">
              <w:rPr>
                <w:rFonts w:cstheme="minorHAnsi"/>
                <w:sz w:val="18"/>
                <w:szCs w:val="18"/>
              </w:rPr>
              <w:t>Imprese operanti nel settore di servizi e mezzi tecnici, inclusa la digitalizzazione per il settore agricolo e forestale</w:t>
            </w:r>
          </w:p>
        </w:tc>
      </w:tr>
      <w:tr w:rsidR="006C4306" w:rsidRPr="00167EA2" w14:paraId="77D5AF1C" w14:textId="77777777" w:rsidTr="002978BF">
        <w:tc>
          <w:tcPr>
            <w:tcW w:w="5000" w:type="pct"/>
            <w:gridSpan w:val="2"/>
            <w:shd w:val="clear" w:color="auto" w:fill="008E40"/>
          </w:tcPr>
          <w:p w14:paraId="7ADFD405" w14:textId="77777777" w:rsidR="006C4306" w:rsidRPr="00167EA2" w:rsidRDefault="006C4306" w:rsidP="00F561E7">
            <w:pPr>
              <w:spacing w:after="0"/>
              <w:jc w:val="center"/>
              <w:rPr>
                <w:rFonts w:cstheme="minorHAnsi"/>
                <w:b/>
                <w:bCs/>
                <w:sz w:val="18"/>
                <w:szCs w:val="18"/>
              </w:rPr>
            </w:pPr>
            <w:bookmarkStart w:id="158" w:name="_Hlk132187863"/>
            <w:bookmarkEnd w:id="157"/>
            <w:r w:rsidRPr="00167EA2">
              <w:rPr>
                <w:rFonts w:cstheme="minorHAnsi"/>
                <w:b/>
                <w:bCs/>
                <w:color w:val="FFFFFF" w:themeColor="background1"/>
                <w:sz w:val="18"/>
                <w:szCs w:val="18"/>
              </w:rPr>
              <w:t>Criteri di ammissibilità</w:t>
            </w:r>
          </w:p>
        </w:tc>
      </w:tr>
      <w:tr w:rsidR="006C4306" w:rsidRPr="00167EA2" w14:paraId="62746EFF" w14:textId="77777777" w:rsidTr="002978BF">
        <w:tc>
          <w:tcPr>
            <w:tcW w:w="909" w:type="pct"/>
            <w:shd w:val="clear" w:color="auto" w:fill="A7D9A3"/>
          </w:tcPr>
          <w:p w14:paraId="5BABC992"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091" w:type="pct"/>
            <w:shd w:val="clear" w:color="auto" w:fill="A7D9A3"/>
          </w:tcPr>
          <w:p w14:paraId="6860BE61"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4493A902" w14:textId="77777777" w:rsidTr="002978BF">
        <w:tc>
          <w:tcPr>
            <w:tcW w:w="909" w:type="pct"/>
            <w:vAlign w:val="center"/>
          </w:tcPr>
          <w:p w14:paraId="27D30BB9"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091" w:type="pct"/>
            <w:vAlign w:val="center"/>
          </w:tcPr>
          <w:p w14:paraId="66757EF0" w14:textId="77777777" w:rsidR="006C4306" w:rsidRPr="00EF6FAE" w:rsidRDefault="006C4306" w:rsidP="00F561E7">
            <w:pPr>
              <w:spacing w:after="0"/>
              <w:jc w:val="both"/>
              <w:rPr>
                <w:rFonts w:cstheme="minorHAnsi"/>
                <w:sz w:val="18"/>
                <w:szCs w:val="18"/>
              </w:rPr>
            </w:pPr>
            <w:r w:rsidRPr="00700099">
              <w:rPr>
                <w:rFonts w:cstheme="minorHAnsi"/>
                <w:sz w:val="18"/>
                <w:szCs w:val="18"/>
              </w:rPr>
              <w:t>I Gruppi Operativi devono essere formati da almeno due soggetti giuridici diversi appartenenti ad almeno due differenti categorie tra quelle elencate nella sezione Beneficiari</w:t>
            </w:r>
          </w:p>
        </w:tc>
      </w:tr>
      <w:tr w:rsidR="006C4306" w:rsidRPr="00167EA2" w14:paraId="615CD779" w14:textId="77777777" w:rsidTr="002978BF">
        <w:tc>
          <w:tcPr>
            <w:tcW w:w="909" w:type="pct"/>
            <w:vAlign w:val="center"/>
          </w:tcPr>
          <w:p w14:paraId="6FC79A2D"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CR02</w:t>
            </w:r>
          </w:p>
        </w:tc>
        <w:tc>
          <w:tcPr>
            <w:tcW w:w="4091" w:type="pct"/>
            <w:vAlign w:val="center"/>
          </w:tcPr>
          <w:p w14:paraId="57729221" w14:textId="77777777" w:rsidR="006C4306" w:rsidRPr="00EF6FAE" w:rsidRDefault="006C4306" w:rsidP="00F561E7">
            <w:pPr>
              <w:spacing w:after="0"/>
              <w:jc w:val="both"/>
              <w:rPr>
                <w:rFonts w:cstheme="minorHAnsi"/>
                <w:sz w:val="18"/>
                <w:szCs w:val="18"/>
              </w:rPr>
            </w:pPr>
            <w:r w:rsidRPr="00700099">
              <w:rPr>
                <w:rFonts w:cstheme="minorHAnsi"/>
                <w:sz w:val="18"/>
                <w:szCs w:val="18"/>
              </w:rPr>
              <w:t>È obbligatoria l’adesione/partecipazione al GO di almeno un’impresa agricola o forestale</w:t>
            </w:r>
          </w:p>
        </w:tc>
      </w:tr>
      <w:tr w:rsidR="006C4306" w:rsidRPr="00167EA2" w14:paraId="3A55ED34" w14:textId="77777777" w:rsidTr="002978BF">
        <w:tc>
          <w:tcPr>
            <w:tcW w:w="909" w:type="pct"/>
            <w:vAlign w:val="center"/>
          </w:tcPr>
          <w:p w14:paraId="41C334D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CR03</w:t>
            </w:r>
          </w:p>
        </w:tc>
        <w:tc>
          <w:tcPr>
            <w:tcW w:w="4091" w:type="pct"/>
            <w:vAlign w:val="center"/>
          </w:tcPr>
          <w:p w14:paraId="78CF0DEB" w14:textId="77777777" w:rsidR="006C4306" w:rsidRPr="00700099" w:rsidRDefault="006C4306" w:rsidP="00F561E7">
            <w:pPr>
              <w:spacing w:after="0"/>
              <w:jc w:val="both"/>
              <w:rPr>
                <w:rFonts w:cstheme="minorHAnsi"/>
                <w:sz w:val="18"/>
                <w:szCs w:val="18"/>
              </w:rPr>
            </w:pPr>
            <w:r>
              <w:rPr>
                <w:rFonts w:cstheme="minorHAnsi"/>
                <w:sz w:val="18"/>
                <w:szCs w:val="18"/>
              </w:rPr>
              <w:t>L</w:t>
            </w:r>
            <w:r w:rsidRPr="00700099">
              <w:rPr>
                <w:rFonts w:cstheme="minorHAnsi"/>
                <w:sz w:val="18"/>
                <w:szCs w:val="18"/>
              </w:rPr>
              <w:t>e innovazioni auspicate possono basarsi su pratiche nuove, ma anche su quelle</w:t>
            </w:r>
            <w:r>
              <w:rPr>
                <w:rFonts w:cstheme="minorHAnsi"/>
                <w:sz w:val="18"/>
                <w:szCs w:val="18"/>
              </w:rPr>
              <w:t xml:space="preserve"> </w:t>
            </w:r>
            <w:r w:rsidRPr="00700099">
              <w:rPr>
                <w:rFonts w:cstheme="minorHAnsi"/>
                <w:sz w:val="18"/>
                <w:szCs w:val="18"/>
              </w:rPr>
              <w:t>tradizionali applicate in un nuovo contesto geografico o ambientale</w:t>
            </w:r>
          </w:p>
        </w:tc>
      </w:tr>
      <w:tr w:rsidR="006C4306" w:rsidRPr="00167EA2" w14:paraId="13198122" w14:textId="77777777" w:rsidTr="002978BF">
        <w:tc>
          <w:tcPr>
            <w:tcW w:w="909" w:type="pct"/>
            <w:vAlign w:val="center"/>
          </w:tcPr>
          <w:p w14:paraId="0D79AF0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4091" w:type="pct"/>
            <w:vAlign w:val="center"/>
          </w:tcPr>
          <w:p w14:paraId="103D19F5" w14:textId="77777777" w:rsidR="006C4306" w:rsidRPr="00E01E68" w:rsidRDefault="006C4306" w:rsidP="00F561E7">
            <w:pPr>
              <w:spacing w:after="0"/>
              <w:jc w:val="both"/>
              <w:rPr>
                <w:rFonts w:cstheme="minorHAnsi"/>
                <w:sz w:val="18"/>
                <w:szCs w:val="18"/>
              </w:rPr>
            </w:pPr>
            <w:r w:rsidRPr="008F50D1">
              <w:rPr>
                <w:rFonts w:cstheme="minorHAnsi"/>
                <w:b/>
                <w:bCs/>
                <w:sz w:val="18"/>
                <w:szCs w:val="18"/>
                <w:highlight w:val="green"/>
              </w:rPr>
              <w:t>Regione Lombardia</w:t>
            </w:r>
            <w:r w:rsidRPr="00244129">
              <w:rPr>
                <w:rFonts w:cstheme="minorHAnsi"/>
                <w:sz w:val="18"/>
                <w:szCs w:val="18"/>
              </w:rPr>
              <w:t>:</w:t>
            </w:r>
            <w:r>
              <w:rPr>
                <w:rFonts w:cstheme="minorHAnsi"/>
                <w:b/>
                <w:bCs/>
                <w:sz w:val="18"/>
                <w:szCs w:val="18"/>
              </w:rPr>
              <w:t xml:space="preserve"> </w:t>
            </w:r>
            <w:r>
              <w:rPr>
                <w:rFonts w:cstheme="minorHAnsi"/>
                <w:sz w:val="18"/>
                <w:szCs w:val="18"/>
              </w:rPr>
              <w:t>Ciascun</w:t>
            </w:r>
            <w:r w:rsidRPr="00700099">
              <w:rPr>
                <w:rFonts w:cstheme="minorHAnsi"/>
                <w:sz w:val="18"/>
                <w:szCs w:val="18"/>
              </w:rPr>
              <w:t xml:space="preserve"> GO elabora un progetto per sviluppare, collaudare, adattare, diffondere innovazioni che si basino sul modello interattivo</w:t>
            </w:r>
          </w:p>
        </w:tc>
      </w:tr>
      <w:tr w:rsidR="006C4306" w:rsidRPr="00167EA2" w14:paraId="25C98D0B" w14:textId="77777777" w:rsidTr="002978BF">
        <w:tc>
          <w:tcPr>
            <w:tcW w:w="5000" w:type="pct"/>
            <w:gridSpan w:val="2"/>
            <w:shd w:val="clear" w:color="auto" w:fill="008E40"/>
          </w:tcPr>
          <w:p w14:paraId="547BA082"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criteri di ammissibilità specifici regionali</w:t>
            </w:r>
          </w:p>
        </w:tc>
      </w:tr>
      <w:tr w:rsidR="006C4306" w:rsidRPr="00167EA2" w14:paraId="5EF90DD1" w14:textId="77777777" w:rsidTr="002978BF">
        <w:tc>
          <w:tcPr>
            <w:tcW w:w="909" w:type="pct"/>
            <w:shd w:val="clear" w:color="auto" w:fill="A7D9A3"/>
          </w:tcPr>
          <w:p w14:paraId="4034B577"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091" w:type="pct"/>
            <w:shd w:val="clear" w:color="auto" w:fill="A7D9A3"/>
          </w:tcPr>
          <w:p w14:paraId="4122613C"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43627855" w14:textId="77777777" w:rsidTr="002978BF">
        <w:tc>
          <w:tcPr>
            <w:tcW w:w="909" w:type="pct"/>
            <w:vAlign w:val="center"/>
          </w:tcPr>
          <w:p w14:paraId="1393EEA9" w14:textId="77777777" w:rsidR="006C4306" w:rsidRPr="00700099" w:rsidRDefault="006C4306" w:rsidP="00F561E7">
            <w:pPr>
              <w:spacing w:after="0"/>
              <w:jc w:val="center"/>
              <w:rPr>
                <w:rFonts w:cstheme="minorHAnsi"/>
                <w:b/>
                <w:bCs/>
                <w:sz w:val="18"/>
                <w:szCs w:val="18"/>
              </w:rPr>
            </w:pPr>
            <w:r>
              <w:rPr>
                <w:rFonts w:cstheme="minorHAnsi"/>
                <w:b/>
                <w:bCs/>
                <w:sz w:val="18"/>
                <w:szCs w:val="18"/>
              </w:rPr>
              <w:t>SRG01_C_LOM_</w:t>
            </w:r>
            <w:r w:rsidRPr="00B362C5">
              <w:rPr>
                <w:rFonts w:cstheme="minorHAnsi"/>
                <w:b/>
                <w:bCs/>
                <w:strike/>
                <w:color w:val="FF0000"/>
                <w:sz w:val="18"/>
                <w:szCs w:val="18"/>
              </w:rPr>
              <w:t>01</w:t>
            </w:r>
            <w:r w:rsidRPr="00B362C5">
              <w:rPr>
                <w:rFonts w:cstheme="minorHAnsi"/>
                <w:b/>
                <w:bCs/>
                <w:sz w:val="18"/>
                <w:szCs w:val="18"/>
                <w:highlight w:val="green"/>
              </w:rPr>
              <w:t>02</w:t>
            </w:r>
          </w:p>
        </w:tc>
        <w:tc>
          <w:tcPr>
            <w:tcW w:w="4091" w:type="pct"/>
            <w:vAlign w:val="center"/>
          </w:tcPr>
          <w:p w14:paraId="2D3773CE" w14:textId="77777777" w:rsidR="006C4306" w:rsidRPr="00700099" w:rsidRDefault="006C4306" w:rsidP="00F561E7">
            <w:pPr>
              <w:spacing w:after="0"/>
              <w:jc w:val="both"/>
              <w:rPr>
                <w:rFonts w:cstheme="minorHAnsi"/>
                <w:sz w:val="18"/>
                <w:szCs w:val="18"/>
              </w:rPr>
            </w:pPr>
            <w:r>
              <w:rPr>
                <w:rFonts w:cstheme="minorHAnsi"/>
                <w:sz w:val="18"/>
                <w:szCs w:val="18"/>
              </w:rPr>
              <w:t>Nell’ambito del GO, è o</w:t>
            </w:r>
            <w:r w:rsidRPr="00700099">
              <w:rPr>
                <w:rFonts w:cstheme="minorHAnsi"/>
                <w:sz w:val="18"/>
                <w:szCs w:val="18"/>
              </w:rPr>
              <w:t>bbligatoria la presenza dell'ente di ricerca</w:t>
            </w:r>
          </w:p>
        </w:tc>
      </w:tr>
      <w:bookmarkEnd w:id="158"/>
    </w:tbl>
    <w:p w14:paraId="33AF2E32" w14:textId="77777777" w:rsidR="006C4306" w:rsidRPr="00AD72E3" w:rsidRDefault="006C4306" w:rsidP="006C4306">
      <w:pPr>
        <w:spacing w:after="0"/>
        <w:rPr>
          <w:rStyle w:val="Titolo3Carattere"/>
          <w:color w:val="000000" w:themeColor="text1"/>
          <w:sz w:val="22"/>
          <w:szCs w:val="22"/>
        </w:rPr>
      </w:pPr>
    </w:p>
    <w:p w14:paraId="628BFB6B"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2F392E1C" w14:textId="77777777" w:rsidR="006C4306" w:rsidRPr="00DB7ABB" w:rsidRDefault="006C4306" w:rsidP="006C4306">
      <w:pPr>
        <w:spacing w:before="40" w:after="40"/>
        <w:jc w:val="both"/>
        <w:rPr>
          <w:sz w:val="20"/>
          <w:szCs w:val="20"/>
        </w:rPr>
      </w:pPr>
      <w:r w:rsidRPr="00DB7ABB">
        <w:rPr>
          <w:sz w:val="20"/>
          <w:szCs w:val="20"/>
        </w:rPr>
        <w:t>Si possono coprire i costi di ogni azione pertinente intesa a sviluppare, collaudare, adattare, diffondere l’innovazione, l’accesso alla formazione e alla consulenza, la realizzazione di analisi e studi di fattibilità, lo scambio e la diffusione di conoscenze e informazioni che contribuisca al conseguimento degli obiettivi specifici di cui all’art</w:t>
      </w:r>
      <w:r>
        <w:rPr>
          <w:sz w:val="20"/>
          <w:szCs w:val="20"/>
        </w:rPr>
        <w:t>.</w:t>
      </w:r>
      <w:r w:rsidRPr="00DB7ABB">
        <w:rPr>
          <w:sz w:val="20"/>
          <w:szCs w:val="20"/>
        </w:rPr>
        <w:t xml:space="preserve"> 6, par</w:t>
      </w:r>
      <w:r>
        <w:rPr>
          <w:sz w:val="20"/>
          <w:szCs w:val="20"/>
        </w:rPr>
        <w:t>r.</w:t>
      </w:r>
      <w:r w:rsidRPr="00DB7ABB">
        <w:rPr>
          <w:sz w:val="20"/>
          <w:szCs w:val="20"/>
        </w:rPr>
        <w:t xml:space="preserve"> 1 e 2, del </w:t>
      </w:r>
      <w:r>
        <w:rPr>
          <w:sz w:val="20"/>
          <w:szCs w:val="20"/>
        </w:rPr>
        <w:t>Reg. (UE) 2021/2115</w:t>
      </w:r>
      <w:r w:rsidRPr="00DB7ABB">
        <w:rPr>
          <w:sz w:val="20"/>
          <w:szCs w:val="20"/>
        </w:rPr>
        <w:t xml:space="preserve">. </w:t>
      </w:r>
    </w:p>
    <w:p w14:paraId="3FAAB3C6" w14:textId="77777777" w:rsidR="006C4306" w:rsidRPr="00DB7ABB" w:rsidRDefault="006C4306" w:rsidP="006C4306">
      <w:pPr>
        <w:spacing w:after="0"/>
        <w:rPr>
          <w:sz w:val="24"/>
          <w:szCs w:val="24"/>
        </w:rPr>
      </w:pPr>
      <w:r w:rsidRPr="00DB7ABB">
        <w:rPr>
          <w:sz w:val="20"/>
          <w:szCs w:val="20"/>
        </w:rPr>
        <w:t>In particolare, sono ammessi:</w:t>
      </w:r>
    </w:p>
    <w:tbl>
      <w:tblPr>
        <w:tblStyle w:val="Grigliatabella"/>
        <w:tblW w:w="5000" w:type="pct"/>
        <w:tblLook w:val="04A0" w:firstRow="1" w:lastRow="0" w:firstColumn="1" w:lastColumn="0" w:noHBand="0" w:noVBand="1"/>
      </w:tblPr>
      <w:tblGrid>
        <w:gridCol w:w="1489"/>
        <w:gridCol w:w="8651"/>
      </w:tblGrid>
      <w:tr w:rsidR="006C4306" w:rsidRPr="00700099" w14:paraId="15EAD723" w14:textId="77777777" w:rsidTr="002978BF">
        <w:tc>
          <w:tcPr>
            <w:tcW w:w="734" w:type="pct"/>
            <w:shd w:val="clear" w:color="auto" w:fill="A7D9A3"/>
          </w:tcPr>
          <w:p w14:paraId="12BF9756"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Codice</w:t>
            </w:r>
          </w:p>
        </w:tc>
        <w:tc>
          <w:tcPr>
            <w:tcW w:w="4266" w:type="pct"/>
            <w:shd w:val="clear" w:color="auto" w:fill="A7D9A3"/>
            <w:vAlign w:val="center"/>
          </w:tcPr>
          <w:p w14:paraId="5B1D8101"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Spese ammissibili</w:t>
            </w:r>
          </w:p>
        </w:tc>
      </w:tr>
      <w:tr w:rsidR="006C4306" w:rsidRPr="007E6931" w14:paraId="774ACD30" w14:textId="77777777" w:rsidTr="002978BF">
        <w:tc>
          <w:tcPr>
            <w:tcW w:w="734" w:type="pct"/>
            <w:vAlign w:val="center"/>
          </w:tcPr>
          <w:p w14:paraId="6D4C1009" w14:textId="77777777" w:rsidR="006C4306" w:rsidRPr="00F26BC8" w:rsidRDefault="006C4306" w:rsidP="00F561E7">
            <w:pPr>
              <w:spacing w:before="40" w:after="40"/>
              <w:jc w:val="center"/>
              <w:rPr>
                <w:b/>
                <w:bCs/>
                <w:noProof/>
                <w:sz w:val="18"/>
                <w:szCs w:val="18"/>
              </w:rPr>
            </w:pPr>
            <w:r>
              <w:rPr>
                <w:b/>
                <w:bCs/>
                <w:noProof/>
                <w:sz w:val="18"/>
                <w:szCs w:val="18"/>
              </w:rPr>
              <w:t>1</w:t>
            </w:r>
          </w:p>
        </w:tc>
        <w:tc>
          <w:tcPr>
            <w:tcW w:w="4266" w:type="pct"/>
            <w:shd w:val="clear" w:color="auto" w:fill="auto"/>
            <w:vAlign w:val="center"/>
          </w:tcPr>
          <w:p w14:paraId="1A101D90" w14:textId="77777777" w:rsidR="006C4306" w:rsidRPr="006F1B51" w:rsidRDefault="006C4306" w:rsidP="00F561E7">
            <w:pPr>
              <w:spacing w:after="0"/>
              <w:rPr>
                <w:sz w:val="18"/>
                <w:szCs w:val="18"/>
              </w:rPr>
            </w:pPr>
            <w:r w:rsidRPr="00F36FA0">
              <w:rPr>
                <w:sz w:val="18"/>
                <w:szCs w:val="18"/>
              </w:rPr>
              <w:t>Costi per attività preparatorie, compresa l’animazione</w:t>
            </w:r>
          </w:p>
        </w:tc>
      </w:tr>
      <w:tr w:rsidR="006C4306" w:rsidRPr="00F43183" w14:paraId="0DF5D58F" w14:textId="77777777" w:rsidTr="002978BF">
        <w:tc>
          <w:tcPr>
            <w:tcW w:w="734" w:type="pct"/>
            <w:vAlign w:val="center"/>
          </w:tcPr>
          <w:p w14:paraId="0BAEAD44" w14:textId="77777777" w:rsidR="006C4306" w:rsidRPr="00F26BC8" w:rsidRDefault="006C4306" w:rsidP="00F561E7">
            <w:pPr>
              <w:spacing w:before="40" w:after="40"/>
              <w:jc w:val="center"/>
              <w:rPr>
                <w:b/>
                <w:bCs/>
                <w:noProof/>
                <w:sz w:val="18"/>
                <w:szCs w:val="18"/>
              </w:rPr>
            </w:pPr>
            <w:r>
              <w:rPr>
                <w:b/>
                <w:bCs/>
                <w:noProof/>
                <w:sz w:val="18"/>
                <w:szCs w:val="18"/>
              </w:rPr>
              <w:t>2</w:t>
            </w:r>
          </w:p>
        </w:tc>
        <w:tc>
          <w:tcPr>
            <w:tcW w:w="4266" w:type="pct"/>
            <w:vAlign w:val="center"/>
          </w:tcPr>
          <w:p w14:paraId="4739C2E0" w14:textId="77777777" w:rsidR="006C4306" w:rsidRPr="006F1B51" w:rsidRDefault="006C4306" w:rsidP="00F561E7">
            <w:pPr>
              <w:spacing w:after="0"/>
              <w:rPr>
                <w:sz w:val="18"/>
                <w:szCs w:val="18"/>
              </w:rPr>
            </w:pPr>
            <w:r w:rsidRPr="00F36FA0">
              <w:rPr>
                <w:sz w:val="18"/>
                <w:szCs w:val="18"/>
              </w:rPr>
              <w:t>Costi diretti di esercizio della cooperazione</w:t>
            </w:r>
          </w:p>
        </w:tc>
      </w:tr>
      <w:tr w:rsidR="006C4306" w:rsidRPr="00F43183" w14:paraId="0615334D" w14:textId="77777777" w:rsidTr="002978BF">
        <w:tc>
          <w:tcPr>
            <w:tcW w:w="734" w:type="pct"/>
            <w:vAlign w:val="center"/>
          </w:tcPr>
          <w:p w14:paraId="2B0E7BAF" w14:textId="77777777" w:rsidR="006C4306" w:rsidRPr="00F26BC8" w:rsidRDefault="006C4306" w:rsidP="00F561E7">
            <w:pPr>
              <w:spacing w:before="40" w:after="40"/>
              <w:jc w:val="center"/>
              <w:rPr>
                <w:b/>
                <w:bCs/>
                <w:noProof/>
                <w:sz w:val="18"/>
                <w:szCs w:val="18"/>
              </w:rPr>
            </w:pPr>
            <w:r>
              <w:rPr>
                <w:b/>
                <w:bCs/>
                <w:noProof/>
                <w:sz w:val="18"/>
                <w:szCs w:val="18"/>
              </w:rPr>
              <w:t>3</w:t>
            </w:r>
          </w:p>
        </w:tc>
        <w:tc>
          <w:tcPr>
            <w:tcW w:w="4266" w:type="pct"/>
            <w:vAlign w:val="center"/>
          </w:tcPr>
          <w:p w14:paraId="65ABACE8" w14:textId="77777777" w:rsidR="006C4306" w:rsidRPr="006F1B51" w:rsidRDefault="006C4306" w:rsidP="00F561E7">
            <w:pPr>
              <w:spacing w:after="0"/>
              <w:rPr>
                <w:sz w:val="18"/>
                <w:szCs w:val="18"/>
              </w:rPr>
            </w:pPr>
            <w:r w:rsidRPr="00F36FA0">
              <w:rPr>
                <w:sz w:val="18"/>
                <w:szCs w:val="18"/>
              </w:rPr>
              <w:t>Costi amministrativi e legali per la costituzione e modifica del GO</w:t>
            </w:r>
          </w:p>
        </w:tc>
      </w:tr>
      <w:tr w:rsidR="006C4306" w:rsidRPr="00F43183" w14:paraId="40B53A69" w14:textId="77777777" w:rsidTr="002978BF">
        <w:tc>
          <w:tcPr>
            <w:tcW w:w="734" w:type="pct"/>
            <w:vAlign w:val="center"/>
          </w:tcPr>
          <w:p w14:paraId="765DBD7A" w14:textId="77777777" w:rsidR="006C4306" w:rsidRPr="00F26BC8" w:rsidRDefault="006C4306" w:rsidP="00F561E7">
            <w:pPr>
              <w:spacing w:before="40" w:after="40"/>
              <w:jc w:val="center"/>
              <w:rPr>
                <w:b/>
                <w:bCs/>
                <w:noProof/>
                <w:sz w:val="18"/>
                <w:szCs w:val="18"/>
              </w:rPr>
            </w:pPr>
            <w:r>
              <w:rPr>
                <w:b/>
                <w:bCs/>
                <w:noProof/>
                <w:sz w:val="18"/>
                <w:szCs w:val="18"/>
              </w:rPr>
              <w:t>4</w:t>
            </w:r>
          </w:p>
        </w:tc>
        <w:tc>
          <w:tcPr>
            <w:tcW w:w="4266" w:type="pct"/>
            <w:vAlign w:val="center"/>
          </w:tcPr>
          <w:p w14:paraId="053AED7B" w14:textId="77777777" w:rsidR="006C4306" w:rsidRPr="006F1B51" w:rsidRDefault="006C4306" w:rsidP="00F561E7">
            <w:pPr>
              <w:spacing w:after="0"/>
              <w:rPr>
                <w:sz w:val="18"/>
                <w:szCs w:val="18"/>
              </w:rPr>
            </w:pPr>
            <w:r w:rsidRPr="00F36FA0">
              <w:rPr>
                <w:sz w:val="18"/>
                <w:szCs w:val="18"/>
              </w:rPr>
              <w:t>Costi diretti specifici del progetto di innovazione e necessari alla sua implementazione</w:t>
            </w:r>
          </w:p>
        </w:tc>
      </w:tr>
      <w:tr w:rsidR="006C4306" w:rsidRPr="00F43183" w14:paraId="3DBF4960" w14:textId="77777777" w:rsidTr="002978BF">
        <w:tc>
          <w:tcPr>
            <w:tcW w:w="734" w:type="pct"/>
            <w:vAlign w:val="center"/>
          </w:tcPr>
          <w:p w14:paraId="038EA6DD" w14:textId="77777777" w:rsidR="006C4306" w:rsidRPr="00F26BC8" w:rsidRDefault="006C4306" w:rsidP="00F561E7">
            <w:pPr>
              <w:spacing w:before="40" w:after="40"/>
              <w:jc w:val="center"/>
              <w:rPr>
                <w:b/>
                <w:bCs/>
                <w:noProof/>
                <w:sz w:val="18"/>
                <w:szCs w:val="18"/>
              </w:rPr>
            </w:pPr>
            <w:r>
              <w:rPr>
                <w:b/>
                <w:bCs/>
                <w:noProof/>
                <w:sz w:val="18"/>
                <w:szCs w:val="18"/>
              </w:rPr>
              <w:t>5</w:t>
            </w:r>
          </w:p>
        </w:tc>
        <w:tc>
          <w:tcPr>
            <w:tcW w:w="4266" w:type="pct"/>
            <w:vAlign w:val="center"/>
          </w:tcPr>
          <w:p w14:paraId="12A42229" w14:textId="77777777" w:rsidR="006C4306" w:rsidRPr="006F1B51" w:rsidRDefault="006C4306" w:rsidP="00F561E7">
            <w:pPr>
              <w:spacing w:after="0"/>
              <w:rPr>
                <w:sz w:val="18"/>
                <w:szCs w:val="18"/>
              </w:rPr>
            </w:pPr>
            <w:r w:rsidRPr="00F36FA0">
              <w:rPr>
                <w:sz w:val="18"/>
                <w:szCs w:val="18"/>
              </w:rPr>
              <w:t>Investimenti necessari al progetto di innovazione</w:t>
            </w:r>
          </w:p>
        </w:tc>
      </w:tr>
      <w:tr w:rsidR="006C4306" w:rsidRPr="00F43183" w14:paraId="57149DB4" w14:textId="77777777" w:rsidTr="002978BF">
        <w:tc>
          <w:tcPr>
            <w:tcW w:w="734" w:type="pct"/>
            <w:vAlign w:val="center"/>
          </w:tcPr>
          <w:p w14:paraId="6E6EB07A" w14:textId="77777777" w:rsidR="006C4306" w:rsidRPr="00F26BC8" w:rsidRDefault="006C4306" w:rsidP="00F561E7">
            <w:pPr>
              <w:spacing w:before="40" w:after="40"/>
              <w:jc w:val="center"/>
              <w:rPr>
                <w:b/>
                <w:bCs/>
                <w:noProof/>
                <w:sz w:val="18"/>
                <w:szCs w:val="18"/>
              </w:rPr>
            </w:pPr>
            <w:r>
              <w:rPr>
                <w:b/>
                <w:bCs/>
                <w:noProof/>
                <w:sz w:val="18"/>
                <w:szCs w:val="18"/>
              </w:rPr>
              <w:t>6</w:t>
            </w:r>
          </w:p>
        </w:tc>
        <w:tc>
          <w:tcPr>
            <w:tcW w:w="4266" w:type="pct"/>
            <w:vAlign w:val="center"/>
          </w:tcPr>
          <w:p w14:paraId="277538E6" w14:textId="77777777" w:rsidR="006C4306" w:rsidRPr="006F1B51" w:rsidRDefault="006C4306" w:rsidP="00F561E7">
            <w:pPr>
              <w:spacing w:after="0"/>
              <w:rPr>
                <w:sz w:val="18"/>
                <w:szCs w:val="18"/>
              </w:rPr>
            </w:pPr>
            <w:r w:rsidRPr="00F36FA0">
              <w:rPr>
                <w:sz w:val="18"/>
                <w:szCs w:val="18"/>
              </w:rPr>
              <w:t>Costi per le attività di formazione, consulenza e divulgazione</w:t>
            </w:r>
          </w:p>
        </w:tc>
      </w:tr>
      <w:tr w:rsidR="006C4306" w:rsidRPr="00F43183" w14:paraId="05A992F2" w14:textId="77777777" w:rsidTr="002978BF">
        <w:tc>
          <w:tcPr>
            <w:tcW w:w="734" w:type="pct"/>
            <w:vAlign w:val="center"/>
          </w:tcPr>
          <w:p w14:paraId="4CF2ED8A" w14:textId="77777777" w:rsidR="006C4306" w:rsidRPr="00F26BC8" w:rsidRDefault="006C4306" w:rsidP="00F561E7">
            <w:pPr>
              <w:spacing w:before="40" w:after="40"/>
              <w:jc w:val="center"/>
              <w:rPr>
                <w:b/>
                <w:bCs/>
                <w:noProof/>
                <w:sz w:val="18"/>
                <w:szCs w:val="18"/>
              </w:rPr>
            </w:pPr>
            <w:r>
              <w:rPr>
                <w:b/>
                <w:bCs/>
                <w:noProof/>
                <w:sz w:val="18"/>
                <w:szCs w:val="18"/>
              </w:rPr>
              <w:t>7</w:t>
            </w:r>
          </w:p>
        </w:tc>
        <w:tc>
          <w:tcPr>
            <w:tcW w:w="4266" w:type="pct"/>
            <w:vAlign w:val="center"/>
          </w:tcPr>
          <w:p w14:paraId="1E8F973C" w14:textId="77777777" w:rsidR="006C4306" w:rsidRPr="006F1B51" w:rsidRDefault="006C4306" w:rsidP="00F561E7">
            <w:pPr>
              <w:spacing w:after="0"/>
              <w:rPr>
                <w:sz w:val="18"/>
                <w:szCs w:val="18"/>
              </w:rPr>
            </w:pPr>
            <w:r w:rsidRPr="00F36FA0">
              <w:rPr>
                <w:sz w:val="18"/>
                <w:szCs w:val="18"/>
              </w:rPr>
              <w:t>Costi indiretti</w:t>
            </w:r>
          </w:p>
        </w:tc>
      </w:tr>
    </w:tbl>
    <w:p w14:paraId="5576FF97" w14:textId="77777777" w:rsidR="006C4306" w:rsidRDefault="006C4306" w:rsidP="006C4306"/>
    <w:p w14:paraId="51382E1A" w14:textId="77777777" w:rsidR="006C4306" w:rsidRPr="00270356" w:rsidRDefault="006C4306" w:rsidP="006C4306">
      <w:pPr>
        <w:spacing w:after="0"/>
        <w:rPr>
          <w:i/>
          <w:iCs/>
          <w:color w:val="365F91" w:themeColor="accent1" w:themeShade="BF"/>
        </w:rPr>
      </w:pPr>
      <w:r w:rsidRPr="00270356">
        <w:rPr>
          <w:i/>
          <w:iCs/>
          <w:color w:val="365F91" w:themeColor="accent1" w:themeShade="BF"/>
        </w:rPr>
        <w:t>Impegni e altri obblighi</w:t>
      </w:r>
    </w:p>
    <w:tbl>
      <w:tblPr>
        <w:tblStyle w:val="Grigliatabella"/>
        <w:tblW w:w="5000" w:type="pct"/>
        <w:tblLook w:val="04A0" w:firstRow="1" w:lastRow="0" w:firstColumn="1" w:lastColumn="0" w:noHBand="0" w:noVBand="1"/>
      </w:tblPr>
      <w:tblGrid>
        <w:gridCol w:w="1488"/>
        <w:gridCol w:w="47"/>
        <w:gridCol w:w="8605"/>
      </w:tblGrid>
      <w:tr w:rsidR="006C4306" w:rsidRPr="00700099" w14:paraId="00DADDB1" w14:textId="77777777" w:rsidTr="00F561E7">
        <w:trPr>
          <w:trHeight w:val="275"/>
        </w:trPr>
        <w:tc>
          <w:tcPr>
            <w:tcW w:w="5000" w:type="pct"/>
            <w:gridSpan w:val="3"/>
            <w:shd w:val="clear" w:color="auto" w:fill="008E40"/>
            <w:vAlign w:val="center"/>
          </w:tcPr>
          <w:p w14:paraId="734D8B03" w14:textId="77777777" w:rsidR="006C4306" w:rsidRPr="00700099" w:rsidRDefault="006C4306" w:rsidP="00F561E7">
            <w:pPr>
              <w:spacing w:after="0"/>
              <w:jc w:val="center"/>
              <w:rPr>
                <w:rFonts w:cstheme="minorHAnsi"/>
                <w:b/>
                <w:bCs/>
                <w:color w:val="FFFFFF" w:themeColor="background1"/>
                <w:sz w:val="18"/>
                <w:szCs w:val="18"/>
              </w:rPr>
            </w:pPr>
            <w:bookmarkStart w:id="159" w:name="_Hlk132187839"/>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149572C5" w14:textId="77777777" w:rsidTr="00F561E7">
        <w:trPr>
          <w:trHeight w:val="275"/>
        </w:trPr>
        <w:tc>
          <w:tcPr>
            <w:tcW w:w="757" w:type="pct"/>
            <w:gridSpan w:val="2"/>
            <w:shd w:val="clear" w:color="auto" w:fill="A7D9A3"/>
            <w:vAlign w:val="center"/>
          </w:tcPr>
          <w:p w14:paraId="67777C7B"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243" w:type="pct"/>
            <w:shd w:val="clear" w:color="auto" w:fill="A7D9A3"/>
            <w:vAlign w:val="center"/>
          </w:tcPr>
          <w:p w14:paraId="6DEF68D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68E6F9E6" w14:textId="77777777" w:rsidTr="00F561E7">
        <w:trPr>
          <w:trHeight w:val="274"/>
        </w:trPr>
        <w:tc>
          <w:tcPr>
            <w:tcW w:w="757" w:type="pct"/>
            <w:gridSpan w:val="2"/>
            <w:vAlign w:val="center"/>
          </w:tcPr>
          <w:p w14:paraId="4460BCD1"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243" w:type="pct"/>
            <w:vAlign w:val="center"/>
          </w:tcPr>
          <w:p w14:paraId="4E38822E" w14:textId="77777777" w:rsidR="006C4306" w:rsidRPr="004D246B" w:rsidRDefault="006C4306" w:rsidP="00F561E7">
            <w:pPr>
              <w:spacing w:after="0"/>
              <w:jc w:val="both"/>
              <w:rPr>
                <w:rFonts w:cstheme="minorHAnsi"/>
                <w:sz w:val="18"/>
                <w:szCs w:val="18"/>
              </w:rPr>
            </w:pPr>
            <w:r w:rsidRPr="00D869DF">
              <w:rPr>
                <w:rFonts w:cstheme="minorHAnsi"/>
                <w:sz w:val="18"/>
                <w:szCs w:val="18"/>
              </w:rPr>
              <w:t>Diffusione dei progetti, delle loro sintesi e dei risultati realizzati da parte dei GO mediante gli archivi informatizzati istituzionali e/o piattaforme web regionali, nazionali (Rete nazionale della PAC) e europee (Rete europea della PAC).</w:t>
            </w:r>
          </w:p>
        </w:tc>
      </w:tr>
      <w:bookmarkEnd w:id="159"/>
      <w:tr w:rsidR="006C4306" w:rsidRPr="00700099" w14:paraId="2BD43E9D" w14:textId="77777777" w:rsidTr="00F561E7">
        <w:tc>
          <w:tcPr>
            <w:tcW w:w="5000" w:type="pct"/>
            <w:gridSpan w:val="3"/>
            <w:shd w:val="clear" w:color="auto" w:fill="008E40"/>
            <w:vAlign w:val="center"/>
          </w:tcPr>
          <w:p w14:paraId="000DC892"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6FC97851" w14:textId="77777777" w:rsidTr="00F561E7">
        <w:tc>
          <w:tcPr>
            <w:tcW w:w="734" w:type="pct"/>
            <w:shd w:val="clear" w:color="auto" w:fill="A7D9A3"/>
            <w:vAlign w:val="center"/>
          </w:tcPr>
          <w:p w14:paraId="0872E20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266" w:type="pct"/>
            <w:gridSpan w:val="2"/>
            <w:shd w:val="clear" w:color="auto" w:fill="A7D9A3"/>
            <w:vAlign w:val="center"/>
          </w:tcPr>
          <w:p w14:paraId="3A55271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31ED327D" w14:textId="77777777" w:rsidTr="00F561E7">
        <w:tc>
          <w:tcPr>
            <w:tcW w:w="734" w:type="pct"/>
            <w:vAlign w:val="center"/>
          </w:tcPr>
          <w:p w14:paraId="1F19A8E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266" w:type="pct"/>
            <w:gridSpan w:val="2"/>
            <w:vAlign w:val="center"/>
          </w:tcPr>
          <w:p w14:paraId="36714191" w14:textId="77777777" w:rsidR="006C4306" w:rsidRPr="00CC2D1A" w:rsidRDefault="006C4306" w:rsidP="00F561E7">
            <w:pPr>
              <w:spacing w:after="0"/>
              <w:jc w:val="both"/>
              <w:rPr>
                <w:rFonts w:cstheme="minorHAnsi"/>
                <w:sz w:val="18"/>
                <w:szCs w:val="18"/>
              </w:rPr>
            </w:pPr>
            <w:r w:rsidRPr="00700099">
              <w:rPr>
                <w:rFonts w:cstheme="minorHAnsi"/>
                <w:sz w:val="18"/>
                <w:szCs w:val="18"/>
              </w:rPr>
              <w:t xml:space="preserve">Al fine di corrispondere agli obblighi di informazione e pubblicità </w:t>
            </w:r>
            <w:r>
              <w:rPr>
                <w:rFonts w:cstheme="minorHAnsi"/>
                <w:sz w:val="18"/>
                <w:szCs w:val="18"/>
              </w:rPr>
              <w:t>ciascun beneficiario avrà l’obbligo di f</w:t>
            </w:r>
            <w:r w:rsidRPr="00CC2D1A">
              <w:rPr>
                <w:rFonts w:cstheme="minorHAnsi"/>
                <w:sz w:val="18"/>
                <w:szCs w:val="18"/>
              </w:rPr>
              <w:t>ornire su un sito web ufficiale e/o sui social media, una descrizione dell'operazione compresi gli obiettivi e i risultati evidenziando il sostegno finanziario dell'Unione europea.</w:t>
            </w:r>
          </w:p>
        </w:tc>
      </w:tr>
      <w:tr w:rsidR="006C4306" w:rsidRPr="00700099" w14:paraId="492A65F7" w14:textId="77777777" w:rsidTr="00F561E7">
        <w:tc>
          <w:tcPr>
            <w:tcW w:w="734" w:type="pct"/>
            <w:vAlign w:val="center"/>
          </w:tcPr>
          <w:p w14:paraId="73B6C4F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266" w:type="pct"/>
            <w:gridSpan w:val="2"/>
            <w:vAlign w:val="center"/>
          </w:tcPr>
          <w:p w14:paraId="45AE4218"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Al fine di corrispondere agli obblighi di informazione e pubblicità </w:t>
            </w:r>
            <w:r>
              <w:rPr>
                <w:rFonts w:cstheme="minorHAnsi"/>
                <w:sz w:val="18"/>
                <w:szCs w:val="18"/>
              </w:rPr>
              <w:t>ciascun beneficiario avrà l’obbligo di u</w:t>
            </w:r>
            <w:r w:rsidRPr="00700099">
              <w:rPr>
                <w:rFonts w:cstheme="minorHAnsi"/>
                <w:sz w:val="18"/>
                <w:szCs w:val="18"/>
              </w:rPr>
              <w:t>tilizzare l'emblema dell'Unione secondo le caratteristiche tecniche previste in tutti i materiali prodotti</w:t>
            </w:r>
          </w:p>
        </w:tc>
      </w:tr>
      <w:tr w:rsidR="006C4306" w:rsidRPr="00700099" w14:paraId="7472809F" w14:textId="77777777" w:rsidTr="00F561E7">
        <w:tc>
          <w:tcPr>
            <w:tcW w:w="734" w:type="pct"/>
            <w:vAlign w:val="center"/>
          </w:tcPr>
          <w:p w14:paraId="7A96870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266" w:type="pct"/>
            <w:gridSpan w:val="2"/>
            <w:vAlign w:val="center"/>
          </w:tcPr>
          <w:p w14:paraId="7BC5F5C5" w14:textId="77777777" w:rsidR="006C4306" w:rsidRPr="00700099" w:rsidRDefault="006C4306" w:rsidP="00F561E7">
            <w:pPr>
              <w:spacing w:after="0"/>
              <w:jc w:val="both"/>
              <w:rPr>
                <w:rFonts w:cstheme="minorHAnsi"/>
                <w:sz w:val="18"/>
                <w:szCs w:val="18"/>
              </w:rPr>
            </w:pPr>
            <w:r>
              <w:rPr>
                <w:rFonts w:cstheme="minorHAnsi"/>
                <w:sz w:val="18"/>
                <w:szCs w:val="18"/>
              </w:rPr>
              <w:t>Nel caso di beneficiari pubblici, r</w:t>
            </w:r>
            <w:r w:rsidRPr="00700099">
              <w:rPr>
                <w:rFonts w:cstheme="minorHAnsi"/>
                <w:sz w:val="18"/>
                <w:szCs w:val="18"/>
              </w:rPr>
              <w:t>ispettare la normativa sugli appalti</w:t>
            </w:r>
          </w:p>
        </w:tc>
      </w:tr>
    </w:tbl>
    <w:p w14:paraId="67BD4FEA" w14:textId="77777777" w:rsidR="006C4306" w:rsidRPr="00AD72E3" w:rsidRDefault="006C4306" w:rsidP="006C4306">
      <w:pPr>
        <w:spacing w:after="0"/>
        <w:rPr>
          <w:rFonts w:cstheme="minorHAnsi"/>
        </w:rPr>
      </w:pPr>
    </w:p>
    <w:p w14:paraId="64AFC375" w14:textId="77777777" w:rsidR="006C4306"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p w14:paraId="45EA5E95" w14:textId="77777777" w:rsidR="006C4306" w:rsidRDefault="006C4306" w:rsidP="006C4306">
      <w:pPr>
        <w:spacing w:after="0"/>
        <w:jc w:val="both"/>
        <w:rPr>
          <w:sz w:val="20"/>
          <w:szCs w:val="20"/>
        </w:rPr>
      </w:pPr>
      <w:r w:rsidRPr="00212BA1">
        <w:rPr>
          <w:sz w:val="20"/>
          <w:szCs w:val="20"/>
        </w:rPr>
        <w:t xml:space="preserve">ll sostegno </w:t>
      </w:r>
      <w:r>
        <w:rPr>
          <w:sz w:val="20"/>
          <w:szCs w:val="20"/>
        </w:rPr>
        <w:t xml:space="preserve">è </w:t>
      </w:r>
      <w:r w:rsidRPr="00212BA1">
        <w:rPr>
          <w:sz w:val="20"/>
          <w:szCs w:val="20"/>
        </w:rPr>
        <w:t xml:space="preserve">concesso sotto forma di </w:t>
      </w:r>
      <w:r w:rsidRPr="007F6782">
        <w:rPr>
          <w:b/>
          <w:bCs/>
          <w:sz w:val="20"/>
          <w:szCs w:val="20"/>
        </w:rPr>
        <w:t>importo globale</w:t>
      </w:r>
      <w:r w:rsidRPr="008572A7">
        <w:rPr>
          <w:sz w:val="20"/>
          <w:szCs w:val="20"/>
        </w:rPr>
        <w:t>,</w:t>
      </w:r>
      <w:r w:rsidRPr="00212BA1">
        <w:rPr>
          <w:sz w:val="20"/>
          <w:szCs w:val="20"/>
        </w:rPr>
        <w:t xml:space="preserve"> </w:t>
      </w:r>
      <w:r w:rsidRPr="00B362C5">
        <w:rPr>
          <w:sz w:val="20"/>
          <w:szCs w:val="20"/>
          <w:highlight w:val="green"/>
        </w:rPr>
        <w:t>a norma dell’articolo 77 del Reg. (UE) 2021/2115</w:t>
      </w:r>
      <w:r>
        <w:rPr>
          <w:sz w:val="20"/>
          <w:szCs w:val="20"/>
        </w:rPr>
        <w:t xml:space="preserve">, </w:t>
      </w:r>
      <w:r w:rsidRPr="00212BA1">
        <w:rPr>
          <w:sz w:val="20"/>
          <w:szCs w:val="20"/>
        </w:rPr>
        <w:t>che copre</w:t>
      </w:r>
      <w:r>
        <w:rPr>
          <w:sz w:val="20"/>
          <w:szCs w:val="20"/>
        </w:rPr>
        <w:t>:</w:t>
      </w:r>
    </w:p>
    <w:p w14:paraId="4B3B565E" w14:textId="77777777" w:rsidR="006C4306" w:rsidRDefault="006C4306" w:rsidP="006C4306">
      <w:pPr>
        <w:pStyle w:val="Paragrafoelenco"/>
        <w:numPr>
          <w:ilvl w:val="0"/>
          <w:numId w:val="47"/>
        </w:numPr>
        <w:spacing w:after="0"/>
        <w:ind w:left="709"/>
        <w:jc w:val="both"/>
        <w:rPr>
          <w:sz w:val="20"/>
          <w:szCs w:val="20"/>
        </w:rPr>
      </w:pPr>
      <w:r w:rsidRPr="007F6782">
        <w:rPr>
          <w:sz w:val="20"/>
          <w:szCs w:val="20"/>
        </w:rPr>
        <w:t>i costi di esercizio della cooperazione</w:t>
      </w:r>
      <w:r>
        <w:rPr>
          <w:sz w:val="20"/>
          <w:szCs w:val="20"/>
        </w:rPr>
        <w:t>;</w:t>
      </w:r>
    </w:p>
    <w:p w14:paraId="3E6D1EA1" w14:textId="77777777" w:rsidR="006C4306" w:rsidRDefault="006C4306" w:rsidP="006C4306">
      <w:pPr>
        <w:pStyle w:val="Paragrafoelenco"/>
        <w:numPr>
          <w:ilvl w:val="0"/>
          <w:numId w:val="47"/>
        </w:numPr>
        <w:jc w:val="both"/>
        <w:rPr>
          <w:sz w:val="20"/>
          <w:szCs w:val="20"/>
        </w:rPr>
      </w:pPr>
      <w:r w:rsidRPr="007F6782">
        <w:rPr>
          <w:sz w:val="20"/>
          <w:szCs w:val="20"/>
        </w:rPr>
        <w:t>i costi diretti specifici del progetto di innovazione e necessari alla sua implementazione</w:t>
      </w:r>
      <w:r>
        <w:rPr>
          <w:sz w:val="20"/>
          <w:szCs w:val="20"/>
        </w:rPr>
        <w:t>;</w:t>
      </w:r>
    </w:p>
    <w:p w14:paraId="7B3CCF17" w14:textId="77777777" w:rsidR="006C4306" w:rsidRPr="008572A7" w:rsidRDefault="006C4306" w:rsidP="006C4306">
      <w:pPr>
        <w:pStyle w:val="Paragrafoelenco"/>
        <w:numPr>
          <w:ilvl w:val="0"/>
          <w:numId w:val="47"/>
        </w:numPr>
        <w:jc w:val="both"/>
        <w:rPr>
          <w:sz w:val="20"/>
          <w:szCs w:val="20"/>
        </w:rPr>
      </w:pPr>
      <w:r w:rsidRPr="007F6782">
        <w:rPr>
          <w:sz w:val="20"/>
          <w:szCs w:val="20"/>
        </w:rPr>
        <w:t>i costi delle operazioni attuate.</w:t>
      </w:r>
    </w:p>
    <w:tbl>
      <w:tblPr>
        <w:tblStyle w:val="Grigliatabella"/>
        <w:tblW w:w="5000" w:type="pct"/>
        <w:jc w:val="center"/>
        <w:tblLook w:val="04A0" w:firstRow="1" w:lastRow="0" w:firstColumn="1" w:lastColumn="0" w:noHBand="0" w:noVBand="1"/>
      </w:tblPr>
      <w:tblGrid>
        <w:gridCol w:w="5070"/>
        <w:gridCol w:w="3583"/>
        <w:gridCol w:w="1487"/>
      </w:tblGrid>
      <w:tr w:rsidR="006C4306" w:rsidRPr="00700099" w14:paraId="2C4B2E9B" w14:textId="77777777" w:rsidTr="002978BF">
        <w:trPr>
          <w:jc w:val="center"/>
        </w:trPr>
        <w:tc>
          <w:tcPr>
            <w:tcW w:w="2500" w:type="pct"/>
            <w:shd w:val="clear" w:color="auto" w:fill="008E40"/>
            <w:vAlign w:val="center"/>
          </w:tcPr>
          <w:p w14:paraId="66E1A5E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79A78FF9"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Sovvenzione</w:t>
            </w:r>
          </w:p>
        </w:tc>
      </w:tr>
      <w:tr w:rsidR="006C4306" w:rsidRPr="00700099" w14:paraId="6FF88E3B" w14:textId="77777777" w:rsidTr="002978BF">
        <w:trPr>
          <w:jc w:val="center"/>
        </w:trPr>
        <w:tc>
          <w:tcPr>
            <w:tcW w:w="2500" w:type="pct"/>
            <w:shd w:val="clear" w:color="auto" w:fill="008E40"/>
            <w:vAlign w:val="center"/>
          </w:tcPr>
          <w:p w14:paraId="5B47C08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6AB2F607"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w:t>
            </w:r>
            <w:r w:rsidRPr="00B362C5">
              <w:rPr>
                <w:rFonts w:cstheme="minorHAnsi"/>
                <w:strike/>
                <w:color w:val="FF0000"/>
                <w:sz w:val="18"/>
                <w:szCs w:val="18"/>
              </w:rPr>
              <w:t>dei costi ammissibili</w:t>
            </w:r>
            <w:r>
              <w:rPr>
                <w:rFonts w:cstheme="minorHAnsi"/>
                <w:sz w:val="18"/>
                <w:szCs w:val="18"/>
              </w:rPr>
              <w:t xml:space="preserve"> </w:t>
            </w:r>
            <w:r w:rsidRPr="00B362C5">
              <w:rPr>
                <w:rFonts w:cstheme="minorHAnsi"/>
                <w:sz w:val="18"/>
                <w:szCs w:val="18"/>
                <w:highlight w:val="green"/>
              </w:rPr>
              <w:t xml:space="preserve">delle spese </w:t>
            </w:r>
            <w:r w:rsidRPr="00B362C5">
              <w:rPr>
                <w:rFonts w:cstheme="minorHAnsi"/>
                <w:sz w:val="18"/>
                <w:szCs w:val="18"/>
              </w:rPr>
              <w:t xml:space="preserve">effettivamente </w:t>
            </w:r>
            <w:r w:rsidRPr="00B362C5">
              <w:rPr>
                <w:rFonts w:cstheme="minorHAnsi"/>
                <w:strike/>
                <w:color w:val="FF0000"/>
                <w:sz w:val="18"/>
                <w:szCs w:val="18"/>
              </w:rPr>
              <w:t>sostenuti da un beneficiario</w:t>
            </w:r>
            <w:r w:rsidRPr="00B362C5">
              <w:rPr>
                <w:rFonts w:cstheme="minorHAnsi"/>
                <w:sz w:val="18"/>
                <w:szCs w:val="18"/>
                <w:highlight w:val="green"/>
              </w:rPr>
              <w:t xml:space="preserve"> sostenute</w:t>
            </w:r>
            <w:r>
              <w:rPr>
                <w:rFonts w:cstheme="minorHAnsi"/>
                <w:sz w:val="18"/>
                <w:szCs w:val="18"/>
              </w:rPr>
              <w:t xml:space="preserve"> </w:t>
            </w:r>
          </w:p>
          <w:p w14:paraId="6E9560B4"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w:t>
            </w:r>
            <w:r w:rsidRPr="00B362C5">
              <w:rPr>
                <w:rFonts w:cstheme="minorHAnsi"/>
                <w:strike/>
                <w:color w:val="FF0000"/>
                <w:sz w:val="18"/>
                <w:szCs w:val="18"/>
              </w:rPr>
              <w:t>unitari</w:t>
            </w:r>
            <w:r>
              <w:rPr>
                <w:rFonts w:cstheme="minorHAnsi"/>
                <w:sz w:val="18"/>
                <w:szCs w:val="18"/>
              </w:rPr>
              <w:t xml:space="preserve"> </w:t>
            </w:r>
            <w:r w:rsidRPr="00B362C5">
              <w:rPr>
                <w:rFonts w:cstheme="minorHAnsi"/>
                <w:sz w:val="18"/>
                <w:szCs w:val="18"/>
                <w:highlight w:val="green"/>
              </w:rPr>
              <w:t>standard</w:t>
            </w:r>
          </w:p>
          <w:p w14:paraId="73ABC463"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p w14:paraId="1F99F27E"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Finanziamento a tasso fisso</w:t>
            </w:r>
          </w:p>
        </w:tc>
      </w:tr>
      <w:tr w:rsidR="006C4306" w:rsidRPr="00700099" w14:paraId="179C0788" w14:textId="77777777" w:rsidTr="002978BF">
        <w:trPr>
          <w:trHeight w:val="276"/>
          <w:jc w:val="center"/>
        </w:trPr>
        <w:tc>
          <w:tcPr>
            <w:tcW w:w="2500" w:type="pct"/>
            <w:shd w:val="clear" w:color="auto" w:fill="008E40"/>
            <w:vAlign w:val="center"/>
          </w:tcPr>
          <w:p w14:paraId="2D75720F" w14:textId="77777777" w:rsidR="006C4306" w:rsidRPr="00700099" w:rsidRDefault="006C4306" w:rsidP="00F561E7">
            <w:pPr>
              <w:spacing w:after="0"/>
              <w:jc w:val="center"/>
              <w:rPr>
                <w:rFonts w:cstheme="minorHAnsi"/>
                <w:b/>
                <w:bCs/>
                <w:color w:val="FFFFFF" w:themeColor="background1"/>
                <w:sz w:val="18"/>
                <w:szCs w:val="18"/>
              </w:rPr>
            </w:pPr>
            <w:bookmarkStart w:id="160" w:name="_Hlk132187873"/>
            <w:r>
              <w:rPr>
                <w:rFonts w:cstheme="minorHAnsi"/>
                <w:b/>
                <w:bCs/>
                <w:color w:val="FFFFFF" w:themeColor="background1"/>
                <w:sz w:val="18"/>
                <w:szCs w:val="18"/>
              </w:rPr>
              <w:t>Intensità di aiuto</w:t>
            </w:r>
          </w:p>
        </w:tc>
        <w:tc>
          <w:tcPr>
            <w:tcW w:w="1767" w:type="pct"/>
            <w:vAlign w:val="center"/>
          </w:tcPr>
          <w:p w14:paraId="0DA57069" w14:textId="77777777" w:rsidR="006C4306" w:rsidRPr="00700099" w:rsidRDefault="006C4306" w:rsidP="00F561E7">
            <w:pPr>
              <w:spacing w:after="0"/>
              <w:rPr>
                <w:rFonts w:cstheme="minorHAnsi"/>
                <w:sz w:val="18"/>
                <w:szCs w:val="18"/>
              </w:rPr>
            </w:pPr>
            <w:r>
              <w:rPr>
                <w:rFonts w:cstheme="minorHAnsi"/>
                <w:sz w:val="18"/>
                <w:szCs w:val="18"/>
              </w:rPr>
              <w:t>Tasso di sostegno</w:t>
            </w:r>
          </w:p>
        </w:tc>
        <w:tc>
          <w:tcPr>
            <w:tcW w:w="733" w:type="pct"/>
            <w:vAlign w:val="center"/>
          </w:tcPr>
          <w:p w14:paraId="1ED62026" w14:textId="77777777" w:rsidR="006C4306" w:rsidRPr="00700099" w:rsidRDefault="006C4306" w:rsidP="00F561E7">
            <w:pPr>
              <w:spacing w:after="0"/>
              <w:jc w:val="center"/>
              <w:rPr>
                <w:rFonts w:cstheme="minorHAnsi"/>
                <w:sz w:val="18"/>
                <w:szCs w:val="18"/>
              </w:rPr>
            </w:pPr>
            <w:r>
              <w:rPr>
                <w:rFonts w:cstheme="minorHAnsi"/>
                <w:sz w:val="18"/>
                <w:szCs w:val="18"/>
              </w:rPr>
              <w:t>100%</w:t>
            </w:r>
          </w:p>
        </w:tc>
      </w:tr>
      <w:bookmarkEnd w:id="160"/>
      <w:tr w:rsidR="006C4306" w:rsidRPr="00700099" w14:paraId="67342381" w14:textId="77777777" w:rsidTr="002978BF">
        <w:trPr>
          <w:jc w:val="center"/>
        </w:trPr>
        <w:tc>
          <w:tcPr>
            <w:tcW w:w="2500" w:type="pct"/>
            <w:shd w:val="clear" w:color="auto" w:fill="008E40"/>
            <w:vAlign w:val="center"/>
          </w:tcPr>
          <w:p w14:paraId="57D9A8F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1767" w:type="pct"/>
            <w:vAlign w:val="center"/>
          </w:tcPr>
          <w:p w14:paraId="5433432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4DA2FC17"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00ADD38E"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27998FDB" w14:textId="77777777" w:rsidR="006C4306" w:rsidRPr="007F6782" w:rsidRDefault="006C4306" w:rsidP="00F561E7">
            <w:pPr>
              <w:spacing w:after="0"/>
              <w:rPr>
                <w:rFonts w:cstheme="minorHAnsi"/>
                <w:i/>
                <w:iCs/>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c>
          <w:tcPr>
            <w:tcW w:w="733" w:type="pct"/>
            <w:vAlign w:val="center"/>
          </w:tcPr>
          <w:p w14:paraId="493090E9" w14:textId="77777777" w:rsidR="006C4306" w:rsidRPr="00700099" w:rsidRDefault="006C4306" w:rsidP="00F561E7">
            <w:pPr>
              <w:spacing w:after="0"/>
              <w:jc w:val="center"/>
              <w:rPr>
                <w:rFonts w:cstheme="minorHAnsi"/>
                <w:sz w:val="18"/>
                <w:szCs w:val="18"/>
              </w:rPr>
            </w:pPr>
          </w:p>
        </w:tc>
      </w:tr>
      <w:tr w:rsidR="006C4306" w:rsidRPr="00700099" w14:paraId="5A881DBB" w14:textId="77777777" w:rsidTr="002978BF">
        <w:trPr>
          <w:jc w:val="center"/>
        </w:trPr>
        <w:tc>
          <w:tcPr>
            <w:tcW w:w="2500" w:type="pct"/>
            <w:shd w:val="clear" w:color="auto" w:fill="008E40"/>
            <w:vAlign w:val="center"/>
          </w:tcPr>
          <w:p w14:paraId="564300C0" w14:textId="77777777" w:rsidR="006C4306"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Anticipo</w:t>
            </w:r>
          </w:p>
        </w:tc>
        <w:tc>
          <w:tcPr>
            <w:tcW w:w="2500" w:type="pct"/>
            <w:gridSpan w:val="2"/>
            <w:vAlign w:val="center"/>
          </w:tcPr>
          <w:p w14:paraId="6380AD60"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 xml:space="preserve">Sì, </w:t>
            </w:r>
            <w:r w:rsidRPr="00B362C5">
              <w:rPr>
                <w:rFonts w:eastAsia="MS Gothic" w:cstheme="minorHAnsi"/>
                <w:strike/>
                <w:color w:val="FF0000"/>
                <w:sz w:val="18"/>
                <w:szCs w:val="18"/>
              </w:rPr>
              <w:t>fino al</w:t>
            </w:r>
            <w:r>
              <w:rPr>
                <w:rFonts w:eastAsia="MS Gothic" w:cstheme="minorHAnsi"/>
                <w:sz w:val="18"/>
                <w:szCs w:val="18"/>
              </w:rPr>
              <w:t xml:space="preserve"> 50%</w:t>
            </w:r>
          </w:p>
        </w:tc>
      </w:tr>
    </w:tbl>
    <w:p w14:paraId="32E97151" w14:textId="77777777" w:rsidR="006C4306" w:rsidRPr="00700099" w:rsidRDefault="006C4306" w:rsidP="006C4306">
      <w:pPr>
        <w:spacing w:after="0"/>
        <w:rPr>
          <w:rFonts w:cstheme="minorHAnsi"/>
        </w:rPr>
      </w:pPr>
    </w:p>
    <w:p w14:paraId="40ACF6DC" w14:textId="77777777" w:rsidR="006C4306" w:rsidRPr="00744FF7" w:rsidRDefault="006C4306" w:rsidP="006C4306">
      <w:pPr>
        <w:pStyle w:val="Titolo3"/>
        <w:spacing w:before="0"/>
        <w:rPr>
          <w:i/>
          <w:iCs/>
          <w:color w:val="365F91" w:themeColor="accent1" w:themeShade="BF"/>
          <w:sz w:val="22"/>
          <w:szCs w:val="22"/>
        </w:rPr>
      </w:pPr>
      <w:r w:rsidRPr="00744FF7">
        <w:rPr>
          <w:i/>
          <w:iCs/>
          <w:color w:val="365F91" w:themeColor="accent1" w:themeShade="BF"/>
          <w:sz w:val="22"/>
          <w:szCs w:val="22"/>
        </w:rPr>
        <w:t>Partecipazione della scheda di intervento a progetti integrati (LEADER, Misure di cooperazione, etc.)</w:t>
      </w:r>
    </w:p>
    <w:p w14:paraId="468725DF" w14:textId="77777777" w:rsidR="006C4306" w:rsidRPr="002F3E7F" w:rsidRDefault="006C4306" w:rsidP="006C4306">
      <w:pPr>
        <w:spacing w:after="0"/>
        <w:jc w:val="both"/>
        <w:rPr>
          <w:rFonts w:cstheme="minorHAnsi"/>
          <w:sz w:val="20"/>
          <w:szCs w:val="20"/>
        </w:rPr>
      </w:pPr>
      <w:r w:rsidRPr="002F3E7F">
        <w:rPr>
          <w:rFonts w:cstheme="minorHAnsi"/>
          <w:sz w:val="20"/>
          <w:szCs w:val="20"/>
        </w:rPr>
        <w:t>LEADER: No.</w:t>
      </w:r>
    </w:p>
    <w:p w14:paraId="49C4AE95" w14:textId="77777777" w:rsidR="006C4306" w:rsidRPr="002F3E7F" w:rsidRDefault="006C4306" w:rsidP="006C4306">
      <w:pPr>
        <w:spacing w:after="0"/>
        <w:jc w:val="both"/>
        <w:rPr>
          <w:rFonts w:cstheme="minorHAnsi"/>
          <w:sz w:val="20"/>
          <w:szCs w:val="20"/>
        </w:rPr>
      </w:pPr>
      <w:r w:rsidRPr="002F3E7F">
        <w:rPr>
          <w:rFonts w:cstheme="minorHAnsi"/>
          <w:sz w:val="20"/>
          <w:szCs w:val="20"/>
        </w:rPr>
        <w:t>Cooperazione: Sì.</w:t>
      </w:r>
    </w:p>
    <w:p w14:paraId="196A6A6A" w14:textId="77777777" w:rsidR="006C4306" w:rsidRDefault="006C4306" w:rsidP="006C4306">
      <w:pPr>
        <w:spacing w:after="0"/>
        <w:rPr>
          <w:rFonts w:cstheme="minorHAnsi"/>
          <w:b/>
          <w:bCs/>
        </w:rPr>
      </w:pPr>
    </w:p>
    <w:p w14:paraId="228127A5" w14:textId="77777777" w:rsidR="006C4306" w:rsidRPr="008312BD" w:rsidRDefault="006C4306" w:rsidP="006C4306">
      <w:pPr>
        <w:spacing w:after="0"/>
        <w:rPr>
          <w:rFonts w:cstheme="minorHAnsi"/>
          <w:sz w:val="20"/>
          <w:szCs w:val="20"/>
        </w:rPr>
      </w:pPr>
      <w:r>
        <w:rPr>
          <w:rFonts w:cstheme="minorHAnsi"/>
          <w:b/>
          <w:bCs/>
        </w:rPr>
        <w:br w:type="page"/>
      </w:r>
    </w:p>
    <w:p w14:paraId="4FDAB530" w14:textId="77777777" w:rsidR="006C4306" w:rsidRDefault="006C4306" w:rsidP="006C4306">
      <w:pPr>
        <w:pStyle w:val="Titolo2"/>
        <w:spacing w:before="0"/>
        <w:rPr>
          <w:rFonts w:asciiTheme="minorHAnsi" w:hAnsiTheme="minorHAnsi" w:cstheme="minorHAnsi"/>
          <w:b/>
          <w:bCs/>
        </w:rPr>
      </w:pPr>
      <w:bookmarkStart w:id="161" w:name="_Toc133425237"/>
      <w:r w:rsidRPr="00F6220C">
        <w:rPr>
          <w:rFonts w:asciiTheme="minorHAnsi" w:hAnsiTheme="minorHAnsi" w:cstheme="minorHAnsi"/>
          <w:b/>
          <w:bCs/>
        </w:rPr>
        <w:t>SRG06</w:t>
      </w:r>
      <w:r>
        <w:rPr>
          <w:rFonts w:asciiTheme="minorHAnsi" w:hAnsiTheme="minorHAnsi" w:cstheme="minorHAnsi"/>
          <w:b/>
          <w:bCs/>
        </w:rPr>
        <w:t xml:space="preserve"> – </w:t>
      </w:r>
      <w:bookmarkStart w:id="162" w:name="_Hlk132188155"/>
      <w:r>
        <w:rPr>
          <w:rFonts w:asciiTheme="minorHAnsi" w:hAnsiTheme="minorHAnsi" w:cstheme="minorHAnsi"/>
          <w:b/>
          <w:bCs/>
        </w:rPr>
        <w:t>LEADER – Attuazione strategie di sviluppo locale</w:t>
      </w:r>
      <w:bookmarkEnd w:id="161"/>
      <w:bookmarkEnd w:id="162"/>
    </w:p>
    <w:p w14:paraId="1465E0E3" w14:textId="77777777" w:rsidR="006C4306" w:rsidRDefault="006C4306" w:rsidP="006C4306">
      <w:pPr>
        <w:pStyle w:val="Titolo3"/>
        <w:spacing w:before="0"/>
        <w:rPr>
          <w:i/>
          <w:iCs/>
          <w:sz w:val="22"/>
          <w:szCs w:val="22"/>
        </w:rPr>
      </w:pPr>
      <w:r>
        <w:rPr>
          <w:i/>
          <w:iCs/>
          <w:sz w:val="22"/>
          <w:szCs w:val="22"/>
        </w:rPr>
        <w:t>Descrizione</w:t>
      </w:r>
    </w:p>
    <w:p w14:paraId="23710DE7" w14:textId="77777777" w:rsidR="006C4306" w:rsidRPr="008312BD" w:rsidRDefault="006C4306" w:rsidP="006C4306">
      <w:pPr>
        <w:spacing w:after="40"/>
        <w:jc w:val="both"/>
        <w:rPr>
          <w:noProof/>
          <w:sz w:val="20"/>
          <w:szCs w:val="20"/>
        </w:rPr>
      </w:pPr>
      <w:bookmarkStart w:id="163" w:name="_Hlk132188169"/>
      <w:r w:rsidRPr="008312BD">
        <w:rPr>
          <w:noProof/>
          <w:sz w:val="20"/>
          <w:szCs w:val="20"/>
        </w:rPr>
        <w:t>Al LEADER viene attribuito un ruolo strategico nel favorire la vitalità delle zone rurali e contrastare fenomeni di spopolamento, povertà e degrado ambientale</w:t>
      </w:r>
      <w:r>
        <w:rPr>
          <w:noProof/>
          <w:sz w:val="20"/>
          <w:szCs w:val="20"/>
        </w:rPr>
        <w:t>.</w:t>
      </w:r>
    </w:p>
    <w:p w14:paraId="432F1B8D" w14:textId="77777777" w:rsidR="006C4306" w:rsidRPr="004F25CB" w:rsidRDefault="006C4306" w:rsidP="006C4306">
      <w:pPr>
        <w:spacing w:after="40"/>
        <w:jc w:val="both"/>
        <w:rPr>
          <w:noProof/>
          <w:sz w:val="20"/>
          <w:szCs w:val="20"/>
        </w:rPr>
      </w:pPr>
      <w:r w:rsidRPr="008312BD">
        <w:rPr>
          <w:noProof/>
          <w:sz w:val="20"/>
          <w:szCs w:val="20"/>
        </w:rPr>
        <w:t xml:space="preserve">L’intervento è principalmente rivolto alle zone rurali più bisognose per rispondere alle persistenti esigenze di sviluppo (profondo divario tra zone rurali e urbane con riguardo a servizi di base, infrastrutture, disoccupazione, spopolamento, </w:t>
      </w:r>
      <w:r w:rsidRPr="004F25CB">
        <w:rPr>
          <w:noProof/>
          <w:sz w:val="20"/>
          <w:szCs w:val="20"/>
        </w:rPr>
        <w:t>povertà, inclusione sociale, parità di genere e gruppi vulnerabili). L’intervento è attivato, in zone omogenee e coerenti in termini geografici, sociali, economici e culturali a livello sub-regionale e sub-provinciale.</w:t>
      </w:r>
    </w:p>
    <w:p w14:paraId="0140D8C0" w14:textId="77777777" w:rsidR="006C4306" w:rsidRPr="004F25CB" w:rsidRDefault="006C4306" w:rsidP="006C4306">
      <w:pPr>
        <w:spacing w:after="40"/>
        <w:jc w:val="both"/>
        <w:rPr>
          <w:sz w:val="20"/>
          <w:szCs w:val="20"/>
        </w:rPr>
      </w:pPr>
      <w:r w:rsidRPr="004F25CB">
        <w:rPr>
          <w:sz w:val="20"/>
          <w:szCs w:val="20"/>
        </w:rPr>
        <w:t>Inoltre, per favorire una migliore gestione delle risorse territoriali, nell’ambito delle SSL, può essere prevista la preparazione e realizzazione di progetti per:</w:t>
      </w:r>
    </w:p>
    <w:p w14:paraId="2FC80023" w14:textId="77777777" w:rsidR="006C4306" w:rsidRPr="004F25CB" w:rsidRDefault="006C4306" w:rsidP="006C4306">
      <w:pPr>
        <w:tabs>
          <w:tab w:val="left" w:pos="284"/>
        </w:tabs>
        <w:spacing w:after="40"/>
        <w:ind w:left="567" w:hanging="283"/>
        <w:jc w:val="both"/>
        <w:rPr>
          <w:sz w:val="20"/>
          <w:szCs w:val="20"/>
        </w:rPr>
      </w:pPr>
      <w:r w:rsidRPr="004F25CB">
        <w:rPr>
          <w:sz w:val="20"/>
          <w:szCs w:val="20"/>
        </w:rPr>
        <w:t>•</w:t>
      </w:r>
      <w:r w:rsidRPr="004F25CB">
        <w:rPr>
          <w:sz w:val="20"/>
          <w:szCs w:val="20"/>
        </w:rPr>
        <w:tab/>
        <w:t>la cooperazione transnazionale e/o interterritoriale;</w:t>
      </w:r>
    </w:p>
    <w:p w14:paraId="26BA1602" w14:textId="77777777" w:rsidR="006C4306" w:rsidRPr="004F25CB" w:rsidRDefault="006C4306" w:rsidP="006C4306">
      <w:pPr>
        <w:tabs>
          <w:tab w:val="left" w:pos="284"/>
        </w:tabs>
        <w:spacing w:after="40"/>
        <w:ind w:left="567" w:hanging="283"/>
        <w:jc w:val="both"/>
        <w:rPr>
          <w:sz w:val="20"/>
          <w:szCs w:val="20"/>
        </w:rPr>
      </w:pPr>
      <w:r w:rsidRPr="004F25CB">
        <w:rPr>
          <w:sz w:val="20"/>
          <w:szCs w:val="20"/>
        </w:rPr>
        <w:t>•</w:t>
      </w:r>
      <w:r w:rsidRPr="004F25CB">
        <w:rPr>
          <w:sz w:val="20"/>
          <w:szCs w:val="20"/>
        </w:rPr>
        <w:tab/>
        <w:t>gli Smart Village, in determinate zone delle aree coinvolte dalle Strategie Locali, per favorire lo sviluppo della co-progettazione/gestione pubblica-privata e realizzare beni e servizi collettivi, mettendo in atto anche possibili soluzioni offerte dalle tecnologie digitali;</w:t>
      </w:r>
    </w:p>
    <w:p w14:paraId="4BEB2128" w14:textId="77777777" w:rsidR="006C4306" w:rsidRDefault="006C4306" w:rsidP="006C4306">
      <w:pPr>
        <w:tabs>
          <w:tab w:val="left" w:pos="284"/>
        </w:tabs>
        <w:spacing w:after="40"/>
        <w:ind w:left="567" w:hanging="283"/>
        <w:jc w:val="both"/>
        <w:rPr>
          <w:sz w:val="20"/>
          <w:szCs w:val="20"/>
        </w:rPr>
      </w:pPr>
      <w:r w:rsidRPr="004F25CB">
        <w:rPr>
          <w:sz w:val="20"/>
          <w:szCs w:val="20"/>
        </w:rPr>
        <w:t>•</w:t>
      </w:r>
      <w:r w:rsidRPr="004F25CB">
        <w:rPr>
          <w:sz w:val="20"/>
          <w:szCs w:val="20"/>
        </w:rPr>
        <w:tab/>
        <w:t>l’avvio di imprese rurali extra agricole (ad esempio nel campo della bioeconomia, del turismo, delle attività culturali, ricreative e sociali, etc.)</w:t>
      </w:r>
      <w:r>
        <w:rPr>
          <w:sz w:val="20"/>
          <w:szCs w:val="20"/>
        </w:rPr>
        <w:t>.</w:t>
      </w:r>
    </w:p>
    <w:p w14:paraId="1663D63C" w14:textId="77777777" w:rsidR="006C4306" w:rsidRPr="008312BD" w:rsidRDefault="006C4306" w:rsidP="006C4306">
      <w:pPr>
        <w:tabs>
          <w:tab w:val="left" w:pos="284"/>
        </w:tabs>
        <w:spacing w:after="40"/>
        <w:jc w:val="both"/>
        <w:rPr>
          <w:sz w:val="20"/>
          <w:szCs w:val="20"/>
        </w:rPr>
      </w:pPr>
      <w:r w:rsidRPr="00897D4D">
        <w:rPr>
          <w:sz w:val="20"/>
          <w:szCs w:val="20"/>
          <w:highlight w:val="green"/>
        </w:rPr>
        <w:t>Si specifica che le eventuali operazioni di sviluppo rurale a favore dell'agricoltura, pianificate nelle SSL, devono contribuire alla vitalità delle zone rurali e contrastare fenomeni di spopolamento, povertà e degrado ambientale delle zone più bisognose e non possono essere rivolte esclusivamente alla produttività e competitività delle imprese agricole. Pertanto, gli interventi di natura agricola sostenuti in ambito LEADER saranno in ogni caso marginali e coerenti con le esigenze di sviluppo locale delle aree interessate.</w:t>
      </w:r>
    </w:p>
    <w:p w14:paraId="0F1E7DBD" w14:textId="77777777" w:rsidR="006C4306" w:rsidRPr="008312BD" w:rsidRDefault="006C4306" w:rsidP="006C4306">
      <w:pPr>
        <w:spacing w:before="240"/>
        <w:jc w:val="both"/>
        <w:rPr>
          <w:rFonts w:cstheme="minorHAnsi"/>
          <w:b/>
          <w:bCs/>
          <w:sz w:val="20"/>
          <w:szCs w:val="20"/>
        </w:rPr>
      </w:pPr>
      <w:r w:rsidRPr="008312BD">
        <w:rPr>
          <w:rFonts w:cstheme="minorHAnsi"/>
          <w:b/>
          <w:bCs/>
          <w:sz w:val="20"/>
          <w:szCs w:val="20"/>
        </w:rPr>
        <w:t>Ambiti tematici:</w:t>
      </w:r>
    </w:p>
    <w:p w14:paraId="1FCA6925" w14:textId="77777777" w:rsidR="006C4306" w:rsidRPr="008312BD" w:rsidRDefault="006C4306" w:rsidP="006C4306">
      <w:pPr>
        <w:pStyle w:val="Paragrafoelenco"/>
        <w:numPr>
          <w:ilvl w:val="0"/>
          <w:numId w:val="10"/>
        </w:numPr>
        <w:spacing w:after="200" w:line="276" w:lineRule="auto"/>
        <w:jc w:val="both"/>
        <w:rPr>
          <w:rFonts w:cstheme="minorHAnsi"/>
          <w:sz w:val="20"/>
          <w:szCs w:val="20"/>
        </w:rPr>
      </w:pPr>
      <w:r w:rsidRPr="008312BD">
        <w:rPr>
          <w:rFonts w:cstheme="minorHAnsi"/>
          <w:sz w:val="20"/>
          <w:szCs w:val="20"/>
        </w:rPr>
        <w:t>servizi ecosistemici, biodiversità, risorse naturali e paesaggio;</w:t>
      </w:r>
    </w:p>
    <w:p w14:paraId="33306DBC" w14:textId="77777777" w:rsidR="006C4306" w:rsidRPr="008312BD" w:rsidRDefault="006C4306" w:rsidP="006C4306">
      <w:pPr>
        <w:pStyle w:val="Paragrafoelenco"/>
        <w:numPr>
          <w:ilvl w:val="0"/>
          <w:numId w:val="10"/>
        </w:numPr>
        <w:spacing w:after="200" w:line="276" w:lineRule="auto"/>
        <w:jc w:val="both"/>
        <w:rPr>
          <w:rFonts w:cstheme="minorHAnsi"/>
          <w:sz w:val="20"/>
          <w:szCs w:val="20"/>
        </w:rPr>
      </w:pPr>
      <w:r w:rsidRPr="008312BD">
        <w:rPr>
          <w:rFonts w:cstheme="minorHAnsi"/>
          <w:sz w:val="20"/>
          <w:szCs w:val="20"/>
        </w:rPr>
        <w:t>sistemi locali del cibo, distretti, filiere agricole e agroalimentari;</w:t>
      </w:r>
    </w:p>
    <w:p w14:paraId="63EE8F19" w14:textId="77777777" w:rsidR="006C4306" w:rsidRPr="008312BD" w:rsidRDefault="006C4306" w:rsidP="006C4306">
      <w:pPr>
        <w:pStyle w:val="Paragrafoelenco"/>
        <w:numPr>
          <w:ilvl w:val="0"/>
          <w:numId w:val="10"/>
        </w:numPr>
        <w:spacing w:after="200" w:line="276" w:lineRule="auto"/>
        <w:jc w:val="both"/>
        <w:rPr>
          <w:rFonts w:cstheme="minorHAnsi"/>
          <w:sz w:val="20"/>
          <w:szCs w:val="20"/>
        </w:rPr>
      </w:pPr>
      <w:r w:rsidRPr="008312BD">
        <w:rPr>
          <w:rFonts w:cstheme="minorHAnsi"/>
          <w:sz w:val="20"/>
          <w:szCs w:val="20"/>
        </w:rPr>
        <w:t>servizi, beni, spazi collettivi e inclusivi;</w:t>
      </w:r>
    </w:p>
    <w:p w14:paraId="51F4AF10" w14:textId="77777777" w:rsidR="006C4306" w:rsidRPr="008312BD" w:rsidRDefault="006C4306" w:rsidP="006C4306">
      <w:pPr>
        <w:pStyle w:val="Paragrafoelenco"/>
        <w:numPr>
          <w:ilvl w:val="0"/>
          <w:numId w:val="10"/>
        </w:numPr>
        <w:spacing w:after="200" w:line="276" w:lineRule="auto"/>
        <w:jc w:val="both"/>
        <w:rPr>
          <w:rFonts w:cstheme="minorHAnsi"/>
          <w:sz w:val="20"/>
          <w:szCs w:val="20"/>
        </w:rPr>
      </w:pPr>
      <w:r w:rsidRPr="008312BD">
        <w:rPr>
          <w:rFonts w:cstheme="minorHAnsi"/>
          <w:sz w:val="20"/>
          <w:szCs w:val="20"/>
        </w:rPr>
        <w:t>comunità energetiche, bioeconomiche e ad economia circolare;</w:t>
      </w:r>
    </w:p>
    <w:p w14:paraId="32ECD1C1" w14:textId="77777777" w:rsidR="006C4306" w:rsidRPr="008312BD" w:rsidRDefault="006C4306" w:rsidP="006C4306">
      <w:pPr>
        <w:pStyle w:val="Paragrafoelenco"/>
        <w:numPr>
          <w:ilvl w:val="0"/>
          <w:numId w:val="10"/>
        </w:numPr>
        <w:spacing w:after="200" w:line="276" w:lineRule="auto"/>
        <w:jc w:val="both"/>
        <w:rPr>
          <w:rFonts w:cstheme="minorHAnsi"/>
          <w:sz w:val="20"/>
          <w:szCs w:val="20"/>
        </w:rPr>
      </w:pPr>
      <w:r w:rsidRPr="008312BD">
        <w:rPr>
          <w:rFonts w:cstheme="minorHAnsi"/>
          <w:sz w:val="20"/>
          <w:szCs w:val="20"/>
        </w:rPr>
        <w:t>sistemi di offerta socioculturali e turistico-ricreativi locali;</w:t>
      </w:r>
    </w:p>
    <w:p w14:paraId="4237A3E4" w14:textId="77777777" w:rsidR="006C4306" w:rsidRPr="008312BD" w:rsidRDefault="006C4306" w:rsidP="006C4306">
      <w:pPr>
        <w:pStyle w:val="Paragrafoelenco"/>
        <w:numPr>
          <w:ilvl w:val="0"/>
          <w:numId w:val="10"/>
        </w:numPr>
        <w:spacing w:after="200" w:line="276" w:lineRule="auto"/>
        <w:jc w:val="both"/>
        <w:rPr>
          <w:rFonts w:cstheme="minorHAnsi"/>
          <w:sz w:val="20"/>
          <w:szCs w:val="20"/>
        </w:rPr>
      </w:pPr>
      <w:r w:rsidRPr="008312BD">
        <w:rPr>
          <w:rFonts w:cstheme="minorHAnsi"/>
          <w:sz w:val="20"/>
          <w:szCs w:val="20"/>
        </w:rPr>
        <w:t>sistemi produttivi locali artigianali e manifatturieri.</w:t>
      </w:r>
    </w:p>
    <w:p w14:paraId="6B97464E" w14:textId="77777777" w:rsidR="006C4306" w:rsidRPr="008312BD" w:rsidRDefault="006C4306" w:rsidP="006C4306">
      <w:pPr>
        <w:jc w:val="both"/>
        <w:rPr>
          <w:sz w:val="20"/>
          <w:szCs w:val="20"/>
        </w:rPr>
      </w:pPr>
      <w:r w:rsidRPr="008312BD">
        <w:rPr>
          <w:sz w:val="20"/>
          <w:szCs w:val="20"/>
        </w:rPr>
        <w:t>L’azione è ripartita nei seguenti sottointerventi:</w:t>
      </w:r>
    </w:p>
    <w:p w14:paraId="25710E6E" w14:textId="77777777" w:rsidR="006C4306" w:rsidRPr="008312BD" w:rsidRDefault="006C4306" w:rsidP="006C4306">
      <w:pPr>
        <w:pStyle w:val="Paragrafoelenco"/>
        <w:numPr>
          <w:ilvl w:val="0"/>
          <w:numId w:val="47"/>
        </w:numPr>
        <w:jc w:val="both"/>
        <w:rPr>
          <w:rFonts w:cstheme="minorHAnsi"/>
          <w:sz w:val="20"/>
          <w:szCs w:val="20"/>
        </w:rPr>
      </w:pPr>
      <w:r w:rsidRPr="008312BD">
        <w:rPr>
          <w:rFonts w:cstheme="minorHAnsi"/>
          <w:b/>
          <w:bCs/>
          <w:sz w:val="20"/>
          <w:szCs w:val="20"/>
        </w:rPr>
        <w:t>Sotto intervento A</w:t>
      </w:r>
      <w:r w:rsidRPr="008312BD">
        <w:rPr>
          <w:rFonts w:cstheme="minorHAnsi"/>
          <w:sz w:val="20"/>
          <w:szCs w:val="20"/>
        </w:rPr>
        <w:t xml:space="preserve"> - Sostegno alle Strategie di Sviluppo Locale;</w:t>
      </w:r>
    </w:p>
    <w:p w14:paraId="7D43619B" w14:textId="77777777" w:rsidR="006C4306" w:rsidRPr="008312BD" w:rsidRDefault="006C4306" w:rsidP="006C4306">
      <w:pPr>
        <w:pStyle w:val="Paragrafoelenco"/>
        <w:numPr>
          <w:ilvl w:val="0"/>
          <w:numId w:val="47"/>
        </w:numPr>
        <w:jc w:val="both"/>
        <w:rPr>
          <w:rFonts w:cstheme="minorHAnsi"/>
          <w:sz w:val="20"/>
          <w:szCs w:val="20"/>
        </w:rPr>
      </w:pPr>
      <w:r w:rsidRPr="008312BD">
        <w:rPr>
          <w:rFonts w:cstheme="minorHAnsi"/>
          <w:b/>
          <w:bCs/>
          <w:sz w:val="20"/>
          <w:szCs w:val="20"/>
        </w:rPr>
        <w:t>Sotto intervento B</w:t>
      </w:r>
      <w:r w:rsidRPr="008312BD">
        <w:rPr>
          <w:rFonts w:cstheme="minorHAnsi"/>
          <w:sz w:val="20"/>
          <w:szCs w:val="20"/>
        </w:rPr>
        <w:t xml:space="preserve"> - Animazione e gestione delle Strategie di Sviluppo Locale:</w:t>
      </w:r>
    </w:p>
    <w:p w14:paraId="1D047ABC" w14:textId="77777777" w:rsidR="006C4306" w:rsidRPr="008312BD" w:rsidRDefault="006C4306" w:rsidP="006C4306">
      <w:pPr>
        <w:pStyle w:val="Paragrafoelenco"/>
        <w:numPr>
          <w:ilvl w:val="1"/>
          <w:numId w:val="47"/>
        </w:numPr>
        <w:jc w:val="both"/>
        <w:rPr>
          <w:rFonts w:cstheme="minorHAnsi"/>
          <w:sz w:val="20"/>
          <w:szCs w:val="20"/>
        </w:rPr>
      </w:pPr>
      <w:r w:rsidRPr="008312BD">
        <w:rPr>
          <w:rFonts w:cstheme="minorHAnsi"/>
          <w:b/>
          <w:bCs/>
          <w:sz w:val="20"/>
          <w:szCs w:val="20"/>
        </w:rPr>
        <w:t>Azione B.1</w:t>
      </w:r>
      <w:r w:rsidRPr="008312BD">
        <w:rPr>
          <w:rFonts w:cstheme="minorHAnsi"/>
          <w:sz w:val="20"/>
          <w:szCs w:val="20"/>
        </w:rPr>
        <w:t xml:space="preserve"> – Gestione;</w:t>
      </w:r>
    </w:p>
    <w:p w14:paraId="4FE548DA" w14:textId="77777777" w:rsidR="006C4306" w:rsidRDefault="006C4306" w:rsidP="006C4306">
      <w:pPr>
        <w:pStyle w:val="Paragrafoelenco"/>
        <w:numPr>
          <w:ilvl w:val="1"/>
          <w:numId w:val="47"/>
        </w:numPr>
        <w:jc w:val="both"/>
        <w:rPr>
          <w:rFonts w:cstheme="minorHAnsi"/>
          <w:sz w:val="20"/>
          <w:szCs w:val="20"/>
        </w:rPr>
      </w:pPr>
      <w:r w:rsidRPr="008312BD">
        <w:rPr>
          <w:rFonts w:cstheme="minorHAnsi"/>
          <w:b/>
          <w:bCs/>
          <w:sz w:val="20"/>
          <w:szCs w:val="20"/>
        </w:rPr>
        <w:t>Azione B.2</w:t>
      </w:r>
      <w:r w:rsidRPr="008312BD">
        <w:rPr>
          <w:rFonts w:cstheme="minorHAnsi"/>
          <w:sz w:val="20"/>
          <w:szCs w:val="20"/>
        </w:rPr>
        <w:t xml:space="preserve"> – Animazione e comunicazione.</w:t>
      </w:r>
    </w:p>
    <w:p w14:paraId="2A28A2C5" w14:textId="77777777" w:rsidR="006C4306" w:rsidRPr="00B362C5" w:rsidRDefault="006C4306" w:rsidP="006C4306">
      <w:pPr>
        <w:spacing w:after="0"/>
        <w:rPr>
          <w:rFonts w:cstheme="minorHAnsi"/>
          <w:strike/>
          <w:color w:val="FF0000"/>
          <w:sz w:val="20"/>
          <w:szCs w:val="20"/>
        </w:rPr>
      </w:pPr>
      <w:r w:rsidRPr="00B362C5">
        <w:rPr>
          <w:rFonts w:cstheme="minorHAnsi"/>
          <w:strike/>
          <w:color w:val="FF0000"/>
          <w:sz w:val="20"/>
          <w:szCs w:val="20"/>
        </w:rPr>
        <w:t xml:space="preserve">Regione Lombardia destina il </w:t>
      </w:r>
      <w:r w:rsidRPr="00B362C5">
        <w:rPr>
          <w:rFonts w:cstheme="minorHAnsi"/>
          <w:b/>
          <w:bCs/>
          <w:strike/>
          <w:color w:val="FF0000"/>
          <w:sz w:val="20"/>
          <w:szCs w:val="20"/>
        </w:rPr>
        <w:t>15%</w:t>
      </w:r>
      <w:r w:rsidRPr="00B362C5">
        <w:rPr>
          <w:rFonts w:cstheme="minorHAnsi"/>
          <w:strike/>
          <w:color w:val="FF0000"/>
          <w:sz w:val="20"/>
          <w:szCs w:val="20"/>
        </w:rPr>
        <w:t xml:space="preserve"> come percentuale di sostegno dell’azione B.</w:t>
      </w:r>
    </w:p>
    <w:p w14:paraId="73F935A8" w14:textId="77777777" w:rsidR="006C4306" w:rsidRPr="00897D4D" w:rsidRDefault="006C4306" w:rsidP="006C4306">
      <w:pPr>
        <w:spacing w:after="0"/>
        <w:jc w:val="both"/>
        <w:rPr>
          <w:rFonts w:cstheme="minorHAnsi"/>
          <w:sz w:val="20"/>
          <w:szCs w:val="20"/>
        </w:rPr>
      </w:pPr>
      <w:r w:rsidRPr="00B362C5">
        <w:rPr>
          <w:rFonts w:cstheme="minorHAnsi"/>
          <w:sz w:val="20"/>
          <w:szCs w:val="20"/>
          <w:highlight w:val="green"/>
        </w:rPr>
        <w:t xml:space="preserve">Il sostegno destinato al sotto intervento B è pari al </w:t>
      </w:r>
      <w:r w:rsidRPr="00B362C5">
        <w:rPr>
          <w:rFonts w:cstheme="minorHAnsi"/>
          <w:b/>
          <w:bCs/>
          <w:sz w:val="20"/>
          <w:szCs w:val="20"/>
          <w:highlight w:val="green"/>
        </w:rPr>
        <w:t>15%</w:t>
      </w:r>
      <w:r w:rsidRPr="00B362C5">
        <w:rPr>
          <w:rFonts w:cstheme="minorHAnsi"/>
          <w:sz w:val="20"/>
          <w:szCs w:val="20"/>
          <w:highlight w:val="green"/>
        </w:rPr>
        <w:t xml:space="preserve"> del contributo pubblico totale alla strategia.</w:t>
      </w:r>
    </w:p>
    <w:p w14:paraId="3A8C62EC" w14:textId="77777777" w:rsidR="006C4306" w:rsidRDefault="006C4306" w:rsidP="006C4306">
      <w:pPr>
        <w:spacing w:after="0"/>
        <w:jc w:val="both"/>
        <w:rPr>
          <w:rFonts w:cstheme="minorHAnsi"/>
          <w:sz w:val="20"/>
          <w:szCs w:val="20"/>
        </w:rPr>
      </w:pPr>
    </w:p>
    <w:p w14:paraId="36BBB8FF" w14:textId="77777777" w:rsidR="006C4306" w:rsidRDefault="006C4306" w:rsidP="006C4306">
      <w:pPr>
        <w:spacing w:after="0"/>
        <w:jc w:val="both"/>
        <w:rPr>
          <w:rFonts w:cstheme="minorHAnsi"/>
          <w:sz w:val="20"/>
          <w:szCs w:val="20"/>
        </w:rPr>
      </w:pPr>
      <w:r w:rsidRPr="00B362C5">
        <w:rPr>
          <w:rFonts w:cstheme="minorHAnsi"/>
          <w:sz w:val="20"/>
          <w:szCs w:val="20"/>
          <w:highlight w:val="green"/>
        </w:rPr>
        <w:t xml:space="preserve">L'AdGR può richiedere l’elaborazione di </w:t>
      </w:r>
      <w:r w:rsidRPr="00B362C5">
        <w:rPr>
          <w:rFonts w:cstheme="minorHAnsi"/>
          <w:b/>
          <w:bCs/>
          <w:sz w:val="20"/>
          <w:szCs w:val="20"/>
          <w:highlight w:val="green"/>
        </w:rPr>
        <w:t>Piani di Azione</w:t>
      </w:r>
      <w:r w:rsidRPr="00B362C5">
        <w:rPr>
          <w:rFonts w:cstheme="minorHAnsi"/>
          <w:sz w:val="20"/>
          <w:szCs w:val="20"/>
          <w:highlight w:val="green"/>
        </w:rPr>
        <w:t xml:space="preserve"> (PdA) associati alle SSL per la definizione esecutiva delle operazioni se non già richiesta nell’ambito delle proposte di Strategie di Sviluppo Locale</w:t>
      </w:r>
      <w:bookmarkEnd w:id="163"/>
      <w:r w:rsidRPr="00B362C5">
        <w:rPr>
          <w:rFonts w:cstheme="minorHAnsi"/>
          <w:sz w:val="20"/>
          <w:szCs w:val="20"/>
          <w:highlight w:val="green"/>
        </w:rPr>
        <w:t>.</w:t>
      </w:r>
    </w:p>
    <w:p w14:paraId="5AB4F07E" w14:textId="77777777" w:rsidR="006C4306" w:rsidRPr="008312BD" w:rsidRDefault="006C4306" w:rsidP="006C4306">
      <w:pPr>
        <w:spacing w:after="0"/>
        <w:rPr>
          <w:rFonts w:cstheme="minorHAnsi"/>
          <w:sz w:val="20"/>
          <w:szCs w:val="20"/>
        </w:rPr>
      </w:pPr>
    </w:p>
    <w:p w14:paraId="6A7AF427" w14:textId="77777777" w:rsidR="006C4306" w:rsidRPr="00036AD9" w:rsidRDefault="006C4306" w:rsidP="006C4306">
      <w:pPr>
        <w:pStyle w:val="Titolo3"/>
        <w:rPr>
          <w:i/>
          <w:iCs/>
          <w:sz w:val="22"/>
          <w:szCs w:val="22"/>
        </w:rPr>
      </w:pPr>
      <w:r w:rsidRPr="00036AD9">
        <w:rPr>
          <w:i/>
          <w:iCs/>
          <w:sz w:val="22"/>
          <w:szCs w:val="22"/>
        </w:rPr>
        <w:t>Dotazione finanziaria</w:t>
      </w:r>
    </w:p>
    <w:tbl>
      <w:tblPr>
        <w:tblStyle w:val="Grigliatabella"/>
        <w:tblW w:w="5000" w:type="pct"/>
        <w:tblLook w:val="04A0" w:firstRow="1" w:lastRow="0" w:firstColumn="1" w:lastColumn="0" w:noHBand="0" w:noVBand="1"/>
      </w:tblPr>
      <w:tblGrid>
        <w:gridCol w:w="1616"/>
        <w:gridCol w:w="734"/>
        <w:gridCol w:w="1235"/>
        <w:gridCol w:w="1113"/>
        <w:gridCol w:w="2580"/>
        <w:gridCol w:w="1334"/>
        <w:gridCol w:w="763"/>
        <w:gridCol w:w="765"/>
      </w:tblGrid>
      <w:tr w:rsidR="006C4306" w:rsidRPr="00700099" w14:paraId="53AE5914" w14:textId="77777777" w:rsidTr="002978BF">
        <w:trPr>
          <w:trHeight w:val="405"/>
        </w:trPr>
        <w:tc>
          <w:tcPr>
            <w:tcW w:w="797" w:type="pct"/>
            <w:vMerge w:val="restart"/>
            <w:shd w:val="clear" w:color="auto" w:fill="008E40"/>
            <w:vAlign w:val="center"/>
          </w:tcPr>
          <w:p w14:paraId="09F568F8"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1" w:type="pct"/>
            <w:vMerge w:val="restart"/>
            <w:vAlign w:val="center"/>
          </w:tcPr>
          <w:p w14:paraId="26C89BA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SRG06</w:t>
            </w:r>
          </w:p>
        </w:tc>
        <w:tc>
          <w:tcPr>
            <w:tcW w:w="609" w:type="pct"/>
            <w:vMerge w:val="restart"/>
            <w:shd w:val="clear" w:color="auto" w:fill="008E40"/>
            <w:vAlign w:val="center"/>
          </w:tcPr>
          <w:p w14:paraId="790934C7"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1" w:type="pct"/>
            <w:gridSpan w:val="2"/>
            <w:vMerge w:val="restart"/>
            <w:vAlign w:val="center"/>
          </w:tcPr>
          <w:p w14:paraId="713ABCF0" w14:textId="77777777" w:rsidR="006C4306" w:rsidRPr="00700099" w:rsidRDefault="006C4306" w:rsidP="00F561E7">
            <w:pPr>
              <w:spacing w:after="0"/>
              <w:jc w:val="center"/>
              <w:rPr>
                <w:rFonts w:cstheme="minorHAnsi"/>
                <w:b/>
                <w:bCs/>
                <w:sz w:val="18"/>
                <w:szCs w:val="18"/>
              </w:rPr>
            </w:pPr>
            <w:r>
              <w:rPr>
                <w:rFonts w:cstheme="minorHAnsi"/>
                <w:b/>
                <w:bCs/>
                <w:sz w:val="18"/>
                <w:szCs w:val="18"/>
              </w:rPr>
              <w:t>LEADER – Attuazione strategie di sviluppo locale</w:t>
            </w:r>
            <w:r w:rsidRPr="00700099">
              <w:rPr>
                <w:rFonts w:cstheme="minorHAnsi"/>
                <w:b/>
                <w:bCs/>
                <w:sz w:val="18"/>
                <w:szCs w:val="18"/>
              </w:rPr>
              <w:t xml:space="preserve"> </w:t>
            </w:r>
          </w:p>
        </w:tc>
        <w:tc>
          <w:tcPr>
            <w:tcW w:w="657" w:type="pct"/>
            <w:vMerge w:val="restart"/>
            <w:shd w:val="clear" w:color="auto" w:fill="008E40"/>
            <w:vAlign w:val="center"/>
          </w:tcPr>
          <w:p w14:paraId="756F2CC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6" w:type="pct"/>
            <w:shd w:val="clear" w:color="auto" w:fill="92D050"/>
            <w:vAlign w:val="center"/>
          </w:tcPr>
          <w:p w14:paraId="45150C2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162545917"/>
            <w14:checkbox>
              <w14:checked w14:val="1"/>
              <w14:checkedState w14:val="2612" w14:font="MS Gothic"/>
              <w14:uncheckedState w14:val="2610" w14:font="MS Gothic"/>
            </w14:checkbox>
          </w:sdtPr>
          <w:sdtEndPr/>
          <w:sdtContent>
            <w:tc>
              <w:tcPr>
                <w:tcW w:w="378" w:type="pct"/>
                <w:vAlign w:val="center"/>
              </w:tcPr>
              <w:p w14:paraId="537F3F5B"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378F7479" w14:textId="77777777" w:rsidTr="002978BF">
        <w:trPr>
          <w:trHeight w:val="405"/>
        </w:trPr>
        <w:tc>
          <w:tcPr>
            <w:tcW w:w="797" w:type="pct"/>
            <w:vMerge/>
            <w:shd w:val="clear" w:color="auto" w:fill="008E40"/>
            <w:vAlign w:val="center"/>
          </w:tcPr>
          <w:p w14:paraId="629C37FE" w14:textId="77777777" w:rsidR="006C4306" w:rsidRPr="00700099" w:rsidRDefault="006C4306" w:rsidP="00F561E7">
            <w:pPr>
              <w:spacing w:after="0"/>
              <w:rPr>
                <w:rFonts w:cstheme="minorHAnsi"/>
                <w:sz w:val="18"/>
                <w:szCs w:val="18"/>
              </w:rPr>
            </w:pPr>
          </w:p>
        </w:tc>
        <w:tc>
          <w:tcPr>
            <w:tcW w:w="361" w:type="pct"/>
            <w:vMerge/>
            <w:vAlign w:val="center"/>
          </w:tcPr>
          <w:p w14:paraId="1E1D0269" w14:textId="77777777" w:rsidR="006C4306" w:rsidRPr="00700099" w:rsidRDefault="006C4306" w:rsidP="00F561E7">
            <w:pPr>
              <w:spacing w:after="0"/>
              <w:rPr>
                <w:rFonts w:cstheme="minorHAnsi"/>
                <w:sz w:val="18"/>
                <w:szCs w:val="18"/>
              </w:rPr>
            </w:pPr>
          </w:p>
        </w:tc>
        <w:tc>
          <w:tcPr>
            <w:tcW w:w="609" w:type="pct"/>
            <w:vMerge/>
            <w:shd w:val="clear" w:color="auto" w:fill="008E40"/>
            <w:vAlign w:val="center"/>
          </w:tcPr>
          <w:p w14:paraId="59F248A4" w14:textId="77777777" w:rsidR="006C4306" w:rsidRPr="00700099" w:rsidRDefault="006C4306" w:rsidP="00F561E7">
            <w:pPr>
              <w:spacing w:after="0"/>
              <w:rPr>
                <w:rFonts w:cstheme="minorHAnsi"/>
                <w:sz w:val="18"/>
                <w:szCs w:val="18"/>
              </w:rPr>
            </w:pPr>
          </w:p>
        </w:tc>
        <w:tc>
          <w:tcPr>
            <w:tcW w:w="1821" w:type="pct"/>
            <w:gridSpan w:val="2"/>
            <w:vMerge/>
            <w:vAlign w:val="center"/>
          </w:tcPr>
          <w:p w14:paraId="3ED994E5" w14:textId="77777777" w:rsidR="006C4306" w:rsidRPr="00700099" w:rsidRDefault="006C4306" w:rsidP="00F561E7">
            <w:pPr>
              <w:spacing w:after="0"/>
              <w:rPr>
                <w:rFonts w:cstheme="minorHAnsi"/>
                <w:sz w:val="18"/>
                <w:szCs w:val="18"/>
              </w:rPr>
            </w:pPr>
          </w:p>
        </w:tc>
        <w:tc>
          <w:tcPr>
            <w:tcW w:w="657" w:type="pct"/>
            <w:vMerge/>
            <w:shd w:val="clear" w:color="auto" w:fill="008E40"/>
            <w:vAlign w:val="center"/>
          </w:tcPr>
          <w:p w14:paraId="3C31DC73" w14:textId="77777777" w:rsidR="006C4306" w:rsidRPr="00700099" w:rsidRDefault="006C4306" w:rsidP="00F561E7">
            <w:pPr>
              <w:spacing w:after="0"/>
              <w:jc w:val="center"/>
              <w:rPr>
                <w:rFonts w:cstheme="minorHAnsi"/>
                <w:b/>
                <w:bCs/>
                <w:color w:val="FFFFFF" w:themeColor="background1"/>
                <w:sz w:val="18"/>
                <w:szCs w:val="18"/>
              </w:rPr>
            </w:pPr>
          </w:p>
        </w:tc>
        <w:tc>
          <w:tcPr>
            <w:tcW w:w="376" w:type="pct"/>
            <w:shd w:val="clear" w:color="auto" w:fill="FF0000"/>
            <w:vAlign w:val="center"/>
          </w:tcPr>
          <w:p w14:paraId="5FE2F7A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419559501"/>
            <w14:checkbox>
              <w14:checked w14:val="0"/>
              <w14:checkedState w14:val="2612" w14:font="MS Gothic"/>
              <w14:uncheckedState w14:val="2610" w14:font="MS Gothic"/>
            </w14:checkbox>
          </w:sdtPr>
          <w:sdtEndPr/>
          <w:sdtContent>
            <w:tc>
              <w:tcPr>
                <w:tcW w:w="378" w:type="pct"/>
                <w:vAlign w:val="center"/>
              </w:tcPr>
              <w:p w14:paraId="21438D46"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62EA3A98" w14:textId="77777777" w:rsidTr="002978BF">
        <w:trPr>
          <w:trHeight w:val="70"/>
        </w:trPr>
        <w:tc>
          <w:tcPr>
            <w:tcW w:w="1159" w:type="pct"/>
            <w:gridSpan w:val="2"/>
            <w:shd w:val="clear" w:color="auto" w:fill="008E40"/>
            <w:vAlign w:val="center"/>
          </w:tcPr>
          <w:p w14:paraId="157408B9" w14:textId="77777777" w:rsidR="006C4306" w:rsidRPr="00367026" w:rsidRDefault="006C4306" w:rsidP="00F561E7">
            <w:pPr>
              <w:spacing w:after="0"/>
              <w:jc w:val="center"/>
              <w:rPr>
                <w:rFonts w:cstheme="minorHAnsi"/>
                <w:b/>
                <w:bCs/>
                <w:sz w:val="18"/>
                <w:szCs w:val="18"/>
                <w:lang w:val="en-GB"/>
              </w:rPr>
            </w:pPr>
            <w:r w:rsidRPr="00367026">
              <w:rPr>
                <w:rFonts w:cstheme="minorHAnsi"/>
                <w:b/>
                <w:bCs/>
                <w:color w:val="FFFFFF" w:themeColor="background1"/>
                <w:sz w:val="18"/>
                <w:szCs w:val="18"/>
                <w:lang w:val="en-GB"/>
              </w:rPr>
              <w:t>Spesa Pubblica</w:t>
            </w:r>
          </w:p>
        </w:tc>
        <w:tc>
          <w:tcPr>
            <w:tcW w:w="1158" w:type="pct"/>
            <w:gridSpan w:val="2"/>
            <w:vAlign w:val="center"/>
          </w:tcPr>
          <w:p w14:paraId="1F7F4E9E" w14:textId="0C24DB59" w:rsidR="006C4306" w:rsidRPr="00147974" w:rsidRDefault="006C4306" w:rsidP="00F561E7">
            <w:pPr>
              <w:spacing w:after="0"/>
              <w:jc w:val="center"/>
              <w:rPr>
                <w:rFonts w:cstheme="minorHAnsi"/>
                <w:strike/>
                <w:sz w:val="18"/>
                <w:szCs w:val="18"/>
                <w:lang w:val="it"/>
              </w:rPr>
            </w:pPr>
            <w:r w:rsidRPr="00147974">
              <w:rPr>
                <w:rFonts w:cstheme="minorHAnsi"/>
                <w:strike/>
                <w:color w:val="FF0000"/>
                <w:sz w:val="18"/>
                <w:szCs w:val="18"/>
                <w:lang w:val="it"/>
              </w:rPr>
              <w:t>56.000.000,00 €</w:t>
            </w:r>
            <w:r w:rsidR="00147974">
              <w:rPr>
                <w:rFonts w:cstheme="minorHAnsi"/>
                <w:strike/>
                <w:color w:val="FF0000"/>
                <w:sz w:val="18"/>
                <w:szCs w:val="18"/>
                <w:lang w:val="it"/>
              </w:rPr>
              <w:t xml:space="preserve">  </w:t>
            </w:r>
            <w:r w:rsidR="00147974" w:rsidRPr="00147974">
              <w:rPr>
                <w:rFonts w:cstheme="minorHAnsi"/>
                <w:color w:val="FF0000"/>
                <w:sz w:val="18"/>
                <w:szCs w:val="18"/>
                <w:highlight w:val="yellow"/>
                <w:lang w:val="it"/>
              </w:rPr>
              <w:t>56.810.000,00 €</w:t>
            </w:r>
          </w:p>
        </w:tc>
        <w:tc>
          <w:tcPr>
            <w:tcW w:w="1930" w:type="pct"/>
            <w:gridSpan w:val="2"/>
            <w:shd w:val="clear" w:color="auto" w:fill="008E40"/>
            <w:vAlign w:val="center"/>
          </w:tcPr>
          <w:p w14:paraId="71F7B9B8" w14:textId="77777777" w:rsidR="006C4306" w:rsidRPr="00367026" w:rsidRDefault="006C4306" w:rsidP="00F561E7">
            <w:pPr>
              <w:spacing w:after="0"/>
              <w:jc w:val="center"/>
              <w:rPr>
                <w:rFonts w:cstheme="minorHAnsi"/>
                <w:b/>
                <w:bCs/>
                <w:color w:val="FFFFFF" w:themeColor="background1"/>
                <w:sz w:val="18"/>
                <w:szCs w:val="18"/>
                <w:lang w:val="it"/>
              </w:rPr>
            </w:pPr>
            <w:r w:rsidRPr="00367026">
              <w:rPr>
                <w:rFonts w:cstheme="minorHAnsi"/>
                <w:b/>
                <w:bCs/>
                <w:color w:val="FFFFFF" w:themeColor="background1"/>
                <w:sz w:val="18"/>
                <w:szCs w:val="18"/>
                <w:lang w:val="en-GB"/>
              </w:rPr>
              <w:t>Contributo del FEASR</w:t>
            </w:r>
          </w:p>
        </w:tc>
        <w:tc>
          <w:tcPr>
            <w:tcW w:w="754" w:type="pct"/>
            <w:gridSpan w:val="2"/>
            <w:vAlign w:val="center"/>
          </w:tcPr>
          <w:p w14:paraId="13F73BF6" w14:textId="77777777" w:rsidR="006C4306" w:rsidRDefault="006C4306" w:rsidP="00F561E7">
            <w:pPr>
              <w:spacing w:after="0"/>
              <w:jc w:val="center"/>
              <w:rPr>
                <w:rFonts w:cstheme="minorHAnsi"/>
                <w:strike/>
                <w:color w:val="FF0000"/>
                <w:sz w:val="18"/>
                <w:szCs w:val="18"/>
                <w:lang w:val="it"/>
              </w:rPr>
            </w:pPr>
            <w:r w:rsidRPr="00147974">
              <w:rPr>
                <w:rFonts w:cstheme="minorHAnsi"/>
                <w:strike/>
                <w:color w:val="FF0000"/>
                <w:sz w:val="18"/>
                <w:szCs w:val="18"/>
                <w:lang w:val="it"/>
              </w:rPr>
              <w:t>22.792.000,00 €</w:t>
            </w:r>
          </w:p>
          <w:p w14:paraId="479CBC22" w14:textId="1B9C7D3D" w:rsidR="00147974" w:rsidRPr="00147974" w:rsidRDefault="00147974" w:rsidP="00F561E7">
            <w:pPr>
              <w:spacing w:after="0"/>
              <w:jc w:val="center"/>
              <w:rPr>
                <w:rFonts w:cstheme="minorHAnsi"/>
                <w:strike/>
                <w:color w:val="FF0000"/>
                <w:sz w:val="18"/>
                <w:szCs w:val="18"/>
                <w:lang w:val="it"/>
              </w:rPr>
            </w:pPr>
            <w:r>
              <w:rPr>
                <w:rFonts w:cstheme="minorHAnsi"/>
                <w:color w:val="FF0000"/>
                <w:sz w:val="18"/>
                <w:szCs w:val="18"/>
                <w:highlight w:val="yellow"/>
                <w:lang w:val="it"/>
              </w:rPr>
              <w:t>23</w:t>
            </w:r>
            <w:r w:rsidRPr="00147974">
              <w:rPr>
                <w:rFonts w:cstheme="minorHAnsi"/>
                <w:color w:val="FF0000"/>
                <w:sz w:val="18"/>
                <w:szCs w:val="18"/>
                <w:highlight w:val="yellow"/>
                <w:lang w:val="it"/>
              </w:rPr>
              <w:t>.</w:t>
            </w:r>
            <w:r>
              <w:rPr>
                <w:rFonts w:cstheme="minorHAnsi"/>
                <w:color w:val="FF0000"/>
                <w:sz w:val="18"/>
                <w:szCs w:val="18"/>
                <w:highlight w:val="yellow"/>
                <w:lang w:val="it"/>
              </w:rPr>
              <w:t>121</w:t>
            </w:r>
            <w:r w:rsidRPr="00147974">
              <w:rPr>
                <w:rFonts w:cstheme="minorHAnsi"/>
                <w:color w:val="FF0000"/>
                <w:sz w:val="18"/>
                <w:szCs w:val="18"/>
                <w:highlight w:val="yellow"/>
                <w:lang w:val="it"/>
              </w:rPr>
              <w:t>.</w:t>
            </w:r>
            <w:r>
              <w:rPr>
                <w:rFonts w:cstheme="minorHAnsi"/>
                <w:color w:val="FF0000"/>
                <w:sz w:val="18"/>
                <w:szCs w:val="18"/>
                <w:highlight w:val="yellow"/>
                <w:lang w:val="it"/>
              </w:rPr>
              <w:t>670</w:t>
            </w:r>
            <w:r w:rsidRPr="00147974">
              <w:rPr>
                <w:rFonts w:cstheme="minorHAnsi"/>
                <w:color w:val="FF0000"/>
                <w:sz w:val="18"/>
                <w:szCs w:val="18"/>
                <w:highlight w:val="yellow"/>
                <w:lang w:val="it"/>
              </w:rPr>
              <w:t>,00 €</w:t>
            </w:r>
          </w:p>
        </w:tc>
      </w:tr>
      <w:tr w:rsidR="006C4306" w:rsidRPr="00700099" w14:paraId="1904F8DD" w14:textId="77777777" w:rsidTr="002978BF">
        <w:trPr>
          <w:trHeight w:val="70"/>
        </w:trPr>
        <w:tc>
          <w:tcPr>
            <w:tcW w:w="1159" w:type="pct"/>
            <w:gridSpan w:val="2"/>
            <w:shd w:val="clear" w:color="auto" w:fill="008E40"/>
            <w:vAlign w:val="center"/>
          </w:tcPr>
          <w:p w14:paraId="4ED6B5AE" w14:textId="77777777" w:rsidR="006C4306" w:rsidRPr="000177D5" w:rsidRDefault="006C4306" w:rsidP="00F561E7">
            <w:pPr>
              <w:spacing w:after="0"/>
              <w:jc w:val="center"/>
              <w:rPr>
                <w:rFonts w:cstheme="minorHAnsi"/>
                <w:b/>
                <w:bCs/>
                <w:color w:val="FFFFFF" w:themeColor="background1"/>
                <w:sz w:val="18"/>
                <w:szCs w:val="18"/>
                <w:highlight w:val="green"/>
                <w:lang w:val="en-GB"/>
              </w:rPr>
            </w:pPr>
            <w:r w:rsidRPr="000177D5">
              <w:rPr>
                <w:rFonts w:cstheme="minorHAnsi"/>
                <w:b/>
                <w:bCs/>
                <w:color w:val="FFFFFF" w:themeColor="background1"/>
                <w:sz w:val="18"/>
                <w:szCs w:val="18"/>
                <w:highlight w:val="green"/>
                <w:lang w:val="en-GB"/>
              </w:rPr>
              <w:t>Indicatori di Risultato - R</w:t>
            </w:r>
          </w:p>
        </w:tc>
        <w:tc>
          <w:tcPr>
            <w:tcW w:w="1158" w:type="pct"/>
            <w:gridSpan w:val="2"/>
            <w:vAlign w:val="center"/>
          </w:tcPr>
          <w:p w14:paraId="1E04B399" w14:textId="77777777" w:rsidR="006C4306" w:rsidRPr="000177D5" w:rsidRDefault="006C4306" w:rsidP="00F561E7">
            <w:pPr>
              <w:spacing w:after="0"/>
              <w:jc w:val="center"/>
              <w:rPr>
                <w:rFonts w:cstheme="minorHAnsi"/>
                <w:sz w:val="18"/>
                <w:szCs w:val="18"/>
                <w:highlight w:val="green"/>
                <w:lang w:val="it"/>
              </w:rPr>
            </w:pPr>
            <w:r w:rsidRPr="000177D5">
              <w:rPr>
                <w:rFonts w:cstheme="minorHAnsi"/>
                <w:sz w:val="18"/>
                <w:szCs w:val="18"/>
                <w:highlight w:val="green"/>
                <w:lang w:val="it"/>
              </w:rPr>
              <w:t>R.38</w:t>
            </w:r>
          </w:p>
        </w:tc>
        <w:tc>
          <w:tcPr>
            <w:tcW w:w="1930" w:type="pct"/>
            <w:gridSpan w:val="2"/>
            <w:shd w:val="clear" w:color="auto" w:fill="008E40"/>
            <w:vAlign w:val="center"/>
          </w:tcPr>
          <w:p w14:paraId="356AB0D3" w14:textId="77777777" w:rsidR="006C4306" w:rsidRPr="000177D5" w:rsidRDefault="006C4306" w:rsidP="00F561E7">
            <w:pPr>
              <w:spacing w:after="0"/>
              <w:jc w:val="center"/>
              <w:rPr>
                <w:rFonts w:cstheme="minorHAnsi"/>
                <w:b/>
                <w:bCs/>
                <w:color w:val="FFFFFF" w:themeColor="background1"/>
                <w:sz w:val="18"/>
                <w:szCs w:val="18"/>
                <w:highlight w:val="green"/>
                <w:lang w:val="en-GB"/>
              </w:rPr>
            </w:pPr>
            <w:r w:rsidRPr="000177D5">
              <w:rPr>
                <w:rFonts w:cstheme="minorHAnsi"/>
                <w:b/>
                <w:bCs/>
                <w:color w:val="FFFFFF" w:themeColor="background1"/>
                <w:sz w:val="18"/>
                <w:szCs w:val="18"/>
                <w:highlight w:val="green"/>
                <w:lang w:val="en-GB"/>
              </w:rPr>
              <w:t>Indicatori di Output - O</w:t>
            </w:r>
          </w:p>
        </w:tc>
        <w:tc>
          <w:tcPr>
            <w:tcW w:w="754" w:type="pct"/>
            <w:gridSpan w:val="2"/>
            <w:vAlign w:val="center"/>
          </w:tcPr>
          <w:p w14:paraId="590E69FD" w14:textId="7F9291D7" w:rsidR="006C4306" w:rsidRPr="000177D5" w:rsidRDefault="006C4306" w:rsidP="00F561E7">
            <w:pPr>
              <w:spacing w:after="0"/>
              <w:jc w:val="center"/>
              <w:rPr>
                <w:rFonts w:cstheme="minorHAnsi"/>
                <w:sz w:val="18"/>
                <w:szCs w:val="18"/>
                <w:highlight w:val="green"/>
                <w:lang w:val="it"/>
              </w:rPr>
            </w:pPr>
            <w:r w:rsidRPr="000177D5">
              <w:rPr>
                <w:rFonts w:cstheme="minorHAnsi"/>
                <w:sz w:val="18"/>
                <w:szCs w:val="18"/>
                <w:highlight w:val="green"/>
                <w:lang w:val="it"/>
              </w:rPr>
              <w:t>O.3</w:t>
            </w:r>
            <w:r w:rsidR="00866D2C">
              <w:rPr>
                <w:rFonts w:cstheme="minorHAnsi"/>
                <w:sz w:val="18"/>
                <w:szCs w:val="18"/>
                <w:highlight w:val="green"/>
                <w:lang w:val="it"/>
              </w:rPr>
              <w:t>1</w:t>
            </w:r>
          </w:p>
        </w:tc>
      </w:tr>
    </w:tbl>
    <w:p w14:paraId="6ECBE39D" w14:textId="77777777" w:rsidR="006C4306" w:rsidRDefault="006C4306" w:rsidP="006C4306">
      <w:pPr>
        <w:spacing w:after="0"/>
      </w:pPr>
    </w:p>
    <w:p w14:paraId="1EE7FA1E"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101073C9" w14:textId="77777777" w:rsidTr="00F561E7">
        <w:tc>
          <w:tcPr>
            <w:tcW w:w="5000" w:type="pct"/>
            <w:gridSpan w:val="2"/>
            <w:shd w:val="clear" w:color="auto" w:fill="008E40"/>
            <w:vAlign w:val="center"/>
          </w:tcPr>
          <w:p w14:paraId="447322F2"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1554BFA0" w14:textId="77777777" w:rsidTr="00F561E7">
        <w:tc>
          <w:tcPr>
            <w:tcW w:w="808" w:type="pct"/>
            <w:shd w:val="clear" w:color="auto" w:fill="A7D9A3"/>
            <w:vAlign w:val="center"/>
          </w:tcPr>
          <w:p w14:paraId="62369FA3"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64972434"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26B4C1FC" w14:textId="77777777" w:rsidTr="00F561E7">
        <w:tc>
          <w:tcPr>
            <w:tcW w:w="808" w:type="pct"/>
            <w:vAlign w:val="center"/>
          </w:tcPr>
          <w:p w14:paraId="6F4823B4"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P01</w:t>
            </w:r>
          </w:p>
        </w:tc>
        <w:tc>
          <w:tcPr>
            <w:tcW w:w="4192" w:type="pct"/>
            <w:vAlign w:val="center"/>
          </w:tcPr>
          <w:p w14:paraId="3D8EB4A4"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e composizione del partenariato (ad esempio: rappresentatività, coerenza con la proposta di Strategia, processo partecipativo attivato, ecc.)</w:t>
            </w:r>
          </w:p>
        </w:tc>
      </w:tr>
      <w:tr w:rsidR="006C4306" w:rsidRPr="00700099" w14:paraId="531960FF" w14:textId="77777777" w:rsidTr="00F561E7">
        <w:tc>
          <w:tcPr>
            <w:tcW w:w="808" w:type="pct"/>
            <w:vAlign w:val="center"/>
          </w:tcPr>
          <w:p w14:paraId="7F82A22E"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P02</w:t>
            </w:r>
          </w:p>
        </w:tc>
        <w:tc>
          <w:tcPr>
            <w:tcW w:w="4192" w:type="pct"/>
            <w:vAlign w:val="center"/>
          </w:tcPr>
          <w:p w14:paraId="5194C368"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dell’ambito territoriale (ad esempio: zone particolarmente bisognose, a rischio spopolamento, con elevati tassi di disoccupazione, carenza di servizi, elevato rischio ambientale, infrastrutturazione disorganizzata, ecc.)</w:t>
            </w:r>
          </w:p>
        </w:tc>
      </w:tr>
      <w:tr w:rsidR="006C4306" w:rsidRPr="00700099" w14:paraId="4BE91164" w14:textId="77777777" w:rsidTr="00F561E7">
        <w:tc>
          <w:tcPr>
            <w:tcW w:w="808" w:type="pct"/>
            <w:vAlign w:val="center"/>
          </w:tcPr>
          <w:p w14:paraId="0FAAE5EA"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P03</w:t>
            </w:r>
          </w:p>
        </w:tc>
        <w:tc>
          <w:tcPr>
            <w:tcW w:w="4192" w:type="pct"/>
            <w:vAlign w:val="center"/>
          </w:tcPr>
          <w:p w14:paraId="2A42FC3B"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Qualità della SSL </w:t>
            </w:r>
            <w:r w:rsidRPr="004F25CB">
              <w:rPr>
                <w:rFonts w:cstheme="minorHAnsi"/>
                <w:sz w:val="18"/>
                <w:szCs w:val="18"/>
              </w:rPr>
              <w:t>e del Piano di Azione</w:t>
            </w:r>
            <w:r w:rsidRPr="00700099">
              <w:rPr>
                <w:rFonts w:cstheme="minorHAnsi"/>
                <w:sz w:val="18"/>
                <w:szCs w:val="18"/>
              </w:rPr>
              <w:t xml:space="preserve"> (ad esempio: rilevanza verso target specifici; coerenza della</w:t>
            </w:r>
          </w:p>
          <w:p w14:paraId="66D31C14" w14:textId="77777777" w:rsidR="006C4306" w:rsidRPr="00700099" w:rsidRDefault="006C4306" w:rsidP="00F561E7">
            <w:pPr>
              <w:spacing w:after="0"/>
              <w:jc w:val="both"/>
              <w:rPr>
                <w:rFonts w:cstheme="minorHAnsi"/>
                <w:sz w:val="18"/>
                <w:szCs w:val="18"/>
              </w:rPr>
            </w:pPr>
            <w:r w:rsidRPr="00700099">
              <w:rPr>
                <w:rFonts w:cstheme="minorHAnsi"/>
                <w:sz w:val="18"/>
                <w:szCs w:val="18"/>
              </w:rPr>
              <w:t>strategia con i fabbisogni di intervento locali, ricadute sul territorio, innovazione, ecc.)</w:t>
            </w:r>
          </w:p>
        </w:tc>
      </w:tr>
      <w:tr w:rsidR="006C4306" w:rsidRPr="00700099" w14:paraId="73DBCE61" w14:textId="77777777" w:rsidTr="00F561E7">
        <w:tc>
          <w:tcPr>
            <w:tcW w:w="808" w:type="pct"/>
            <w:vAlign w:val="center"/>
          </w:tcPr>
          <w:p w14:paraId="474D1945"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P04</w:t>
            </w:r>
          </w:p>
        </w:tc>
        <w:tc>
          <w:tcPr>
            <w:tcW w:w="4192" w:type="pct"/>
            <w:vAlign w:val="center"/>
          </w:tcPr>
          <w:p w14:paraId="73CF5424" w14:textId="77777777" w:rsidR="006C4306" w:rsidRPr="00700099" w:rsidRDefault="006C4306" w:rsidP="00F561E7">
            <w:pPr>
              <w:spacing w:after="0"/>
              <w:jc w:val="both"/>
              <w:rPr>
                <w:rFonts w:cstheme="minorHAnsi"/>
                <w:sz w:val="18"/>
                <w:szCs w:val="18"/>
              </w:rPr>
            </w:pPr>
            <w:r w:rsidRPr="00700099">
              <w:rPr>
                <w:rFonts w:cstheme="minorHAnsi"/>
                <w:sz w:val="18"/>
                <w:szCs w:val="18"/>
              </w:rPr>
              <w:t>Modalità di gestione, attuazione, sorveglianza della SSL</w:t>
            </w:r>
          </w:p>
        </w:tc>
      </w:tr>
    </w:tbl>
    <w:p w14:paraId="52894F41" w14:textId="77777777" w:rsidR="006C4306" w:rsidRDefault="006C4306" w:rsidP="006C4306">
      <w:pPr>
        <w:spacing w:after="0"/>
      </w:pPr>
    </w:p>
    <w:p w14:paraId="78B25FBB"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61721F0C" w14:textId="77777777" w:rsidTr="00FA27E6">
        <w:tc>
          <w:tcPr>
            <w:tcW w:w="5000" w:type="pct"/>
            <w:gridSpan w:val="2"/>
            <w:shd w:val="clear" w:color="auto" w:fill="008E40"/>
          </w:tcPr>
          <w:p w14:paraId="6E0F7115" w14:textId="77777777" w:rsidR="006C4306" w:rsidRPr="00167EA2" w:rsidRDefault="006C4306" w:rsidP="00F561E7">
            <w:pPr>
              <w:spacing w:after="0"/>
              <w:jc w:val="center"/>
              <w:rPr>
                <w:rFonts w:cstheme="minorHAnsi"/>
                <w:b/>
                <w:bCs/>
                <w:sz w:val="18"/>
                <w:szCs w:val="18"/>
              </w:rPr>
            </w:pPr>
            <w:bookmarkStart w:id="164" w:name="_Hlk132188252"/>
            <w:r w:rsidRPr="00167EA2">
              <w:rPr>
                <w:rFonts w:cstheme="minorHAnsi"/>
                <w:b/>
                <w:bCs/>
                <w:color w:val="FFFFFF" w:themeColor="background1"/>
                <w:sz w:val="18"/>
                <w:szCs w:val="18"/>
              </w:rPr>
              <w:t>Criteri di ammissibilità</w:t>
            </w:r>
            <w:r>
              <w:rPr>
                <w:rFonts w:cstheme="minorHAnsi"/>
                <w:b/>
                <w:bCs/>
                <w:color w:val="FFFFFF" w:themeColor="background1"/>
                <w:sz w:val="18"/>
                <w:szCs w:val="18"/>
              </w:rPr>
              <w:t xml:space="preserve"> – Trasversali</w:t>
            </w:r>
          </w:p>
        </w:tc>
      </w:tr>
      <w:tr w:rsidR="006C4306" w:rsidRPr="00167EA2" w14:paraId="5E415645" w14:textId="77777777" w:rsidTr="00FA27E6">
        <w:tc>
          <w:tcPr>
            <w:tcW w:w="832" w:type="pct"/>
            <w:shd w:val="clear" w:color="auto" w:fill="A7D9A3"/>
          </w:tcPr>
          <w:p w14:paraId="721E0944"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55663DA"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44DCAC91" w14:textId="77777777" w:rsidTr="00FA27E6">
        <w:tc>
          <w:tcPr>
            <w:tcW w:w="832" w:type="pct"/>
            <w:vAlign w:val="center"/>
          </w:tcPr>
          <w:p w14:paraId="0B977820"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vAlign w:val="center"/>
          </w:tcPr>
          <w:p w14:paraId="4CE81C0C" w14:textId="77777777" w:rsidR="006C4306" w:rsidRPr="00B362C5" w:rsidRDefault="006C4306" w:rsidP="00F561E7">
            <w:pPr>
              <w:spacing w:after="0"/>
              <w:jc w:val="both"/>
              <w:rPr>
                <w:rFonts w:cstheme="minorHAnsi"/>
                <w:strike/>
                <w:color w:val="FF0000"/>
                <w:sz w:val="18"/>
                <w:szCs w:val="18"/>
              </w:rPr>
            </w:pPr>
            <w:r w:rsidRPr="00B362C5">
              <w:rPr>
                <w:rFonts w:cstheme="minorHAnsi"/>
                <w:strike/>
                <w:color w:val="FF0000"/>
                <w:sz w:val="18"/>
                <w:szCs w:val="18"/>
              </w:rPr>
              <w:t xml:space="preserve">Per ciascuna SSL potrà essere prevista una dotazione finanziaria compresa tra un minimo di </w:t>
            </w:r>
            <w:r w:rsidRPr="00B362C5">
              <w:rPr>
                <w:rFonts w:cstheme="minorHAnsi"/>
                <w:b/>
                <w:bCs/>
                <w:strike/>
                <w:color w:val="FF0000"/>
                <w:sz w:val="18"/>
                <w:szCs w:val="18"/>
              </w:rPr>
              <w:t>2,5 milioni</w:t>
            </w:r>
            <w:r w:rsidRPr="00B362C5">
              <w:rPr>
                <w:rFonts w:cstheme="minorHAnsi"/>
                <w:strike/>
                <w:color w:val="FF0000"/>
                <w:sz w:val="18"/>
                <w:szCs w:val="18"/>
              </w:rPr>
              <w:t xml:space="preserve"> di euro e un massimo di 10 milioni di euro. Per permettere una più efficace specificazione delle Strategie di Sviluppo Locale (SSL), le singole Autorità di Gestione esprimono le deroghe alla dimensione finanziaria minima o massima delle SSL riportate nella tabella 3.</w:t>
            </w:r>
          </w:p>
          <w:p w14:paraId="7F88C994" w14:textId="77777777" w:rsidR="006C4306" w:rsidRPr="00B362C5" w:rsidRDefault="006C4306" w:rsidP="00F561E7">
            <w:pPr>
              <w:spacing w:after="0"/>
              <w:jc w:val="both"/>
              <w:rPr>
                <w:rFonts w:cstheme="minorHAnsi"/>
                <w:strike/>
                <w:color w:val="FF0000"/>
                <w:sz w:val="18"/>
                <w:szCs w:val="18"/>
              </w:rPr>
            </w:pPr>
            <w:r w:rsidRPr="00B362C5">
              <w:rPr>
                <w:rFonts w:cstheme="minorHAnsi"/>
                <w:b/>
                <w:bCs/>
                <w:strike/>
                <w:color w:val="FF0000"/>
                <w:sz w:val="18"/>
                <w:szCs w:val="18"/>
              </w:rPr>
              <w:t>Regione Lombardia</w:t>
            </w:r>
            <w:r w:rsidRPr="00B362C5">
              <w:rPr>
                <w:rFonts w:cstheme="minorHAnsi"/>
                <w:strike/>
                <w:color w:val="FF0000"/>
                <w:sz w:val="18"/>
                <w:szCs w:val="18"/>
              </w:rPr>
              <w:t xml:space="preserve">: deroga alla soglia finanziaria massima. Considerate le specificità del territorio regionale, la dotazione massima è pari a </w:t>
            </w:r>
            <w:r w:rsidRPr="00B362C5">
              <w:rPr>
                <w:rFonts w:cstheme="minorHAnsi"/>
                <w:b/>
                <w:bCs/>
                <w:strike/>
                <w:color w:val="FF0000"/>
                <w:sz w:val="18"/>
                <w:szCs w:val="18"/>
              </w:rPr>
              <w:t>6.000.000 €</w:t>
            </w:r>
            <w:r w:rsidRPr="00B362C5">
              <w:rPr>
                <w:rFonts w:cstheme="minorHAnsi"/>
                <w:strike/>
                <w:color w:val="FF0000"/>
                <w:sz w:val="18"/>
                <w:szCs w:val="18"/>
              </w:rPr>
              <w:t>.</w:t>
            </w:r>
          </w:p>
          <w:p w14:paraId="3DAA2F12" w14:textId="77777777" w:rsidR="006C4306" w:rsidRPr="0065445D" w:rsidRDefault="006C4306" w:rsidP="00F561E7">
            <w:pPr>
              <w:spacing w:after="0"/>
              <w:jc w:val="both"/>
              <w:rPr>
                <w:rFonts w:cstheme="minorHAnsi"/>
                <w:sz w:val="18"/>
                <w:szCs w:val="18"/>
              </w:rPr>
            </w:pPr>
            <w:r>
              <w:rPr>
                <w:rFonts w:cstheme="minorHAnsi"/>
                <w:b/>
                <w:bCs/>
                <w:sz w:val="18"/>
                <w:szCs w:val="18"/>
              </w:rPr>
              <w:t xml:space="preserve">Regione Lombardia: </w:t>
            </w:r>
            <w:r w:rsidRPr="00700099">
              <w:rPr>
                <w:rFonts w:cstheme="minorHAnsi"/>
                <w:sz w:val="18"/>
                <w:szCs w:val="18"/>
              </w:rPr>
              <w:t xml:space="preserve">Per ciascuna SSL potrà essere prevista una dotazione finanziaria compresa tra un minimo di </w:t>
            </w:r>
            <w:r w:rsidRPr="004B5005">
              <w:rPr>
                <w:rFonts w:cstheme="minorHAnsi"/>
                <w:b/>
                <w:bCs/>
                <w:sz w:val="18"/>
                <w:szCs w:val="18"/>
              </w:rPr>
              <w:t>2,5 milioni di euro</w:t>
            </w:r>
            <w:r w:rsidRPr="00700099">
              <w:rPr>
                <w:rFonts w:cstheme="minorHAnsi"/>
                <w:sz w:val="18"/>
                <w:szCs w:val="18"/>
              </w:rPr>
              <w:t xml:space="preserve"> e un massimo di </w:t>
            </w:r>
            <w:r w:rsidRPr="004B5005">
              <w:rPr>
                <w:rFonts w:cstheme="minorHAnsi"/>
                <w:b/>
                <w:bCs/>
                <w:sz w:val="18"/>
                <w:szCs w:val="18"/>
              </w:rPr>
              <w:t>6 milioni di euro</w:t>
            </w:r>
          </w:p>
        </w:tc>
      </w:tr>
      <w:tr w:rsidR="006C4306" w:rsidRPr="00167EA2" w14:paraId="4ADBD4D9" w14:textId="77777777" w:rsidTr="00FA27E6">
        <w:tc>
          <w:tcPr>
            <w:tcW w:w="832" w:type="pct"/>
            <w:vAlign w:val="center"/>
          </w:tcPr>
          <w:p w14:paraId="60D50726"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CR02</w:t>
            </w:r>
          </w:p>
        </w:tc>
        <w:tc>
          <w:tcPr>
            <w:tcW w:w="4168" w:type="pct"/>
            <w:vAlign w:val="center"/>
          </w:tcPr>
          <w:p w14:paraId="678019CA" w14:textId="77777777" w:rsidR="006C4306" w:rsidRPr="00B362C5" w:rsidRDefault="006C4306" w:rsidP="00F561E7">
            <w:pPr>
              <w:spacing w:after="0"/>
              <w:jc w:val="both"/>
              <w:rPr>
                <w:rFonts w:cstheme="minorHAnsi"/>
                <w:strike/>
                <w:color w:val="FF0000"/>
                <w:sz w:val="18"/>
                <w:szCs w:val="18"/>
              </w:rPr>
            </w:pPr>
            <w:r w:rsidRPr="00B362C5">
              <w:rPr>
                <w:rFonts w:cstheme="minorHAnsi"/>
                <w:strike/>
                <w:color w:val="FF0000"/>
                <w:sz w:val="18"/>
                <w:szCs w:val="18"/>
              </w:rPr>
              <w:t>L’intervento è applicato nelle zone rurali più bisognose, prevalentemente classificate come C e D, omogenee in termini geografici, socioeconomici e culturali che includono un minimo di 50 mila fino ad un massimo di 200 mila abitanti. Per permettere una più efficace specificazione delle Strategie di Sviluppo Locale (SSL), le singole Autorità di Gestione individuano le zone di intervento prioritarie ed esprimono le deroghe, riportate nella tabella 4 al limite superiore o inferiore di popolazione nelle zone ad alta o bassa densità demografica e/o che richiedono l’inclusione di territori contermini e coerenti in termini geografici, sociali, economici e culturali.</w:t>
            </w:r>
          </w:p>
          <w:p w14:paraId="386A442F" w14:textId="77777777" w:rsidR="006C4306" w:rsidRPr="00B362C5" w:rsidRDefault="006C4306" w:rsidP="00F561E7">
            <w:pPr>
              <w:spacing w:after="0"/>
              <w:jc w:val="both"/>
              <w:rPr>
                <w:rFonts w:cstheme="minorHAnsi"/>
                <w:b/>
                <w:bCs/>
                <w:strike/>
                <w:color w:val="FF0000"/>
                <w:sz w:val="18"/>
                <w:szCs w:val="18"/>
              </w:rPr>
            </w:pPr>
            <w:r w:rsidRPr="00B362C5">
              <w:rPr>
                <w:rFonts w:cstheme="minorHAnsi"/>
                <w:b/>
                <w:bCs/>
                <w:strike/>
                <w:color w:val="FF0000"/>
                <w:sz w:val="18"/>
                <w:szCs w:val="18"/>
              </w:rPr>
              <w:t>Regione Lombardia</w:t>
            </w:r>
            <w:r w:rsidRPr="00B362C5">
              <w:rPr>
                <w:rFonts w:cstheme="minorHAnsi"/>
                <w:strike/>
                <w:color w:val="FF0000"/>
                <w:sz w:val="18"/>
                <w:szCs w:val="18"/>
              </w:rPr>
              <w:t>: Il criterio è attivato con deroga alle aree eleggibili e al limite di popolazione. La Regione definisce elegibili anche le aree rurali classificate come aree B beneficiarie di Leader 2014-2022, al fine di favorire la prosecuzione dell’intervento in tali zone, di agricoltura intensiva (tipologia areale B).  Nel caso in cui le SSL interessino aree connotate da peculiari caratteristiche demografiche e socioeconomiche, se debitamente motivato e coerente con la SSL proposta, i GAL possono derogare ai limiti di popolazione previsti dalle condizioni di ammissibilità del presente intervento.</w:t>
            </w:r>
          </w:p>
          <w:p w14:paraId="5FC684D5" w14:textId="77777777" w:rsidR="006C4306" w:rsidRPr="00B362C5" w:rsidRDefault="006C4306" w:rsidP="00F561E7">
            <w:pPr>
              <w:spacing w:after="0"/>
              <w:jc w:val="both"/>
              <w:rPr>
                <w:rFonts w:cstheme="minorHAnsi"/>
                <w:sz w:val="18"/>
                <w:szCs w:val="18"/>
                <w:highlight w:val="green"/>
              </w:rPr>
            </w:pPr>
            <w:r w:rsidRPr="00B362C5">
              <w:rPr>
                <w:rFonts w:cstheme="minorHAnsi"/>
                <w:b/>
                <w:bCs/>
                <w:sz w:val="18"/>
                <w:szCs w:val="18"/>
                <w:highlight w:val="green"/>
              </w:rPr>
              <w:t xml:space="preserve">Regione Lombardia: </w:t>
            </w:r>
            <w:r w:rsidRPr="00B362C5">
              <w:rPr>
                <w:rFonts w:cstheme="minorHAnsi"/>
                <w:sz w:val="18"/>
                <w:szCs w:val="18"/>
                <w:highlight w:val="green"/>
              </w:rPr>
              <w:t>L’intervento è applicato in zone omogenee in termini geografici, socioeconomici e culturali classificate come:</w:t>
            </w:r>
          </w:p>
          <w:p w14:paraId="5DE2BD56" w14:textId="77777777" w:rsidR="006C4306" w:rsidRPr="00B362C5" w:rsidRDefault="006C4306" w:rsidP="006C4306">
            <w:pPr>
              <w:pStyle w:val="Paragrafoelenco"/>
              <w:numPr>
                <w:ilvl w:val="0"/>
                <w:numId w:val="97"/>
              </w:numPr>
              <w:spacing w:after="0"/>
              <w:jc w:val="both"/>
              <w:rPr>
                <w:rFonts w:cstheme="minorHAnsi"/>
                <w:sz w:val="18"/>
                <w:szCs w:val="18"/>
                <w:highlight w:val="green"/>
              </w:rPr>
            </w:pPr>
            <w:r w:rsidRPr="00B362C5">
              <w:rPr>
                <w:rFonts w:cstheme="minorHAnsi"/>
                <w:sz w:val="18"/>
                <w:szCs w:val="18"/>
                <w:highlight w:val="green"/>
              </w:rPr>
              <w:t>zone rurali C e D;</w:t>
            </w:r>
          </w:p>
          <w:p w14:paraId="5E8683E7" w14:textId="77777777" w:rsidR="006C4306" w:rsidRPr="00B362C5" w:rsidRDefault="006C4306" w:rsidP="006C4306">
            <w:pPr>
              <w:pStyle w:val="Paragrafoelenco"/>
              <w:numPr>
                <w:ilvl w:val="0"/>
                <w:numId w:val="97"/>
              </w:numPr>
              <w:spacing w:after="0"/>
              <w:jc w:val="both"/>
              <w:rPr>
                <w:rFonts w:cstheme="minorHAnsi"/>
                <w:sz w:val="18"/>
                <w:szCs w:val="18"/>
                <w:highlight w:val="green"/>
              </w:rPr>
            </w:pPr>
            <w:r w:rsidRPr="00B362C5">
              <w:rPr>
                <w:rFonts w:cstheme="minorHAnsi"/>
                <w:sz w:val="18"/>
                <w:szCs w:val="18"/>
                <w:highlight w:val="green"/>
              </w:rPr>
              <w:t>zone rurali B beneficiarie di Leader 2014-2022.</w:t>
            </w:r>
          </w:p>
          <w:p w14:paraId="697F11D4" w14:textId="77777777" w:rsidR="006C4306" w:rsidRPr="004B5005" w:rsidRDefault="006C4306" w:rsidP="00F561E7">
            <w:pPr>
              <w:spacing w:after="0"/>
              <w:jc w:val="both"/>
              <w:rPr>
                <w:rFonts w:cstheme="minorHAnsi"/>
                <w:sz w:val="18"/>
                <w:szCs w:val="18"/>
              </w:rPr>
            </w:pPr>
            <w:r w:rsidRPr="00B362C5">
              <w:rPr>
                <w:rFonts w:cstheme="minorHAnsi"/>
                <w:sz w:val="18"/>
                <w:szCs w:val="18"/>
                <w:highlight w:val="green"/>
              </w:rPr>
              <w:t xml:space="preserve">La popolazione del territorio candidato deve essere compresa tra un minimo di </w:t>
            </w:r>
            <w:r w:rsidRPr="00B362C5">
              <w:rPr>
                <w:rFonts w:cstheme="minorHAnsi"/>
                <w:b/>
                <w:bCs/>
                <w:sz w:val="18"/>
                <w:szCs w:val="18"/>
                <w:highlight w:val="green"/>
              </w:rPr>
              <w:t>50 mila</w:t>
            </w:r>
            <w:r w:rsidRPr="00B362C5">
              <w:rPr>
                <w:rFonts w:cstheme="minorHAnsi"/>
                <w:sz w:val="18"/>
                <w:szCs w:val="18"/>
                <w:highlight w:val="green"/>
              </w:rPr>
              <w:t xml:space="preserve"> fino ad un massimo di </w:t>
            </w:r>
            <w:r w:rsidRPr="00B362C5">
              <w:rPr>
                <w:rFonts w:cstheme="minorHAnsi"/>
                <w:b/>
                <w:bCs/>
                <w:sz w:val="18"/>
                <w:szCs w:val="18"/>
                <w:highlight w:val="green"/>
              </w:rPr>
              <w:t>200 mila abitanti</w:t>
            </w:r>
            <w:r w:rsidRPr="00B362C5">
              <w:rPr>
                <w:rFonts w:cstheme="minorHAnsi"/>
                <w:sz w:val="18"/>
                <w:szCs w:val="18"/>
                <w:highlight w:val="green"/>
              </w:rPr>
              <w:t>. Nel caso in cui le SSL interessino aree connotate da peculiari caratteristiche demografiche e socioeconomiche, se debitamente motivato e coerente con la SSL proposta, i GAL possono derogare ai limiti di popolazione previsti dalle condizioni di ammissibilità del presente intervento</w:t>
            </w:r>
          </w:p>
        </w:tc>
      </w:tr>
      <w:tr w:rsidR="006C4306" w:rsidRPr="00167EA2" w14:paraId="5901E748" w14:textId="77777777" w:rsidTr="00FA27E6">
        <w:tc>
          <w:tcPr>
            <w:tcW w:w="832" w:type="pct"/>
            <w:vAlign w:val="center"/>
          </w:tcPr>
          <w:p w14:paraId="6E8152B5"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CR03</w:t>
            </w:r>
          </w:p>
        </w:tc>
        <w:tc>
          <w:tcPr>
            <w:tcW w:w="4168" w:type="pct"/>
            <w:vAlign w:val="center"/>
          </w:tcPr>
          <w:p w14:paraId="724EEDB3" w14:textId="77777777" w:rsidR="006C4306" w:rsidRPr="005A1A4B" w:rsidRDefault="006C4306" w:rsidP="00F561E7">
            <w:pPr>
              <w:spacing w:after="0"/>
              <w:jc w:val="both"/>
              <w:rPr>
                <w:rFonts w:cstheme="minorHAnsi"/>
                <w:sz w:val="18"/>
                <w:szCs w:val="18"/>
              </w:rPr>
            </w:pPr>
            <w:r w:rsidRPr="005A1A4B">
              <w:rPr>
                <w:rFonts w:cstheme="minorHAnsi"/>
                <w:sz w:val="18"/>
                <w:szCs w:val="18"/>
              </w:rPr>
              <w:t>I GAL sono composti dai rappresentanti degli interessi socioeconomici pubblici e privati della realtà locale, nei quali è favorita una rappresentanza equilibrata fra generi, la partecipazione dei giovani e nessun singolo gruppo di interesse controlla il processo decisionale</w:t>
            </w:r>
          </w:p>
        </w:tc>
      </w:tr>
      <w:tr w:rsidR="006C4306" w:rsidRPr="00167EA2" w14:paraId="20FFAD43" w14:textId="77777777" w:rsidTr="00FA27E6">
        <w:tc>
          <w:tcPr>
            <w:tcW w:w="832" w:type="pct"/>
            <w:vAlign w:val="center"/>
          </w:tcPr>
          <w:p w14:paraId="3912ADB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CR04</w:t>
            </w:r>
          </w:p>
        </w:tc>
        <w:tc>
          <w:tcPr>
            <w:tcW w:w="4168" w:type="pct"/>
            <w:vAlign w:val="center"/>
          </w:tcPr>
          <w:p w14:paraId="1C9F294A" w14:textId="77777777" w:rsidR="006C4306" w:rsidRPr="00E01E68" w:rsidRDefault="006C4306" w:rsidP="00F561E7">
            <w:pPr>
              <w:spacing w:after="0"/>
              <w:jc w:val="both"/>
              <w:rPr>
                <w:rFonts w:cstheme="minorHAnsi"/>
                <w:sz w:val="18"/>
                <w:szCs w:val="18"/>
              </w:rPr>
            </w:pPr>
            <w:r w:rsidRPr="00700099">
              <w:rPr>
                <w:rFonts w:cstheme="minorHAnsi"/>
                <w:sz w:val="18"/>
                <w:szCs w:val="18"/>
              </w:rPr>
              <w:t xml:space="preserve">Ciascun </w:t>
            </w:r>
            <w:r>
              <w:rPr>
                <w:rFonts w:cstheme="minorHAnsi"/>
                <w:sz w:val="18"/>
                <w:szCs w:val="18"/>
              </w:rPr>
              <w:t>GAL</w:t>
            </w:r>
            <w:r w:rsidRPr="00700099">
              <w:rPr>
                <w:rFonts w:cstheme="minorHAnsi"/>
                <w:sz w:val="18"/>
                <w:szCs w:val="18"/>
              </w:rPr>
              <w:t xml:space="preserve"> dovrà rispettare il principio di non sovrapposizione delle SSL e dei territori interessati</w:t>
            </w:r>
          </w:p>
        </w:tc>
      </w:tr>
      <w:tr w:rsidR="006C4306" w:rsidRPr="00167EA2" w14:paraId="14FC932C" w14:textId="77777777" w:rsidTr="00FA27E6">
        <w:tc>
          <w:tcPr>
            <w:tcW w:w="5000" w:type="pct"/>
            <w:gridSpan w:val="2"/>
            <w:shd w:val="clear" w:color="auto" w:fill="008E40"/>
          </w:tcPr>
          <w:p w14:paraId="0BA6B1B8" w14:textId="77777777" w:rsidR="006C4306" w:rsidRPr="00167EA2" w:rsidRDefault="006C4306" w:rsidP="00F561E7">
            <w:pPr>
              <w:spacing w:after="0"/>
              <w:jc w:val="center"/>
              <w:rPr>
                <w:rFonts w:cstheme="minorHAnsi"/>
                <w:b/>
                <w:bCs/>
                <w:sz w:val="18"/>
                <w:szCs w:val="18"/>
              </w:rPr>
            </w:pPr>
            <w:bookmarkStart w:id="165" w:name="_Hlk132188232"/>
            <w:bookmarkEnd w:id="164"/>
            <w:r>
              <w:rPr>
                <w:rFonts w:cstheme="minorHAnsi"/>
                <w:b/>
                <w:bCs/>
                <w:color w:val="FFFFFF" w:themeColor="background1"/>
                <w:sz w:val="18"/>
                <w:szCs w:val="18"/>
              </w:rPr>
              <w:t xml:space="preserve">Beneficiari - </w:t>
            </w:r>
            <w:r w:rsidRPr="00700099">
              <w:rPr>
                <w:rFonts w:cstheme="minorHAnsi"/>
                <w:b/>
                <w:bCs/>
                <w:color w:val="FFFFFF" w:themeColor="background1"/>
                <w:sz w:val="18"/>
                <w:szCs w:val="18"/>
              </w:rPr>
              <w:t>Sotto intervento A)</w:t>
            </w:r>
          </w:p>
        </w:tc>
      </w:tr>
      <w:tr w:rsidR="006C4306" w:rsidRPr="00167EA2" w14:paraId="50318BCC" w14:textId="77777777" w:rsidTr="00FA27E6">
        <w:tc>
          <w:tcPr>
            <w:tcW w:w="832" w:type="pct"/>
            <w:shd w:val="clear" w:color="auto" w:fill="A7D9A3"/>
          </w:tcPr>
          <w:p w14:paraId="38A6C2B8"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7088EE79"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2A55C9D9" w14:textId="77777777" w:rsidTr="00FA27E6">
        <w:tc>
          <w:tcPr>
            <w:tcW w:w="5000" w:type="pct"/>
            <w:gridSpan w:val="2"/>
            <w:shd w:val="clear" w:color="auto" w:fill="auto"/>
          </w:tcPr>
          <w:p w14:paraId="17CCE40F" w14:textId="77777777" w:rsidR="006C4306" w:rsidRPr="00712AF5" w:rsidRDefault="006C4306" w:rsidP="00F561E7">
            <w:pPr>
              <w:spacing w:after="0"/>
              <w:jc w:val="both"/>
              <w:rPr>
                <w:rFonts w:cstheme="minorHAnsi"/>
                <w:sz w:val="18"/>
                <w:szCs w:val="18"/>
              </w:rPr>
            </w:pPr>
            <w:r w:rsidRPr="00712AF5">
              <w:rPr>
                <w:rFonts w:cstheme="minorHAnsi"/>
                <w:sz w:val="18"/>
                <w:szCs w:val="18"/>
              </w:rPr>
              <w:t>I beneficiari delle operazioni pianificate nelle SSL</w:t>
            </w:r>
            <w:r>
              <w:rPr>
                <w:rFonts w:cstheme="minorHAnsi"/>
                <w:sz w:val="18"/>
                <w:szCs w:val="18"/>
              </w:rPr>
              <w:t xml:space="preserve"> </w:t>
            </w:r>
            <w:r w:rsidRPr="00B362C5">
              <w:rPr>
                <w:rFonts w:cstheme="minorHAnsi"/>
                <w:sz w:val="18"/>
                <w:szCs w:val="18"/>
                <w:highlight w:val="green"/>
              </w:rPr>
              <w:t>di cui al sotto intervento A</w:t>
            </w:r>
            <w:r w:rsidRPr="00712AF5">
              <w:rPr>
                <w:rFonts w:cstheme="minorHAnsi"/>
                <w:sz w:val="18"/>
                <w:szCs w:val="18"/>
              </w:rPr>
              <w:t xml:space="preserve"> - tenendo conto delle disposizioni generali </w:t>
            </w:r>
            <w:r>
              <w:rPr>
                <w:rFonts w:cstheme="minorHAnsi"/>
                <w:sz w:val="18"/>
                <w:szCs w:val="18"/>
              </w:rPr>
              <w:t>del presente</w:t>
            </w:r>
            <w:r w:rsidRPr="00712AF5">
              <w:rPr>
                <w:rFonts w:cstheme="minorHAnsi"/>
                <w:sz w:val="18"/>
                <w:szCs w:val="18"/>
              </w:rPr>
              <w:t xml:space="preserve"> intervento, a seconda delle opzioni definite delle </w:t>
            </w:r>
            <w:r>
              <w:rPr>
                <w:rFonts w:cstheme="minorHAnsi"/>
                <w:sz w:val="18"/>
                <w:szCs w:val="18"/>
              </w:rPr>
              <w:t>AdGR</w:t>
            </w:r>
            <w:r w:rsidRPr="00712AF5">
              <w:rPr>
                <w:rFonts w:cstheme="minorHAnsi"/>
                <w:sz w:val="18"/>
                <w:szCs w:val="18"/>
              </w:rPr>
              <w:t xml:space="preserve"> e specificate nelle SSL in funzione delle esigenze locali - sono:</w:t>
            </w:r>
          </w:p>
        </w:tc>
      </w:tr>
      <w:tr w:rsidR="006C4306" w:rsidRPr="00167EA2" w14:paraId="3F3A7E23" w14:textId="77777777" w:rsidTr="00FA27E6">
        <w:tc>
          <w:tcPr>
            <w:tcW w:w="832" w:type="pct"/>
            <w:vAlign w:val="center"/>
          </w:tcPr>
          <w:p w14:paraId="382D5EB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CR05</w:t>
            </w:r>
          </w:p>
        </w:tc>
        <w:tc>
          <w:tcPr>
            <w:tcW w:w="4168" w:type="pct"/>
            <w:vAlign w:val="center"/>
          </w:tcPr>
          <w:p w14:paraId="3F97D7B1" w14:textId="77777777" w:rsidR="006C4306" w:rsidRPr="00E01E68" w:rsidRDefault="006C4306" w:rsidP="00F561E7">
            <w:pPr>
              <w:spacing w:after="0"/>
              <w:jc w:val="both"/>
              <w:rPr>
                <w:rFonts w:cstheme="minorHAnsi"/>
                <w:sz w:val="18"/>
                <w:szCs w:val="18"/>
              </w:rPr>
            </w:pPr>
            <w:r w:rsidRPr="00700099">
              <w:rPr>
                <w:rFonts w:cstheme="minorHAnsi"/>
                <w:sz w:val="18"/>
                <w:szCs w:val="18"/>
              </w:rPr>
              <w:t xml:space="preserve">Per le operazioni ordinarie attivate nella SSL, i medesimi previsti </w:t>
            </w:r>
            <w:r>
              <w:rPr>
                <w:rFonts w:cstheme="minorHAnsi"/>
                <w:sz w:val="18"/>
                <w:szCs w:val="18"/>
              </w:rPr>
              <w:t>nei singoli interventi</w:t>
            </w:r>
            <w:r w:rsidRPr="00700099">
              <w:rPr>
                <w:rFonts w:cstheme="minorHAnsi"/>
                <w:sz w:val="18"/>
                <w:szCs w:val="18"/>
              </w:rPr>
              <w:t xml:space="preserve"> di</w:t>
            </w:r>
            <w:r>
              <w:rPr>
                <w:rFonts w:cstheme="minorHAnsi"/>
                <w:sz w:val="18"/>
                <w:szCs w:val="18"/>
              </w:rPr>
              <w:t xml:space="preserve"> </w:t>
            </w:r>
            <w:r w:rsidRPr="00700099">
              <w:rPr>
                <w:rFonts w:cstheme="minorHAnsi"/>
                <w:sz w:val="18"/>
                <w:szCs w:val="18"/>
              </w:rPr>
              <w:t xml:space="preserve">riferimento, secondo le specificità </w:t>
            </w:r>
            <w:r w:rsidRPr="00B362C5">
              <w:rPr>
                <w:rFonts w:cstheme="minorHAnsi"/>
                <w:strike/>
                <w:color w:val="FF0000"/>
                <w:sz w:val="18"/>
                <w:szCs w:val="18"/>
              </w:rPr>
              <w:t>delle Regioni e Province Autonome</w:t>
            </w:r>
            <w:r>
              <w:rPr>
                <w:rFonts w:cstheme="minorHAnsi"/>
                <w:sz w:val="18"/>
                <w:szCs w:val="18"/>
              </w:rPr>
              <w:t xml:space="preserve"> </w:t>
            </w:r>
            <w:r w:rsidRPr="00B362C5">
              <w:rPr>
                <w:rFonts w:cstheme="minorHAnsi"/>
                <w:sz w:val="18"/>
                <w:szCs w:val="18"/>
                <w:highlight w:val="green"/>
              </w:rPr>
              <w:t>regionali</w:t>
            </w:r>
            <w:r w:rsidRPr="00700099">
              <w:rPr>
                <w:rFonts w:cstheme="minorHAnsi"/>
                <w:sz w:val="18"/>
                <w:szCs w:val="18"/>
              </w:rPr>
              <w:t xml:space="preserve"> declinate nel PSP</w:t>
            </w:r>
            <w:r>
              <w:rPr>
                <w:rFonts w:cstheme="minorHAnsi"/>
                <w:sz w:val="18"/>
                <w:szCs w:val="18"/>
              </w:rPr>
              <w:t xml:space="preserve"> </w:t>
            </w:r>
            <w:r w:rsidRPr="00897D4D">
              <w:rPr>
                <w:rFonts w:cstheme="minorHAnsi"/>
                <w:sz w:val="18"/>
                <w:szCs w:val="18"/>
                <w:highlight w:val="green"/>
              </w:rPr>
              <w:t>e nel presente documento</w:t>
            </w:r>
          </w:p>
        </w:tc>
      </w:tr>
      <w:tr w:rsidR="006C4306" w:rsidRPr="00167EA2" w14:paraId="751E4B69" w14:textId="77777777" w:rsidTr="00FA27E6">
        <w:tc>
          <w:tcPr>
            <w:tcW w:w="832" w:type="pct"/>
            <w:vAlign w:val="center"/>
          </w:tcPr>
          <w:p w14:paraId="4205E09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CR07</w:t>
            </w:r>
          </w:p>
        </w:tc>
        <w:tc>
          <w:tcPr>
            <w:tcW w:w="4168" w:type="pct"/>
            <w:vAlign w:val="center"/>
          </w:tcPr>
          <w:p w14:paraId="76855BC3" w14:textId="77777777" w:rsidR="006C4306" w:rsidRPr="00E01E68" w:rsidRDefault="006C4306" w:rsidP="00F561E7">
            <w:pPr>
              <w:spacing w:after="0"/>
              <w:jc w:val="both"/>
              <w:rPr>
                <w:rFonts w:cstheme="minorHAnsi"/>
                <w:sz w:val="18"/>
                <w:szCs w:val="18"/>
              </w:rPr>
            </w:pPr>
            <w:r w:rsidRPr="00700099">
              <w:rPr>
                <w:rFonts w:cstheme="minorHAnsi"/>
                <w:sz w:val="18"/>
                <w:szCs w:val="18"/>
              </w:rPr>
              <w:t>Per le operazioni relative all’avvio di imprese extra-agricole, i beneficiari sono definiti, in linea</w:t>
            </w:r>
            <w:r>
              <w:rPr>
                <w:rFonts w:cstheme="minorHAnsi"/>
                <w:sz w:val="18"/>
                <w:szCs w:val="18"/>
              </w:rPr>
              <w:t xml:space="preserve"> </w:t>
            </w:r>
            <w:r w:rsidRPr="00700099">
              <w:rPr>
                <w:rFonts w:cstheme="minorHAnsi"/>
                <w:sz w:val="18"/>
                <w:szCs w:val="18"/>
              </w:rPr>
              <w:t>generale nella scheda intervento SRE04 “Start</w:t>
            </w:r>
            <w:r>
              <w:rPr>
                <w:rFonts w:cstheme="minorHAnsi"/>
                <w:sz w:val="18"/>
                <w:szCs w:val="18"/>
              </w:rPr>
              <w:t>-</w:t>
            </w:r>
            <w:r w:rsidRPr="00700099">
              <w:rPr>
                <w:rFonts w:cstheme="minorHAnsi"/>
                <w:sz w:val="18"/>
                <w:szCs w:val="18"/>
              </w:rPr>
              <w:t xml:space="preserve">up non agricole” del PSP </w:t>
            </w:r>
            <w:r w:rsidRPr="00897D4D">
              <w:rPr>
                <w:rFonts w:cstheme="minorHAnsi"/>
                <w:sz w:val="18"/>
                <w:szCs w:val="18"/>
                <w:highlight w:val="green"/>
              </w:rPr>
              <w:t>e del presente documen</w:t>
            </w:r>
            <w:r w:rsidRPr="00B362C5">
              <w:rPr>
                <w:rFonts w:cstheme="minorHAnsi"/>
                <w:sz w:val="18"/>
                <w:szCs w:val="18"/>
                <w:highlight w:val="green"/>
              </w:rPr>
              <w:t>to e</w:t>
            </w:r>
            <w:r w:rsidRPr="00700099">
              <w:rPr>
                <w:rFonts w:cstheme="minorHAnsi"/>
                <w:sz w:val="18"/>
                <w:szCs w:val="18"/>
              </w:rPr>
              <w:t xml:space="preserve"> nelle SSL proposte dai GAL</w:t>
            </w:r>
          </w:p>
        </w:tc>
      </w:tr>
      <w:tr w:rsidR="006C4306" w:rsidRPr="00167EA2" w14:paraId="418B34CF" w14:textId="77777777" w:rsidTr="00FA27E6">
        <w:tc>
          <w:tcPr>
            <w:tcW w:w="832" w:type="pct"/>
            <w:vAlign w:val="center"/>
          </w:tcPr>
          <w:p w14:paraId="263FF9DA" w14:textId="77777777" w:rsidR="006C4306" w:rsidRPr="005A1A4B" w:rsidRDefault="006C4306" w:rsidP="00F561E7">
            <w:pPr>
              <w:spacing w:after="0"/>
              <w:jc w:val="center"/>
              <w:rPr>
                <w:rFonts w:cstheme="minorHAnsi"/>
                <w:b/>
                <w:bCs/>
                <w:sz w:val="18"/>
                <w:szCs w:val="18"/>
              </w:rPr>
            </w:pPr>
            <w:r w:rsidRPr="005A1A4B">
              <w:rPr>
                <w:rFonts w:cstheme="minorHAnsi"/>
                <w:b/>
                <w:bCs/>
                <w:sz w:val="18"/>
                <w:szCs w:val="18"/>
              </w:rPr>
              <w:t>CR09</w:t>
            </w:r>
          </w:p>
        </w:tc>
        <w:tc>
          <w:tcPr>
            <w:tcW w:w="4168" w:type="pct"/>
            <w:vAlign w:val="center"/>
          </w:tcPr>
          <w:p w14:paraId="7F60D9A9" w14:textId="77777777" w:rsidR="006C4306" w:rsidRPr="005A1A4B" w:rsidRDefault="006C4306" w:rsidP="00F561E7">
            <w:pPr>
              <w:spacing w:after="0"/>
              <w:jc w:val="both"/>
              <w:rPr>
                <w:rFonts w:cstheme="minorHAnsi"/>
                <w:sz w:val="18"/>
                <w:szCs w:val="18"/>
              </w:rPr>
            </w:pPr>
            <w:r w:rsidRPr="005A1A4B">
              <w:rPr>
                <w:rFonts w:cstheme="minorHAnsi"/>
                <w:sz w:val="18"/>
                <w:szCs w:val="18"/>
              </w:rPr>
              <w:t>Il GAL può essere beneficiario di progetti di accompagnamento correlati alle operazioni previste nelle SSL</w:t>
            </w:r>
          </w:p>
        </w:tc>
      </w:tr>
      <w:tr w:rsidR="006C4306" w:rsidRPr="00167EA2" w14:paraId="07128DED" w14:textId="77777777" w:rsidTr="00FA27E6">
        <w:tc>
          <w:tcPr>
            <w:tcW w:w="5000" w:type="pct"/>
            <w:gridSpan w:val="2"/>
            <w:shd w:val="clear" w:color="auto" w:fill="008E40"/>
          </w:tcPr>
          <w:p w14:paraId="1475D254" w14:textId="77777777" w:rsidR="006C4306" w:rsidRPr="00167EA2" w:rsidRDefault="006C4306" w:rsidP="00F561E7">
            <w:pPr>
              <w:spacing w:after="0"/>
              <w:jc w:val="center"/>
              <w:rPr>
                <w:rFonts w:cstheme="minorHAnsi"/>
                <w:b/>
                <w:bCs/>
                <w:sz w:val="18"/>
                <w:szCs w:val="18"/>
              </w:rPr>
            </w:pPr>
            <w:bookmarkStart w:id="166" w:name="_Hlk132188259"/>
            <w:bookmarkEnd w:id="165"/>
            <w:r>
              <w:rPr>
                <w:rFonts w:cstheme="minorHAnsi"/>
                <w:b/>
                <w:bCs/>
                <w:color w:val="FFFFFF" w:themeColor="background1"/>
                <w:sz w:val="18"/>
                <w:szCs w:val="18"/>
              </w:rPr>
              <w:t xml:space="preserve">Criteri di ammissibilità - </w:t>
            </w:r>
            <w:r w:rsidRPr="00700099">
              <w:rPr>
                <w:rFonts w:cstheme="minorHAnsi"/>
                <w:b/>
                <w:bCs/>
                <w:color w:val="FFFFFF" w:themeColor="background1"/>
                <w:sz w:val="18"/>
                <w:szCs w:val="18"/>
              </w:rPr>
              <w:t>Sotto intervento A)</w:t>
            </w:r>
          </w:p>
        </w:tc>
      </w:tr>
      <w:tr w:rsidR="006C4306" w:rsidRPr="00167EA2" w14:paraId="545D2F23" w14:textId="77777777" w:rsidTr="00FA27E6">
        <w:tc>
          <w:tcPr>
            <w:tcW w:w="832" w:type="pct"/>
            <w:shd w:val="clear" w:color="auto" w:fill="A7D9A3"/>
          </w:tcPr>
          <w:p w14:paraId="6DDB736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16E7C42A"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4E470F8A" w14:textId="77777777" w:rsidTr="00FA27E6">
        <w:tc>
          <w:tcPr>
            <w:tcW w:w="832" w:type="pct"/>
            <w:vAlign w:val="center"/>
          </w:tcPr>
          <w:p w14:paraId="15E62E2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CR10</w:t>
            </w:r>
          </w:p>
        </w:tc>
        <w:tc>
          <w:tcPr>
            <w:tcW w:w="4168" w:type="pct"/>
            <w:vAlign w:val="center"/>
          </w:tcPr>
          <w:p w14:paraId="3A8653BB" w14:textId="77777777" w:rsidR="006C4306" w:rsidRPr="00E01E68" w:rsidRDefault="006C4306" w:rsidP="00F561E7">
            <w:pPr>
              <w:spacing w:after="0"/>
              <w:jc w:val="both"/>
              <w:rPr>
                <w:rFonts w:cstheme="minorHAnsi"/>
                <w:sz w:val="18"/>
                <w:szCs w:val="18"/>
              </w:rPr>
            </w:pPr>
            <w:r w:rsidRPr="00700099">
              <w:rPr>
                <w:rFonts w:cstheme="minorHAnsi"/>
                <w:sz w:val="18"/>
                <w:szCs w:val="18"/>
              </w:rPr>
              <w:t>Per le operazioni ordinarie, comprese operazioni nell’ambito dell’intervento “SRE04 – Start</w:t>
            </w:r>
            <w:r>
              <w:rPr>
                <w:rFonts w:cstheme="minorHAnsi"/>
                <w:sz w:val="18"/>
                <w:szCs w:val="18"/>
              </w:rPr>
              <w:t>-</w:t>
            </w:r>
            <w:r w:rsidRPr="00700099">
              <w:rPr>
                <w:rFonts w:cstheme="minorHAnsi"/>
                <w:sz w:val="18"/>
                <w:szCs w:val="18"/>
              </w:rPr>
              <w:t>up non agricole”, dovranno inoltre essere rispettati gli ICO pertinenti per le tipologie di intervento che rientrano nel PSP (investimenti)</w:t>
            </w:r>
            <w:r>
              <w:rPr>
                <w:rFonts w:cstheme="minorHAnsi"/>
                <w:sz w:val="18"/>
                <w:szCs w:val="18"/>
              </w:rPr>
              <w:t xml:space="preserve"> </w:t>
            </w:r>
            <w:r w:rsidRPr="00897D4D">
              <w:rPr>
                <w:rFonts w:cstheme="minorHAnsi"/>
                <w:sz w:val="18"/>
                <w:szCs w:val="18"/>
                <w:highlight w:val="green"/>
              </w:rPr>
              <w:t>e nel presente documento</w:t>
            </w:r>
          </w:p>
        </w:tc>
      </w:tr>
      <w:tr w:rsidR="006C4306" w:rsidRPr="00167EA2" w14:paraId="39EDB531" w14:textId="77777777" w:rsidTr="00FA27E6">
        <w:tc>
          <w:tcPr>
            <w:tcW w:w="832" w:type="pct"/>
            <w:vAlign w:val="center"/>
          </w:tcPr>
          <w:p w14:paraId="172BFC79" w14:textId="77777777" w:rsidR="006C4306" w:rsidRPr="004677DF" w:rsidRDefault="006C4306" w:rsidP="00F561E7">
            <w:pPr>
              <w:spacing w:after="0"/>
              <w:jc w:val="center"/>
              <w:rPr>
                <w:rFonts w:cstheme="minorHAnsi"/>
                <w:b/>
                <w:bCs/>
                <w:strike/>
                <w:color w:val="FF0000"/>
                <w:sz w:val="18"/>
                <w:szCs w:val="18"/>
                <w:highlight w:val="yellow"/>
              </w:rPr>
            </w:pPr>
            <w:r w:rsidRPr="004677DF">
              <w:rPr>
                <w:rFonts w:cstheme="minorHAnsi"/>
                <w:b/>
                <w:bCs/>
                <w:strike/>
                <w:color w:val="FF0000"/>
                <w:sz w:val="18"/>
                <w:szCs w:val="18"/>
                <w:highlight w:val="yellow"/>
              </w:rPr>
              <w:t>CR11</w:t>
            </w:r>
          </w:p>
        </w:tc>
        <w:tc>
          <w:tcPr>
            <w:tcW w:w="4168" w:type="pct"/>
            <w:vAlign w:val="center"/>
          </w:tcPr>
          <w:p w14:paraId="0D81718C" w14:textId="77777777" w:rsidR="006C4306" w:rsidRPr="004677DF" w:rsidRDefault="006C4306" w:rsidP="00F561E7">
            <w:pPr>
              <w:spacing w:after="0"/>
              <w:jc w:val="both"/>
              <w:rPr>
                <w:rFonts w:cstheme="minorHAnsi"/>
                <w:strike/>
                <w:color w:val="FF0000"/>
                <w:sz w:val="18"/>
                <w:szCs w:val="18"/>
                <w:highlight w:val="yellow"/>
              </w:rPr>
            </w:pPr>
            <w:r w:rsidRPr="004677DF">
              <w:rPr>
                <w:rFonts w:cstheme="minorHAnsi"/>
                <w:strike/>
                <w:color w:val="FF0000"/>
                <w:sz w:val="18"/>
                <w:szCs w:val="18"/>
                <w:highlight w:val="yellow"/>
              </w:rPr>
              <w:t>Per le operazioni specifiche le Autorità di Gestione definiscono quali impegni prevedere e/o ne includono altri sulla base delle esigenze locali.</w:t>
            </w:r>
          </w:p>
        </w:tc>
      </w:tr>
      <w:tr w:rsidR="006C4306" w:rsidRPr="00167EA2" w14:paraId="7567365C" w14:textId="77777777" w:rsidTr="00FA27E6">
        <w:tc>
          <w:tcPr>
            <w:tcW w:w="5000" w:type="pct"/>
            <w:gridSpan w:val="2"/>
            <w:shd w:val="clear" w:color="auto" w:fill="008E40"/>
          </w:tcPr>
          <w:p w14:paraId="6F4CEE84" w14:textId="77777777" w:rsidR="006C4306" w:rsidRPr="00167EA2" w:rsidRDefault="006C4306" w:rsidP="00F561E7">
            <w:pPr>
              <w:spacing w:after="0"/>
              <w:jc w:val="center"/>
              <w:rPr>
                <w:rFonts w:cstheme="minorHAnsi"/>
                <w:b/>
                <w:bCs/>
                <w:sz w:val="18"/>
                <w:szCs w:val="18"/>
              </w:rPr>
            </w:pPr>
            <w:bookmarkStart w:id="167" w:name="_Hlk132188242"/>
            <w:bookmarkEnd w:id="166"/>
            <w:r>
              <w:rPr>
                <w:rFonts w:cstheme="minorHAnsi"/>
                <w:b/>
                <w:bCs/>
                <w:color w:val="FFFFFF" w:themeColor="background1"/>
                <w:sz w:val="18"/>
                <w:szCs w:val="18"/>
              </w:rPr>
              <w:t xml:space="preserve">Beneficiari - </w:t>
            </w:r>
            <w:r w:rsidRPr="00700099">
              <w:rPr>
                <w:rFonts w:cstheme="minorHAnsi"/>
                <w:b/>
                <w:bCs/>
                <w:color w:val="FFFFFF" w:themeColor="background1"/>
                <w:sz w:val="18"/>
                <w:szCs w:val="18"/>
              </w:rPr>
              <w:t xml:space="preserve">Sotto intervento </w:t>
            </w:r>
            <w:r>
              <w:rPr>
                <w:rFonts w:cstheme="minorHAnsi"/>
                <w:b/>
                <w:bCs/>
                <w:color w:val="FFFFFF" w:themeColor="background1"/>
                <w:sz w:val="18"/>
                <w:szCs w:val="18"/>
              </w:rPr>
              <w:t>B</w:t>
            </w:r>
            <w:r w:rsidRPr="00700099">
              <w:rPr>
                <w:rFonts w:cstheme="minorHAnsi"/>
                <w:b/>
                <w:bCs/>
                <w:color w:val="FFFFFF" w:themeColor="background1"/>
                <w:sz w:val="18"/>
                <w:szCs w:val="18"/>
              </w:rPr>
              <w:t>)</w:t>
            </w:r>
          </w:p>
        </w:tc>
      </w:tr>
      <w:tr w:rsidR="006C4306" w:rsidRPr="00167EA2" w14:paraId="7C01670D" w14:textId="77777777" w:rsidTr="00FA27E6">
        <w:tc>
          <w:tcPr>
            <w:tcW w:w="832" w:type="pct"/>
            <w:shd w:val="clear" w:color="auto" w:fill="A7D9A3"/>
          </w:tcPr>
          <w:p w14:paraId="139D63B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1807BD99"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7ECC843B" w14:textId="77777777" w:rsidTr="00FA27E6">
        <w:tc>
          <w:tcPr>
            <w:tcW w:w="832" w:type="pct"/>
            <w:vAlign w:val="center"/>
          </w:tcPr>
          <w:p w14:paraId="5CDB611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CR12</w:t>
            </w:r>
          </w:p>
        </w:tc>
        <w:tc>
          <w:tcPr>
            <w:tcW w:w="4168" w:type="pct"/>
            <w:vAlign w:val="center"/>
          </w:tcPr>
          <w:p w14:paraId="6727D969" w14:textId="77777777" w:rsidR="006C4306" w:rsidRPr="00E01E68" w:rsidRDefault="006C4306" w:rsidP="00F561E7">
            <w:pPr>
              <w:spacing w:after="0"/>
              <w:jc w:val="both"/>
              <w:rPr>
                <w:rFonts w:cstheme="minorHAnsi"/>
                <w:sz w:val="18"/>
                <w:szCs w:val="18"/>
              </w:rPr>
            </w:pPr>
            <w:r w:rsidRPr="00700099">
              <w:rPr>
                <w:rFonts w:cstheme="minorHAnsi"/>
                <w:sz w:val="18"/>
                <w:szCs w:val="18"/>
              </w:rPr>
              <w:t xml:space="preserve">I beneficiari </w:t>
            </w:r>
            <w:r w:rsidRPr="00D95A8C">
              <w:rPr>
                <w:rFonts w:cstheme="minorHAnsi"/>
                <w:sz w:val="18"/>
                <w:szCs w:val="18"/>
                <w:highlight w:val="green"/>
              </w:rPr>
              <w:t>del sotto intervento B</w:t>
            </w:r>
            <w:r>
              <w:rPr>
                <w:rFonts w:cstheme="minorHAnsi"/>
                <w:sz w:val="18"/>
                <w:szCs w:val="18"/>
              </w:rPr>
              <w:t xml:space="preserve"> </w:t>
            </w:r>
            <w:r w:rsidRPr="00700099">
              <w:rPr>
                <w:rFonts w:cstheme="minorHAnsi"/>
                <w:sz w:val="18"/>
                <w:szCs w:val="18"/>
              </w:rPr>
              <w:t>sono i GAL ammessi al finanziamento 2023-2027 del presente intervento</w:t>
            </w:r>
          </w:p>
        </w:tc>
      </w:tr>
      <w:bookmarkEnd w:id="167"/>
      <w:tr w:rsidR="006C4306" w:rsidRPr="00167EA2" w14:paraId="3805FDF6" w14:textId="77777777" w:rsidTr="00FA27E6">
        <w:tc>
          <w:tcPr>
            <w:tcW w:w="5000" w:type="pct"/>
            <w:gridSpan w:val="2"/>
            <w:shd w:val="clear" w:color="auto" w:fill="008E40"/>
          </w:tcPr>
          <w:p w14:paraId="06F9CBA4" w14:textId="77777777" w:rsidR="006C4306" w:rsidRPr="00167EA2" w:rsidRDefault="006C4306" w:rsidP="00F561E7">
            <w:pPr>
              <w:spacing w:after="0"/>
              <w:jc w:val="center"/>
              <w:rPr>
                <w:rFonts w:cstheme="minorHAnsi"/>
                <w:b/>
                <w:bCs/>
                <w:sz w:val="18"/>
                <w:szCs w:val="18"/>
              </w:rPr>
            </w:pPr>
            <w:r w:rsidRPr="00167EA2">
              <w:rPr>
                <w:rFonts w:cstheme="minorHAnsi"/>
                <w:b/>
                <w:bCs/>
                <w:color w:val="FFFFFF" w:themeColor="background1"/>
                <w:sz w:val="18"/>
                <w:szCs w:val="18"/>
              </w:rPr>
              <w:t>Criteri di ammissibilità</w:t>
            </w:r>
            <w:r>
              <w:rPr>
                <w:rFonts w:cstheme="minorHAnsi"/>
                <w:b/>
                <w:bCs/>
                <w:color w:val="FFFFFF" w:themeColor="background1"/>
                <w:sz w:val="18"/>
                <w:szCs w:val="18"/>
              </w:rPr>
              <w:t xml:space="preserve"> – Sotto intervento B)</w:t>
            </w:r>
          </w:p>
        </w:tc>
      </w:tr>
      <w:tr w:rsidR="006C4306" w:rsidRPr="00167EA2" w14:paraId="645E73F9" w14:textId="77777777" w:rsidTr="00FA27E6">
        <w:tc>
          <w:tcPr>
            <w:tcW w:w="832" w:type="pct"/>
            <w:shd w:val="clear" w:color="auto" w:fill="A7D9A3"/>
          </w:tcPr>
          <w:p w14:paraId="58ECA6B9"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9C4F7AE"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69D9EEEE" w14:textId="77777777" w:rsidTr="00FA27E6">
        <w:tc>
          <w:tcPr>
            <w:tcW w:w="832" w:type="pct"/>
            <w:vAlign w:val="center"/>
          </w:tcPr>
          <w:p w14:paraId="1694064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CR13</w:t>
            </w:r>
          </w:p>
        </w:tc>
        <w:tc>
          <w:tcPr>
            <w:tcW w:w="4168" w:type="pct"/>
            <w:vAlign w:val="center"/>
          </w:tcPr>
          <w:p w14:paraId="47C19E12" w14:textId="77777777" w:rsidR="006C4306" w:rsidRPr="00E01E68" w:rsidRDefault="006C4306" w:rsidP="00F561E7">
            <w:pPr>
              <w:spacing w:after="0"/>
              <w:jc w:val="both"/>
              <w:rPr>
                <w:rFonts w:cstheme="minorHAnsi"/>
                <w:sz w:val="18"/>
                <w:szCs w:val="18"/>
              </w:rPr>
            </w:pPr>
            <w:r w:rsidRPr="00700099">
              <w:rPr>
                <w:rFonts w:cstheme="minorHAnsi"/>
                <w:sz w:val="18"/>
                <w:szCs w:val="18"/>
              </w:rPr>
              <w:t>Per essere ammissibili, tutte le operazioni devono rispettare le condizioni di ammissibilità delle</w:t>
            </w:r>
            <w:r>
              <w:rPr>
                <w:rFonts w:cstheme="minorHAnsi"/>
                <w:sz w:val="18"/>
                <w:szCs w:val="18"/>
              </w:rPr>
              <w:t xml:space="preserve"> </w:t>
            </w:r>
            <w:r w:rsidRPr="00700099">
              <w:rPr>
                <w:rFonts w:cstheme="minorHAnsi"/>
                <w:sz w:val="18"/>
                <w:szCs w:val="18"/>
              </w:rPr>
              <w:t xml:space="preserve">spese previste in questo intervento e le specifiche disposizioni definite </w:t>
            </w:r>
            <w:r>
              <w:rPr>
                <w:rFonts w:cstheme="minorHAnsi"/>
                <w:sz w:val="18"/>
                <w:szCs w:val="18"/>
              </w:rPr>
              <w:t>dall’AdGR</w:t>
            </w:r>
          </w:p>
        </w:tc>
      </w:tr>
      <w:tr w:rsidR="006C4306" w:rsidRPr="00167EA2" w14:paraId="6707562A" w14:textId="77777777" w:rsidTr="00FA27E6">
        <w:tc>
          <w:tcPr>
            <w:tcW w:w="832" w:type="pct"/>
            <w:vAlign w:val="center"/>
          </w:tcPr>
          <w:p w14:paraId="68B00AD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CR14</w:t>
            </w:r>
          </w:p>
        </w:tc>
        <w:tc>
          <w:tcPr>
            <w:tcW w:w="4168" w:type="pct"/>
            <w:vAlign w:val="center"/>
          </w:tcPr>
          <w:p w14:paraId="449D7110" w14:textId="77777777" w:rsidR="006C4306" w:rsidRPr="00E01E68" w:rsidRDefault="006C4306" w:rsidP="00F561E7">
            <w:pPr>
              <w:spacing w:after="0"/>
              <w:jc w:val="both"/>
              <w:rPr>
                <w:rFonts w:cstheme="minorHAnsi"/>
                <w:sz w:val="18"/>
                <w:szCs w:val="18"/>
              </w:rPr>
            </w:pPr>
            <w:r w:rsidRPr="00700099">
              <w:rPr>
                <w:rFonts w:cstheme="minorHAnsi"/>
                <w:sz w:val="18"/>
                <w:szCs w:val="18"/>
              </w:rPr>
              <w:t>Le operazioni ordinarie devono essere conformi ai requisiti e condizioni previste dagli interventi di</w:t>
            </w:r>
            <w:r>
              <w:rPr>
                <w:rFonts w:cstheme="minorHAnsi"/>
                <w:sz w:val="18"/>
                <w:szCs w:val="18"/>
              </w:rPr>
              <w:t xml:space="preserve"> </w:t>
            </w:r>
            <w:r w:rsidRPr="00700099">
              <w:rPr>
                <w:rFonts w:cstheme="minorHAnsi"/>
                <w:sz w:val="18"/>
                <w:szCs w:val="18"/>
              </w:rPr>
              <w:t>riferimento del PSP</w:t>
            </w:r>
            <w:r>
              <w:rPr>
                <w:rFonts w:cstheme="minorHAnsi"/>
                <w:sz w:val="18"/>
                <w:szCs w:val="18"/>
              </w:rPr>
              <w:t xml:space="preserve"> </w:t>
            </w:r>
            <w:r w:rsidRPr="00897D4D">
              <w:rPr>
                <w:rFonts w:cstheme="minorHAnsi"/>
                <w:sz w:val="18"/>
                <w:szCs w:val="18"/>
                <w:highlight w:val="green"/>
              </w:rPr>
              <w:t xml:space="preserve">e </w:t>
            </w:r>
            <w:r>
              <w:rPr>
                <w:rFonts w:cstheme="minorHAnsi"/>
                <w:sz w:val="18"/>
                <w:szCs w:val="18"/>
                <w:highlight w:val="green"/>
              </w:rPr>
              <w:t>d</w:t>
            </w:r>
            <w:r w:rsidRPr="00897D4D">
              <w:rPr>
                <w:rFonts w:cstheme="minorHAnsi"/>
                <w:sz w:val="18"/>
                <w:szCs w:val="18"/>
                <w:highlight w:val="green"/>
              </w:rPr>
              <w:t>el presente documento</w:t>
            </w:r>
          </w:p>
        </w:tc>
      </w:tr>
      <w:tr w:rsidR="006C4306" w:rsidRPr="00167EA2" w14:paraId="5773E1C6" w14:textId="77777777" w:rsidTr="00FA27E6">
        <w:tc>
          <w:tcPr>
            <w:tcW w:w="832" w:type="pct"/>
            <w:vAlign w:val="center"/>
          </w:tcPr>
          <w:p w14:paraId="1F8183E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CR15</w:t>
            </w:r>
          </w:p>
        </w:tc>
        <w:tc>
          <w:tcPr>
            <w:tcW w:w="4168" w:type="pct"/>
            <w:vAlign w:val="center"/>
          </w:tcPr>
          <w:p w14:paraId="46AE8F1C"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Per poter essere ammissibili, le operazioni di cooperazione devono: </w:t>
            </w:r>
          </w:p>
          <w:p w14:paraId="31B4FC9D" w14:textId="77777777" w:rsidR="006C4306" w:rsidRPr="00700099" w:rsidRDefault="006C4306" w:rsidP="006C4306">
            <w:pPr>
              <w:pStyle w:val="Paragrafoelenco"/>
              <w:numPr>
                <w:ilvl w:val="0"/>
                <w:numId w:val="54"/>
              </w:numPr>
              <w:spacing w:after="0"/>
              <w:jc w:val="both"/>
              <w:rPr>
                <w:rFonts w:cstheme="minorHAnsi"/>
                <w:sz w:val="18"/>
                <w:szCs w:val="18"/>
              </w:rPr>
            </w:pPr>
            <w:r w:rsidRPr="00700099">
              <w:rPr>
                <w:rFonts w:cstheme="minorHAnsi"/>
                <w:sz w:val="18"/>
                <w:szCs w:val="18"/>
              </w:rPr>
              <w:t xml:space="preserve">Prevedere il coinvolgimento di almeno due partner italiani, di cui almeno un GAL selezionato in ambito LEADER/CLLD (cooperazione interterritoriale), o di almeno due partner selezionati in Stati differenti, di cui almeno un GAL italiano selezionato in ambito LEADER 2023-2027 (cooperazione transnazionale) </w:t>
            </w:r>
          </w:p>
          <w:p w14:paraId="074BEBE7" w14:textId="77777777" w:rsidR="006C4306" w:rsidRPr="00700099" w:rsidRDefault="006C4306" w:rsidP="006C4306">
            <w:pPr>
              <w:pStyle w:val="Paragrafoelenco"/>
              <w:numPr>
                <w:ilvl w:val="0"/>
                <w:numId w:val="54"/>
              </w:numPr>
              <w:spacing w:after="0"/>
              <w:jc w:val="both"/>
              <w:rPr>
                <w:rFonts w:cstheme="minorHAnsi"/>
                <w:sz w:val="18"/>
                <w:szCs w:val="18"/>
              </w:rPr>
            </w:pPr>
            <w:r w:rsidRPr="00700099">
              <w:rPr>
                <w:rFonts w:cstheme="minorHAnsi"/>
                <w:sz w:val="18"/>
                <w:szCs w:val="18"/>
              </w:rPr>
              <w:t>Designare un GAL capofila</w:t>
            </w:r>
          </w:p>
          <w:p w14:paraId="06A5C0BB" w14:textId="77777777" w:rsidR="006C4306" w:rsidRPr="00700099" w:rsidRDefault="006C4306" w:rsidP="006C4306">
            <w:pPr>
              <w:pStyle w:val="Paragrafoelenco"/>
              <w:numPr>
                <w:ilvl w:val="0"/>
                <w:numId w:val="54"/>
              </w:numPr>
              <w:spacing w:after="0"/>
              <w:jc w:val="both"/>
              <w:rPr>
                <w:rFonts w:cstheme="minorHAnsi"/>
                <w:sz w:val="18"/>
                <w:szCs w:val="18"/>
              </w:rPr>
            </w:pPr>
            <w:r w:rsidRPr="00700099">
              <w:rPr>
                <w:rFonts w:cstheme="minorHAnsi"/>
                <w:sz w:val="18"/>
                <w:szCs w:val="18"/>
              </w:rPr>
              <w:t>Riguardare la realizzazione di un progetto concreto, con obiettivi definiti e risultati effettivamente misurabili mediante l’utilizzo di indicatori quantitativi e qualitativi</w:t>
            </w:r>
          </w:p>
          <w:p w14:paraId="1FDF882C" w14:textId="77777777" w:rsidR="006C4306" w:rsidRDefault="006C4306" w:rsidP="006C4306">
            <w:pPr>
              <w:pStyle w:val="Paragrafoelenco"/>
              <w:numPr>
                <w:ilvl w:val="0"/>
                <w:numId w:val="54"/>
              </w:numPr>
              <w:spacing w:after="0"/>
              <w:jc w:val="both"/>
              <w:rPr>
                <w:rFonts w:cstheme="minorHAnsi"/>
                <w:sz w:val="18"/>
                <w:szCs w:val="18"/>
              </w:rPr>
            </w:pPr>
            <w:r w:rsidRPr="00700099">
              <w:rPr>
                <w:rFonts w:cstheme="minorHAnsi"/>
                <w:sz w:val="18"/>
                <w:szCs w:val="18"/>
              </w:rPr>
              <w:t>Prevedere la realizzazione di un’azione comune al fine di raggiungere la massa critica necessaria a garantirne la vitalità e la durata nel tempo e a ricercare la complementarità con altri strumenti programmatici</w:t>
            </w:r>
          </w:p>
          <w:p w14:paraId="5D77C956" w14:textId="77777777" w:rsidR="006C4306" w:rsidRPr="00E01E68" w:rsidRDefault="006C4306" w:rsidP="006C4306">
            <w:pPr>
              <w:pStyle w:val="Paragrafoelenco"/>
              <w:numPr>
                <w:ilvl w:val="0"/>
                <w:numId w:val="54"/>
              </w:numPr>
              <w:spacing w:after="0"/>
              <w:jc w:val="both"/>
              <w:rPr>
                <w:rFonts w:cstheme="minorHAnsi"/>
                <w:sz w:val="18"/>
                <w:szCs w:val="18"/>
              </w:rPr>
            </w:pPr>
            <w:r>
              <w:rPr>
                <w:rFonts w:cstheme="minorHAnsi"/>
                <w:sz w:val="18"/>
                <w:szCs w:val="18"/>
              </w:rPr>
              <w:t>D</w:t>
            </w:r>
            <w:r w:rsidRPr="00700099">
              <w:rPr>
                <w:rFonts w:cstheme="minorHAnsi"/>
                <w:sz w:val="18"/>
                <w:szCs w:val="18"/>
              </w:rPr>
              <w:t>imostrare di apportare un valore aggiunto rispetto alle azioni attuate in modalità non di cooperazione in termini di miglioramento della competitività economica e sociale del territorio, dei risultati/prestazioni dei prodotti /servizi realizzati, della divulgazione di informazioni, buone pratiche e know-how</w:t>
            </w:r>
          </w:p>
        </w:tc>
      </w:tr>
      <w:tr w:rsidR="006C4306" w:rsidRPr="00167EA2" w14:paraId="6177F3C7" w14:textId="77777777" w:rsidTr="00FA27E6">
        <w:tc>
          <w:tcPr>
            <w:tcW w:w="832" w:type="pct"/>
            <w:vAlign w:val="center"/>
          </w:tcPr>
          <w:p w14:paraId="13A95A9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CR16</w:t>
            </w:r>
          </w:p>
        </w:tc>
        <w:tc>
          <w:tcPr>
            <w:tcW w:w="4168" w:type="pct"/>
            <w:vAlign w:val="center"/>
          </w:tcPr>
          <w:p w14:paraId="6305681C" w14:textId="77777777" w:rsidR="006C4306" w:rsidRPr="00E01E68" w:rsidRDefault="006C4306" w:rsidP="00F561E7">
            <w:pPr>
              <w:spacing w:after="0"/>
              <w:jc w:val="both"/>
              <w:rPr>
                <w:rFonts w:cstheme="minorHAnsi"/>
                <w:sz w:val="18"/>
                <w:szCs w:val="18"/>
              </w:rPr>
            </w:pPr>
            <w:r w:rsidRPr="00700099">
              <w:rPr>
                <w:rFonts w:cstheme="minorHAnsi"/>
                <w:sz w:val="18"/>
                <w:szCs w:val="18"/>
              </w:rPr>
              <w:t xml:space="preserve">Nell’ambito dei progetti di cooperazione possono essere coinvolti altri partner quali: altri </w:t>
            </w:r>
            <w:r>
              <w:rPr>
                <w:rFonts w:cstheme="minorHAnsi"/>
                <w:sz w:val="18"/>
                <w:szCs w:val="18"/>
              </w:rPr>
              <w:t xml:space="preserve">GAL, </w:t>
            </w:r>
            <w:r w:rsidRPr="00700099">
              <w:rPr>
                <w:rFonts w:cstheme="minorHAnsi"/>
                <w:sz w:val="18"/>
                <w:szCs w:val="18"/>
              </w:rPr>
              <w:t>associazioni di partner locali pubblici e privati su un territorio rurale impegnato</w:t>
            </w:r>
            <w:r>
              <w:rPr>
                <w:rFonts w:cstheme="minorHAnsi"/>
                <w:sz w:val="18"/>
                <w:szCs w:val="18"/>
              </w:rPr>
              <w:t xml:space="preserve"> </w:t>
            </w:r>
            <w:r w:rsidRPr="00700099">
              <w:rPr>
                <w:rFonts w:cstheme="minorHAnsi"/>
                <w:sz w:val="18"/>
                <w:szCs w:val="18"/>
              </w:rPr>
              <w:t xml:space="preserve">nell’attuazione di progetti di sviluppo locale, all’interno o al di fuori dell’Unione </w:t>
            </w:r>
            <w:r>
              <w:rPr>
                <w:rFonts w:cstheme="minorHAnsi"/>
                <w:sz w:val="18"/>
                <w:szCs w:val="18"/>
              </w:rPr>
              <w:t>e</w:t>
            </w:r>
            <w:r w:rsidRPr="00700099">
              <w:rPr>
                <w:rFonts w:cstheme="minorHAnsi"/>
                <w:sz w:val="18"/>
                <w:szCs w:val="18"/>
              </w:rPr>
              <w:t>uropea; associazioni di partner locali pubblici e/o privati su un territorio non rurale impegnato nell’attuazione di progetti di</w:t>
            </w:r>
            <w:r>
              <w:rPr>
                <w:rFonts w:cstheme="minorHAnsi"/>
                <w:sz w:val="18"/>
                <w:szCs w:val="18"/>
              </w:rPr>
              <w:t xml:space="preserve"> </w:t>
            </w:r>
            <w:r w:rsidRPr="00700099">
              <w:rPr>
                <w:rFonts w:cstheme="minorHAnsi"/>
                <w:sz w:val="18"/>
                <w:szCs w:val="18"/>
              </w:rPr>
              <w:t xml:space="preserve">sviluppo locale all’interno o al di fuori dell’Unione </w:t>
            </w:r>
            <w:r>
              <w:rPr>
                <w:rFonts w:cstheme="minorHAnsi"/>
                <w:sz w:val="18"/>
                <w:szCs w:val="18"/>
              </w:rPr>
              <w:t>e</w:t>
            </w:r>
            <w:r w:rsidRPr="00700099">
              <w:rPr>
                <w:rFonts w:cstheme="minorHAnsi"/>
                <w:sz w:val="18"/>
                <w:szCs w:val="18"/>
              </w:rPr>
              <w:t>uropea. Non sono ammissibili operazioni finalizzate esclusivamente allo scambio di esperienze e/o formazione</w:t>
            </w:r>
          </w:p>
        </w:tc>
      </w:tr>
      <w:tr w:rsidR="006C4306" w:rsidRPr="00167EA2" w14:paraId="364C9BDF" w14:textId="77777777" w:rsidTr="00FA27E6">
        <w:tc>
          <w:tcPr>
            <w:tcW w:w="5000" w:type="pct"/>
            <w:gridSpan w:val="2"/>
            <w:shd w:val="clear" w:color="auto" w:fill="008E40"/>
          </w:tcPr>
          <w:p w14:paraId="51D011E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criteri specifici regionali</w:t>
            </w:r>
          </w:p>
        </w:tc>
      </w:tr>
      <w:tr w:rsidR="006C4306" w:rsidRPr="00167EA2" w14:paraId="5F66401C" w14:textId="77777777" w:rsidTr="00FA27E6">
        <w:tc>
          <w:tcPr>
            <w:tcW w:w="832" w:type="pct"/>
            <w:shd w:val="clear" w:color="auto" w:fill="A7D9A3"/>
          </w:tcPr>
          <w:p w14:paraId="34048DA2"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2DBA4E9A"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41313C97" w14:textId="77777777" w:rsidTr="00FA27E6">
        <w:tc>
          <w:tcPr>
            <w:tcW w:w="832" w:type="pct"/>
            <w:vAlign w:val="center"/>
          </w:tcPr>
          <w:p w14:paraId="70B66E07" w14:textId="77777777" w:rsidR="006C4306" w:rsidRPr="00700099" w:rsidRDefault="006C4306" w:rsidP="00F561E7">
            <w:pPr>
              <w:spacing w:after="0"/>
              <w:jc w:val="center"/>
              <w:rPr>
                <w:rFonts w:cstheme="minorHAnsi"/>
                <w:b/>
                <w:bCs/>
                <w:sz w:val="18"/>
                <w:szCs w:val="18"/>
              </w:rPr>
            </w:pPr>
            <w:r>
              <w:rPr>
                <w:rFonts w:cstheme="minorHAnsi"/>
                <w:b/>
                <w:bCs/>
                <w:sz w:val="18"/>
                <w:szCs w:val="18"/>
              </w:rPr>
              <w:t>SRG06_LOM_C_01</w:t>
            </w:r>
          </w:p>
        </w:tc>
        <w:tc>
          <w:tcPr>
            <w:tcW w:w="4168" w:type="pct"/>
            <w:vAlign w:val="center"/>
          </w:tcPr>
          <w:p w14:paraId="21A7E60D" w14:textId="77777777" w:rsidR="006C4306" w:rsidRPr="00700099" w:rsidRDefault="006C4306" w:rsidP="00F561E7">
            <w:pPr>
              <w:spacing w:after="0"/>
              <w:jc w:val="both"/>
              <w:rPr>
                <w:rFonts w:cstheme="minorHAnsi"/>
                <w:sz w:val="18"/>
                <w:szCs w:val="18"/>
              </w:rPr>
            </w:pPr>
            <w:r>
              <w:rPr>
                <w:rFonts w:cstheme="minorHAnsi"/>
                <w:sz w:val="18"/>
                <w:szCs w:val="18"/>
              </w:rPr>
              <w:t xml:space="preserve">In riferimento al </w:t>
            </w:r>
            <w:r w:rsidRPr="008E6FF0">
              <w:rPr>
                <w:rFonts w:cstheme="minorHAnsi"/>
                <w:sz w:val="18"/>
                <w:szCs w:val="18"/>
              </w:rPr>
              <w:t>CR14, nell’ambito delle SSL non possono essere attivati gli interventi di cui agli art</w:t>
            </w:r>
            <w:r>
              <w:rPr>
                <w:rFonts w:cstheme="minorHAnsi"/>
                <w:sz w:val="18"/>
                <w:szCs w:val="18"/>
              </w:rPr>
              <w:t>t,</w:t>
            </w:r>
            <w:r w:rsidRPr="008E6FF0">
              <w:rPr>
                <w:rFonts w:cstheme="minorHAnsi"/>
                <w:sz w:val="18"/>
                <w:szCs w:val="18"/>
              </w:rPr>
              <w:t xml:space="preserve"> 70 “Impegni in materia di ambiente e di clima e altri impegni in materia di gestione” e 71 “Vincoli naturali o altri vincoli territoriali specifici”</w:t>
            </w:r>
            <w:r>
              <w:rPr>
                <w:rFonts w:cstheme="minorHAnsi"/>
                <w:sz w:val="18"/>
                <w:szCs w:val="18"/>
              </w:rPr>
              <w:t xml:space="preserve"> </w:t>
            </w:r>
            <w:r w:rsidRPr="00D95A8C">
              <w:rPr>
                <w:rFonts w:cstheme="minorHAnsi"/>
                <w:sz w:val="18"/>
                <w:szCs w:val="18"/>
                <w:highlight w:val="green"/>
              </w:rPr>
              <w:t>del Reg. (UE) 2021/2115</w:t>
            </w:r>
          </w:p>
        </w:tc>
      </w:tr>
    </w:tbl>
    <w:p w14:paraId="18EE4BB8" w14:textId="77777777" w:rsidR="006C4306" w:rsidRPr="001868B1" w:rsidRDefault="006C4306" w:rsidP="006C4306">
      <w:pPr>
        <w:spacing w:after="0"/>
        <w:rPr>
          <w:rStyle w:val="Titolo3Carattere"/>
          <w:color w:val="000000" w:themeColor="text1"/>
          <w:sz w:val="22"/>
          <w:szCs w:val="22"/>
        </w:rPr>
      </w:pPr>
    </w:p>
    <w:p w14:paraId="08DB83AD" w14:textId="77777777" w:rsidR="006C4306" w:rsidRPr="004C479A"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tbl>
      <w:tblPr>
        <w:tblStyle w:val="Grigliatabella"/>
        <w:tblW w:w="5000" w:type="pct"/>
        <w:tblLook w:val="04A0" w:firstRow="1" w:lastRow="0" w:firstColumn="1" w:lastColumn="0" w:noHBand="0" w:noVBand="1"/>
      </w:tblPr>
      <w:tblGrid>
        <w:gridCol w:w="1489"/>
        <w:gridCol w:w="8651"/>
      </w:tblGrid>
      <w:tr w:rsidR="006C4306" w:rsidRPr="00700099" w14:paraId="73BEAAA9" w14:textId="77777777" w:rsidTr="002978BF">
        <w:tc>
          <w:tcPr>
            <w:tcW w:w="5000" w:type="pct"/>
            <w:gridSpan w:val="2"/>
            <w:shd w:val="clear" w:color="auto" w:fill="008E40"/>
          </w:tcPr>
          <w:p w14:paraId="68572F4E" w14:textId="77777777" w:rsidR="006C4306" w:rsidRPr="004C479A" w:rsidRDefault="006C4306" w:rsidP="00F561E7">
            <w:pPr>
              <w:spacing w:after="0"/>
              <w:jc w:val="center"/>
              <w:rPr>
                <w:rFonts w:cstheme="minorHAnsi"/>
                <w:b/>
                <w:bCs/>
                <w:color w:val="FFFFFF" w:themeColor="background1"/>
                <w:sz w:val="18"/>
                <w:szCs w:val="18"/>
              </w:rPr>
            </w:pPr>
            <w:r w:rsidRPr="004C479A">
              <w:rPr>
                <w:rFonts w:cstheme="minorHAnsi"/>
                <w:b/>
                <w:bCs/>
                <w:color w:val="FFFFFF" w:themeColor="background1"/>
                <w:sz w:val="18"/>
                <w:szCs w:val="18"/>
              </w:rPr>
              <w:t>Spese ammissibili</w:t>
            </w:r>
          </w:p>
        </w:tc>
      </w:tr>
      <w:tr w:rsidR="006C4306" w:rsidRPr="00F43183" w14:paraId="7D7699CA" w14:textId="77777777" w:rsidTr="002978BF">
        <w:tc>
          <w:tcPr>
            <w:tcW w:w="734" w:type="pct"/>
            <w:shd w:val="clear" w:color="auto" w:fill="A7D9A3"/>
            <w:vAlign w:val="center"/>
          </w:tcPr>
          <w:p w14:paraId="74A601BD" w14:textId="77777777" w:rsidR="006C4306" w:rsidRPr="00615528" w:rsidRDefault="006C4306" w:rsidP="00F561E7">
            <w:pPr>
              <w:spacing w:before="40" w:after="40"/>
              <w:jc w:val="center"/>
              <w:rPr>
                <w:b/>
                <w:bCs/>
                <w:noProof/>
                <w:sz w:val="18"/>
                <w:szCs w:val="18"/>
              </w:rPr>
            </w:pPr>
            <w:r w:rsidRPr="0027306E">
              <w:rPr>
                <w:b/>
                <w:bCs/>
                <w:sz w:val="18"/>
                <w:szCs w:val="18"/>
              </w:rPr>
              <w:t>Codice</w:t>
            </w:r>
          </w:p>
        </w:tc>
        <w:tc>
          <w:tcPr>
            <w:tcW w:w="4266" w:type="pct"/>
            <w:shd w:val="clear" w:color="auto" w:fill="A7D9A3"/>
            <w:vAlign w:val="center"/>
          </w:tcPr>
          <w:p w14:paraId="1F9DA2AD" w14:textId="77777777" w:rsidR="006C4306" w:rsidRPr="00615528" w:rsidRDefault="006C4306" w:rsidP="00F561E7">
            <w:pPr>
              <w:spacing w:after="0"/>
              <w:jc w:val="center"/>
              <w:rPr>
                <w:sz w:val="18"/>
                <w:szCs w:val="18"/>
              </w:rPr>
            </w:pPr>
            <w:r>
              <w:rPr>
                <w:b/>
                <w:bCs/>
                <w:sz w:val="18"/>
                <w:szCs w:val="18"/>
              </w:rPr>
              <w:t>Trasversali</w:t>
            </w:r>
          </w:p>
        </w:tc>
      </w:tr>
      <w:tr w:rsidR="006C4306" w:rsidRPr="00F43183" w14:paraId="78B0CC1F" w14:textId="77777777" w:rsidTr="002978BF">
        <w:tc>
          <w:tcPr>
            <w:tcW w:w="734" w:type="pct"/>
            <w:vAlign w:val="center"/>
          </w:tcPr>
          <w:p w14:paraId="49F6DD82" w14:textId="77777777" w:rsidR="006C4306" w:rsidRPr="00615528" w:rsidRDefault="006C4306" w:rsidP="00F561E7">
            <w:pPr>
              <w:spacing w:before="40" w:after="40"/>
              <w:jc w:val="center"/>
              <w:rPr>
                <w:b/>
                <w:bCs/>
                <w:noProof/>
                <w:sz w:val="18"/>
                <w:szCs w:val="18"/>
              </w:rPr>
            </w:pPr>
            <w:r w:rsidRPr="00615528">
              <w:rPr>
                <w:b/>
                <w:bCs/>
                <w:noProof/>
                <w:sz w:val="18"/>
                <w:szCs w:val="18"/>
              </w:rPr>
              <w:t>SP01</w:t>
            </w:r>
          </w:p>
        </w:tc>
        <w:tc>
          <w:tcPr>
            <w:tcW w:w="4266" w:type="pct"/>
          </w:tcPr>
          <w:p w14:paraId="1E9C9946" w14:textId="77777777" w:rsidR="006C4306" w:rsidRPr="00615528" w:rsidRDefault="006C4306" w:rsidP="00F561E7">
            <w:pPr>
              <w:spacing w:after="0"/>
              <w:jc w:val="both"/>
              <w:rPr>
                <w:sz w:val="18"/>
                <w:szCs w:val="18"/>
              </w:rPr>
            </w:pPr>
            <w:r w:rsidRPr="00615528">
              <w:rPr>
                <w:sz w:val="18"/>
                <w:szCs w:val="18"/>
              </w:rPr>
              <w:t>L’ammissibilità e finanziabilità dei costi delle SSL (sotto Azione A e B) decorrono dai termini definiti nelle disposizioni attuative del presente intervento</w:t>
            </w:r>
          </w:p>
        </w:tc>
      </w:tr>
      <w:tr w:rsidR="006C4306" w:rsidRPr="00F43183" w14:paraId="5C3739D5" w14:textId="77777777" w:rsidTr="002978BF">
        <w:tc>
          <w:tcPr>
            <w:tcW w:w="734" w:type="pct"/>
            <w:vAlign w:val="center"/>
          </w:tcPr>
          <w:p w14:paraId="3193BC38" w14:textId="77777777" w:rsidR="006C4306" w:rsidRPr="00615528" w:rsidRDefault="006C4306" w:rsidP="00F561E7">
            <w:pPr>
              <w:spacing w:before="40" w:after="40"/>
              <w:jc w:val="center"/>
              <w:rPr>
                <w:b/>
                <w:bCs/>
                <w:noProof/>
                <w:sz w:val="18"/>
                <w:szCs w:val="18"/>
              </w:rPr>
            </w:pPr>
            <w:r w:rsidRPr="00615528">
              <w:rPr>
                <w:b/>
                <w:bCs/>
                <w:noProof/>
                <w:sz w:val="18"/>
                <w:szCs w:val="18"/>
              </w:rPr>
              <w:t>SP02</w:t>
            </w:r>
          </w:p>
        </w:tc>
        <w:tc>
          <w:tcPr>
            <w:tcW w:w="4266" w:type="pct"/>
          </w:tcPr>
          <w:p w14:paraId="0BA88D09" w14:textId="77777777" w:rsidR="006C4306" w:rsidRPr="00615528" w:rsidRDefault="006C4306" w:rsidP="00F561E7">
            <w:pPr>
              <w:spacing w:after="0"/>
              <w:jc w:val="both"/>
              <w:rPr>
                <w:sz w:val="18"/>
                <w:szCs w:val="18"/>
              </w:rPr>
            </w:pPr>
            <w:r w:rsidRPr="00615528">
              <w:rPr>
                <w:sz w:val="18"/>
                <w:szCs w:val="18"/>
              </w:rPr>
              <w:t>È consentito il pagamento di anticipi ai GAL fino al 50% del contributo concesso per le singole SSL alle condizioni stabilite</w:t>
            </w:r>
            <w:r>
              <w:rPr>
                <w:sz w:val="18"/>
                <w:szCs w:val="18"/>
              </w:rPr>
              <w:t xml:space="preserve"> </w:t>
            </w:r>
            <w:r w:rsidRPr="00E8030D">
              <w:rPr>
                <w:strike/>
                <w:color w:val="FF0000"/>
                <w:sz w:val="18"/>
                <w:szCs w:val="18"/>
              </w:rPr>
              <w:t>nella sezione 4.7.3, paragrafo 3, del PSP 2023-2027</w:t>
            </w:r>
            <w:r w:rsidRPr="00E92507">
              <w:rPr>
                <w:color w:val="FF0000"/>
                <w:sz w:val="18"/>
                <w:szCs w:val="18"/>
              </w:rPr>
              <w:t xml:space="preserve"> </w:t>
            </w:r>
            <w:r w:rsidRPr="00E92507">
              <w:rPr>
                <w:sz w:val="18"/>
                <w:szCs w:val="18"/>
                <w:highlight w:val="green"/>
              </w:rPr>
              <w:t xml:space="preserve">al par. “Anticipi per gli interventi di investimento e cooperazione (artt. 73, 74 e 77 del </w:t>
            </w:r>
            <w:r>
              <w:rPr>
                <w:sz w:val="18"/>
                <w:szCs w:val="18"/>
                <w:highlight w:val="green"/>
              </w:rPr>
              <w:t>Reg. (UE) 2021/2115</w:t>
            </w:r>
            <w:r w:rsidRPr="00E92507">
              <w:rPr>
                <w:sz w:val="18"/>
                <w:szCs w:val="18"/>
                <w:highlight w:val="green"/>
              </w:rPr>
              <w:t>)” della Sezione “Elementi comuni a più interventi” del presente documento</w:t>
            </w:r>
          </w:p>
        </w:tc>
      </w:tr>
      <w:tr w:rsidR="006C4306" w:rsidRPr="004C479A" w14:paraId="35C60017" w14:textId="77777777" w:rsidTr="002978BF">
        <w:tc>
          <w:tcPr>
            <w:tcW w:w="734" w:type="pct"/>
            <w:shd w:val="clear" w:color="auto" w:fill="A7D9A3"/>
            <w:vAlign w:val="center"/>
          </w:tcPr>
          <w:p w14:paraId="4DB2769F" w14:textId="77777777" w:rsidR="006C4306" w:rsidRPr="004C479A" w:rsidRDefault="006C4306" w:rsidP="00F561E7">
            <w:pPr>
              <w:spacing w:before="40" w:after="40"/>
              <w:jc w:val="center"/>
              <w:rPr>
                <w:b/>
                <w:bCs/>
                <w:sz w:val="18"/>
                <w:szCs w:val="18"/>
              </w:rPr>
            </w:pPr>
            <w:r w:rsidRPr="0027306E">
              <w:rPr>
                <w:b/>
                <w:bCs/>
                <w:sz w:val="18"/>
                <w:szCs w:val="18"/>
              </w:rPr>
              <w:t>Codice</w:t>
            </w:r>
          </w:p>
        </w:tc>
        <w:tc>
          <w:tcPr>
            <w:tcW w:w="4266" w:type="pct"/>
            <w:shd w:val="clear" w:color="auto" w:fill="A7D9A3"/>
            <w:vAlign w:val="center"/>
          </w:tcPr>
          <w:p w14:paraId="527D8E39" w14:textId="77777777" w:rsidR="006C4306" w:rsidRPr="004C479A" w:rsidRDefault="006C4306" w:rsidP="00F561E7">
            <w:pPr>
              <w:spacing w:before="40" w:after="40"/>
              <w:jc w:val="center"/>
              <w:rPr>
                <w:b/>
                <w:bCs/>
                <w:sz w:val="18"/>
                <w:szCs w:val="18"/>
              </w:rPr>
            </w:pPr>
            <w:r>
              <w:rPr>
                <w:b/>
                <w:bCs/>
                <w:sz w:val="18"/>
                <w:szCs w:val="18"/>
              </w:rPr>
              <w:t>Sotto intervento A</w:t>
            </w:r>
          </w:p>
        </w:tc>
      </w:tr>
      <w:tr w:rsidR="006C4306" w:rsidRPr="00F43183" w14:paraId="143BAF58" w14:textId="77777777" w:rsidTr="002978BF">
        <w:tc>
          <w:tcPr>
            <w:tcW w:w="734" w:type="pct"/>
            <w:vAlign w:val="center"/>
          </w:tcPr>
          <w:p w14:paraId="07FE54F7" w14:textId="77777777" w:rsidR="006C4306" w:rsidRPr="00615528" w:rsidRDefault="006C4306" w:rsidP="00F561E7">
            <w:pPr>
              <w:spacing w:before="40" w:after="40"/>
              <w:jc w:val="center"/>
              <w:rPr>
                <w:b/>
                <w:bCs/>
                <w:noProof/>
                <w:sz w:val="18"/>
                <w:szCs w:val="18"/>
              </w:rPr>
            </w:pPr>
            <w:r w:rsidRPr="00615528">
              <w:rPr>
                <w:b/>
                <w:bCs/>
                <w:noProof/>
                <w:sz w:val="18"/>
                <w:szCs w:val="18"/>
              </w:rPr>
              <w:t>SP03</w:t>
            </w:r>
          </w:p>
        </w:tc>
        <w:tc>
          <w:tcPr>
            <w:tcW w:w="4266" w:type="pct"/>
          </w:tcPr>
          <w:p w14:paraId="430E3CB4" w14:textId="77777777" w:rsidR="006C4306" w:rsidRPr="00615528" w:rsidRDefault="006C4306" w:rsidP="00F561E7">
            <w:pPr>
              <w:spacing w:after="0"/>
              <w:jc w:val="both"/>
              <w:rPr>
                <w:sz w:val="18"/>
                <w:szCs w:val="18"/>
              </w:rPr>
            </w:pPr>
            <w:r w:rsidRPr="00615528">
              <w:rPr>
                <w:sz w:val="18"/>
                <w:szCs w:val="18"/>
              </w:rPr>
              <w:t xml:space="preserve">Ai fini dell’ammissibilità a contributo pubblico, le spese effettuate dai beneficiari nell’ambito delle operazioni sostenute da LEADER devono essere conformi alle condizioni generali previste al cap. 4 del PSP </w:t>
            </w:r>
            <w:r w:rsidRPr="00615528">
              <w:rPr>
                <w:rFonts w:cstheme="minorHAnsi"/>
                <w:sz w:val="18"/>
                <w:szCs w:val="18"/>
              </w:rPr>
              <w:t>2023-2027</w:t>
            </w:r>
            <w:r>
              <w:rPr>
                <w:rFonts w:cstheme="minorHAnsi"/>
                <w:sz w:val="18"/>
                <w:szCs w:val="18"/>
              </w:rPr>
              <w:t xml:space="preserve"> </w:t>
            </w:r>
            <w:r w:rsidRPr="00E92507">
              <w:rPr>
                <w:rFonts w:cstheme="minorHAnsi"/>
                <w:sz w:val="18"/>
                <w:szCs w:val="18"/>
                <w:highlight w:val="green"/>
              </w:rPr>
              <w:t xml:space="preserve">e alla </w:t>
            </w:r>
            <w:r w:rsidRPr="00E92507">
              <w:rPr>
                <w:sz w:val="18"/>
                <w:szCs w:val="18"/>
                <w:highlight w:val="green"/>
              </w:rPr>
              <w:t>Sezione “Elementi comuni a più interventi” del presente documento</w:t>
            </w:r>
          </w:p>
        </w:tc>
      </w:tr>
      <w:tr w:rsidR="006C4306" w:rsidRPr="00F43183" w14:paraId="7A27D6B2" w14:textId="77777777" w:rsidTr="002978BF">
        <w:tc>
          <w:tcPr>
            <w:tcW w:w="734" w:type="pct"/>
            <w:vAlign w:val="center"/>
          </w:tcPr>
          <w:p w14:paraId="50C2704D" w14:textId="77777777" w:rsidR="006C4306" w:rsidRDefault="006C4306" w:rsidP="00F561E7">
            <w:pPr>
              <w:spacing w:before="40" w:after="40"/>
              <w:jc w:val="center"/>
              <w:rPr>
                <w:b/>
                <w:bCs/>
                <w:noProof/>
                <w:sz w:val="18"/>
                <w:szCs w:val="18"/>
              </w:rPr>
            </w:pPr>
            <w:r>
              <w:rPr>
                <w:b/>
                <w:bCs/>
                <w:noProof/>
                <w:sz w:val="18"/>
                <w:szCs w:val="18"/>
              </w:rPr>
              <w:t>SP04</w:t>
            </w:r>
          </w:p>
        </w:tc>
        <w:tc>
          <w:tcPr>
            <w:tcW w:w="4266" w:type="pct"/>
          </w:tcPr>
          <w:p w14:paraId="4E5B0FB1" w14:textId="77777777" w:rsidR="006C4306" w:rsidRPr="004C479A" w:rsidRDefault="006C4306" w:rsidP="00F561E7">
            <w:pPr>
              <w:spacing w:after="0"/>
              <w:jc w:val="both"/>
              <w:rPr>
                <w:sz w:val="18"/>
                <w:szCs w:val="18"/>
              </w:rPr>
            </w:pPr>
            <w:r w:rsidRPr="004C479A">
              <w:rPr>
                <w:sz w:val="18"/>
                <w:szCs w:val="18"/>
              </w:rPr>
              <w:t xml:space="preserve">Relativamente alla cooperazione LEADER, le spese ammissibili alle azioni per la preparazione e </w:t>
            </w:r>
            <w:r>
              <w:rPr>
                <w:sz w:val="18"/>
                <w:szCs w:val="18"/>
              </w:rPr>
              <w:t>l’</w:t>
            </w:r>
            <w:r w:rsidRPr="004C479A">
              <w:rPr>
                <w:sz w:val="18"/>
                <w:szCs w:val="18"/>
              </w:rPr>
              <w:t>attuazione dei relativi progetti sono riconducibili alle seguenti categorie:</w:t>
            </w:r>
          </w:p>
          <w:p w14:paraId="1675CB5A" w14:textId="77777777" w:rsidR="006C4306" w:rsidRDefault="006C4306" w:rsidP="006C4306">
            <w:pPr>
              <w:pStyle w:val="Paragrafoelenco"/>
              <w:numPr>
                <w:ilvl w:val="0"/>
                <w:numId w:val="55"/>
              </w:numPr>
              <w:spacing w:after="0"/>
              <w:jc w:val="both"/>
              <w:rPr>
                <w:sz w:val="18"/>
                <w:szCs w:val="18"/>
              </w:rPr>
            </w:pPr>
            <w:r w:rsidRPr="004C479A">
              <w:rPr>
                <w:sz w:val="18"/>
                <w:szCs w:val="18"/>
              </w:rPr>
              <w:t>studi di fattibilità, ricerche, acquisizione di consulenze specifiche</w:t>
            </w:r>
          </w:p>
          <w:p w14:paraId="4006EB33" w14:textId="77777777" w:rsidR="006C4306" w:rsidRDefault="006C4306" w:rsidP="006C4306">
            <w:pPr>
              <w:pStyle w:val="Paragrafoelenco"/>
              <w:numPr>
                <w:ilvl w:val="0"/>
                <w:numId w:val="55"/>
              </w:numPr>
              <w:spacing w:after="0"/>
              <w:jc w:val="both"/>
              <w:rPr>
                <w:sz w:val="18"/>
                <w:szCs w:val="18"/>
              </w:rPr>
            </w:pPr>
            <w:r w:rsidRPr="004C479A">
              <w:rPr>
                <w:sz w:val="18"/>
                <w:szCs w:val="18"/>
              </w:rPr>
              <w:t>comunicazione, sensibilizzazione, informazione e altre attività inerenti</w:t>
            </w:r>
          </w:p>
          <w:p w14:paraId="6479E382" w14:textId="77777777" w:rsidR="006C4306" w:rsidRDefault="006C4306" w:rsidP="006C4306">
            <w:pPr>
              <w:pStyle w:val="Paragrafoelenco"/>
              <w:numPr>
                <w:ilvl w:val="0"/>
                <w:numId w:val="55"/>
              </w:numPr>
              <w:spacing w:after="0"/>
              <w:jc w:val="both"/>
              <w:rPr>
                <w:sz w:val="18"/>
                <w:szCs w:val="18"/>
              </w:rPr>
            </w:pPr>
            <w:r w:rsidRPr="004C479A">
              <w:rPr>
                <w:sz w:val="18"/>
                <w:szCs w:val="18"/>
              </w:rPr>
              <w:t>organizzazione, coordinamento e realizzazione delle attività di progettazione, di animazione, gestione, monitoraggio e valutazione dei progetti</w:t>
            </w:r>
          </w:p>
          <w:p w14:paraId="3319E637" w14:textId="77777777" w:rsidR="006C4306" w:rsidRDefault="006C4306" w:rsidP="006C4306">
            <w:pPr>
              <w:pStyle w:val="Paragrafoelenco"/>
              <w:numPr>
                <w:ilvl w:val="0"/>
                <w:numId w:val="55"/>
              </w:numPr>
              <w:spacing w:after="0"/>
              <w:jc w:val="both"/>
              <w:rPr>
                <w:sz w:val="18"/>
                <w:szCs w:val="18"/>
              </w:rPr>
            </w:pPr>
            <w:r w:rsidRPr="004C479A">
              <w:rPr>
                <w:sz w:val="18"/>
                <w:szCs w:val="18"/>
              </w:rPr>
              <w:t>partecipazione a eventi e incontri tra partner</w:t>
            </w:r>
          </w:p>
          <w:p w14:paraId="03A1ACB8" w14:textId="77777777" w:rsidR="006C4306" w:rsidRDefault="006C4306" w:rsidP="006C4306">
            <w:pPr>
              <w:pStyle w:val="Paragrafoelenco"/>
              <w:numPr>
                <w:ilvl w:val="0"/>
                <w:numId w:val="55"/>
              </w:numPr>
              <w:spacing w:after="0"/>
              <w:jc w:val="both"/>
              <w:rPr>
                <w:sz w:val="18"/>
                <w:szCs w:val="18"/>
              </w:rPr>
            </w:pPr>
            <w:r w:rsidRPr="004C479A">
              <w:rPr>
                <w:sz w:val="18"/>
                <w:szCs w:val="18"/>
              </w:rPr>
              <w:t>organizzazione eventi e/o attività definite nel progetto</w:t>
            </w:r>
          </w:p>
          <w:p w14:paraId="6C6BAF0F" w14:textId="77777777" w:rsidR="006C4306" w:rsidRPr="008E5302" w:rsidRDefault="006C4306" w:rsidP="006C4306">
            <w:pPr>
              <w:pStyle w:val="Paragrafoelenco"/>
              <w:numPr>
                <w:ilvl w:val="0"/>
                <w:numId w:val="55"/>
              </w:numPr>
              <w:spacing w:after="0"/>
              <w:jc w:val="both"/>
              <w:rPr>
                <w:sz w:val="18"/>
                <w:szCs w:val="18"/>
              </w:rPr>
            </w:pPr>
            <w:r w:rsidRPr="008E5302">
              <w:rPr>
                <w:sz w:val="18"/>
                <w:szCs w:val="18"/>
              </w:rPr>
              <w:t>spese relative alla realizzazione dell’azione comune e alla costituzione e gestione corrente dell’eventuale struttura comune</w:t>
            </w:r>
          </w:p>
        </w:tc>
      </w:tr>
      <w:tr w:rsidR="006C4306" w:rsidRPr="00F43183" w14:paraId="399F0D9D" w14:textId="77777777" w:rsidTr="002978BF">
        <w:tc>
          <w:tcPr>
            <w:tcW w:w="734" w:type="pct"/>
            <w:vAlign w:val="center"/>
          </w:tcPr>
          <w:p w14:paraId="65645B6E" w14:textId="77777777" w:rsidR="006C4306" w:rsidRPr="00E8030D" w:rsidRDefault="006C4306" w:rsidP="00F561E7">
            <w:pPr>
              <w:spacing w:before="40" w:after="40"/>
              <w:jc w:val="center"/>
              <w:rPr>
                <w:b/>
                <w:bCs/>
                <w:noProof/>
                <w:sz w:val="18"/>
                <w:szCs w:val="18"/>
              </w:rPr>
            </w:pPr>
            <w:r w:rsidRPr="00E8030D">
              <w:rPr>
                <w:b/>
                <w:bCs/>
                <w:noProof/>
                <w:sz w:val="18"/>
                <w:szCs w:val="18"/>
              </w:rPr>
              <w:t>SP05</w:t>
            </w:r>
          </w:p>
        </w:tc>
        <w:tc>
          <w:tcPr>
            <w:tcW w:w="4266" w:type="pct"/>
          </w:tcPr>
          <w:p w14:paraId="56147309" w14:textId="77777777" w:rsidR="006C4306" w:rsidRPr="00E8030D" w:rsidRDefault="006C4306" w:rsidP="00F561E7">
            <w:pPr>
              <w:spacing w:after="0"/>
              <w:jc w:val="both"/>
              <w:rPr>
                <w:sz w:val="18"/>
                <w:szCs w:val="18"/>
              </w:rPr>
            </w:pPr>
            <w:r w:rsidRPr="00E8030D">
              <w:rPr>
                <w:sz w:val="18"/>
                <w:szCs w:val="18"/>
              </w:rPr>
              <w:t>Relativamente alle azioni di accompagnamento, correlate a determinate operazioni previste nella SSL, delle quali il GAL può essere beneficiario, le spese ammissibili sono riconducibili alle seguenti categorie:</w:t>
            </w:r>
          </w:p>
          <w:p w14:paraId="698E0592" w14:textId="77777777" w:rsidR="006C4306" w:rsidRPr="00E8030D" w:rsidRDefault="006C4306" w:rsidP="006C4306">
            <w:pPr>
              <w:pStyle w:val="Paragrafoelenco"/>
              <w:numPr>
                <w:ilvl w:val="0"/>
                <w:numId w:val="56"/>
              </w:numPr>
              <w:spacing w:after="0"/>
              <w:jc w:val="both"/>
              <w:rPr>
                <w:sz w:val="18"/>
                <w:szCs w:val="18"/>
              </w:rPr>
            </w:pPr>
            <w:r w:rsidRPr="00E8030D">
              <w:rPr>
                <w:sz w:val="18"/>
                <w:szCs w:val="18"/>
              </w:rPr>
              <w:t>partecipazione del personale del GAL ad eventi (seminari, convegni, workshop, gruppi di lavoro tematici, ecc.) connessi all’operazione;</w:t>
            </w:r>
          </w:p>
          <w:p w14:paraId="0878A210" w14:textId="77777777" w:rsidR="006C4306" w:rsidRPr="00E8030D" w:rsidRDefault="006C4306" w:rsidP="006C4306">
            <w:pPr>
              <w:pStyle w:val="Paragrafoelenco"/>
              <w:numPr>
                <w:ilvl w:val="0"/>
                <w:numId w:val="56"/>
              </w:numPr>
              <w:spacing w:after="0"/>
              <w:jc w:val="both"/>
              <w:rPr>
                <w:sz w:val="18"/>
                <w:szCs w:val="18"/>
              </w:rPr>
            </w:pPr>
            <w:r w:rsidRPr="00E8030D">
              <w:rPr>
                <w:sz w:val="18"/>
                <w:szCs w:val="18"/>
              </w:rPr>
              <w:t>informazione e aggiornamento dei beneficiari dell’operazione;</w:t>
            </w:r>
          </w:p>
          <w:p w14:paraId="16EDE222" w14:textId="77777777" w:rsidR="006C4306" w:rsidRPr="00E8030D" w:rsidRDefault="006C4306" w:rsidP="006C4306">
            <w:pPr>
              <w:pStyle w:val="Paragrafoelenco"/>
              <w:numPr>
                <w:ilvl w:val="0"/>
                <w:numId w:val="56"/>
              </w:numPr>
              <w:spacing w:after="0"/>
              <w:jc w:val="both"/>
              <w:rPr>
                <w:sz w:val="18"/>
                <w:szCs w:val="18"/>
              </w:rPr>
            </w:pPr>
            <w:r w:rsidRPr="00E8030D">
              <w:rPr>
                <w:sz w:val="18"/>
                <w:szCs w:val="18"/>
              </w:rPr>
              <w:t>realizzazione e divulgazione di studi, ricerche, acquisizione di consulenze specifiche correlate e materiale informativo correlato all’operazione;</w:t>
            </w:r>
          </w:p>
          <w:p w14:paraId="3F08ED2C" w14:textId="77777777" w:rsidR="006C4306" w:rsidRPr="00E8030D" w:rsidRDefault="006C4306" w:rsidP="006C4306">
            <w:pPr>
              <w:pStyle w:val="Paragrafoelenco"/>
              <w:numPr>
                <w:ilvl w:val="0"/>
                <w:numId w:val="56"/>
              </w:numPr>
              <w:spacing w:after="0"/>
              <w:jc w:val="both"/>
              <w:rPr>
                <w:sz w:val="18"/>
                <w:szCs w:val="18"/>
              </w:rPr>
            </w:pPr>
            <w:r w:rsidRPr="00E8030D">
              <w:rPr>
                <w:sz w:val="18"/>
                <w:szCs w:val="18"/>
              </w:rPr>
              <w:t>comunicazione, sensibilizzazione, informazione e altre attività inerenti all’operazione;</w:t>
            </w:r>
          </w:p>
          <w:p w14:paraId="547F7B03" w14:textId="77777777" w:rsidR="006C4306" w:rsidRPr="00E8030D" w:rsidRDefault="006C4306" w:rsidP="006C4306">
            <w:pPr>
              <w:pStyle w:val="Paragrafoelenco"/>
              <w:numPr>
                <w:ilvl w:val="0"/>
                <w:numId w:val="56"/>
              </w:numPr>
              <w:spacing w:after="0"/>
              <w:jc w:val="both"/>
              <w:rPr>
                <w:sz w:val="18"/>
                <w:szCs w:val="18"/>
              </w:rPr>
            </w:pPr>
            <w:r w:rsidRPr="00E8030D">
              <w:rPr>
                <w:sz w:val="18"/>
                <w:szCs w:val="18"/>
              </w:rPr>
              <w:t>organizzazione, coordinamento e realizzazione delle attività di progettazione, di gestione, monitoraggio e valutazione inerenti all’operazione correlata.</w:t>
            </w:r>
          </w:p>
        </w:tc>
      </w:tr>
      <w:tr w:rsidR="006C4306" w:rsidRPr="00F43183" w14:paraId="3922AEF0" w14:textId="77777777" w:rsidTr="002978BF">
        <w:tc>
          <w:tcPr>
            <w:tcW w:w="5000" w:type="pct"/>
            <w:gridSpan w:val="2"/>
            <w:shd w:val="clear" w:color="auto" w:fill="A7D9A3"/>
            <w:vAlign w:val="center"/>
          </w:tcPr>
          <w:p w14:paraId="25DA0C9D" w14:textId="77777777" w:rsidR="006C4306" w:rsidRPr="006F1B51" w:rsidRDefault="006C4306" w:rsidP="00F561E7">
            <w:pPr>
              <w:spacing w:after="0"/>
              <w:jc w:val="center"/>
              <w:rPr>
                <w:sz w:val="18"/>
                <w:szCs w:val="18"/>
              </w:rPr>
            </w:pPr>
            <w:r>
              <w:rPr>
                <w:b/>
                <w:bCs/>
                <w:sz w:val="18"/>
                <w:szCs w:val="18"/>
              </w:rPr>
              <w:t>Sotto intervento B</w:t>
            </w:r>
          </w:p>
        </w:tc>
      </w:tr>
      <w:tr w:rsidR="006C4306" w:rsidRPr="00F43183" w14:paraId="2FC4E6B6" w14:textId="77777777" w:rsidTr="002978BF">
        <w:tc>
          <w:tcPr>
            <w:tcW w:w="734" w:type="pct"/>
            <w:vAlign w:val="center"/>
          </w:tcPr>
          <w:p w14:paraId="029E071B" w14:textId="77777777" w:rsidR="006C4306" w:rsidRPr="00F26BC8" w:rsidRDefault="006C4306" w:rsidP="00F561E7">
            <w:pPr>
              <w:spacing w:before="40" w:after="40"/>
              <w:jc w:val="center"/>
              <w:rPr>
                <w:b/>
                <w:bCs/>
                <w:noProof/>
                <w:sz w:val="18"/>
                <w:szCs w:val="18"/>
              </w:rPr>
            </w:pPr>
            <w:r>
              <w:rPr>
                <w:b/>
                <w:bCs/>
                <w:noProof/>
                <w:sz w:val="18"/>
                <w:szCs w:val="18"/>
              </w:rPr>
              <w:t>SP06</w:t>
            </w:r>
          </w:p>
        </w:tc>
        <w:tc>
          <w:tcPr>
            <w:tcW w:w="4266" w:type="pct"/>
          </w:tcPr>
          <w:p w14:paraId="03834917" w14:textId="77777777" w:rsidR="006C4306" w:rsidRPr="004C479A" w:rsidRDefault="006C4306" w:rsidP="00F561E7">
            <w:pPr>
              <w:spacing w:after="0"/>
              <w:jc w:val="both"/>
              <w:rPr>
                <w:sz w:val="18"/>
                <w:szCs w:val="18"/>
              </w:rPr>
            </w:pPr>
            <w:r>
              <w:rPr>
                <w:sz w:val="18"/>
                <w:szCs w:val="18"/>
              </w:rPr>
              <w:t xml:space="preserve">Per il </w:t>
            </w:r>
            <w:r w:rsidRPr="004C479A">
              <w:rPr>
                <w:sz w:val="18"/>
                <w:szCs w:val="18"/>
              </w:rPr>
              <w:t xml:space="preserve">sotto intervento B </w:t>
            </w:r>
            <w:r>
              <w:rPr>
                <w:sz w:val="18"/>
                <w:szCs w:val="18"/>
              </w:rPr>
              <w:t>“</w:t>
            </w:r>
            <w:r w:rsidRPr="004C479A">
              <w:rPr>
                <w:sz w:val="18"/>
                <w:szCs w:val="18"/>
              </w:rPr>
              <w:t>Animazione e gestione delle Strategie di Sviluppo</w:t>
            </w:r>
            <w:r>
              <w:rPr>
                <w:sz w:val="18"/>
                <w:szCs w:val="18"/>
              </w:rPr>
              <w:t>”</w:t>
            </w:r>
            <w:r w:rsidRPr="004C479A">
              <w:rPr>
                <w:sz w:val="18"/>
                <w:szCs w:val="18"/>
              </w:rPr>
              <w:t>, le spese ammissibili sono riconducibili alle seguenti categorie:</w:t>
            </w:r>
          </w:p>
          <w:p w14:paraId="5E97A643" w14:textId="77777777" w:rsidR="006C4306" w:rsidRDefault="006C4306" w:rsidP="006C4306">
            <w:pPr>
              <w:pStyle w:val="Paragrafoelenco"/>
              <w:numPr>
                <w:ilvl w:val="0"/>
                <w:numId w:val="57"/>
              </w:numPr>
              <w:spacing w:after="0"/>
              <w:jc w:val="both"/>
              <w:rPr>
                <w:sz w:val="18"/>
                <w:szCs w:val="18"/>
              </w:rPr>
            </w:pPr>
            <w:r w:rsidRPr="004C479A">
              <w:rPr>
                <w:sz w:val="18"/>
                <w:szCs w:val="18"/>
              </w:rPr>
              <w:t>informazione, comunicazione, pubblicità e trasparenza legate all’implementazione delle SSL</w:t>
            </w:r>
          </w:p>
          <w:p w14:paraId="7AD23DEE" w14:textId="77777777" w:rsidR="006C4306" w:rsidRDefault="006C4306" w:rsidP="006C4306">
            <w:pPr>
              <w:pStyle w:val="Paragrafoelenco"/>
              <w:numPr>
                <w:ilvl w:val="0"/>
                <w:numId w:val="57"/>
              </w:numPr>
              <w:spacing w:after="0"/>
              <w:jc w:val="both"/>
              <w:rPr>
                <w:sz w:val="18"/>
                <w:szCs w:val="18"/>
              </w:rPr>
            </w:pPr>
            <w:r w:rsidRPr="004C479A">
              <w:rPr>
                <w:sz w:val="18"/>
                <w:szCs w:val="18"/>
              </w:rPr>
              <w:t>partecipazione del personale del GAL (dipendenti, collaboratori, consulenti, rappresentanti dell’organo decisionale) ad eventi (seminari, convegni, workshop, gruppi di lavoro tematici, ecc.) connessi alle SSL</w:t>
            </w:r>
          </w:p>
          <w:p w14:paraId="6E9ED010" w14:textId="77777777" w:rsidR="006C4306" w:rsidRDefault="006C4306" w:rsidP="006C4306">
            <w:pPr>
              <w:pStyle w:val="Paragrafoelenco"/>
              <w:numPr>
                <w:ilvl w:val="0"/>
                <w:numId w:val="57"/>
              </w:numPr>
              <w:spacing w:after="0"/>
              <w:jc w:val="both"/>
              <w:rPr>
                <w:sz w:val="18"/>
                <w:szCs w:val="18"/>
              </w:rPr>
            </w:pPr>
            <w:r w:rsidRPr="004C479A">
              <w:rPr>
                <w:sz w:val="18"/>
                <w:szCs w:val="18"/>
              </w:rPr>
              <w:t>formazione del personale del GAL (dipendenti, collaboratori, consulenti, rappresentanti dei partner) addetto all'elaborazione e all'esecuzione della SSL</w:t>
            </w:r>
          </w:p>
          <w:p w14:paraId="5DA0F8B6" w14:textId="77777777" w:rsidR="006C4306" w:rsidRDefault="006C4306" w:rsidP="006C4306">
            <w:pPr>
              <w:pStyle w:val="Paragrafoelenco"/>
              <w:numPr>
                <w:ilvl w:val="0"/>
                <w:numId w:val="57"/>
              </w:numPr>
              <w:spacing w:after="0"/>
              <w:jc w:val="both"/>
              <w:rPr>
                <w:sz w:val="18"/>
                <w:szCs w:val="18"/>
              </w:rPr>
            </w:pPr>
            <w:r w:rsidRPr="004C479A">
              <w:rPr>
                <w:sz w:val="18"/>
                <w:szCs w:val="18"/>
              </w:rPr>
              <w:t xml:space="preserve">micro-interventi materiali per adeguare spazi e ambienti destinati alle attività di gestione e animazione delle SSL, compresi arredi e dotazioni tecnologiche. Per micro-intervento si intende l’acquisto di beni materiali per una spesa complessiva non superiore a 10.000 </w:t>
            </w:r>
            <w:r>
              <w:rPr>
                <w:sz w:val="18"/>
                <w:szCs w:val="18"/>
              </w:rPr>
              <w:t>€</w:t>
            </w:r>
          </w:p>
          <w:p w14:paraId="0372448C" w14:textId="77777777" w:rsidR="006C4306" w:rsidRDefault="006C4306" w:rsidP="006C4306">
            <w:pPr>
              <w:pStyle w:val="Paragrafoelenco"/>
              <w:numPr>
                <w:ilvl w:val="0"/>
                <w:numId w:val="57"/>
              </w:numPr>
              <w:spacing w:after="0"/>
              <w:jc w:val="both"/>
              <w:rPr>
                <w:sz w:val="18"/>
                <w:szCs w:val="18"/>
              </w:rPr>
            </w:pPr>
            <w:r w:rsidRPr="004C479A">
              <w:rPr>
                <w:sz w:val="18"/>
                <w:szCs w:val="18"/>
              </w:rPr>
              <w:t>progettazione degli interventi legati alla strategia integrata di sviluppo local</w:t>
            </w:r>
            <w:r>
              <w:rPr>
                <w:sz w:val="18"/>
                <w:szCs w:val="18"/>
              </w:rPr>
              <w:t>e</w:t>
            </w:r>
          </w:p>
          <w:p w14:paraId="51BC6DF3" w14:textId="77777777" w:rsidR="006C4306" w:rsidRDefault="006C4306" w:rsidP="006C4306">
            <w:pPr>
              <w:pStyle w:val="Paragrafoelenco"/>
              <w:numPr>
                <w:ilvl w:val="0"/>
                <w:numId w:val="57"/>
              </w:numPr>
              <w:spacing w:after="0"/>
              <w:jc w:val="both"/>
              <w:rPr>
                <w:sz w:val="18"/>
                <w:szCs w:val="18"/>
              </w:rPr>
            </w:pPr>
            <w:r w:rsidRPr="004C479A">
              <w:rPr>
                <w:sz w:val="18"/>
                <w:szCs w:val="18"/>
              </w:rPr>
              <w:t>funzionamento del partenariato e delle strutture tecnico-amministrative del GAL</w:t>
            </w:r>
          </w:p>
          <w:p w14:paraId="44D2DADE" w14:textId="77777777" w:rsidR="006C4306" w:rsidRDefault="006C4306" w:rsidP="006C4306">
            <w:pPr>
              <w:pStyle w:val="Paragrafoelenco"/>
              <w:numPr>
                <w:ilvl w:val="0"/>
                <w:numId w:val="57"/>
              </w:numPr>
              <w:spacing w:after="0"/>
              <w:jc w:val="both"/>
              <w:rPr>
                <w:sz w:val="18"/>
                <w:szCs w:val="18"/>
              </w:rPr>
            </w:pPr>
            <w:r w:rsidRPr="004C479A">
              <w:rPr>
                <w:sz w:val="18"/>
                <w:szCs w:val="18"/>
              </w:rPr>
              <w:t>realizzazione e divulgazione di studi, ricerche e materiale informativo</w:t>
            </w:r>
          </w:p>
          <w:p w14:paraId="68235D73" w14:textId="77777777" w:rsidR="006C4306" w:rsidRPr="004C479A" w:rsidRDefault="006C4306" w:rsidP="006C4306">
            <w:pPr>
              <w:pStyle w:val="Paragrafoelenco"/>
              <w:numPr>
                <w:ilvl w:val="0"/>
                <w:numId w:val="57"/>
              </w:numPr>
              <w:spacing w:after="0"/>
              <w:jc w:val="both"/>
              <w:rPr>
                <w:sz w:val="18"/>
                <w:szCs w:val="18"/>
              </w:rPr>
            </w:pPr>
            <w:r w:rsidRPr="004C479A">
              <w:rPr>
                <w:sz w:val="18"/>
                <w:szCs w:val="18"/>
              </w:rPr>
              <w:t>costi legati al monitoraggio e alla valutazione della strategia</w:t>
            </w:r>
          </w:p>
        </w:tc>
      </w:tr>
    </w:tbl>
    <w:p w14:paraId="2FD3971B" w14:textId="77777777" w:rsidR="006C4306" w:rsidRPr="00AD72E3" w:rsidRDefault="006C4306" w:rsidP="006C4306">
      <w:pPr>
        <w:spacing w:after="0"/>
        <w:rPr>
          <w:rStyle w:val="Titolo3Carattere"/>
          <w:color w:val="000000" w:themeColor="text1"/>
          <w:sz w:val="22"/>
          <w:szCs w:val="22"/>
        </w:rPr>
      </w:pPr>
    </w:p>
    <w:p w14:paraId="6358A91E"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143A7B8B" w14:textId="77777777" w:rsidTr="00F561E7">
        <w:trPr>
          <w:trHeight w:val="230"/>
        </w:trPr>
        <w:tc>
          <w:tcPr>
            <w:tcW w:w="5000" w:type="pct"/>
            <w:gridSpan w:val="2"/>
            <w:shd w:val="clear" w:color="auto" w:fill="008E40"/>
            <w:vAlign w:val="center"/>
          </w:tcPr>
          <w:p w14:paraId="5B5CDA95" w14:textId="77777777" w:rsidR="006C4306" w:rsidRPr="00700099" w:rsidRDefault="006C4306" w:rsidP="00F561E7">
            <w:pPr>
              <w:spacing w:after="0"/>
              <w:jc w:val="center"/>
              <w:rPr>
                <w:rFonts w:cstheme="minorHAnsi"/>
                <w:b/>
                <w:bCs/>
                <w:color w:val="FFFFFF" w:themeColor="background1"/>
                <w:sz w:val="18"/>
                <w:szCs w:val="18"/>
              </w:rPr>
            </w:pPr>
            <w:bookmarkStart w:id="168" w:name="_Hlk132188189"/>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4D662610" w14:textId="77777777" w:rsidTr="00F561E7">
        <w:trPr>
          <w:trHeight w:val="134"/>
        </w:trPr>
        <w:tc>
          <w:tcPr>
            <w:tcW w:w="808" w:type="pct"/>
            <w:shd w:val="clear" w:color="auto" w:fill="A7D9A3"/>
            <w:vAlign w:val="center"/>
          </w:tcPr>
          <w:p w14:paraId="22A24F2D"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47C4365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7D2C204D" w14:textId="77777777" w:rsidTr="00F561E7">
        <w:trPr>
          <w:trHeight w:val="274"/>
        </w:trPr>
        <w:tc>
          <w:tcPr>
            <w:tcW w:w="808" w:type="pct"/>
            <w:vAlign w:val="center"/>
          </w:tcPr>
          <w:p w14:paraId="62CF07F5"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I01</w:t>
            </w:r>
          </w:p>
        </w:tc>
        <w:tc>
          <w:tcPr>
            <w:tcW w:w="4192" w:type="pct"/>
            <w:vAlign w:val="center"/>
          </w:tcPr>
          <w:p w14:paraId="3B711B2B"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I GAL svolgeranno i compiti stabiliti dal </w:t>
            </w:r>
            <w:r>
              <w:rPr>
                <w:rFonts w:cstheme="minorHAnsi"/>
                <w:sz w:val="18"/>
                <w:szCs w:val="18"/>
              </w:rPr>
              <w:t>Reg. (UE) 2021</w:t>
            </w:r>
            <w:r w:rsidRPr="00700099">
              <w:rPr>
                <w:rFonts w:cstheme="minorHAnsi"/>
                <w:sz w:val="18"/>
                <w:szCs w:val="18"/>
              </w:rPr>
              <w:t xml:space="preserve">/1060 – art. 33, </w:t>
            </w:r>
            <w:r>
              <w:rPr>
                <w:rFonts w:cstheme="minorHAnsi"/>
                <w:sz w:val="18"/>
                <w:szCs w:val="18"/>
              </w:rPr>
              <w:t>p</w:t>
            </w:r>
            <w:r w:rsidRPr="00700099">
              <w:rPr>
                <w:rFonts w:cstheme="minorHAnsi"/>
                <w:sz w:val="18"/>
                <w:szCs w:val="18"/>
              </w:rPr>
              <w:t xml:space="preserve">ar. 3, Lett. da a) ad f) secondo le modalità definite </w:t>
            </w:r>
            <w:r w:rsidRPr="00D95A8C">
              <w:rPr>
                <w:rFonts w:cstheme="minorHAnsi"/>
                <w:strike/>
                <w:color w:val="FF0000"/>
                <w:sz w:val="18"/>
                <w:szCs w:val="18"/>
              </w:rPr>
              <w:t>dalle Autorità di Gestione regionali e provinciali</w:t>
            </w:r>
            <w:r>
              <w:rPr>
                <w:rFonts w:cstheme="minorHAnsi"/>
                <w:sz w:val="18"/>
                <w:szCs w:val="18"/>
              </w:rPr>
              <w:t xml:space="preserve"> </w:t>
            </w:r>
            <w:r w:rsidRPr="00D95A8C">
              <w:rPr>
                <w:rFonts w:cstheme="minorHAnsi"/>
                <w:sz w:val="18"/>
                <w:szCs w:val="18"/>
                <w:highlight w:val="green"/>
              </w:rPr>
              <w:t>nelle disposizioni attuative</w:t>
            </w:r>
          </w:p>
        </w:tc>
      </w:tr>
      <w:tr w:rsidR="006C4306" w:rsidRPr="00700099" w14:paraId="15385FB9" w14:textId="77777777" w:rsidTr="00F561E7">
        <w:trPr>
          <w:trHeight w:val="274"/>
        </w:trPr>
        <w:tc>
          <w:tcPr>
            <w:tcW w:w="808" w:type="pct"/>
            <w:vAlign w:val="center"/>
          </w:tcPr>
          <w:p w14:paraId="20E02874" w14:textId="77777777" w:rsidR="006C4306" w:rsidRPr="005A1A4B" w:rsidRDefault="006C4306" w:rsidP="00F561E7">
            <w:pPr>
              <w:spacing w:after="0"/>
              <w:jc w:val="center"/>
              <w:rPr>
                <w:rFonts w:cstheme="minorHAnsi"/>
                <w:b/>
                <w:bCs/>
                <w:sz w:val="18"/>
                <w:szCs w:val="18"/>
              </w:rPr>
            </w:pPr>
            <w:r w:rsidRPr="005A1A4B">
              <w:rPr>
                <w:rFonts w:cstheme="minorHAnsi"/>
                <w:b/>
                <w:bCs/>
                <w:sz w:val="18"/>
                <w:szCs w:val="18"/>
              </w:rPr>
              <w:t>I02</w:t>
            </w:r>
          </w:p>
        </w:tc>
        <w:tc>
          <w:tcPr>
            <w:tcW w:w="4192" w:type="pct"/>
            <w:vAlign w:val="center"/>
          </w:tcPr>
          <w:p w14:paraId="527CB4FE" w14:textId="77777777" w:rsidR="006C4306" w:rsidRPr="005A1A4B" w:rsidRDefault="006C4306" w:rsidP="00F561E7">
            <w:pPr>
              <w:spacing w:after="0"/>
              <w:jc w:val="both"/>
              <w:rPr>
                <w:rFonts w:cstheme="minorHAnsi"/>
                <w:sz w:val="18"/>
                <w:szCs w:val="18"/>
              </w:rPr>
            </w:pPr>
            <w:r w:rsidRPr="005A1A4B">
              <w:rPr>
                <w:rFonts w:cstheme="minorHAnsi"/>
                <w:sz w:val="18"/>
                <w:szCs w:val="18"/>
              </w:rPr>
              <w:t xml:space="preserve">I GAL possono svolgere ulteriori compiti, non contemplati dall’art. 33 citato e che rientrano nella responsabilità </w:t>
            </w:r>
            <w:r>
              <w:rPr>
                <w:rFonts w:cstheme="minorHAnsi"/>
                <w:sz w:val="18"/>
                <w:szCs w:val="18"/>
              </w:rPr>
              <w:t>dell’AdGR</w:t>
            </w:r>
            <w:r w:rsidRPr="005A1A4B">
              <w:rPr>
                <w:rFonts w:cstheme="minorHAnsi"/>
                <w:sz w:val="18"/>
                <w:szCs w:val="18"/>
              </w:rPr>
              <w:t xml:space="preserve"> o </w:t>
            </w:r>
            <w:r>
              <w:rPr>
                <w:rFonts w:cstheme="minorHAnsi"/>
                <w:sz w:val="18"/>
                <w:szCs w:val="18"/>
              </w:rPr>
              <w:t>dell’OPR</w:t>
            </w:r>
            <w:r w:rsidRPr="005A1A4B">
              <w:rPr>
                <w:rFonts w:cstheme="minorHAnsi"/>
                <w:sz w:val="18"/>
                <w:szCs w:val="18"/>
              </w:rPr>
              <w:t xml:space="preserve">, solo se designati dall’Autorità di Gestione competente come </w:t>
            </w:r>
            <w:r>
              <w:rPr>
                <w:rFonts w:cstheme="minorHAnsi"/>
                <w:sz w:val="18"/>
                <w:szCs w:val="18"/>
              </w:rPr>
              <w:t>O</w:t>
            </w:r>
            <w:r w:rsidRPr="005A1A4B">
              <w:rPr>
                <w:rFonts w:cstheme="minorHAnsi"/>
                <w:sz w:val="18"/>
                <w:szCs w:val="18"/>
              </w:rPr>
              <w:t xml:space="preserve">rganismi </w:t>
            </w:r>
            <w:r>
              <w:rPr>
                <w:rFonts w:cstheme="minorHAnsi"/>
                <w:sz w:val="18"/>
                <w:szCs w:val="18"/>
              </w:rPr>
              <w:t>I</w:t>
            </w:r>
            <w:r w:rsidRPr="005A1A4B">
              <w:rPr>
                <w:rFonts w:cstheme="minorHAnsi"/>
                <w:sz w:val="18"/>
                <w:szCs w:val="18"/>
              </w:rPr>
              <w:t>ntermedi conformemente alle norme specifiche del fondo</w:t>
            </w:r>
          </w:p>
        </w:tc>
      </w:tr>
      <w:tr w:rsidR="006C4306" w:rsidRPr="00700099" w14:paraId="024209D2" w14:textId="77777777" w:rsidTr="00F561E7">
        <w:trPr>
          <w:trHeight w:val="274"/>
        </w:trPr>
        <w:tc>
          <w:tcPr>
            <w:tcW w:w="808" w:type="pct"/>
            <w:vAlign w:val="center"/>
          </w:tcPr>
          <w:p w14:paraId="2EBD01D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I03</w:t>
            </w:r>
          </w:p>
        </w:tc>
        <w:tc>
          <w:tcPr>
            <w:tcW w:w="4192" w:type="pct"/>
            <w:vAlign w:val="center"/>
          </w:tcPr>
          <w:p w14:paraId="23FB7EF4"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Nella elaborazione e attuazione della SSL, oltre quanto stabilito dalle Autorità di Gestione, il GAL dovrà garantire il rispetto dei principi generali dell’Unione e della Carta dei diritti fondamentali (art. 9 </w:t>
            </w:r>
            <w:r w:rsidRPr="00D95A8C">
              <w:rPr>
                <w:rFonts w:cstheme="minorHAnsi"/>
                <w:strike/>
                <w:color w:val="FF0000"/>
                <w:sz w:val="18"/>
                <w:szCs w:val="18"/>
              </w:rPr>
              <w:t>CPR</w:t>
            </w:r>
            <w:r>
              <w:rPr>
                <w:rFonts w:cstheme="minorHAnsi"/>
                <w:sz w:val="18"/>
                <w:szCs w:val="18"/>
              </w:rPr>
              <w:t xml:space="preserve"> </w:t>
            </w:r>
            <w:r w:rsidRPr="00D95A8C">
              <w:rPr>
                <w:rFonts w:cstheme="minorHAnsi"/>
                <w:sz w:val="18"/>
                <w:szCs w:val="18"/>
                <w:highlight w:val="green"/>
              </w:rPr>
              <w:t>del Reg. (UE) 2021/1060</w:t>
            </w:r>
            <w:r w:rsidRPr="00700099">
              <w:rPr>
                <w:rFonts w:cstheme="minorHAnsi"/>
                <w:sz w:val="18"/>
                <w:szCs w:val="18"/>
              </w:rPr>
              <w:t>), delle regole UE sulla concorrenza e delle norme per una corretta e trasparente gestione delle risorse pubbliche</w:t>
            </w:r>
          </w:p>
        </w:tc>
      </w:tr>
      <w:tr w:rsidR="006C4306" w:rsidRPr="00700099" w14:paraId="2AE7B461" w14:textId="77777777" w:rsidTr="00F561E7">
        <w:trPr>
          <w:trHeight w:val="274"/>
        </w:trPr>
        <w:tc>
          <w:tcPr>
            <w:tcW w:w="808" w:type="pct"/>
            <w:vAlign w:val="center"/>
          </w:tcPr>
          <w:p w14:paraId="3A7F7317" w14:textId="77777777" w:rsidR="006C4306" w:rsidRPr="002D3A35" w:rsidRDefault="006C4306" w:rsidP="00F561E7">
            <w:pPr>
              <w:spacing w:after="0"/>
              <w:jc w:val="center"/>
              <w:rPr>
                <w:rFonts w:cstheme="minorHAnsi"/>
                <w:b/>
                <w:bCs/>
                <w:sz w:val="18"/>
                <w:szCs w:val="18"/>
              </w:rPr>
            </w:pPr>
            <w:r w:rsidRPr="002D3A35">
              <w:rPr>
                <w:rFonts w:cstheme="minorHAnsi"/>
                <w:b/>
                <w:bCs/>
                <w:sz w:val="18"/>
                <w:szCs w:val="18"/>
              </w:rPr>
              <w:t>I04</w:t>
            </w:r>
          </w:p>
        </w:tc>
        <w:tc>
          <w:tcPr>
            <w:tcW w:w="4192" w:type="pct"/>
            <w:vAlign w:val="center"/>
          </w:tcPr>
          <w:p w14:paraId="466EFCDE" w14:textId="77777777" w:rsidR="006C4306" w:rsidRPr="002D3A35" w:rsidRDefault="006C4306" w:rsidP="00F561E7">
            <w:pPr>
              <w:spacing w:after="0"/>
              <w:jc w:val="both"/>
              <w:rPr>
                <w:rFonts w:cstheme="minorHAnsi"/>
                <w:sz w:val="18"/>
                <w:szCs w:val="18"/>
              </w:rPr>
            </w:pPr>
            <w:r w:rsidRPr="002D3A35">
              <w:rPr>
                <w:rFonts w:cstheme="minorHAnsi"/>
                <w:sz w:val="18"/>
                <w:szCs w:val="18"/>
              </w:rPr>
              <w:t>Nel caso in cui il GAL svolga altre attività al di fuori di LEADER (partecipazione ad altri programmi comunitari e/o nazionali, finanziati da fondi diversi da quelli previsti nelle strategie plurifondo, ecc.), deve provvedere alla separazione delle funzioni</w:t>
            </w:r>
          </w:p>
        </w:tc>
      </w:tr>
      <w:tr w:rsidR="006C4306" w:rsidRPr="00700099" w14:paraId="3E4592CF" w14:textId="77777777" w:rsidTr="00F561E7">
        <w:trPr>
          <w:trHeight w:val="274"/>
        </w:trPr>
        <w:tc>
          <w:tcPr>
            <w:tcW w:w="808" w:type="pct"/>
            <w:vAlign w:val="center"/>
          </w:tcPr>
          <w:p w14:paraId="15FFBE0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I05</w:t>
            </w:r>
          </w:p>
        </w:tc>
        <w:tc>
          <w:tcPr>
            <w:tcW w:w="4192" w:type="pct"/>
            <w:vAlign w:val="center"/>
          </w:tcPr>
          <w:p w14:paraId="0F294B97"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I GAL devono dotarsi di uno statuto o </w:t>
            </w:r>
            <w:r>
              <w:rPr>
                <w:rFonts w:cstheme="minorHAnsi"/>
                <w:sz w:val="18"/>
                <w:szCs w:val="18"/>
              </w:rPr>
              <w:t>regolamento</w:t>
            </w:r>
            <w:r w:rsidRPr="00700099">
              <w:rPr>
                <w:rFonts w:cstheme="minorHAnsi"/>
                <w:sz w:val="18"/>
                <w:szCs w:val="18"/>
              </w:rPr>
              <w:t xml:space="preserve"> nel quale siano contenute norme atte a garantire ad esempio: il corretto funzionamento del partenariato, la trasparenza dei processi, evitare il rischio di conflitto di interesse, le modalità di comunicazione e informazione sulle attività in corso e i progressi, ecc.</w:t>
            </w:r>
          </w:p>
        </w:tc>
      </w:tr>
      <w:bookmarkEnd w:id="168"/>
      <w:tr w:rsidR="006C4306" w:rsidRPr="00700099" w14:paraId="29B91661" w14:textId="77777777" w:rsidTr="00F561E7">
        <w:tc>
          <w:tcPr>
            <w:tcW w:w="5000" w:type="pct"/>
            <w:gridSpan w:val="2"/>
            <w:shd w:val="clear" w:color="auto" w:fill="008E40"/>
            <w:vAlign w:val="center"/>
          </w:tcPr>
          <w:p w14:paraId="0E1DD676"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59F1F25A" w14:textId="77777777" w:rsidTr="00F561E7">
        <w:tc>
          <w:tcPr>
            <w:tcW w:w="808" w:type="pct"/>
            <w:shd w:val="clear" w:color="auto" w:fill="A7D9A3"/>
            <w:vAlign w:val="center"/>
          </w:tcPr>
          <w:p w14:paraId="3C9C52D7"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5422E68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251EDC4C" w14:textId="77777777" w:rsidTr="00F561E7">
        <w:tc>
          <w:tcPr>
            <w:tcW w:w="808" w:type="pct"/>
            <w:vAlign w:val="center"/>
          </w:tcPr>
          <w:p w14:paraId="31EB3A7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O01</w:t>
            </w:r>
          </w:p>
        </w:tc>
        <w:tc>
          <w:tcPr>
            <w:tcW w:w="4192" w:type="pct"/>
            <w:vAlign w:val="center"/>
          </w:tcPr>
          <w:p w14:paraId="282EC3EB"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integrare il LEADER nel sistema di performance, i contributi attesi dai Piani di Sviluppo</w:t>
            </w:r>
            <w:r>
              <w:rPr>
                <w:rFonts w:cstheme="minorHAnsi"/>
                <w:sz w:val="18"/>
                <w:szCs w:val="18"/>
              </w:rPr>
              <w:t xml:space="preserve"> L</w:t>
            </w:r>
            <w:r w:rsidRPr="00700099">
              <w:rPr>
                <w:rFonts w:cstheme="minorHAnsi"/>
                <w:sz w:val="18"/>
                <w:szCs w:val="18"/>
              </w:rPr>
              <w:t>ocale ai risultati e agli obiettivi del piano strategico della PAC, le strategie selezionate dovranno includere la selezione degli indicatori di output e la relativa quantificazione di tali indicatori in coerenza con l’attuazione della spesa prevista sulla base di un quadro comune a livello nazionale, nonché il contributo complessivo fornito agli indicatori di risultato pertinenti</w:t>
            </w:r>
          </w:p>
        </w:tc>
      </w:tr>
    </w:tbl>
    <w:p w14:paraId="2BF625DA" w14:textId="77777777" w:rsidR="006C4306" w:rsidRPr="00036AD9" w:rsidRDefault="006C4306" w:rsidP="006C4306">
      <w:pPr>
        <w:spacing w:after="0"/>
      </w:pPr>
    </w:p>
    <w:p w14:paraId="1D16F8A9" w14:textId="77777777" w:rsidR="006C4306" w:rsidRPr="001868B1"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tbl>
      <w:tblPr>
        <w:tblStyle w:val="Grigliatabella"/>
        <w:tblW w:w="5000" w:type="pct"/>
        <w:jc w:val="center"/>
        <w:tblLook w:val="04A0" w:firstRow="1" w:lastRow="0" w:firstColumn="1" w:lastColumn="0" w:noHBand="0" w:noVBand="1"/>
      </w:tblPr>
      <w:tblGrid>
        <w:gridCol w:w="5070"/>
        <w:gridCol w:w="3583"/>
        <w:gridCol w:w="1487"/>
      </w:tblGrid>
      <w:tr w:rsidR="006C4306" w:rsidRPr="00700099" w14:paraId="00B108E0" w14:textId="77777777" w:rsidTr="002978BF">
        <w:trPr>
          <w:jc w:val="center"/>
        </w:trPr>
        <w:tc>
          <w:tcPr>
            <w:tcW w:w="2500" w:type="pct"/>
            <w:shd w:val="clear" w:color="auto" w:fill="008E40"/>
            <w:vAlign w:val="center"/>
          </w:tcPr>
          <w:p w14:paraId="154E246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71D7D91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Sovvenzione</w:t>
            </w:r>
          </w:p>
        </w:tc>
      </w:tr>
      <w:tr w:rsidR="006C4306" w:rsidRPr="00700099" w14:paraId="106953CF" w14:textId="77777777" w:rsidTr="002978BF">
        <w:trPr>
          <w:jc w:val="center"/>
        </w:trPr>
        <w:tc>
          <w:tcPr>
            <w:tcW w:w="2500" w:type="pct"/>
            <w:shd w:val="clear" w:color="auto" w:fill="008E40"/>
            <w:vAlign w:val="center"/>
          </w:tcPr>
          <w:p w14:paraId="22AE3D0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11685CF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w:t>
            </w:r>
            <w:r>
              <w:rPr>
                <w:rFonts w:cstheme="minorHAnsi"/>
                <w:sz w:val="18"/>
                <w:szCs w:val="18"/>
              </w:rPr>
              <w:t xml:space="preserve"> </w:t>
            </w:r>
            <w:r w:rsidRPr="00D95A8C">
              <w:rPr>
                <w:rFonts w:cstheme="minorHAnsi"/>
                <w:strike/>
                <w:color w:val="FF0000"/>
                <w:sz w:val="18"/>
                <w:szCs w:val="18"/>
              </w:rPr>
              <w:t>dei costi ammissibili</w:t>
            </w:r>
            <w:r w:rsidRPr="00700099">
              <w:rPr>
                <w:rFonts w:cstheme="minorHAnsi"/>
                <w:sz w:val="18"/>
                <w:szCs w:val="18"/>
              </w:rPr>
              <w:t xml:space="preserve"> </w:t>
            </w:r>
            <w:r w:rsidRPr="00D95A8C">
              <w:rPr>
                <w:rFonts w:cstheme="minorHAnsi"/>
                <w:sz w:val="18"/>
                <w:szCs w:val="18"/>
                <w:highlight w:val="green"/>
              </w:rPr>
              <w:t>delle spese</w:t>
            </w:r>
            <w:r w:rsidRPr="00D95A8C">
              <w:rPr>
                <w:rFonts w:cstheme="minorHAnsi"/>
                <w:sz w:val="18"/>
                <w:szCs w:val="18"/>
              </w:rPr>
              <w:t xml:space="preserve"> </w:t>
            </w:r>
            <w:r>
              <w:rPr>
                <w:rFonts w:cstheme="minorHAnsi"/>
                <w:sz w:val="18"/>
                <w:szCs w:val="18"/>
              </w:rPr>
              <w:t xml:space="preserve">effettivamente </w:t>
            </w:r>
            <w:r w:rsidRPr="00D95A8C">
              <w:rPr>
                <w:rFonts w:cstheme="minorHAnsi"/>
                <w:strike/>
                <w:color w:val="FF0000"/>
                <w:sz w:val="18"/>
                <w:szCs w:val="18"/>
              </w:rPr>
              <w:t>sostenuti da un beneficiario</w:t>
            </w:r>
            <w:r>
              <w:rPr>
                <w:rFonts w:cstheme="minorHAnsi"/>
                <w:sz w:val="18"/>
                <w:szCs w:val="18"/>
              </w:rPr>
              <w:t xml:space="preserve"> </w:t>
            </w:r>
            <w:r w:rsidRPr="00D95A8C">
              <w:rPr>
                <w:rFonts w:cstheme="minorHAnsi"/>
                <w:sz w:val="18"/>
                <w:szCs w:val="18"/>
                <w:highlight w:val="green"/>
              </w:rPr>
              <w:t>sostenute</w:t>
            </w:r>
          </w:p>
          <w:p w14:paraId="6BC219EC" w14:textId="77777777" w:rsidR="006C4306" w:rsidRPr="00562958"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tc>
      </w:tr>
      <w:tr w:rsidR="006C4306" w:rsidRPr="00700099" w14:paraId="49424EEB" w14:textId="77777777" w:rsidTr="002978BF">
        <w:trPr>
          <w:trHeight w:val="312"/>
          <w:jc w:val="center"/>
        </w:trPr>
        <w:tc>
          <w:tcPr>
            <w:tcW w:w="2500" w:type="pct"/>
            <w:shd w:val="clear" w:color="auto" w:fill="008E40"/>
            <w:vAlign w:val="center"/>
          </w:tcPr>
          <w:p w14:paraId="33C0D8A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Intensità di aiuto</w:t>
            </w:r>
          </w:p>
        </w:tc>
        <w:tc>
          <w:tcPr>
            <w:tcW w:w="1767" w:type="pct"/>
            <w:vAlign w:val="center"/>
          </w:tcPr>
          <w:p w14:paraId="08438DAE" w14:textId="77777777" w:rsidR="006C4306" w:rsidRPr="00700099" w:rsidRDefault="006C4306" w:rsidP="00F561E7">
            <w:pPr>
              <w:spacing w:after="0"/>
              <w:rPr>
                <w:rFonts w:cstheme="minorHAnsi"/>
                <w:sz w:val="18"/>
                <w:szCs w:val="18"/>
              </w:rPr>
            </w:pPr>
            <w:r>
              <w:rPr>
                <w:rFonts w:cstheme="minorHAnsi"/>
                <w:sz w:val="18"/>
                <w:szCs w:val="18"/>
              </w:rPr>
              <w:t>Tasso di sostegno</w:t>
            </w:r>
          </w:p>
        </w:tc>
        <w:tc>
          <w:tcPr>
            <w:tcW w:w="733" w:type="pct"/>
            <w:vAlign w:val="center"/>
          </w:tcPr>
          <w:p w14:paraId="229F02FC" w14:textId="77777777" w:rsidR="006C4306" w:rsidRPr="00700099" w:rsidRDefault="006C4306" w:rsidP="00F561E7">
            <w:pPr>
              <w:spacing w:after="0"/>
              <w:jc w:val="center"/>
              <w:rPr>
                <w:rFonts w:cstheme="minorHAnsi"/>
                <w:sz w:val="18"/>
                <w:szCs w:val="18"/>
              </w:rPr>
            </w:pPr>
            <w:r>
              <w:rPr>
                <w:rFonts w:cstheme="minorHAnsi"/>
                <w:sz w:val="18"/>
                <w:szCs w:val="18"/>
              </w:rPr>
              <w:t>100%</w:t>
            </w:r>
          </w:p>
        </w:tc>
      </w:tr>
      <w:tr w:rsidR="006C4306" w:rsidRPr="00700099" w14:paraId="3FED9137" w14:textId="77777777" w:rsidTr="002978BF">
        <w:trPr>
          <w:jc w:val="center"/>
        </w:trPr>
        <w:tc>
          <w:tcPr>
            <w:tcW w:w="2500" w:type="pct"/>
            <w:shd w:val="clear" w:color="auto" w:fill="008E40"/>
            <w:vAlign w:val="center"/>
          </w:tcPr>
          <w:p w14:paraId="0FDA7141"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1767" w:type="pct"/>
            <w:vAlign w:val="center"/>
          </w:tcPr>
          <w:p w14:paraId="4A3782F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4EA7E19F"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19876AD4"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7B1A073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c>
          <w:tcPr>
            <w:tcW w:w="733" w:type="pct"/>
            <w:vAlign w:val="center"/>
          </w:tcPr>
          <w:p w14:paraId="30942F76" w14:textId="77777777" w:rsidR="006C4306" w:rsidRPr="00700099" w:rsidRDefault="006C4306" w:rsidP="00F561E7">
            <w:pPr>
              <w:spacing w:after="0"/>
              <w:jc w:val="center"/>
              <w:rPr>
                <w:rFonts w:cstheme="minorHAnsi"/>
                <w:sz w:val="18"/>
                <w:szCs w:val="18"/>
              </w:rPr>
            </w:pPr>
          </w:p>
        </w:tc>
      </w:tr>
      <w:tr w:rsidR="006C4306" w:rsidRPr="00700099" w14:paraId="3BE9D1C0" w14:textId="77777777" w:rsidTr="002978BF">
        <w:trPr>
          <w:jc w:val="center"/>
        </w:trPr>
        <w:tc>
          <w:tcPr>
            <w:tcW w:w="2500" w:type="pct"/>
            <w:shd w:val="clear" w:color="auto" w:fill="008E40"/>
            <w:vAlign w:val="center"/>
          </w:tcPr>
          <w:p w14:paraId="17E8D289" w14:textId="77777777" w:rsidR="006C4306"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Anticipo</w:t>
            </w:r>
          </w:p>
        </w:tc>
        <w:tc>
          <w:tcPr>
            <w:tcW w:w="2500" w:type="pct"/>
            <w:gridSpan w:val="2"/>
            <w:vAlign w:val="center"/>
          </w:tcPr>
          <w:p w14:paraId="59E1864B"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 xml:space="preserve">Sì, </w:t>
            </w:r>
            <w:r w:rsidRPr="00D95A8C">
              <w:rPr>
                <w:rFonts w:eastAsia="MS Gothic" w:cstheme="minorHAnsi"/>
                <w:strike/>
                <w:color w:val="FF0000"/>
                <w:sz w:val="18"/>
                <w:szCs w:val="18"/>
              </w:rPr>
              <w:t>fino al</w:t>
            </w:r>
            <w:r>
              <w:rPr>
                <w:rFonts w:eastAsia="MS Gothic" w:cstheme="minorHAnsi"/>
                <w:sz w:val="18"/>
                <w:szCs w:val="18"/>
              </w:rPr>
              <w:t xml:space="preserve"> 50%</w:t>
            </w:r>
          </w:p>
        </w:tc>
      </w:tr>
    </w:tbl>
    <w:p w14:paraId="142078D0" w14:textId="77777777" w:rsidR="006C4306" w:rsidRPr="00700099" w:rsidRDefault="006C4306" w:rsidP="006C4306">
      <w:pPr>
        <w:spacing w:after="0"/>
        <w:rPr>
          <w:rFonts w:cstheme="minorHAnsi"/>
        </w:rPr>
      </w:pPr>
    </w:p>
    <w:p w14:paraId="3CC770AB" w14:textId="77777777" w:rsidR="006C4306" w:rsidRPr="00562958" w:rsidRDefault="006C4306" w:rsidP="006C4306">
      <w:pPr>
        <w:pStyle w:val="Titolo3"/>
        <w:spacing w:before="0"/>
        <w:rPr>
          <w:i/>
          <w:iCs/>
          <w:color w:val="365F91" w:themeColor="accent1" w:themeShade="BF"/>
          <w:sz w:val="22"/>
          <w:szCs w:val="22"/>
        </w:rPr>
      </w:pPr>
      <w:r w:rsidRPr="00562958">
        <w:rPr>
          <w:i/>
          <w:iCs/>
          <w:color w:val="365F91" w:themeColor="accent1" w:themeShade="BF"/>
          <w:sz w:val="22"/>
          <w:szCs w:val="22"/>
        </w:rPr>
        <w:t>Partecipazione della scheda di intervento a progetti integrati (LEADER, Misure di cooperazione, etc.)</w:t>
      </w:r>
    </w:p>
    <w:p w14:paraId="4A3A374C"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LEADER: Sì. </w:t>
      </w:r>
      <w:r w:rsidRPr="002F3E7F">
        <w:rPr>
          <w:rFonts w:cstheme="minorHAnsi"/>
          <w:sz w:val="20"/>
          <w:szCs w:val="20"/>
          <w:highlight w:val="green"/>
        </w:rPr>
        <w:t>La presente scheda di intervento SRG06 dà attuazione all’approccio Leader.</w:t>
      </w:r>
      <w:r w:rsidRPr="002F3E7F">
        <w:rPr>
          <w:rFonts w:cstheme="minorHAnsi"/>
          <w:sz w:val="20"/>
          <w:szCs w:val="20"/>
        </w:rPr>
        <w:t xml:space="preserve"> </w:t>
      </w:r>
    </w:p>
    <w:p w14:paraId="36683D05"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Cooperazione: La cooperazione LEADER, come previsto dall’art. 34 del Reg. (UE) </w:t>
      </w:r>
      <w:r>
        <w:rPr>
          <w:rFonts w:cstheme="minorHAnsi"/>
          <w:sz w:val="20"/>
          <w:szCs w:val="20"/>
        </w:rPr>
        <w:t>2021/</w:t>
      </w:r>
      <w:r w:rsidRPr="002F3E7F">
        <w:rPr>
          <w:rFonts w:cstheme="minorHAnsi"/>
          <w:sz w:val="20"/>
          <w:szCs w:val="20"/>
        </w:rPr>
        <w:t xml:space="preserve">1060, è attuata attraverso proposte di progetto indicate nell’ambito delle SSL. </w:t>
      </w:r>
    </w:p>
    <w:p w14:paraId="57F9BD8F" w14:textId="77777777" w:rsidR="006C4306" w:rsidRPr="00782C7F" w:rsidRDefault="006C4306" w:rsidP="006C4306">
      <w:pPr>
        <w:spacing w:after="0"/>
        <w:rPr>
          <w:rFonts w:cstheme="minorHAnsi"/>
          <w:sz w:val="18"/>
          <w:szCs w:val="18"/>
        </w:rPr>
      </w:pPr>
      <w:r>
        <w:rPr>
          <w:rFonts w:cstheme="minorHAnsi"/>
          <w:b/>
          <w:bCs/>
        </w:rPr>
        <w:br w:type="page"/>
      </w:r>
    </w:p>
    <w:p w14:paraId="22EA0180" w14:textId="77777777" w:rsidR="006C4306" w:rsidRPr="00D009BC" w:rsidRDefault="006C4306" w:rsidP="006C4306">
      <w:pPr>
        <w:spacing w:before="120"/>
        <w:jc w:val="both"/>
        <w:rPr>
          <w:rFonts w:cstheme="minorHAnsi"/>
          <w:sz w:val="20"/>
          <w:szCs w:val="20"/>
        </w:rPr>
      </w:pPr>
    </w:p>
    <w:p w14:paraId="06484A38" w14:textId="77777777" w:rsidR="006C4306" w:rsidRPr="00F6220C" w:rsidRDefault="006C4306" w:rsidP="006C4306">
      <w:pPr>
        <w:pStyle w:val="Titolo2"/>
        <w:spacing w:before="0"/>
        <w:rPr>
          <w:rFonts w:asciiTheme="minorHAnsi" w:hAnsiTheme="minorHAnsi" w:cstheme="minorHAnsi"/>
          <w:b/>
          <w:bCs/>
        </w:rPr>
      </w:pPr>
      <w:bookmarkStart w:id="169" w:name="_Toc133425238"/>
      <w:r w:rsidRPr="00F6220C">
        <w:rPr>
          <w:rFonts w:asciiTheme="minorHAnsi" w:hAnsiTheme="minorHAnsi" w:cstheme="minorHAnsi"/>
          <w:b/>
          <w:bCs/>
        </w:rPr>
        <w:t>SRG07</w:t>
      </w:r>
      <w:r w:rsidRPr="00F6220C">
        <w:rPr>
          <w:rFonts w:asciiTheme="minorHAnsi" w:hAnsiTheme="minorHAnsi" w:cstheme="minorHAnsi"/>
          <w:b/>
          <w:bCs/>
        </w:rPr>
        <w:tab/>
      </w:r>
      <w:r>
        <w:rPr>
          <w:rFonts w:asciiTheme="minorHAnsi" w:hAnsiTheme="minorHAnsi" w:cstheme="minorHAnsi"/>
          <w:b/>
          <w:bCs/>
        </w:rPr>
        <w:t xml:space="preserve"> - </w:t>
      </w:r>
      <w:r w:rsidRPr="00771208">
        <w:rPr>
          <w:rFonts w:asciiTheme="minorHAnsi" w:hAnsiTheme="minorHAnsi" w:cstheme="minorHAnsi"/>
          <w:b/>
          <w:bCs/>
        </w:rPr>
        <w:t>Cooperazione per lo sviluppo rurale</w:t>
      </w:r>
      <w:r>
        <w:rPr>
          <w:rFonts w:asciiTheme="minorHAnsi" w:hAnsiTheme="minorHAnsi" w:cstheme="minorHAnsi"/>
          <w:b/>
          <w:bCs/>
        </w:rPr>
        <w:t>,</w:t>
      </w:r>
      <w:r w:rsidRPr="00771208">
        <w:rPr>
          <w:rFonts w:asciiTheme="minorHAnsi" w:hAnsiTheme="minorHAnsi" w:cstheme="minorHAnsi"/>
          <w:b/>
          <w:bCs/>
        </w:rPr>
        <w:t xml:space="preserve"> locale e </w:t>
      </w:r>
      <w:r>
        <w:rPr>
          <w:rFonts w:asciiTheme="minorHAnsi" w:hAnsiTheme="minorHAnsi" w:cstheme="minorHAnsi"/>
          <w:b/>
          <w:bCs/>
        </w:rPr>
        <w:t>s</w:t>
      </w:r>
      <w:r w:rsidRPr="00771208">
        <w:rPr>
          <w:rFonts w:asciiTheme="minorHAnsi" w:hAnsiTheme="minorHAnsi" w:cstheme="minorHAnsi"/>
          <w:b/>
          <w:bCs/>
        </w:rPr>
        <w:t xml:space="preserve">mart </w:t>
      </w:r>
      <w:r>
        <w:rPr>
          <w:rFonts w:asciiTheme="minorHAnsi" w:hAnsiTheme="minorHAnsi" w:cstheme="minorHAnsi"/>
          <w:b/>
          <w:bCs/>
        </w:rPr>
        <w:t>v</w:t>
      </w:r>
      <w:r w:rsidRPr="00771208">
        <w:rPr>
          <w:rFonts w:asciiTheme="minorHAnsi" w:hAnsiTheme="minorHAnsi" w:cstheme="minorHAnsi"/>
          <w:b/>
          <w:bCs/>
        </w:rPr>
        <w:t>illages</w:t>
      </w:r>
      <w:bookmarkEnd w:id="169"/>
    </w:p>
    <w:p w14:paraId="1E53FB18" w14:textId="77777777" w:rsidR="006C4306" w:rsidRDefault="006C4306" w:rsidP="006C4306">
      <w:pPr>
        <w:pStyle w:val="Titolo3"/>
        <w:spacing w:before="0"/>
        <w:rPr>
          <w:i/>
          <w:iCs/>
          <w:sz w:val="22"/>
          <w:szCs w:val="22"/>
        </w:rPr>
      </w:pPr>
      <w:r>
        <w:rPr>
          <w:i/>
          <w:iCs/>
          <w:sz w:val="22"/>
          <w:szCs w:val="22"/>
        </w:rPr>
        <w:t>Descrizione</w:t>
      </w:r>
    </w:p>
    <w:p w14:paraId="16D49CC4" w14:textId="77777777" w:rsidR="006C4306" w:rsidRDefault="006C4306" w:rsidP="006C4306">
      <w:pPr>
        <w:spacing w:after="40"/>
        <w:jc w:val="both"/>
        <w:rPr>
          <w:noProof/>
          <w:sz w:val="20"/>
          <w:szCs w:val="20"/>
        </w:rPr>
      </w:pPr>
      <w:r w:rsidRPr="001868B1">
        <w:rPr>
          <w:noProof/>
          <w:sz w:val="20"/>
          <w:szCs w:val="20"/>
        </w:rPr>
        <w:t xml:space="preserve">L’intervento sostiene la </w:t>
      </w:r>
      <w:r w:rsidRPr="001868B1">
        <w:rPr>
          <w:b/>
          <w:bCs/>
          <w:noProof/>
          <w:sz w:val="20"/>
          <w:szCs w:val="20"/>
        </w:rPr>
        <w:t>preparazione e l’attuazione di progetti integrati e strategie smart village</w:t>
      </w:r>
      <w:r w:rsidRPr="001868B1">
        <w:rPr>
          <w:noProof/>
          <w:sz w:val="20"/>
          <w:szCs w:val="20"/>
        </w:rPr>
        <w:t xml:space="preserve"> </w:t>
      </w:r>
      <w:r w:rsidRPr="001868B1">
        <w:rPr>
          <w:i/>
          <w:iCs/>
          <w:noProof/>
          <w:sz w:val="20"/>
          <w:szCs w:val="20"/>
        </w:rPr>
        <w:t xml:space="preserve">intesi come progetti di cooperazione articolati in una o più operazioni, condivisi da parte di gruppi di beneficiari pubblici e/o privati, relativi a specifici settori/ambiti </w:t>
      </w:r>
      <w:r w:rsidRPr="001868B1">
        <w:rPr>
          <w:noProof/>
          <w:sz w:val="20"/>
          <w:szCs w:val="20"/>
        </w:rPr>
        <w:t>per favorire in tutte le aree rurali l’uso di soluzioni innovative, mettendo in atto anche eventuali soluzioni possibili offerte dalle tecnologie digitali e dalla multifunzionalità agricola e forestale, capaci di: generare ricadute positive economiche, sociali e ambientali; contrastare fenomeni di spopolamento e abbandono; rafforzare le relazioni e scambi fra le zone rurali e/o con quelle urbane.</w:t>
      </w:r>
    </w:p>
    <w:p w14:paraId="758EC4E5" w14:textId="77777777" w:rsidR="006C4306" w:rsidRDefault="006C4306" w:rsidP="006C4306">
      <w:pPr>
        <w:spacing w:after="40"/>
        <w:jc w:val="both"/>
        <w:rPr>
          <w:noProof/>
          <w:sz w:val="20"/>
          <w:szCs w:val="20"/>
        </w:rPr>
      </w:pPr>
      <w:r w:rsidRPr="001868B1">
        <w:rPr>
          <w:noProof/>
          <w:sz w:val="20"/>
          <w:szCs w:val="20"/>
        </w:rPr>
        <w:t>In particolare, nelle aree più bisognose, di dimensione limitata (comuni/aggregazioni di comuni), l’intervento assume rilevanza per sostenere l’attivazione di comunità di attori al fine di favorire: approcci innovativi (organizzativi, di processo, prodotto, sociale); la creazione di economie di scala; sviluppare l’economia circolare e inclusiva in vari settori (produttivi, turistici, ambientali, socio-culturali); migliorare la qualità della vita a livello locale e potenziare i servizi alla popolazione.</w:t>
      </w:r>
    </w:p>
    <w:p w14:paraId="01248027" w14:textId="77777777" w:rsidR="006C4306" w:rsidRPr="001868B1" w:rsidRDefault="006C4306" w:rsidP="006C4306">
      <w:pPr>
        <w:spacing w:after="40"/>
        <w:jc w:val="both"/>
        <w:rPr>
          <w:sz w:val="20"/>
          <w:szCs w:val="20"/>
        </w:rPr>
      </w:pPr>
      <w:r w:rsidRPr="003A4071">
        <w:rPr>
          <w:sz w:val="20"/>
          <w:szCs w:val="20"/>
          <w:highlight w:val="green"/>
        </w:rPr>
        <w:t xml:space="preserve"> Questo intervento può trarre vantaggio e allo stesso tempo rafforzare, completare, consolidare l’azione promossa a livello territoriale attraverso altri interventi della PAC (es. Leader) e altri programmi sostenuti dai fondi UE, altri strumenti legislativi nazionali/regionali (es. Comunità e Distretti del cibo, turistici e produttivi nelle loro diverse declinazioni). Perciò, le strategie/progetti di cooperazione dovrebbero considerare anche le altre politiche attive sul territorio di competenza per favorire le complementarità e sinergie con esse, al fine di massimizzare l’impatto degli interventi proposti. Per questa eventualità, le singole Autorità di gestione competenti definiranno, se del caso, procedure atte a garantire demarcazione e complementarità tra le operazioni da sostenere.</w:t>
      </w:r>
    </w:p>
    <w:p w14:paraId="70550E7D" w14:textId="77777777" w:rsidR="006C4306" w:rsidRPr="001868B1" w:rsidRDefault="006C4306" w:rsidP="006C4306">
      <w:pPr>
        <w:spacing w:before="40" w:after="40"/>
        <w:jc w:val="both"/>
        <w:rPr>
          <w:noProof/>
          <w:sz w:val="20"/>
          <w:szCs w:val="20"/>
        </w:rPr>
      </w:pPr>
      <w:r w:rsidRPr="001868B1">
        <w:rPr>
          <w:noProof/>
          <w:sz w:val="20"/>
          <w:szCs w:val="20"/>
        </w:rPr>
        <w:t>Regione Lombardi</w:t>
      </w:r>
      <w:r>
        <w:rPr>
          <w:noProof/>
          <w:sz w:val="20"/>
          <w:szCs w:val="20"/>
        </w:rPr>
        <w:t>a</w:t>
      </w:r>
      <w:r w:rsidRPr="001868B1">
        <w:rPr>
          <w:noProof/>
          <w:sz w:val="20"/>
          <w:szCs w:val="20"/>
        </w:rPr>
        <w:t xml:space="preserve"> intende attivare</w:t>
      </w:r>
      <w:r>
        <w:rPr>
          <w:noProof/>
          <w:sz w:val="20"/>
          <w:szCs w:val="20"/>
        </w:rPr>
        <w:t xml:space="preserve"> </w:t>
      </w:r>
      <w:r w:rsidRPr="00D45825">
        <w:rPr>
          <w:noProof/>
          <w:sz w:val="20"/>
          <w:szCs w:val="20"/>
          <w:highlight w:val="green"/>
        </w:rPr>
        <w:t>tramite bando regionale</w:t>
      </w:r>
      <w:r>
        <w:rPr>
          <w:noProof/>
          <w:sz w:val="20"/>
          <w:szCs w:val="20"/>
        </w:rPr>
        <w:t xml:space="preserve"> </w:t>
      </w:r>
      <w:r w:rsidRPr="001868B1">
        <w:rPr>
          <w:noProof/>
          <w:sz w:val="20"/>
          <w:szCs w:val="20"/>
        </w:rPr>
        <w:t xml:space="preserve">il </w:t>
      </w:r>
      <w:r>
        <w:rPr>
          <w:noProof/>
          <w:sz w:val="20"/>
          <w:szCs w:val="20"/>
        </w:rPr>
        <w:t>seguente</w:t>
      </w:r>
      <w:r w:rsidRPr="001868B1">
        <w:rPr>
          <w:noProof/>
          <w:sz w:val="20"/>
          <w:szCs w:val="20"/>
        </w:rPr>
        <w:t xml:space="preserve"> ambito di applicazione:</w:t>
      </w:r>
    </w:p>
    <w:p w14:paraId="0A19C5B4" w14:textId="77777777" w:rsidR="006C4306" w:rsidRPr="002D3A35" w:rsidRDefault="006C4306" w:rsidP="006C4306">
      <w:pPr>
        <w:pStyle w:val="Paragrafoelenco"/>
        <w:numPr>
          <w:ilvl w:val="0"/>
          <w:numId w:val="48"/>
        </w:numPr>
        <w:spacing w:before="40" w:after="40"/>
        <w:jc w:val="both"/>
        <w:rPr>
          <w:sz w:val="20"/>
          <w:szCs w:val="20"/>
        </w:rPr>
      </w:pPr>
      <w:r w:rsidRPr="002520F5">
        <w:rPr>
          <w:rFonts w:cstheme="minorHAnsi"/>
          <w:b/>
          <w:bCs/>
          <w:sz w:val="20"/>
          <w:szCs w:val="20"/>
        </w:rPr>
        <w:t>Cooperazione per i sistemi del cibo, filiere e mercati locali</w:t>
      </w:r>
      <w:r>
        <w:rPr>
          <w:rFonts w:cstheme="minorHAnsi"/>
          <w:sz w:val="20"/>
          <w:szCs w:val="20"/>
        </w:rPr>
        <w:t>.</w:t>
      </w:r>
    </w:p>
    <w:p w14:paraId="19C245D0" w14:textId="77777777" w:rsidR="006C4306" w:rsidRDefault="006C4306" w:rsidP="006C4306">
      <w:pPr>
        <w:pStyle w:val="Paragrafoelenco"/>
        <w:spacing w:before="40" w:after="40"/>
        <w:jc w:val="both"/>
        <w:rPr>
          <w:sz w:val="20"/>
          <w:szCs w:val="20"/>
        </w:rPr>
      </w:pPr>
      <w:r w:rsidRPr="005A1A4B">
        <w:rPr>
          <w:sz w:val="20"/>
          <w:szCs w:val="20"/>
        </w:rPr>
        <w:t>Finalizzata a: valorizzare le filiere produttive locali (agricole, forestali, ecc.); organizzare processi di lavoro in comune e condividere impianti e risorse; rafforzare i mercati locali (agricoltura sostenuta dalla comunità, reti produttori-consumatori, forme associative e accordi con catene distributive/ristorazione/farmer’s market ecc.); incrementare processi di economia circolare e di riduzione degli sprechi; promuovere il consumo consapevole e la sicurezza alimentare; favorire la vendita diretta; promuovere accordi di foresta e di filiere locali bosco-legno che possono comprendere proprietari e gestori forestali e imprese di utilizzazione e trasformazione del legno, al fine di rafforzare i mercati locali</w:t>
      </w:r>
      <w:r>
        <w:rPr>
          <w:sz w:val="20"/>
          <w:szCs w:val="20"/>
        </w:rPr>
        <w:t>.</w:t>
      </w:r>
    </w:p>
    <w:p w14:paraId="4CFCF19C" w14:textId="77777777" w:rsidR="006C4306" w:rsidRPr="00386EC5" w:rsidRDefault="006C4306" w:rsidP="006C4306">
      <w:pPr>
        <w:spacing w:after="0"/>
        <w:jc w:val="both"/>
        <w:rPr>
          <w:noProof/>
          <w:sz w:val="20"/>
          <w:szCs w:val="20"/>
        </w:rPr>
      </w:pPr>
      <w:r w:rsidRPr="00D45825">
        <w:rPr>
          <w:noProof/>
          <w:sz w:val="20"/>
          <w:szCs w:val="20"/>
          <w:highlight w:val="green"/>
        </w:rPr>
        <w:t>Nel caso in cui il presente intervento non sia contemplato nell’ambito delle Strategie di Sviluppo Locale, il GAL può partecipare ai partenariati, anche assumendo, eventualmente, la funzione di capofila del progetto, al fine di rafforzare la sinergia fra le strategie e/o progetti di sviluppo.</w:t>
      </w:r>
    </w:p>
    <w:p w14:paraId="1ECDDE97" w14:textId="77777777" w:rsidR="006C4306" w:rsidRPr="00DB7ABB" w:rsidRDefault="006C4306" w:rsidP="006C4306">
      <w:pPr>
        <w:spacing w:after="0"/>
      </w:pPr>
    </w:p>
    <w:p w14:paraId="5AE1166E" w14:textId="77777777" w:rsidR="006C4306" w:rsidRPr="0086760B" w:rsidRDefault="006C4306" w:rsidP="006C4306">
      <w:pPr>
        <w:pStyle w:val="Titolo3"/>
        <w:rPr>
          <w:i/>
          <w:iCs/>
          <w:sz w:val="22"/>
          <w:szCs w:val="22"/>
        </w:rPr>
      </w:pPr>
      <w:r w:rsidRPr="0086760B">
        <w:rPr>
          <w:i/>
          <w:iCs/>
          <w:sz w:val="22"/>
          <w:szCs w:val="22"/>
        </w:rPr>
        <w:t>Dotazione finanziaria</w:t>
      </w:r>
    </w:p>
    <w:tbl>
      <w:tblPr>
        <w:tblStyle w:val="Grigliatabella"/>
        <w:tblW w:w="5000" w:type="pct"/>
        <w:tblLook w:val="04A0" w:firstRow="1" w:lastRow="0" w:firstColumn="1" w:lastColumn="0" w:noHBand="0" w:noVBand="1"/>
      </w:tblPr>
      <w:tblGrid>
        <w:gridCol w:w="1565"/>
        <w:gridCol w:w="1142"/>
        <w:gridCol w:w="2298"/>
        <w:gridCol w:w="2557"/>
        <w:gridCol w:w="1150"/>
        <w:gridCol w:w="718"/>
        <w:gridCol w:w="710"/>
      </w:tblGrid>
      <w:tr w:rsidR="006C4306" w:rsidRPr="00771208" w14:paraId="59A801BE" w14:textId="77777777" w:rsidTr="002978BF">
        <w:trPr>
          <w:trHeight w:val="405"/>
        </w:trPr>
        <w:tc>
          <w:tcPr>
            <w:tcW w:w="772" w:type="pct"/>
            <w:vMerge w:val="restart"/>
            <w:shd w:val="clear" w:color="auto" w:fill="008E40"/>
            <w:vAlign w:val="center"/>
          </w:tcPr>
          <w:p w14:paraId="0826500F" w14:textId="77777777" w:rsidR="006C4306" w:rsidRPr="00771208" w:rsidRDefault="006C4306" w:rsidP="00F561E7">
            <w:pPr>
              <w:spacing w:after="0"/>
              <w:jc w:val="center"/>
              <w:rPr>
                <w:rFonts w:cstheme="minorHAnsi"/>
                <w:b/>
                <w:bCs/>
                <w:color w:val="002060"/>
                <w:sz w:val="18"/>
                <w:szCs w:val="18"/>
              </w:rPr>
            </w:pPr>
            <w:r w:rsidRPr="00771208">
              <w:rPr>
                <w:rFonts w:cstheme="minorHAnsi"/>
                <w:b/>
                <w:bCs/>
                <w:color w:val="FFFFFF" w:themeColor="background1"/>
                <w:sz w:val="18"/>
                <w:szCs w:val="18"/>
              </w:rPr>
              <w:t>Codice intervento</w:t>
            </w:r>
          </w:p>
        </w:tc>
        <w:tc>
          <w:tcPr>
            <w:tcW w:w="563" w:type="pct"/>
            <w:vMerge w:val="restart"/>
            <w:vAlign w:val="center"/>
          </w:tcPr>
          <w:p w14:paraId="40D9F79C" w14:textId="77777777" w:rsidR="006C4306" w:rsidRPr="00771208" w:rsidRDefault="006C4306" w:rsidP="00F561E7">
            <w:pPr>
              <w:spacing w:after="0"/>
              <w:jc w:val="center"/>
              <w:rPr>
                <w:rFonts w:cstheme="minorHAnsi"/>
                <w:b/>
                <w:bCs/>
                <w:sz w:val="18"/>
                <w:szCs w:val="18"/>
              </w:rPr>
            </w:pPr>
            <w:r w:rsidRPr="00771208">
              <w:rPr>
                <w:rFonts w:cstheme="minorHAnsi"/>
                <w:b/>
                <w:bCs/>
                <w:sz w:val="18"/>
                <w:szCs w:val="18"/>
              </w:rPr>
              <w:t>SRG07</w:t>
            </w:r>
          </w:p>
        </w:tc>
        <w:tc>
          <w:tcPr>
            <w:tcW w:w="1133" w:type="pct"/>
            <w:vMerge w:val="restart"/>
            <w:shd w:val="clear" w:color="auto" w:fill="008E40"/>
            <w:vAlign w:val="center"/>
          </w:tcPr>
          <w:p w14:paraId="04FD034D" w14:textId="77777777" w:rsidR="006C4306" w:rsidRPr="00771208" w:rsidRDefault="006C4306" w:rsidP="00F561E7">
            <w:pPr>
              <w:spacing w:after="0"/>
              <w:jc w:val="center"/>
              <w:rPr>
                <w:rFonts w:cstheme="minorHAnsi"/>
                <w:b/>
                <w:bCs/>
                <w:color w:val="002060"/>
                <w:sz w:val="18"/>
                <w:szCs w:val="18"/>
              </w:rPr>
            </w:pPr>
            <w:r w:rsidRPr="00771208">
              <w:rPr>
                <w:rFonts w:cstheme="minorHAnsi"/>
                <w:b/>
                <w:bCs/>
                <w:color w:val="FFFFFF" w:themeColor="background1"/>
                <w:sz w:val="18"/>
                <w:szCs w:val="18"/>
              </w:rPr>
              <w:t>Titolo intervento</w:t>
            </w:r>
          </w:p>
        </w:tc>
        <w:tc>
          <w:tcPr>
            <w:tcW w:w="1261" w:type="pct"/>
            <w:vMerge w:val="restart"/>
            <w:vAlign w:val="center"/>
          </w:tcPr>
          <w:p w14:paraId="79745C76" w14:textId="77777777" w:rsidR="006C4306" w:rsidRPr="00771208" w:rsidRDefault="006C4306" w:rsidP="00F561E7">
            <w:pPr>
              <w:spacing w:after="0"/>
              <w:jc w:val="center"/>
              <w:rPr>
                <w:rFonts w:cstheme="minorHAnsi"/>
                <w:b/>
                <w:bCs/>
                <w:sz w:val="18"/>
                <w:szCs w:val="18"/>
              </w:rPr>
            </w:pPr>
            <w:r w:rsidRPr="00771208">
              <w:rPr>
                <w:rFonts w:cstheme="minorHAnsi"/>
                <w:b/>
                <w:bCs/>
                <w:sz w:val="18"/>
                <w:szCs w:val="18"/>
              </w:rPr>
              <w:t>Cooperazione per lo sviluppo rurale locale e Smart Villages</w:t>
            </w:r>
          </w:p>
        </w:tc>
        <w:tc>
          <w:tcPr>
            <w:tcW w:w="566" w:type="pct"/>
            <w:vMerge w:val="restart"/>
            <w:shd w:val="clear" w:color="auto" w:fill="008E40"/>
            <w:vAlign w:val="center"/>
          </w:tcPr>
          <w:p w14:paraId="000C239E"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Attivato da Regione Lombardia</w:t>
            </w:r>
          </w:p>
        </w:tc>
        <w:tc>
          <w:tcPr>
            <w:tcW w:w="354" w:type="pct"/>
            <w:shd w:val="clear" w:color="auto" w:fill="92D050"/>
            <w:vAlign w:val="center"/>
          </w:tcPr>
          <w:p w14:paraId="6CBF048A"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Sì</w:t>
            </w:r>
          </w:p>
        </w:tc>
        <w:sdt>
          <w:sdtPr>
            <w:rPr>
              <w:rFonts w:cstheme="minorHAnsi"/>
            </w:rPr>
            <w:id w:val="-2106726593"/>
            <w14:checkbox>
              <w14:checked w14:val="1"/>
              <w14:checkedState w14:val="2612" w14:font="MS Gothic"/>
              <w14:uncheckedState w14:val="2610" w14:font="MS Gothic"/>
            </w14:checkbox>
          </w:sdtPr>
          <w:sdtEndPr/>
          <w:sdtContent>
            <w:tc>
              <w:tcPr>
                <w:tcW w:w="351" w:type="pct"/>
                <w:vAlign w:val="center"/>
              </w:tcPr>
              <w:p w14:paraId="771E1F69" w14:textId="77777777" w:rsidR="006C4306" w:rsidRPr="00771208" w:rsidRDefault="006C4306" w:rsidP="00F561E7">
                <w:pPr>
                  <w:spacing w:after="0"/>
                  <w:jc w:val="center"/>
                  <w:rPr>
                    <w:rFonts w:cstheme="minorHAnsi"/>
                    <w:sz w:val="18"/>
                    <w:szCs w:val="18"/>
                  </w:rPr>
                </w:pPr>
                <w:r>
                  <w:rPr>
                    <w:rFonts w:ascii="MS Gothic" w:eastAsia="MS Gothic" w:hAnsi="MS Gothic" w:cstheme="minorHAnsi" w:hint="eastAsia"/>
                  </w:rPr>
                  <w:t>☒</w:t>
                </w:r>
              </w:p>
            </w:tc>
          </w:sdtContent>
        </w:sdt>
      </w:tr>
      <w:tr w:rsidR="006C4306" w:rsidRPr="00771208" w14:paraId="73C89997" w14:textId="77777777" w:rsidTr="002978BF">
        <w:trPr>
          <w:trHeight w:val="405"/>
        </w:trPr>
        <w:tc>
          <w:tcPr>
            <w:tcW w:w="772" w:type="pct"/>
            <w:vMerge/>
            <w:shd w:val="clear" w:color="auto" w:fill="008E40"/>
            <w:vAlign w:val="center"/>
          </w:tcPr>
          <w:p w14:paraId="1D57C6F1" w14:textId="77777777" w:rsidR="006C4306" w:rsidRPr="00771208" w:rsidRDefault="006C4306" w:rsidP="00F561E7">
            <w:pPr>
              <w:spacing w:after="0"/>
              <w:rPr>
                <w:rFonts w:cstheme="minorHAnsi"/>
                <w:b/>
                <w:bCs/>
                <w:sz w:val="18"/>
                <w:szCs w:val="18"/>
              </w:rPr>
            </w:pPr>
          </w:p>
        </w:tc>
        <w:tc>
          <w:tcPr>
            <w:tcW w:w="563" w:type="pct"/>
            <w:vMerge/>
            <w:vAlign w:val="center"/>
          </w:tcPr>
          <w:p w14:paraId="4B77DB20" w14:textId="77777777" w:rsidR="006C4306" w:rsidRPr="00771208" w:rsidRDefault="006C4306" w:rsidP="00F561E7">
            <w:pPr>
              <w:spacing w:after="0"/>
              <w:rPr>
                <w:rFonts w:cstheme="minorHAnsi"/>
                <w:b/>
                <w:bCs/>
                <w:sz w:val="18"/>
                <w:szCs w:val="18"/>
              </w:rPr>
            </w:pPr>
          </w:p>
        </w:tc>
        <w:tc>
          <w:tcPr>
            <w:tcW w:w="1133" w:type="pct"/>
            <w:vMerge/>
            <w:shd w:val="clear" w:color="auto" w:fill="008E40"/>
            <w:vAlign w:val="center"/>
          </w:tcPr>
          <w:p w14:paraId="501E30B8" w14:textId="77777777" w:rsidR="006C4306" w:rsidRPr="00771208" w:rsidRDefault="006C4306" w:rsidP="00F561E7">
            <w:pPr>
              <w:spacing w:after="0"/>
              <w:rPr>
                <w:rFonts w:cstheme="minorHAnsi"/>
                <w:b/>
                <w:bCs/>
                <w:sz w:val="18"/>
                <w:szCs w:val="18"/>
              </w:rPr>
            </w:pPr>
          </w:p>
        </w:tc>
        <w:tc>
          <w:tcPr>
            <w:tcW w:w="1261" w:type="pct"/>
            <w:vMerge/>
            <w:vAlign w:val="center"/>
          </w:tcPr>
          <w:p w14:paraId="313FD15F" w14:textId="77777777" w:rsidR="006C4306" w:rsidRPr="00771208" w:rsidRDefault="006C4306" w:rsidP="00F561E7">
            <w:pPr>
              <w:spacing w:after="0"/>
              <w:rPr>
                <w:rFonts w:cstheme="minorHAnsi"/>
                <w:b/>
                <w:bCs/>
                <w:sz w:val="18"/>
                <w:szCs w:val="18"/>
              </w:rPr>
            </w:pPr>
          </w:p>
        </w:tc>
        <w:tc>
          <w:tcPr>
            <w:tcW w:w="566" w:type="pct"/>
            <w:vMerge/>
            <w:shd w:val="clear" w:color="auto" w:fill="008E40"/>
            <w:vAlign w:val="center"/>
          </w:tcPr>
          <w:p w14:paraId="784FEAC5" w14:textId="77777777" w:rsidR="006C4306" w:rsidRPr="00771208" w:rsidRDefault="006C4306" w:rsidP="00F561E7">
            <w:pPr>
              <w:spacing w:after="0"/>
              <w:jc w:val="center"/>
              <w:rPr>
                <w:rFonts w:cstheme="minorHAnsi"/>
                <w:b/>
                <w:bCs/>
                <w:color w:val="FFFFFF" w:themeColor="background1"/>
                <w:sz w:val="18"/>
                <w:szCs w:val="18"/>
              </w:rPr>
            </w:pPr>
          </w:p>
        </w:tc>
        <w:tc>
          <w:tcPr>
            <w:tcW w:w="354" w:type="pct"/>
            <w:shd w:val="clear" w:color="auto" w:fill="FF0000"/>
            <w:vAlign w:val="center"/>
          </w:tcPr>
          <w:p w14:paraId="2CEE8FCA"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No</w:t>
            </w:r>
          </w:p>
        </w:tc>
        <w:sdt>
          <w:sdtPr>
            <w:rPr>
              <w:rFonts w:cstheme="minorHAnsi"/>
            </w:rPr>
            <w:id w:val="-1059865624"/>
            <w14:checkbox>
              <w14:checked w14:val="0"/>
              <w14:checkedState w14:val="2612" w14:font="MS Gothic"/>
              <w14:uncheckedState w14:val="2610" w14:font="MS Gothic"/>
            </w14:checkbox>
          </w:sdtPr>
          <w:sdtEndPr/>
          <w:sdtContent>
            <w:tc>
              <w:tcPr>
                <w:tcW w:w="351" w:type="pct"/>
                <w:vAlign w:val="center"/>
              </w:tcPr>
              <w:p w14:paraId="570EF48D" w14:textId="77777777" w:rsidR="006C4306" w:rsidRPr="00771208" w:rsidRDefault="006C4306" w:rsidP="00F561E7">
                <w:pPr>
                  <w:spacing w:after="0"/>
                  <w:jc w:val="center"/>
                  <w:rPr>
                    <w:rFonts w:cstheme="minorHAnsi"/>
                    <w:sz w:val="18"/>
                    <w:szCs w:val="18"/>
                  </w:rPr>
                </w:pPr>
                <w:r>
                  <w:rPr>
                    <w:rFonts w:ascii="MS Gothic" w:eastAsia="MS Gothic" w:hAnsi="MS Gothic" w:cstheme="minorHAnsi" w:hint="eastAsia"/>
                  </w:rPr>
                  <w:t>☐</w:t>
                </w:r>
              </w:p>
            </w:tc>
          </w:sdtContent>
        </w:sdt>
      </w:tr>
      <w:tr w:rsidR="006C4306" w:rsidRPr="00771208" w14:paraId="5C309CBD" w14:textId="77777777" w:rsidTr="002978BF">
        <w:trPr>
          <w:trHeight w:val="270"/>
        </w:trPr>
        <w:tc>
          <w:tcPr>
            <w:tcW w:w="1335" w:type="pct"/>
            <w:gridSpan w:val="2"/>
            <w:shd w:val="clear" w:color="auto" w:fill="008E40"/>
            <w:vAlign w:val="center"/>
          </w:tcPr>
          <w:p w14:paraId="71B923EC" w14:textId="77777777" w:rsidR="006C4306" w:rsidRPr="00702456" w:rsidRDefault="006C4306" w:rsidP="00F561E7">
            <w:pPr>
              <w:spacing w:after="0"/>
              <w:jc w:val="center"/>
              <w:rPr>
                <w:rFonts w:cstheme="minorHAnsi"/>
                <w:b/>
                <w:bCs/>
                <w:sz w:val="18"/>
                <w:szCs w:val="18"/>
                <w:lang w:val="en-GB"/>
              </w:rPr>
            </w:pPr>
            <w:r w:rsidRPr="00702456">
              <w:rPr>
                <w:rFonts w:cstheme="minorHAnsi"/>
                <w:b/>
                <w:bCs/>
                <w:color w:val="FFFFFF" w:themeColor="background1"/>
                <w:sz w:val="18"/>
                <w:szCs w:val="18"/>
                <w:lang w:val="en-GB"/>
              </w:rPr>
              <w:t>Spesa Pubblica</w:t>
            </w:r>
          </w:p>
        </w:tc>
        <w:tc>
          <w:tcPr>
            <w:tcW w:w="1133" w:type="pct"/>
            <w:vAlign w:val="center"/>
          </w:tcPr>
          <w:p w14:paraId="66A40E7E" w14:textId="2117BFA6" w:rsidR="006C4306" w:rsidRPr="00DA77E1" w:rsidRDefault="006C4306" w:rsidP="00F561E7">
            <w:pPr>
              <w:spacing w:after="0"/>
              <w:jc w:val="center"/>
              <w:rPr>
                <w:rFonts w:cstheme="minorHAnsi"/>
                <w:sz w:val="18"/>
                <w:szCs w:val="18"/>
                <w:lang w:val="it"/>
              </w:rPr>
            </w:pPr>
            <w:r w:rsidRPr="00DA77E1">
              <w:rPr>
                <w:rFonts w:cstheme="minorHAnsi"/>
                <w:strike/>
                <w:color w:val="FF0000"/>
                <w:sz w:val="18"/>
                <w:szCs w:val="18"/>
                <w:lang w:val="it"/>
              </w:rPr>
              <w:t>4.000.000,00 €</w:t>
            </w:r>
            <w:r w:rsidR="00DA77E1">
              <w:rPr>
                <w:rFonts w:cstheme="minorHAnsi"/>
                <w:strike/>
                <w:color w:val="FF0000"/>
                <w:sz w:val="18"/>
                <w:szCs w:val="18"/>
                <w:lang w:val="it"/>
              </w:rPr>
              <w:t xml:space="preserve"> </w:t>
            </w:r>
            <w:r w:rsidR="00DA77E1" w:rsidRPr="00DA77E1">
              <w:rPr>
                <w:rFonts w:cstheme="minorHAnsi"/>
                <w:color w:val="FF0000"/>
                <w:sz w:val="18"/>
                <w:szCs w:val="18"/>
                <w:highlight w:val="yellow"/>
                <w:lang w:val="it"/>
              </w:rPr>
              <w:t>6.400.000</w:t>
            </w:r>
            <w:r w:rsidR="00DA77E1">
              <w:rPr>
                <w:rFonts w:cstheme="minorHAnsi"/>
                <w:color w:val="FF0000"/>
                <w:sz w:val="18"/>
                <w:szCs w:val="18"/>
                <w:highlight w:val="yellow"/>
                <w:lang w:val="it"/>
              </w:rPr>
              <w:t>,00</w:t>
            </w:r>
            <w:r w:rsidR="00DA77E1" w:rsidRPr="00DA77E1">
              <w:rPr>
                <w:rFonts w:cstheme="minorHAnsi"/>
                <w:color w:val="FF0000"/>
                <w:sz w:val="18"/>
                <w:szCs w:val="18"/>
                <w:highlight w:val="yellow"/>
                <w:lang w:val="it"/>
              </w:rPr>
              <w:t xml:space="preserve"> €</w:t>
            </w:r>
          </w:p>
        </w:tc>
        <w:tc>
          <w:tcPr>
            <w:tcW w:w="1828" w:type="pct"/>
            <w:gridSpan w:val="2"/>
            <w:shd w:val="clear" w:color="auto" w:fill="008E40"/>
            <w:vAlign w:val="center"/>
          </w:tcPr>
          <w:p w14:paraId="3ECCD80F" w14:textId="77777777" w:rsidR="006C4306" w:rsidRPr="00702456" w:rsidRDefault="006C4306" w:rsidP="00F561E7">
            <w:pPr>
              <w:spacing w:after="0"/>
              <w:jc w:val="center"/>
              <w:rPr>
                <w:rFonts w:cstheme="minorHAnsi"/>
                <w:b/>
                <w:bCs/>
                <w:color w:val="FFFFFF" w:themeColor="background1"/>
                <w:sz w:val="18"/>
                <w:szCs w:val="18"/>
                <w:lang w:val="it"/>
              </w:rPr>
            </w:pPr>
            <w:r w:rsidRPr="00702456">
              <w:rPr>
                <w:rFonts w:cstheme="minorHAnsi"/>
                <w:b/>
                <w:bCs/>
                <w:color w:val="FFFFFF" w:themeColor="background1"/>
                <w:sz w:val="18"/>
                <w:szCs w:val="18"/>
                <w:lang w:val="en-GB"/>
              </w:rPr>
              <w:t>Contributo del FEASR</w:t>
            </w:r>
          </w:p>
        </w:tc>
        <w:tc>
          <w:tcPr>
            <w:tcW w:w="705" w:type="pct"/>
            <w:gridSpan w:val="2"/>
            <w:vAlign w:val="center"/>
          </w:tcPr>
          <w:p w14:paraId="4509217C" w14:textId="77777777" w:rsidR="006C4306" w:rsidRPr="00DA77E1" w:rsidRDefault="006C4306" w:rsidP="00F561E7">
            <w:pPr>
              <w:spacing w:after="0"/>
              <w:jc w:val="center"/>
              <w:rPr>
                <w:rFonts w:cstheme="minorHAnsi"/>
                <w:strike/>
                <w:color w:val="FF0000"/>
                <w:sz w:val="18"/>
                <w:szCs w:val="18"/>
                <w:lang w:val="it"/>
              </w:rPr>
            </w:pPr>
            <w:r w:rsidRPr="00DA77E1">
              <w:rPr>
                <w:rFonts w:cstheme="minorHAnsi"/>
                <w:strike/>
                <w:color w:val="FF0000"/>
                <w:sz w:val="18"/>
                <w:szCs w:val="18"/>
                <w:lang w:val="it"/>
              </w:rPr>
              <w:t>1.628.000,00 €</w:t>
            </w:r>
          </w:p>
          <w:p w14:paraId="53897A96" w14:textId="197F6C90" w:rsidR="00DA77E1" w:rsidRPr="00771208" w:rsidRDefault="00DA77E1" w:rsidP="00F561E7">
            <w:pPr>
              <w:spacing w:after="0"/>
              <w:jc w:val="center"/>
              <w:rPr>
                <w:rFonts w:cstheme="minorHAnsi"/>
                <w:sz w:val="18"/>
                <w:szCs w:val="18"/>
                <w:lang w:val="it"/>
              </w:rPr>
            </w:pPr>
            <w:r>
              <w:rPr>
                <w:rFonts w:cstheme="minorHAnsi"/>
                <w:color w:val="FF0000"/>
                <w:sz w:val="18"/>
                <w:szCs w:val="18"/>
                <w:highlight w:val="yellow"/>
                <w:lang w:val="it"/>
              </w:rPr>
              <w:t>2</w:t>
            </w:r>
            <w:r w:rsidRPr="00DA77E1">
              <w:rPr>
                <w:rFonts w:cstheme="minorHAnsi"/>
                <w:color w:val="FF0000"/>
                <w:sz w:val="18"/>
                <w:szCs w:val="18"/>
                <w:highlight w:val="yellow"/>
                <w:lang w:val="it"/>
              </w:rPr>
              <w:t>.</w:t>
            </w:r>
            <w:r>
              <w:rPr>
                <w:rFonts w:cstheme="minorHAnsi"/>
                <w:color w:val="FF0000"/>
                <w:sz w:val="18"/>
                <w:szCs w:val="18"/>
                <w:highlight w:val="yellow"/>
                <w:lang w:val="it"/>
              </w:rPr>
              <w:t>604</w:t>
            </w:r>
            <w:r w:rsidRPr="00DA77E1">
              <w:rPr>
                <w:rFonts w:cstheme="minorHAnsi"/>
                <w:color w:val="FF0000"/>
                <w:sz w:val="18"/>
                <w:szCs w:val="18"/>
                <w:highlight w:val="yellow"/>
                <w:lang w:val="it"/>
              </w:rPr>
              <w:t>.</w:t>
            </w:r>
            <w:r>
              <w:rPr>
                <w:rFonts w:cstheme="minorHAnsi"/>
                <w:color w:val="FF0000"/>
                <w:sz w:val="18"/>
                <w:szCs w:val="18"/>
                <w:highlight w:val="yellow"/>
                <w:lang w:val="it"/>
              </w:rPr>
              <w:t>8</w:t>
            </w:r>
            <w:r w:rsidRPr="00DA77E1">
              <w:rPr>
                <w:rFonts w:cstheme="minorHAnsi"/>
                <w:color w:val="FF0000"/>
                <w:sz w:val="18"/>
                <w:szCs w:val="18"/>
                <w:highlight w:val="yellow"/>
                <w:lang w:val="it"/>
              </w:rPr>
              <w:t>00</w:t>
            </w:r>
            <w:r>
              <w:rPr>
                <w:rFonts w:cstheme="minorHAnsi"/>
                <w:color w:val="FF0000"/>
                <w:sz w:val="18"/>
                <w:szCs w:val="18"/>
                <w:highlight w:val="yellow"/>
                <w:lang w:val="it"/>
              </w:rPr>
              <w:t>,00</w:t>
            </w:r>
            <w:r w:rsidRPr="00DA77E1">
              <w:rPr>
                <w:rFonts w:cstheme="minorHAnsi"/>
                <w:color w:val="FF0000"/>
                <w:sz w:val="18"/>
                <w:szCs w:val="18"/>
                <w:highlight w:val="yellow"/>
                <w:lang w:val="it"/>
              </w:rPr>
              <w:t xml:space="preserve"> €</w:t>
            </w:r>
          </w:p>
        </w:tc>
      </w:tr>
      <w:tr w:rsidR="006C4306" w:rsidRPr="00771208" w14:paraId="6030E9AC" w14:textId="77777777" w:rsidTr="002978BF">
        <w:trPr>
          <w:trHeight w:val="270"/>
        </w:trPr>
        <w:tc>
          <w:tcPr>
            <w:tcW w:w="1335" w:type="pct"/>
            <w:gridSpan w:val="2"/>
            <w:shd w:val="clear" w:color="auto" w:fill="008E40"/>
            <w:vAlign w:val="center"/>
          </w:tcPr>
          <w:p w14:paraId="4FF9ED1B" w14:textId="77777777" w:rsidR="006C4306" w:rsidRPr="00820F23" w:rsidRDefault="006C4306" w:rsidP="00F561E7">
            <w:pPr>
              <w:spacing w:after="0"/>
              <w:jc w:val="center"/>
              <w:rPr>
                <w:rFonts w:cstheme="minorHAnsi"/>
                <w:b/>
                <w:bCs/>
                <w:color w:val="FFFFFF" w:themeColor="background1"/>
                <w:sz w:val="18"/>
                <w:szCs w:val="18"/>
                <w:highlight w:val="green"/>
                <w:lang w:val="en-GB"/>
              </w:rPr>
            </w:pPr>
            <w:r w:rsidRPr="00820F23">
              <w:rPr>
                <w:rFonts w:cstheme="minorHAnsi"/>
                <w:b/>
                <w:bCs/>
                <w:color w:val="FFFFFF" w:themeColor="background1"/>
                <w:sz w:val="18"/>
                <w:szCs w:val="18"/>
                <w:highlight w:val="green"/>
                <w:lang w:val="en-GB"/>
              </w:rPr>
              <w:t>Indicatori di Risultato - R</w:t>
            </w:r>
          </w:p>
        </w:tc>
        <w:tc>
          <w:tcPr>
            <w:tcW w:w="1133" w:type="pct"/>
            <w:vAlign w:val="center"/>
          </w:tcPr>
          <w:p w14:paraId="4209F49C" w14:textId="77777777" w:rsidR="006C4306" w:rsidRPr="00820F23" w:rsidRDefault="006C4306" w:rsidP="00F561E7">
            <w:pPr>
              <w:spacing w:after="0"/>
              <w:jc w:val="center"/>
              <w:rPr>
                <w:rFonts w:cstheme="minorHAnsi"/>
                <w:sz w:val="18"/>
                <w:szCs w:val="18"/>
                <w:highlight w:val="green"/>
                <w:lang w:val="it"/>
              </w:rPr>
            </w:pPr>
            <w:r w:rsidRPr="00820F23">
              <w:rPr>
                <w:rFonts w:cstheme="minorHAnsi"/>
                <w:sz w:val="18"/>
                <w:szCs w:val="18"/>
                <w:highlight w:val="green"/>
                <w:lang w:val="it"/>
              </w:rPr>
              <w:t>R.40</w:t>
            </w:r>
          </w:p>
        </w:tc>
        <w:tc>
          <w:tcPr>
            <w:tcW w:w="1828" w:type="pct"/>
            <w:gridSpan w:val="2"/>
            <w:shd w:val="clear" w:color="auto" w:fill="008E40"/>
            <w:vAlign w:val="center"/>
          </w:tcPr>
          <w:p w14:paraId="12F9C94F" w14:textId="77777777" w:rsidR="006C4306" w:rsidRPr="00820F23" w:rsidRDefault="006C4306" w:rsidP="00F561E7">
            <w:pPr>
              <w:spacing w:after="0"/>
              <w:jc w:val="center"/>
              <w:rPr>
                <w:rFonts w:cstheme="minorHAnsi"/>
                <w:b/>
                <w:bCs/>
                <w:color w:val="FFFFFF" w:themeColor="background1"/>
                <w:sz w:val="18"/>
                <w:szCs w:val="18"/>
                <w:highlight w:val="green"/>
                <w:lang w:val="en-GB"/>
              </w:rPr>
            </w:pPr>
            <w:r w:rsidRPr="00820F23">
              <w:rPr>
                <w:rFonts w:cstheme="minorHAnsi"/>
                <w:b/>
                <w:bCs/>
                <w:color w:val="FFFFFF" w:themeColor="background1"/>
                <w:sz w:val="18"/>
                <w:szCs w:val="18"/>
                <w:highlight w:val="green"/>
                <w:lang w:val="en-GB"/>
              </w:rPr>
              <w:t>Indicatori di Output - O</w:t>
            </w:r>
          </w:p>
        </w:tc>
        <w:tc>
          <w:tcPr>
            <w:tcW w:w="705" w:type="pct"/>
            <w:gridSpan w:val="2"/>
            <w:vAlign w:val="center"/>
          </w:tcPr>
          <w:p w14:paraId="13AC9DDD" w14:textId="77777777" w:rsidR="006C4306" w:rsidRPr="00820F23" w:rsidRDefault="006C4306" w:rsidP="00F561E7">
            <w:pPr>
              <w:spacing w:after="0"/>
              <w:jc w:val="center"/>
              <w:rPr>
                <w:rFonts w:cstheme="minorHAnsi"/>
                <w:sz w:val="18"/>
                <w:szCs w:val="18"/>
                <w:highlight w:val="green"/>
                <w:lang w:val="it"/>
              </w:rPr>
            </w:pPr>
            <w:r w:rsidRPr="00820F23">
              <w:rPr>
                <w:rFonts w:cstheme="minorHAnsi"/>
                <w:sz w:val="18"/>
                <w:szCs w:val="18"/>
                <w:highlight w:val="green"/>
                <w:lang w:val="it"/>
              </w:rPr>
              <w:t>O.32</w:t>
            </w:r>
          </w:p>
        </w:tc>
      </w:tr>
    </w:tbl>
    <w:p w14:paraId="4F8142C6" w14:textId="77777777" w:rsidR="006C4306" w:rsidRDefault="006C4306" w:rsidP="006C4306">
      <w:pPr>
        <w:spacing w:after="0"/>
      </w:pPr>
    </w:p>
    <w:p w14:paraId="2CEB9739"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7922C753" w14:textId="77777777" w:rsidTr="00F561E7">
        <w:tc>
          <w:tcPr>
            <w:tcW w:w="5000" w:type="pct"/>
            <w:gridSpan w:val="2"/>
            <w:shd w:val="clear" w:color="auto" w:fill="008E40"/>
            <w:vAlign w:val="center"/>
          </w:tcPr>
          <w:p w14:paraId="651531C2"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472697F8" w14:textId="77777777" w:rsidTr="00F561E7">
        <w:tc>
          <w:tcPr>
            <w:tcW w:w="808" w:type="pct"/>
            <w:shd w:val="clear" w:color="auto" w:fill="A7D9A3"/>
            <w:vAlign w:val="center"/>
          </w:tcPr>
          <w:p w14:paraId="4645B1EA"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7AC73419"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78A72568" w14:textId="77777777" w:rsidTr="00F561E7">
        <w:tc>
          <w:tcPr>
            <w:tcW w:w="808" w:type="pct"/>
            <w:vAlign w:val="center"/>
          </w:tcPr>
          <w:p w14:paraId="2EA0ECB9"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Principio 1</w:t>
            </w:r>
          </w:p>
        </w:tc>
        <w:tc>
          <w:tcPr>
            <w:tcW w:w="4192" w:type="pct"/>
            <w:vAlign w:val="center"/>
          </w:tcPr>
          <w:p w14:paraId="6EA630B3" w14:textId="77777777" w:rsidR="006C4306" w:rsidRPr="00700099" w:rsidRDefault="006C4306" w:rsidP="00F561E7">
            <w:pPr>
              <w:spacing w:after="0"/>
              <w:jc w:val="both"/>
              <w:rPr>
                <w:rFonts w:cstheme="minorHAnsi"/>
                <w:sz w:val="18"/>
                <w:szCs w:val="18"/>
              </w:rPr>
            </w:pPr>
            <w:r w:rsidRPr="00700099">
              <w:rPr>
                <w:rFonts w:cstheme="minorHAnsi"/>
                <w:sz w:val="18"/>
                <w:szCs w:val="18"/>
              </w:rPr>
              <w:t>Composizione e caratteristiche del partenariato (ad es.: numero di soggetti coinvolti, pertinenza dei soggetti coinvolti con l’ambito di cooperazione scelto e con la proposta progettuale, adeguata definizione dei ruoli e delle responsabilità di ciascun componente)</w:t>
            </w:r>
          </w:p>
        </w:tc>
      </w:tr>
      <w:tr w:rsidR="006C4306" w:rsidRPr="00700099" w14:paraId="593D3CD0" w14:textId="77777777" w:rsidTr="00F561E7">
        <w:tc>
          <w:tcPr>
            <w:tcW w:w="808" w:type="pct"/>
            <w:vAlign w:val="center"/>
          </w:tcPr>
          <w:p w14:paraId="3F52F3A7"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Principio 2</w:t>
            </w:r>
          </w:p>
        </w:tc>
        <w:tc>
          <w:tcPr>
            <w:tcW w:w="4192" w:type="pct"/>
            <w:vAlign w:val="center"/>
          </w:tcPr>
          <w:p w14:paraId="6C5A24A8"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della Strategia/Progetto (ad es. capacità della strategia/progetto di cooperazione di favorire l’innovazione di processo, prodotto, organizzativa e sociale; rilevanza verso target e finalità specifiche; ricadute sul territorio; integrazione con altri interventi della PAC e/o altri programmi sostenuti dai fondi UE e/o altri strumenti legislativi nazionali/regionali/provinciali)</w:t>
            </w:r>
          </w:p>
        </w:tc>
      </w:tr>
      <w:tr w:rsidR="006C4306" w:rsidRPr="00700099" w14:paraId="4133E5CF" w14:textId="77777777" w:rsidTr="00F561E7">
        <w:tc>
          <w:tcPr>
            <w:tcW w:w="808" w:type="pct"/>
            <w:vAlign w:val="center"/>
          </w:tcPr>
          <w:p w14:paraId="1D52D41A"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Principio 3</w:t>
            </w:r>
          </w:p>
        </w:tc>
        <w:tc>
          <w:tcPr>
            <w:tcW w:w="4192" w:type="pct"/>
            <w:vAlign w:val="center"/>
          </w:tcPr>
          <w:p w14:paraId="0D9FA970" w14:textId="77777777" w:rsidR="006C4306" w:rsidRPr="00700099" w:rsidRDefault="006C4306" w:rsidP="00F561E7">
            <w:pPr>
              <w:spacing w:after="0"/>
              <w:jc w:val="both"/>
              <w:rPr>
                <w:rFonts w:cstheme="minorHAnsi"/>
                <w:sz w:val="18"/>
                <w:szCs w:val="18"/>
              </w:rPr>
            </w:pPr>
            <w:r w:rsidRPr="00700099">
              <w:rPr>
                <w:rFonts w:cstheme="minorHAnsi"/>
                <w:sz w:val="18"/>
                <w:szCs w:val="18"/>
              </w:rPr>
              <w:t>Territorializzazione (es. aree con elevati tassi di disoccupazione, a rischio di spopolamento, con elevato rischio ambientale, con carenza di servizi, ecc.)</w:t>
            </w:r>
          </w:p>
        </w:tc>
      </w:tr>
    </w:tbl>
    <w:p w14:paraId="7F0411E8" w14:textId="77777777" w:rsidR="006C4306" w:rsidRDefault="006C4306" w:rsidP="006C4306">
      <w:pPr>
        <w:spacing w:after="0"/>
      </w:pPr>
    </w:p>
    <w:p w14:paraId="5A2FFE12"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0" w:type="auto"/>
        <w:tblLook w:val="04A0" w:firstRow="1" w:lastRow="0" w:firstColumn="1" w:lastColumn="0" w:noHBand="0" w:noVBand="1"/>
      </w:tblPr>
      <w:tblGrid>
        <w:gridCol w:w="1602"/>
        <w:gridCol w:w="8026"/>
      </w:tblGrid>
      <w:tr w:rsidR="006C4306" w:rsidRPr="00167EA2" w14:paraId="007E10BD" w14:textId="77777777" w:rsidTr="00F561E7">
        <w:tc>
          <w:tcPr>
            <w:tcW w:w="9628" w:type="dxa"/>
            <w:gridSpan w:val="2"/>
            <w:shd w:val="clear" w:color="auto" w:fill="008E40"/>
          </w:tcPr>
          <w:p w14:paraId="7E32DE10"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w:t>
            </w:r>
            <w:r>
              <w:rPr>
                <w:b/>
                <w:bCs/>
                <w:color w:val="FFFFFF" w:themeColor="background1"/>
                <w:sz w:val="18"/>
                <w:szCs w:val="18"/>
              </w:rPr>
              <w:t>eneficiari</w:t>
            </w:r>
          </w:p>
        </w:tc>
      </w:tr>
      <w:tr w:rsidR="006C4306" w:rsidRPr="00167EA2" w14:paraId="15A733C7" w14:textId="77777777" w:rsidTr="00F561E7">
        <w:tc>
          <w:tcPr>
            <w:tcW w:w="1602" w:type="dxa"/>
            <w:shd w:val="clear" w:color="auto" w:fill="A7D9A3"/>
          </w:tcPr>
          <w:p w14:paraId="7F54DF2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8026" w:type="dxa"/>
            <w:shd w:val="clear" w:color="auto" w:fill="A7D9A3"/>
          </w:tcPr>
          <w:p w14:paraId="7600BEDE"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EF6FAE" w14:paraId="550FED4C" w14:textId="77777777" w:rsidTr="00F561E7">
        <w:tc>
          <w:tcPr>
            <w:tcW w:w="1602" w:type="dxa"/>
            <w:vAlign w:val="center"/>
          </w:tcPr>
          <w:p w14:paraId="4A7A06C6" w14:textId="77777777" w:rsidR="006C4306" w:rsidRPr="00167EA2" w:rsidRDefault="006C4306" w:rsidP="00F561E7">
            <w:pPr>
              <w:spacing w:after="0"/>
              <w:jc w:val="center"/>
              <w:rPr>
                <w:rFonts w:cstheme="minorHAnsi"/>
                <w:b/>
                <w:bCs/>
                <w:sz w:val="18"/>
                <w:szCs w:val="18"/>
              </w:rPr>
            </w:pPr>
            <w:r>
              <w:rPr>
                <w:rFonts w:cstheme="minorHAnsi"/>
                <w:b/>
                <w:bCs/>
                <w:sz w:val="18"/>
                <w:szCs w:val="18"/>
              </w:rPr>
              <w:t>-</w:t>
            </w:r>
          </w:p>
        </w:tc>
        <w:tc>
          <w:tcPr>
            <w:tcW w:w="8026" w:type="dxa"/>
            <w:vAlign w:val="center"/>
          </w:tcPr>
          <w:p w14:paraId="4662BD96" w14:textId="77777777" w:rsidR="006C4306" w:rsidRPr="00EF6FAE" w:rsidRDefault="006C4306" w:rsidP="00F561E7">
            <w:pPr>
              <w:spacing w:after="0"/>
              <w:jc w:val="both"/>
              <w:rPr>
                <w:rFonts w:cstheme="minorHAnsi"/>
                <w:sz w:val="18"/>
                <w:szCs w:val="18"/>
              </w:rPr>
            </w:pPr>
            <w:r>
              <w:rPr>
                <w:rFonts w:cstheme="minorHAnsi"/>
                <w:sz w:val="18"/>
                <w:szCs w:val="18"/>
              </w:rPr>
              <w:t>P</w:t>
            </w:r>
            <w:r w:rsidRPr="00EC0AD1">
              <w:rPr>
                <w:rFonts w:cstheme="minorHAnsi"/>
                <w:sz w:val="18"/>
                <w:szCs w:val="18"/>
              </w:rPr>
              <w:t>artenariati pubblico e/o privati di nuova costituzione che individuano un capofila</w:t>
            </w:r>
          </w:p>
        </w:tc>
      </w:tr>
      <w:tr w:rsidR="006C4306" w:rsidRPr="00EF6FAE" w14:paraId="04AB8ADF" w14:textId="77777777" w:rsidTr="00F561E7">
        <w:tc>
          <w:tcPr>
            <w:tcW w:w="1602" w:type="dxa"/>
            <w:vAlign w:val="center"/>
          </w:tcPr>
          <w:p w14:paraId="5F0F533A" w14:textId="77777777" w:rsidR="006C4306" w:rsidRPr="00167EA2" w:rsidRDefault="006C4306" w:rsidP="00F561E7">
            <w:pPr>
              <w:spacing w:after="0"/>
              <w:jc w:val="center"/>
              <w:rPr>
                <w:rFonts w:cstheme="minorHAnsi"/>
                <w:b/>
                <w:bCs/>
                <w:sz w:val="18"/>
                <w:szCs w:val="18"/>
              </w:rPr>
            </w:pPr>
            <w:r w:rsidRPr="00255F44">
              <w:rPr>
                <w:rFonts w:cstheme="minorHAnsi"/>
                <w:b/>
                <w:bCs/>
                <w:sz w:val="18"/>
                <w:szCs w:val="18"/>
              </w:rPr>
              <w:t>-</w:t>
            </w:r>
          </w:p>
        </w:tc>
        <w:tc>
          <w:tcPr>
            <w:tcW w:w="8026" w:type="dxa"/>
            <w:vAlign w:val="center"/>
          </w:tcPr>
          <w:p w14:paraId="69F8B102" w14:textId="77777777" w:rsidR="006C4306" w:rsidRPr="00EF6FAE" w:rsidRDefault="006C4306" w:rsidP="00F561E7">
            <w:pPr>
              <w:spacing w:after="0"/>
              <w:jc w:val="both"/>
              <w:rPr>
                <w:rFonts w:cstheme="minorHAnsi"/>
                <w:sz w:val="18"/>
                <w:szCs w:val="18"/>
              </w:rPr>
            </w:pPr>
            <w:r>
              <w:rPr>
                <w:rFonts w:cstheme="minorHAnsi"/>
                <w:sz w:val="18"/>
                <w:szCs w:val="18"/>
              </w:rPr>
              <w:t>P</w:t>
            </w:r>
            <w:r w:rsidRPr="00EC0AD1">
              <w:rPr>
                <w:rFonts w:cstheme="minorHAnsi"/>
                <w:sz w:val="18"/>
                <w:szCs w:val="18"/>
              </w:rPr>
              <w:t>artenariati pubblico e/o privati già costituiti e con forma giuridica riconosciuta che individuano un capofila o un legale rappresentante</w:t>
            </w:r>
          </w:p>
        </w:tc>
      </w:tr>
      <w:tr w:rsidR="006C4306" w:rsidRPr="00EF6FAE" w14:paraId="6E08347D" w14:textId="77777777" w:rsidTr="00F561E7">
        <w:tc>
          <w:tcPr>
            <w:tcW w:w="1602" w:type="dxa"/>
            <w:vAlign w:val="center"/>
          </w:tcPr>
          <w:p w14:paraId="43FB4B21" w14:textId="77777777" w:rsidR="006C4306" w:rsidRPr="00255F44" w:rsidRDefault="006C4306" w:rsidP="00F561E7">
            <w:pPr>
              <w:spacing w:after="0"/>
              <w:jc w:val="center"/>
              <w:rPr>
                <w:rFonts w:cstheme="minorHAnsi"/>
                <w:b/>
                <w:bCs/>
                <w:sz w:val="18"/>
                <w:szCs w:val="18"/>
              </w:rPr>
            </w:pPr>
            <w:r>
              <w:rPr>
                <w:rFonts w:cstheme="minorHAnsi"/>
                <w:b/>
                <w:bCs/>
                <w:sz w:val="18"/>
                <w:szCs w:val="18"/>
              </w:rPr>
              <w:t>-</w:t>
            </w:r>
          </w:p>
        </w:tc>
        <w:tc>
          <w:tcPr>
            <w:tcW w:w="8026" w:type="dxa"/>
            <w:vAlign w:val="center"/>
          </w:tcPr>
          <w:p w14:paraId="1A7DFAB8" w14:textId="77777777" w:rsidR="006C4306" w:rsidRDefault="006C4306" w:rsidP="00F561E7">
            <w:pPr>
              <w:spacing w:after="0"/>
              <w:jc w:val="both"/>
              <w:rPr>
                <w:rFonts w:cstheme="minorHAnsi"/>
                <w:sz w:val="18"/>
                <w:szCs w:val="18"/>
              </w:rPr>
            </w:pPr>
            <w:r w:rsidRPr="00615528">
              <w:rPr>
                <w:rFonts w:cstheme="minorHAnsi"/>
                <w:sz w:val="18"/>
                <w:szCs w:val="18"/>
              </w:rPr>
              <w:t xml:space="preserve">L'intervento non sostiene partenariati e forme di cooperazione che coinvolgano esclusivamente organismi di ricerca così come stabilito dall’art. 77, </w:t>
            </w:r>
            <w:r>
              <w:rPr>
                <w:rFonts w:cstheme="minorHAnsi"/>
                <w:sz w:val="18"/>
                <w:szCs w:val="18"/>
              </w:rPr>
              <w:t>p</w:t>
            </w:r>
            <w:r w:rsidRPr="00615528">
              <w:rPr>
                <w:rFonts w:cstheme="minorHAnsi"/>
                <w:sz w:val="18"/>
                <w:szCs w:val="18"/>
              </w:rPr>
              <w:t xml:space="preserve">ar. 5 del </w:t>
            </w:r>
            <w:r>
              <w:rPr>
                <w:rFonts w:cstheme="minorHAnsi"/>
                <w:sz w:val="18"/>
                <w:szCs w:val="18"/>
              </w:rPr>
              <w:t>Reg. (UE) 2021/2115</w:t>
            </w:r>
          </w:p>
        </w:tc>
      </w:tr>
      <w:tr w:rsidR="006C4306" w:rsidRPr="00167EA2" w14:paraId="6ABDB64B" w14:textId="77777777" w:rsidTr="00F561E7">
        <w:tc>
          <w:tcPr>
            <w:tcW w:w="9628" w:type="dxa"/>
            <w:gridSpan w:val="2"/>
            <w:shd w:val="clear" w:color="auto" w:fill="008E40"/>
          </w:tcPr>
          <w:p w14:paraId="4BD2A2D6" w14:textId="77777777" w:rsidR="006C4306" w:rsidRPr="00167EA2" w:rsidRDefault="006C4306" w:rsidP="00F561E7">
            <w:pPr>
              <w:spacing w:after="0"/>
              <w:jc w:val="center"/>
              <w:rPr>
                <w:rFonts w:cstheme="minorHAnsi"/>
                <w:b/>
                <w:bCs/>
                <w:sz w:val="18"/>
                <w:szCs w:val="18"/>
              </w:rPr>
            </w:pPr>
            <w:r w:rsidRPr="00167EA2">
              <w:rPr>
                <w:rFonts w:cstheme="minorHAnsi"/>
                <w:b/>
                <w:bCs/>
                <w:color w:val="FFFFFF" w:themeColor="background1"/>
                <w:sz w:val="18"/>
                <w:szCs w:val="18"/>
              </w:rPr>
              <w:t>Criteri di ammissibilità</w:t>
            </w:r>
          </w:p>
        </w:tc>
      </w:tr>
      <w:tr w:rsidR="006C4306" w:rsidRPr="00167EA2" w14:paraId="633D9625" w14:textId="77777777" w:rsidTr="00F561E7">
        <w:trPr>
          <w:trHeight w:val="46"/>
        </w:trPr>
        <w:tc>
          <w:tcPr>
            <w:tcW w:w="1602" w:type="dxa"/>
            <w:shd w:val="clear" w:color="auto" w:fill="A7D9A3"/>
          </w:tcPr>
          <w:p w14:paraId="0B07513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8026" w:type="dxa"/>
            <w:shd w:val="clear" w:color="auto" w:fill="A7D9A3"/>
          </w:tcPr>
          <w:p w14:paraId="32C24E2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86760B" w14:paraId="16C4444A" w14:textId="77777777" w:rsidTr="00F561E7">
        <w:tc>
          <w:tcPr>
            <w:tcW w:w="1602" w:type="dxa"/>
            <w:vAlign w:val="center"/>
          </w:tcPr>
          <w:p w14:paraId="4CB5F111"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CR1</w:t>
            </w:r>
          </w:p>
        </w:tc>
        <w:tc>
          <w:tcPr>
            <w:tcW w:w="8026" w:type="dxa"/>
          </w:tcPr>
          <w:p w14:paraId="7AEDFB07" w14:textId="77777777" w:rsidR="006C4306" w:rsidRPr="0086760B" w:rsidRDefault="006C4306" w:rsidP="00F561E7">
            <w:pPr>
              <w:spacing w:after="0"/>
              <w:jc w:val="both"/>
              <w:rPr>
                <w:rFonts w:cstheme="minorHAnsi"/>
                <w:sz w:val="18"/>
                <w:szCs w:val="18"/>
              </w:rPr>
            </w:pPr>
            <w:r w:rsidRPr="00284F89">
              <w:rPr>
                <w:rFonts w:cstheme="minorHAnsi"/>
                <w:sz w:val="18"/>
                <w:szCs w:val="18"/>
              </w:rPr>
              <w:t>Ogni strategia/progetto di cooperazione dev</w:t>
            </w:r>
            <w:r>
              <w:rPr>
                <w:rFonts w:cstheme="minorHAnsi"/>
                <w:sz w:val="18"/>
                <w:szCs w:val="18"/>
              </w:rPr>
              <w:t>e</w:t>
            </w:r>
            <w:r w:rsidRPr="00284F89">
              <w:rPr>
                <w:rFonts w:cstheme="minorHAnsi"/>
                <w:sz w:val="18"/>
                <w:szCs w:val="18"/>
              </w:rPr>
              <w:t xml:space="preserve"> </w:t>
            </w:r>
            <w:r>
              <w:rPr>
                <w:rFonts w:cstheme="minorHAnsi"/>
                <w:sz w:val="18"/>
                <w:szCs w:val="18"/>
              </w:rPr>
              <w:t>e</w:t>
            </w:r>
            <w:r w:rsidRPr="00700099">
              <w:rPr>
                <w:rFonts w:cstheme="minorHAnsi"/>
                <w:sz w:val="18"/>
                <w:szCs w:val="18"/>
              </w:rPr>
              <w:t>ssere presentat</w:t>
            </w:r>
            <w:r>
              <w:rPr>
                <w:rFonts w:cstheme="minorHAnsi"/>
                <w:sz w:val="18"/>
                <w:szCs w:val="18"/>
              </w:rPr>
              <w:t>a</w:t>
            </w:r>
            <w:r w:rsidRPr="00700099">
              <w:rPr>
                <w:rFonts w:cstheme="minorHAnsi"/>
                <w:sz w:val="18"/>
                <w:szCs w:val="18"/>
              </w:rPr>
              <w:t xml:space="preserve"> con un piano di attività in cui vengono definiti finalità e obiettivi del progetto, ambito di intervento, soggetti coinvolti, ruoli e responsabilità di ciascun componente, tipologia degli interventi che si prevede di realizzare, cronoprogramma delle attività e relativi importi previsti (piano finanziario)</w:t>
            </w:r>
          </w:p>
        </w:tc>
      </w:tr>
      <w:tr w:rsidR="006C4306" w:rsidRPr="0086760B" w14:paraId="2F5EBF57" w14:textId="77777777" w:rsidTr="00F561E7">
        <w:tc>
          <w:tcPr>
            <w:tcW w:w="1602" w:type="dxa"/>
            <w:vAlign w:val="center"/>
          </w:tcPr>
          <w:p w14:paraId="027C9165"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CR2</w:t>
            </w:r>
          </w:p>
        </w:tc>
        <w:tc>
          <w:tcPr>
            <w:tcW w:w="8026" w:type="dxa"/>
            <w:vAlign w:val="center"/>
          </w:tcPr>
          <w:p w14:paraId="7FE2803E" w14:textId="77777777" w:rsidR="006C4306" w:rsidRPr="0086760B" w:rsidRDefault="006C4306" w:rsidP="00F561E7">
            <w:pPr>
              <w:spacing w:after="0"/>
              <w:jc w:val="both"/>
              <w:rPr>
                <w:rFonts w:cstheme="minorHAnsi"/>
                <w:sz w:val="18"/>
                <w:szCs w:val="18"/>
              </w:rPr>
            </w:pPr>
            <w:r w:rsidRPr="00284F89">
              <w:rPr>
                <w:rFonts w:cstheme="minorHAnsi"/>
                <w:sz w:val="18"/>
                <w:szCs w:val="18"/>
              </w:rPr>
              <w:t>Ogni strategia/progetto di cooperazione dev</w:t>
            </w:r>
            <w:r>
              <w:rPr>
                <w:rFonts w:cstheme="minorHAnsi"/>
                <w:sz w:val="18"/>
                <w:szCs w:val="18"/>
              </w:rPr>
              <w:t>e</w:t>
            </w:r>
            <w:r w:rsidRPr="00700099">
              <w:rPr>
                <w:rFonts w:cstheme="minorHAnsi"/>
                <w:sz w:val="18"/>
                <w:szCs w:val="18"/>
              </w:rPr>
              <w:t xml:space="preserve"> </w:t>
            </w:r>
            <w:r>
              <w:rPr>
                <w:rFonts w:cstheme="minorHAnsi"/>
                <w:sz w:val="18"/>
                <w:szCs w:val="18"/>
              </w:rPr>
              <w:t>r</w:t>
            </w:r>
            <w:r w:rsidRPr="00700099">
              <w:rPr>
                <w:rFonts w:cstheme="minorHAnsi"/>
                <w:sz w:val="18"/>
                <w:szCs w:val="18"/>
              </w:rPr>
              <w:t>iferirsi ad un ambito di cooperazione</w:t>
            </w:r>
          </w:p>
        </w:tc>
      </w:tr>
      <w:tr w:rsidR="006C4306" w:rsidRPr="00700099" w14:paraId="69D7DED8" w14:textId="77777777" w:rsidTr="00F561E7">
        <w:tc>
          <w:tcPr>
            <w:tcW w:w="1602" w:type="dxa"/>
            <w:vAlign w:val="center"/>
          </w:tcPr>
          <w:p w14:paraId="60DF3DE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CR3</w:t>
            </w:r>
          </w:p>
        </w:tc>
        <w:tc>
          <w:tcPr>
            <w:tcW w:w="8026" w:type="dxa"/>
            <w:vAlign w:val="center"/>
          </w:tcPr>
          <w:p w14:paraId="6F56A3D4" w14:textId="77777777" w:rsidR="006C4306" w:rsidRPr="00700099" w:rsidRDefault="006C4306" w:rsidP="00F561E7">
            <w:pPr>
              <w:spacing w:after="0"/>
              <w:jc w:val="both"/>
              <w:rPr>
                <w:rFonts w:cstheme="minorHAnsi"/>
                <w:sz w:val="18"/>
                <w:szCs w:val="18"/>
              </w:rPr>
            </w:pPr>
            <w:r w:rsidRPr="00284F89">
              <w:rPr>
                <w:rFonts w:cstheme="minorHAnsi"/>
                <w:sz w:val="18"/>
                <w:szCs w:val="18"/>
              </w:rPr>
              <w:t>Ogni strategia/progetto di cooperazione dev</w:t>
            </w:r>
            <w:r>
              <w:rPr>
                <w:rFonts w:cstheme="minorHAnsi"/>
                <w:sz w:val="18"/>
                <w:szCs w:val="18"/>
              </w:rPr>
              <w:t>e</w:t>
            </w:r>
            <w:r w:rsidRPr="00700099">
              <w:rPr>
                <w:rFonts w:cstheme="minorHAnsi"/>
                <w:sz w:val="18"/>
                <w:szCs w:val="18"/>
              </w:rPr>
              <w:t xml:space="preserve"> </w:t>
            </w:r>
            <w:r>
              <w:rPr>
                <w:rFonts w:cstheme="minorHAnsi"/>
                <w:sz w:val="18"/>
                <w:szCs w:val="18"/>
              </w:rPr>
              <w:t>p</w:t>
            </w:r>
            <w:r w:rsidRPr="00700099">
              <w:rPr>
                <w:rFonts w:cstheme="minorHAnsi"/>
                <w:sz w:val="18"/>
                <w:szCs w:val="18"/>
              </w:rPr>
              <w:t xml:space="preserve">revedere l’avvio di nuove attività così come stabilito dall’ art. 77, </w:t>
            </w:r>
            <w:r>
              <w:rPr>
                <w:rFonts w:cstheme="minorHAnsi"/>
                <w:sz w:val="18"/>
                <w:szCs w:val="18"/>
              </w:rPr>
              <w:t>p</w:t>
            </w:r>
            <w:r w:rsidRPr="00700099">
              <w:rPr>
                <w:rFonts w:cstheme="minorHAnsi"/>
                <w:sz w:val="18"/>
                <w:szCs w:val="18"/>
              </w:rPr>
              <w:t xml:space="preserve">ar. 2 del </w:t>
            </w:r>
            <w:r>
              <w:rPr>
                <w:rFonts w:cstheme="minorHAnsi"/>
                <w:sz w:val="18"/>
                <w:szCs w:val="18"/>
              </w:rPr>
              <w:t>Reg. (UE) 2021/2115</w:t>
            </w:r>
          </w:p>
        </w:tc>
      </w:tr>
      <w:tr w:rsidR="006C4306" w:rsidRPr="00E01E68" w14:paraId="0804831B" w14:textId="77777777" w:rsidTr="00F561E7">
        <w:tc>
          <w:tcPr>
            <w:tcW w:w="1602" w:type="dxa"/>
            <w:vAlign w:val="center"/>
          </w:tcPr>
          <w:p w14:paraId="198CF4C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CR4</w:t>
            </w:r>
          </w:p>
        </w:tc>
        <w:tc>
          <w:tcPr>
            <w:tcW w:w="8026" w:type="dxa"/>
            <w:vAlign w:val="center"/>
          </w:tcPr>
          <w:p w14:paraId="4F97A793" w14:textId="77777777" w:rsidR="006C4306" w:rsidRPr="00E01E68" w:rsidRDefault="006C4306" w:rsidP="00F561E7">
            <w:pPr>
              <w:spacing w:after="0"/>
              <w:jc w:val="both"/>
              <w:rPr>
                <w:rFonts w:cstheme="minorHAnsi"/>
                <w:sz w:val="18"/>
                <w:szCs w:val="18"/>
              </w:rPr>
            </w:pPr>
            <w:r w:rsidRPr="00284F89">
              <w:rPr>
                <w:rFonts w:cstheme="minorHAnsi"/>
                <w:sz w:val="18"/>
                <w:szCs w:val="18"/>
              </w:rPr>
              <w:t>Ogni strategia/progetto di cooperazione dev</w:t>
            </w:r>
            <w:r>
              <w:rPr>
                <w:rFonts w:cstheme="minorHAnsi"/>
                <w:sz w:val="18"/>
                <w:szCs w:val="18"/>
              </w:rPr>
              <w:t>e</w:t>
            </w:r>
            <w:r w:rsidRPr="00700099">
              <w:rPr>
                <w:rFonts w:cstheme="minorHAnsi"/>
                <w:sz w:val="18"/>
                <w:szCs w:val="18"/>
              </w:rPr>
              <w:t xml:space="preserve"> </w:t>
            </w:r>
            <w:r>
              <w:rPr>
                <w:rFonts w:cstheme="minorHAnsi"/>
                <w:sz w:val="18"/>
                <w:szCs w:val="18"/>
              </w:rPr>
              <w:t>p</w:t>
            </w:r>
            <w:r w:rsidRPr="00700099">
              <w:rPr>
                <w:rFonts w:cstheme="minorHAnsi"/>
                <w:sz w:val="18"/>
                <w:szCs w:val="18"/>
              </w:rPr>
              <w:t>revedere il sostegno alle attività di gestione e animazione del progetto e dei relativi partenariati</w:t>
            </w:r>
          </w:p>
        </w:tc>
      </w:tr>
      <w:tr w:rsidR="006C4306" w:rsidRPr="00E01E68" w14:paraId="78903012" w14:textId="77777777" w:rsidTr="00F561E7">
        <w:tc>
          <w:tcPr>
            <w:tcW w:w="1602" w:type="dxa"/>
            <w:vAlign w:val="center"/>
          </w:tcPr>
          <w:p w14:paraId="302647F9"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CR5</w:t>
            </w:r>
          </w:p>
        </w:tc>
        <w:tc>
          <w:tcPr>
            <w:tcW w:w="8026" w:type="dxa"/>
            <w:vAlign w:val="center"/>
          </w:tcPr>
          <w:p w14:paraId="47A3F8E4" w14:textId="77777777" w:rsidR="006C4306" w:rsidRPr="00E01E68" w:rsidRDefault="006C4306" w:rsidP="00F561E7">
            <w:pPr>
              <w:spacing w:after="0"/>
              <w:jc w:val="both"/>
              <w:rPr>
                <w:rFonts w:cstheme="minorHAnsi"/>
                <w:sz w:val="18"/>
                <w:szCs w:val="18"/>
              </w:rPr>
            </w:pPr>
            <w:r w:rsidRPr="00700099">
              <w:rPr>
                <w:rFonts w:cstheme="minorHAnsi"/>
                <w:sz w:val="18"/>
                <w:szCs w:val="18"/>
              </w:rPr>
              <w:t>L’intervento sostiene nuove forme di cooperazione ma anche forme di cooperazione già esistenti qualora avviino una nuova attività come da</w:t>
            </w:r>
            <w:r>
              <w:rPr>
                <w:rFonts w:cstheme="minorHAnsi"/>
                <w:sz w:val="18"/>
                <w:szCs w:val="18"/>
              </w:rPr>
              <w:t>ll’</w:t>
            </w:r>
            <w:r w:rsidRPr="00700099">
              <w:rPr>
                <w:rFonts w:cstheme="minorHAnsi"/>
                <w:sz w:val="18"/>
                <w:szCs w:val="18"/>
              </w:rPr>
              <w:t xml:space="preserve">art. 77, </w:t>
            </w:r>
            <w:r>
              <w:rPr>
                <w:rFonts w:cstheme="minorHAnsi"/>
                <w:sz w:val="18"/>
                <w:szCs w:val="18"/>
              </w:rPr>
              <w:t>p</w:t>
            </w:r>
            <w:r w:rsidRPr="00700099">
              <w:rPr>
                <w:rFonts w:cstheme="minorHAnsi"/>
                <w:sz w:val="18"/>
                <w:szCs w:val="18"/>
              </w:rPr>
              <w:t xml:space="preserve">ar. 2 del </w:t>
            </w:r>
            <w:r>
              <w:rPr>
                <w:rFonts w:cstheme="minorHAnsi"/>
                <w:sz w:val="18"/>
                <w:szCs w:val="18"/>
              </w:rPr>
              <w:t>Reg. (UE) 2021/2115</w:t>
            </w:r>
          </w:p>
        </w:tc>
      </w:tr>
      <w:tr w:rsidR="006C4306" w:rsidRPr="00E01E68" w14:paraId="428C6754" w14:textId="77777777" w:rsidTr="00F561E7">
        <w:tc>
          <w:tcPr>
            <w:tcW w:w="1602" w:type="dxa"/>
            <w:vAlign w:val="center"/>
          </w:tcPr>
          <w:p w14:paraId="4E911C4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CR6</w:t>
            </w:r>
          </w:p>
        </w:tc>
        <w:tc>
          <w:tcPr>
            <w:tcW w:w="8026" w:type="dxa"/>
            <w:vAlign w:val="center"/>
          </w:tcPr>
          <w:p w14:paraId="2FF76FE5" w14:textId="77777777" w:rsidR="006C4306" w:rsidRPr="00E01E68" w:rsidRDefault="006C4306" w:rsidP="00F561E7">
            <w:pPr>
              <w:spacing w:after="0"/>
              <w:jc w:val="both"/>
              <w:rPr>
                <w:rFonts w:cstheme="minorHAnsi"/>
                <w:sz w:val="18"/>
                <w:szCs w:val="18"/>
              </w:rPr>
            </w:pPr>
            <w:r w:rsidRPr="00700099">
              <w:rPr>
                <w:rFonts w:cstheme="minorHAnsi"/>
                <w:sz w:val="18"/>
                <w:szCs w:val="18"/>
              </w:rPr>
              <w:t>Le forme di cooperazione devono coinvolgere almeno due soggetti/entità ed essere rappresentati da un soggetto capofila e/o rappresentante legale che si configura come responsabile amministrativo e finanziario e coordinatore delle strategie/progetti di cooperazione</w:t>
            </w:r>
          </w:p>
        </w:tc>
      </w:tr>
      <w:tr w:rsidR="006C4306" w:rsidRPr="00E01E68" w14:paraId="3EA70452" w14:textId="77777777" w:rsidTr="00F561E7">
        <w:tc>
          <w:tcPr>
            <w:tcW w:w="1602" w:type="dxa"/>
            <w:vAlign w:val="center"/>
          </w:tcPr>
          <w:p w14:paraId="1F64D1C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CR7</w:t>
            </w:r>
          </w:p>
        </w:tc>
        <w:tc>
          <w:tcPr>
            <w:tcW w:w="8026" w:type="dxa"/>
            <w:vAlign w:val="center"/>
          </w:tcPr>
          <w:p w14:paraId="79D01448" w14:textId="77777777" w:rsidR="006C4306" w:rsidRPr="00E01E68" w:rsidRDefault="006C4306" w:rsidP="00F561E7">
            <w:pPr>
              <w:spacing w:after="0"/>
              <w:jc w:val="both"/>
              <w:rPr>
                <w:rFonts w:cstheme="minorHAnsi"/>
                <w:sz w:val="18"/>
                <w:szCs w:val="18"/>
              </w:rPr>
            </w:pPr>
            <w:r w:rsidRPr="00700099">
              <w:rPr>
                <w:rFonts w:cstheme="minorHAnsi"/>
                <w:sz w:val="18"/>
                <w:szCs w:val="18"/>
              </w:rPr>
              <w:t>I partenariati e le forme di cooperazione non devono coinvolgere esclusivamente organismi di ricerca</w:t>
            </w:r>
          </w:p>
        </w:tc>
      </w:tr>
      <w:tr w:rsidR="006C4306" w:rsidRPr="00167EA2" w14:paraId="266431A2" w14:textId="77777777" w:rsidTr="00F561E7">
        <w:tc>
          <w:tcPr>
            <w:tcW w:w="9628" w:type="dxa"/>
            <w:gridSpan w:val="2"/>
            <w:shd w:val="clear" w:color="auto" w:fill="008E40"/>
          </w:tcPr>
          <w:p w14:paraId="285D8280"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w:t>
            </w:r>
            <w:r w:rsidRPr="00167EA2">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167EA2" w14:paraId="4C31A23B" w14:textId="77777777" w:rsidTr="00F561E7">
        <w:trPr>
          <w:trHeight w:val="46"/>
        </w:trPr>
        <w:tc>
          <w:tcPr>
            <w:tcW w:w="1602" w:type="dxa"/>
            <w:shd w:val="clear" w:color="auto" w:fill="A7D9A3"/>
          </w:tcPr>
          <w:p w14:paraId="6CD0D21D"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8026" w:type="dxa"/>
            <w:shd w:val="clear" w:color="auto" w:fill="A7D9A3"/>
          </w:tcPr>
          <w:p w14:paraId="2219A091"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E01E68" w14:paraId="7C3C70B3" w14:textId="77777777" w:rsidTr="00F561E7">
        <w:tc>
          <w:tcPr>
            <w:tcW w:w="1602" w:type="dxa"/>
            <w:vAlign w:val="center"/>
          </w:tcPr>
          <w:p w14:paraId="27299D2F" w14:textId="77777777" w:rsidR="006C4306" w:rsidRPr="00700099" w:rsidRDefault="006C4306" w:rsidP="00F561E7">
            <w:pPr>
              <w:spacing w:after="0"/>
              <w:jc w:val="center"/>
              <w:rPr>
                <w:rFonts w:cstheme="minorHAnsi"/>
                <w:b/>
                <w:bCs/>
                <w:sz w:val="18"/>
                <w:szCs w:val="18"/>
              </w:rPr>
            </w:pPr>
            <w:r>
              <w:rPr>
                <w:rFonts w:cstheme="minorHAnsi"/>
                <w:b/>
                <w:bCs/>
                <w:sz w:val="18"/>
                <w:szCs w:val="18"/>
              </w:rPr>
              <w:t>SRG07_C_LOM_01</w:t>
            </w:r>
          </w:p>
        </w:tc>
        <w:tc>
          <w:tcPr>
            <w:tcW w:w="8026" w:type="dxa"/>
            <w:vAlign w:val="center"/>
          </w:tcPr>
          <w:p w14:paraId="027FCF32" w14:textId="77777777" w:rsidR="006C4306" w:rsidRPr="00700099" w:rsidRDefault="006C4306" w:rsidP="00F561E7">
            <w:pPr>
              <w:spacing w:after="0"/>
              <w:jc w:val="both"/>
              <w:rPr>
                <w:rFonts w:cstheme="minorHAnsi"/>
                <w:sz w:val="18"/>
                <w:szCs w:val="18"/>
              </w:rPr>
            </w:pPr>
            <w:r>
              <w:rPr>
                <w:rFonts w:cstheme="minorHAnsi"/>
                <w:sz w:val="18"/>
                <w:szCs w:val="18"/>
              </w:rPr>
              <w:t xml:space="preserve">È </w:t>
            </w:r>
            <w:r w:rsidRPr="00FF516E">
              <w:rPr>
                <w:rFonts w:cstheme="minorHAnsi"/>
                <w:sz w:val="18"/>
                <w:szCs w:val="18"/>
              </w:rPr>
              <w:t>obbligatoria la presenza nel partenariato di almeno due aziende agricole singole/associate che abbia sede legale e/o operativa in Lombardia</w:t>
            </w:r>
          </w:p>
        </w:tc>
      </w:tr>
    </w:tbl>
    <w:p w14:paraId="35BC846F" w14:textId="77777777" w:rsidR="006C4306" w:rsidRDefault="006C4306" w:rsidP="006C4306">
      <w:pPr>
        <w:spacing w:after="0"/>
        <w:rPr>
          <w:rFonts w:cstheme="minorHAnsi"/>
        </w:rPr>
      </w:pPr>
    </w:p>
    <w:p w14:paraId="1C31550B" w14:textId="77777777" w:rsidR="006C4306" w:rsidRPr="00C87C35"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tbl>
      <w:tblPr>
        <w:tblStyle w:val="Grigliatabella"/>
        <w:tblW w:w="0" w:type="auto"/>
        <w:tblLook w:val="04A0" w:firstRow="1" w:lastRow="0" w:firstColumn="1" w:lastColumn="0" w:noHBand="0" w:noVBand="1"/>
      </w:tblPr>
      <w:tblGrid>
        <w:gridCol w:w="1413"/>
        <w:gridCol w:w="8215"/>
      </w:tblGrid>
      <w:tr w:rsidR="006C4306" w:rsidRPr="00700099" w14:paraId="4379D305" w14:textId="77777777" w:rsidTr="00F561E7">
        <w:tc>
          <w:tcPr>
            <w:tcW w:w="1413" w:type="dxa"/>
            <w:shd w:val="clear" w:color="auto" w:fill="A7D9A3"/>
          </w:tcPr>
          <w:p w14:paraId="2B983BBF"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Codice</w:t>
            </w:r>
          </w:p>
        </w:tc>
        <w:tc>
          <w:tcPr>
            <w:tcW w:w="8215" w:type="dxa"/>
            <w:shd w:val="clear" w:color="auto" w:fill="A7D9A3"/>
            <w:vAlign w:val="center"/>
          </w:tcPr>
          <w:p w14:paraId="0A38E36F"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Spese ammissibili</w:t>
            </w:r>
          </w:p>
        </w:tc>
      </w:tr>
      <w:tr w:rsidR="006C4306" w:rsidRPr="007E6931" w14:paraId="0AB64DD8" w14:textId="77777777" w:rsidTr="00F561E7">
        <w:tc>
          <w:tcPr>
            <w:tcW w:w="1413" w:type="dxa"/>
            <w:vAlign w:val="center"/>
          </w:tcPr>
          <w:p w14:paraId="33A13B69" w14:textId="77777777" w:rsidR="006C4306" w:rsidRPr="00F26BC8" w:rsidRDefault="006C4306" w:rsidP="00F561E7">
            <w:pPr>
              <w:spacing w:after="40"/>
              <w:jc w:val="center"/>
              <w:rPr>
                <w:b/>
                <w:bCs/>
                <w:noProof/>
                <w:sz w:val="18"/>
                <w:szCs w:val="18"/>
              </w:rPr>
            </w:pPr>
            <w:r w:rsidRPr="00F26BC8">
              <w:rPr>
                <w:b/>
                <w:bCs/>
                <w:noProof/>
                <w:sz w:val="18"/>
                <w:szCs w:val="18"/>
              </w:rPr>
              <w:t>SP1</w:t>
            </w:r>
          </w:p>
        </w:tc>
        <w:tc>
          <w:tcPr>
            <w:tcW w:w="8215" w:type="dxa"/>
            <w:shd w:val="clear" w:color="auto" w:fill="auto"/>
          </w:tcPr>
          <w:p w14:paraId="4B7107C1" w14:textId="77777777" w:rsidR="006C4306" w:rsidRPr="003F1FD4" w:rsidRDefault="006C4306" w:rsidP="00F561E7">
            <w:pPr>
              <w:spacing w:after="0"/>
              <w:jc w:val="both"/>
              <w:rPr>
                <w:strike/>
                <w:noProof/>
                <w:color w:val="FF0000"/>
                <w:sz w:val="18"/>
                <w:szCs w:val="18"/>
              </w:rPr>
            </w:pPr>
            <w:r w:rsidRPr="003F1FD4">
              <w:rPr>
                <w:strike/>
                <w:noProof/>
                <w:color w:val="FF0000"/>
                <w:sz w:val="18"/>
                <w:szCs w:val="18"/>
              </w:rPr>
              <w:t>Al fine di garantire l’effetto incentivo del contributo pubblico, la data iniziale di ammissibilità delle spese sostenute dai beneficiari decorre dalla data di presentazione della domanda di sostegno da parte degli stessi o, alternativamente, dalla data di approvazione della stessa da parte delle Autorità di Gestione competenti. Fanno eccezione le spese generali preparatorie, finalizzate alla progettazione delle operazioni (inclusi gli studi di fattibilità) per le quali sono ammissibili spese effettuate fino a 12 mesi precedenti alla presentazione della domanda. Il predetto termine di 12 mesi può essere esteso a 24 dalle Autorità di Gestione regionali e provinciali</w:t>
            </w:r>
          </w:p>
          <w:p w14:paraId="4A43646F" w14:textId="77777777" w:rsidR="006C4306" w:rsidRDefault="006C4306" w:rsidP="006C4306">
            <w:pPr>
              <w:pStyle w:val="Paragrafoelenco"/>
              <w:numPr>
                <w:ilvl w:val="0"/>
                <w:numId w:val="48"/>
              </w:numPr>
              <w:spacing w:after="0"/>
              <w:jc w:val="both"/>
              <w:rPr>
                <w:strike/>
                <w:noProof/>
                <w:color w:val="FF0000"/>
                <w:sz w:val="18"/>
                <w:szCs w:val="18"/>
              </w:rPr>
            </w:pPr>
            <w:r w:rsidRPr="003F1FD4">
              <w:rPr>
                <w:b/>
                <w:bCs/>
                <w:strike/>
                <w:color w:val="FF0000"/>
                <w:sz w:val="18"/>
                <w:szCs w:val="18"/>
              </w:rPr>
              <w:t xml:space="preserve">Regione Lombardia: </w:t>
            </w:r>
            <w:r w:rsidRPr="003F1FD4">
              <w:rPr>
                <w:strike/>
                <w:noProof/>
                <w:color w:val="FF0000"/>
                <w:sz w:val="18"/>
                <w:szCs w:val="18"/>
              </w:rPr>
              <w:t>la data iniziale di ammissibilità delle spese sostenute dai beneficiari decorre dalla data di presentazione della domanda di sostegno da parte degli stessi.  Le spese generali preparatorie sono ammissibili dalla data di pubblicazione dell’invito a presentare proposte.</w:t>
            </w:r>
          </w:p>
          <w:p w14:paraId="1670D0B1" w14:textId="77777777" w:rsidR="006C4306" w:rsidRDefault="006C4306" w:rsidP="00F561E7">
            <w:pPr>
              <w:spacing w:after="0"/>
              <w:jc w:val="both"/>
              <w:rPr>
                <w:strike/>
                <w:noProof/>
                <w:color w:val="FF0000"/>
                <w:sz w:val="18"/>
                <w:szCs w:val="18"/>
              </w:rPr>
            </w:pPr>
          </w:p>
          <w:p w14:paraId="0102CC07" w14:textId="77777777" w:rsidR="006C4306" w:rsidRPr="00820F23" w:rsidRDefault="006C4306" w:rsidP="00F561E7">
            <w:pPr>
              <w:spacing w:after="0"/>
              <w:jc w:val="both"/>
              <w:rPr>
                <w:rFonts w:cstheme="minorHAnsi"/>
                <w:sz w:val="18"/>
                <w:szCs w:val="18"/>
                <w:highlight w:val="green"/>
                <w:lang w:val="it"/>
              </w:rPr>
            </w:pPr>
            <w:r w:rsidRPr="00820F23">
              <w:rPr>
                <w:rFonts w:cstheme="minorHAnsi"/>
                <w:b/>
                <w:bCs/>
                <w:sz w:val="18"/>
                <w:szCs w:val="18"/>
                <w:highlight w:val="green"/>
              </w:rPr>
              <w:t>Regione Lombardia</w:t>
            </w:r>
            <w:r w:rsidRPr="00820F23">
              <w:rPr>
                <w:rFonts w:cstheme="minorHAnsi"/>
                <w:sz w:val="18"/>
                <w:szCs w:val="18"/>
                <w:highlight w:val="green"/>
              </w:rPr>
              <w:t xml:space="preserve">: Al fine di garantire l’effetto incentivante del contributo pubblico, sono considerate ammissibili solo le operazioni per le quali il beneficiario ha avviato i lavori o le attività dopo la presentazione della domanda di sostegno. </w:t>
            </w:r>
            <w:r w:rsidRPr="00820F23">
              <w:rPr>
                <w:rFonts w:cstheme="minorHAnsi"/>
                <w:sz w:val="18"/>
                <w:szCs w:val="18"/>
                <w:highlight w:val="green"/>
                <w:lang w:val="it"/>
              </w:rPr>
              <w:t xml:space="preserve"> </w:t>
            </w:r>
          </w:p>
          <w:p w14:paraId="6359E515" w14:textId="77777777" w:rsidR="006C4306" w:rsidRPr="003F1FD4" w:rsidRDefault="006C4306" w:rsidP="00F561E7">
            <w:pPr>
              <w:spacing w:after="0"/>
              <w:jc w:val="both"/>
              <w:rPr>
                <w:strike/>
                <w:noProof/>
                <w:color w:val="FF0000"/>
                <w:sz w:val="18"/>
                <w:szCs w:val="18"/>
              </w:rPr>
            </w:pPr>
            <w:r w:rsidRPr="00820F23">
              <w:rPr>
                <w:rFonts w:cstheme="minorHAnsi"/>
                <w:sz w:val="18"/>
                <w:szCs w:val="18"/>
                <w:highlight w:val="green"/>
              </w:rPr>
              <w:t>Le spese preparatorie possono essere avviate dalla data di pubblicazione dell’invito a presentare domanda</w:t>
            </w:r>
          </w:p>
        </w:tc>
      </w:tr>
      <w:tr w:rsidR="006C4306" w:rsidRPr="007E6931" w14:paraId="697206B3" w14:textId="77777777" w:rsidTr="00F561E7">
        <w:tc>
          <w:tcPr>
            <w:tcW w:w="1413" w:type="dxa"/>
            <w:vAlign w:val="center"/>
          </w:tcPr>
          <w:p w14:paraId="0ED5160A" w14:textId="77777777" w:rsidR="006C4306" w:rsidRPr="00F26BC8" w:rsidRDefault="006C4306" w:rsidP="00F561E7">
            <w:pPr>
              <w:spacing w:after="40"/>
              <w:jc w:val="center"/>
              <w:rPr>
                <w:b/>
                <w:bCs/>
                <w:noProof/>
                <w:sz w:val="18"/>
                <w:szCs w:val="18"/>
              </w:rPr>
            </w:pPr>
            <w:r w:rsidRPr="00F26BC8">
              <w:rPr>
                <w:b/>
                <w:bCs/>
                <w:noProof/>
                <w:sz w:val="18"/>
                <w:szCs w:val="18"/>
              </w:rPr>
              <w:t>SP2</w:t>
            </w:r>
          </w:p>
        </w:tc>
        <w:tc>
          <w:tcPr>
            <w:tcW w:w="8215" w:type="dxa"/>
            <w:shd w:val="clear" w:color="auto" w:fill="auto"/>
          </w:tcPr>
          <w:p w14:paraId="1FBB2473" w14:textId="77777777" w:rsidR="006C4306" w:rsidRPr="006F1B51" w:rsidRDefault="006C4306" w:rsidP="00F561E7">
            <w:pPr>
              <w:spacing w:after="0"/>
              <w:jc w:val="both"/>
              <w:rPr>
                <w:sz w:val="18"/>
                <w:szCs w:val="18"/>
              </w:rPr>
            </w:pPr>
            <w:r w:rsidRPr="006F1B51">
              <w:rPr>
                <w:noProof/>
                <w:sz w:val="18"/>
                <w:szCs w:val="18"/>
              </w:rPr>
              <w:t>Costi per studi sulla zona interessata, studi di fattibilità, acquisizione di consulenze specifiche, stesura di piani o di documenti equivalenti</w:t>
            </w:r>
          </w:p>
        </w:tc>
      </w:tr>
      <w:tr w:rsidR="006C4306" w:rsidRPr="00F43183" w14:paraId="4A3B7D32" w14:textId="77777777" w:rsidTr="00F561E7">
        <w:tc>
          <w:tcPr>
            <w:tcW w:w="1413" w:type="dxa"/>
            <w:vAlign w:val="center"/>
          </w:tcPr>
          <w:p w14:paraId="5677E056" w14:textId="77777777" w:rsidR="006C4306" w:rsidRPr="00F26BC8" w:rsidRDefault="006C4306" w:rsidP="00F561E7">
            <w:pPr>
              <w:spacing w:after="40"/>
              <w:jc w:val="center"/>
              <w:rPr>
                <w:b/>
                <w:bCs/>
                <w:noProof/>
                <w:sz w:val="18"/>
                <w:szCs w:val="18"/>
              </w:rPr>
            </w:pPr>
            <w:r w:rsidRPr="00F26BC8">
              <w:rPr>
                <w:b/>
                <w:bCs/>
                <w:noProof/>
                <w:sz w:val="18"/>
                <w:szCs w:val="18"/>
              </w:rPr>
              <w:t>SP3</w:t>
            </w:r>
          </w:p>
        </w:tc>
        <w:tc>
          <w:tcPr>
            <w:tcW w:w="8215" w:type="dxa"/>
          </w:tcPr>
          <w:p w14:paraId="4FE61EE1" w14:textId="77777777" w:rsidR="006C4306" w:rsidRPr="00367039" w:rsidRDefault="006C4306" w:rsidP="00F561E7">
            <w:pPr>
              <w:spacing w:after="0"/>
              <w:jc w:val="both"/>
              <w:rPr>
                <w:sz w:val="18"/>
                <w:szCs w:val="18"/>
                <w:highlight w:val="yellow"/>
              </w:rPr>
            </w:pPr>
            <w:r w:rsidRPr="00D45825">
              <w:rPr>
                <w:noProof/>
                <w:sz w:val="18"/>
                <w:szCs w:val="18"/>
              </w:rPr>
              <w:t>Costi diretti per investimenti materiali e immateriali connessi alle azioni del progetto (riconducibili alle tipologie di costo degli altri interventi del PSP o ad altri strumenti di sostegno nazionali o dell’Unione che saranno definiti dall’AdGR)</w:t>
            </w:r>
          </w:p>
        </w:tc>
      </w:tr>
      <w:tr w:rsidR="006C4306" w:rsidRPr="00F43183" w14:paraId="3519B0B3" w14:textId="77777777" w:rsidTr="00F561E7">
        <w:tc>
          <w:tcPr>
            <w:tcW w:w="1413" w:type="dxa"/>
            <w:vAlign w:val="center"/>
          </w:tcPr>
          <w:p w14:paraId="673ED0BC" w14:textId="77777777" w:rsidR="006C4306" w:rsidRPr="00F26BC8" w:rsidRDefault="006C4306" w:rsidP="00F561E7">
            <w:pPr>
              <w:spacing w:after="40"/>
              <w:jc w:val="center"/>
              <w:rPr>
                <w:b/>
                <w:bCs/>
                <w:noProof/>
                <w:sz w:val="18"/>
                <w:szCs w:val="18"/>
              </w:rPr>
            </w:pPr>
            <w:r w:rsidRPr="00F26BC8">
              <w:rPr>
                <w:b/>
                <w:bCs/>
                <w:noProof/>
                <w:sz w:val="18"/>
                <w:szCs w:val="18"/>
              </w:rPr>
              <w:t>SP4</w:t>
            </w:r>
          </w:p>
        </w:tc>
        <w:tc>
          <w:tcPr>
            <w:tcW w:w="8215" w:type="dxa"/>
          </w:tcPr>
          <w:p w14:paraId="6FDAB9E0" w14:textId="77777777" w:rsidR="006C4306" w:rsidRPr="006F1B51" w:rsidRDefault="006C4306" w:rsidP="00F561E7">
            <w:pPr>
              <w:spacing w:after="0"/>
              <w:jc w:val="both"/>
              <w:rPr>
                <w:sz w:val="18"/>
                <w:szCs w:val="18"/>
              </w:rPr>
            </w:pPr>
            <w:r w:rsidRPr="006F1B51">
              <w:rPr>
                <w:noProof/>
                <w:sz w:val="18"/>
                <w:szCs w:val="18"/>
              </w:rPr>
              <w:t>Costi di esercizio e amministrativi della cooperazione compresi i costi legali per la costituzione del partenariato</w:t>
            </w:r>
          </w:p>
        </w:tc>
      </w:tr>
      <w:tr w:rsidR="006C4306" w:rsidRPr="00F43183" w14:paraId="4A08AB2C" w14:textId="77777777" w:rsidTr="00F561E7">
        <w:tc>
          <w:tcPr>
            <w:tcW w:w="1413" w:type="dxa"/>
            <w:vAlign w:val="center"/>
          </w:tcPr>
          <w:p w14:paraId="359C9347" w14:textId="77777777" w:rsidR="006C4306" w:rsidRPr="00F26BC8" w:rsidRDefault="006C4306" w:rsidP="00F561E7">
            <w:pPr>
              <w:spacing w:after="40"/>
              <w:jc w:val="center"/>
              <w:rPr>
                <w:b/>
                <w:bCs/>
                <w:noProof/>
                <w:sz w:val="18"/>
                <w:szCs w:val="18"/>
              </w:rPr>
            </w:pPr>
            <w:r w:rsidRPr="00F26BC8">
              <w:rPr>
                <w:b/>
                <w:bCs/>
                <w:noProof/>
                <w:sz w:val="18"/>
                <w:szCs w:val="18"/>
              </w:rPr>
              <w:t>SP5</w:t>
            </w:r>
          </w:p>
        </w:tc>
        <w:tc>
          <w:tcPr>
            <w:tcW w:w="8215" w:type="dxa"/>
          </w:tcPr>
          <w:p w14:paraId="52CAD2E0" w14:textId="77777777" w:rsidR="006C4306" w:rsidRPr="006F1B51" w:rsidRDefault="006C4306" w:rsidP="00F561E7">
            <w:pPr>
              <w:spacing w:after="0"/>
              <w:jc w:val="both"/>
              <w:rPr>
                <w:sz w:val="18"/>
                <w:szCs w:val="18"/>
              </w:rPr>
            </w:pPr>
            <w:r w:rsidRPr="006F1B51">
              <w:rPr>
                <w:noProof/>
                <w:sz w:val="18"/>
                <w:szCs w:val="18"/>
              </w:rPr>
              <w:t>Divulgazione di studi, di informazioni sulla progressione e i risultati del progetto, predisposizione di materiale informativo (anche digitale)</w:t>
            </w:r>
          </w:p>
        </w:tc>
      </w:tr>
      <w:tr w:rsidR="006C4306" w:rsidRPr="00F43183" w14:paraId="4C4EC281" w14:textId="77777777" w:rsidTr="00F561E7">
        <w:tc>
          <w:tcPr>
            <w:tcW w:w="1413" w:type="dxa"/>
            <w:vAlign w:val="center"/>
          </w:tcPr>
          <w:p w14:paraId="499BA1FB" w14:textId="77777777" w:rsidR="006C4306" w:rsidRPr="00F26BC8" w:rsidRDefault="006C4306" w:rsidP="00F561E7">
            <w:pPr>
              <w:spacing w:after="40"/>
              <w:jc w:val="center"/>
              <w:rPr>
                <w:b/>
                <w:bCs/>
                <w:noProof/>
                <w:sz w:val="18"/>
                <w:szCs w:val="18"/>
              </w:rPr>
            </w:pPr>
            <w:r w:rsidRPr="00F26BC8">
              <w:rPr>
                <w:b/>
                <w:bCs/>
                <w:noProof/>
                <w:sz w:val="18"/>
                <w:szCs w:val="18"/>
              </w:rPr>
              <w:t>SP6</w:t>
            </w:r>
          </w:p>
        </w:tc>
        <w:tc>
          <w:tcPr>
            <w:tcW w:w="8215" w:type="dxa"/>
          </w:tcPr>
          <w:p w14:paraId="72A202B5" w14:textId="77777777" w:rsidR="006C4306" w:rsidRPr="006F1B51" w:rsidRDefault="006C4306" w:rsidP="00F561E7">
            <w:pPr>
              <w:spacing w:after="0"/>
              <w:jc w:val="both"/>
              <w:rPr>
                <w:sz w:val="18"/>
                <w:szCs w:val="18"/>
              </w:rPr>
            </w:pPr>
            <w:r w:rsidRPr="006F1B51">
              <w:rPr>
                <w:noProof/>
                <w:sz w:val="18"/>
                <w:szCs w:val="18"/>
              </w:rPr>
              <w:t>Costo dell’animazione della zona interessata al fine di rendere fattibile un progetto territoriale collettivo</w:t>
            </w:r>
          </w:p>
        </w:tc>
      </w:tr>
      <w:tr w:rsidR="006C4306" w:rsidRPr="00F43183" w14:paraId="632CA9B3" w14:textId="77777777" w:rsidTr="00F561E7">
        <w:tc>
          <w:tcPr>
            <w:tcW w:w="1413" w:type="dxa"/>
            <w:vAlign w:val="center"/>
          </w:tcPr>
          <w:p w14:paraId="0488A64F" w14:textId="77777777" w:rsidR="006C4306" w:rsidRPr="00F26BC8" w:rsidRDefault="006C4306" w:rsidP="00F561E7">
            <w:pPr>
              <w:spacing w:after="40"/>
              <w:jc w:val="center"/>
              <w:rPr>
                <w:b/>
                <w:bCs/>
                <w:noProof/>
                <w:sz w:val="18"/>
                <w:szCs w:val="18"/>
              </w:rPr>
            </w:pPr>
            <w:r w:rsidRPr="00F26BC8">
              <w:rPr>
                <w:b/>
                <w:bCs/>
                <w:noProof/>
                <w:sz w:val="18"/>
                <w:szCs w:val="18"/>
              </w:rPr>
              <w:t>SP7</w:t>
            </w:r>
          </w:p>
        </w:tc>
        <w:tc>
          <w:tcPr>
            <w:tcW w:w="8215" w:type="dxa"/>
          </w:tcPr>
          <w:p w14:paraId="0960D734" w14:textId="77777777" w:rsidR="006C4306" w:rsidRPr="006F1B51" w:rsidRDefault="006C4306" w:rsidP="00F561E7">
            <w:pPr>
              <w:spacing w:after="0"/>
              <w:jc w:val="both"/>
              <w:rPr>
                <w:sz w:val="18"/>
                <w:szCs w:val="18"/>
              </w:rPr>
            </w:pPr>
            <w:r w:rsidRPr="006F1B51">
              <w:rPr>
                <w:noProof/>
                <w:sz w:val="18"/>
                <w:szCs w:val="18"/>
              </w:rPr>
              <w:t>Costi relativi all’attività di monitoraggio del progetto</w:t>
            </w:r>
          </w:p>
        </w:tc>
      </w:tr>
      <w:tr w:rsidR="006C4306" w:rsidRPr="00F43183" w14:paraId="3D53F6A4" w14:textId="77777777" w:rsidTr="00F561E7">
        <w:tc>
          <w:tcPr>
            <w:tcW w:w="1413" w:type="dxa"/>
            <w:vAlign w:val="center"/>
          </w:tcPr>
          <w:p w14:paraId="437720A1" w14:textId="77777777" w:rsidR="006C4306" w:rsidRPr="00F26BC8" w:rsidRDefault="006C4306" w:rsidP="00F561E7">
            <w:pPr>
              <w:spacing w:after="40"/>
              <w:jc w:val="center"/>
              <w:rPr>
                <w:b/>
                <w:bCs/>
                <w:noProof/>
                <w:sz w:val="18"/>
                <w:szCs w:val="18"/>
              </w:rPr>
            </w:pPr>
            <w:r w:rsidRPr="00F26BC8">
              <w:rPr>
                <w:b/>
                <w:bCs/>
                <w:noProof/>
                <w:sz w:val="18"/>
                <w:szCs w:val="18"/>
              </w:rPr>
              <w:t>SP8</w:t>
            </w:r>
          </w:p>
        </w:tc>
        <w:tc>
          <w:tcPr>
            <w:tcW w:w="8215" w:type="dxa"/>
          </w:tcPr>
          <w:p w14:paraId="4C2B89D8" w14:textId="77777777" w:rsidR="006C4306" w:rsidRPr="006F1B51" w:rsidRDefault="006C4306" w:rsidP="00F561E7">
            <w:pPr>
              <w:spacing w:after="0"/>
              <w:jc w:val="both"/>
              <w:rPr>
                <w:sz w:val="18"/>
                <w:szCs w:val="18"/>
              </w:rPr>
            </w:pPr>
            <w:r w:rsidRPr="006F1B51">
              <w:rPr>
                <w:noProof/>
                <w:sz w:val="18"/>
                <w:szCs w:val="18"/>
              </w:rPr>
              <w:t>Costi delle attività promozionali</w:t>
            </w:r>
          </w:p>
        </w:tc>
      </w:tr>
    </w:tbl>
    <w:p w14:paraId="5929BCE1" w14:textId="77777777" w:rsidR="006C4306" w:rsidRDefault="006C4306" w:rsidP="006C4306">
      <w:pPr>
        <w:spacing w:after="0"/>
      </w:pPr>
    </w:p>
    <w:p w14:paraId="313FF2A2"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6846055A" w14:textId="77777777" w:rsidTr="00F561E7">
        <w:trPr>
          <w:trHeight w:val="275"/>
        </w:trPr>
        <w:tc>
          <w:tcPr>
            <w:tcW w:w="5000" w:type="pct"/>
            <w:gridSpan w:val="2"/>
            <w:shd w:val="clear" w:color="auto" w:fill="008E40"/>
            <w:vAlign w:val="center"/>
          </w:tcPr>
          <w:p w14:paraId="7D4C041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5F990B83" w14:textId="77777777" w:rsidTr="00F561E7">
        <w:trPr>
          <w:trHeight w:val="275"/>
        </w:trPr>
        <w:tc>
          <w:tcPr>
            <w:tcW w:w="808" w:type="pct"/>
            <w:shd w:val="clear" w:color="auto" w:fill="A7D9A3"/>
            <w:vAlign w:val="center"/>
          </w:tcPr>
          <w:p w14:paraId="6148389E"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2AB0E6F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090484AE" w14:textId="77777777" w:rsidTr="00F561E7">
        <w:trPr>
          <w:trHeight w:val="275"/>
        </w:trPr>
        <w:tc>
          <w:tcPr>
            <w:tcW w:w="5000" w:type="pct"/>
            <w:gridSpan w:val="2"/>
            <w:shd w:val="clear" w:color="auto" w:fill="auto"/>
            <w:vAlign w:val="center"/>
          </w:tcPr>
          <w:p w14:paraId="0D5B7783" w14:textId="77777777" w:rsidR="006C4306" w:rsidRPr="00160558" w:rsidRDefault="006C4306" w:rsidP="00F561E7">
            <w:pPr>
              <w:spacing w:after="0"/>
              <w:jc w:val="both"/>
              <w:rPr>
                <w:rFonts w:cstheme="minorHAnsi"/>
                <w:sz w:val="18"/>
                <w:szCs w:val="18"/>
              </w:rPr>
            </w:pPr>
            <w:r w:rsidRPr="00160558">
              <w:rPr>
                <w:rFonts w:cstheme="minorHAnsi"/>
                <w:sz w:val="18"/>
                <w:szCs w:val="18"/>
              </w:rPr>
              <w:t xml:space="preserve">Il capofila e/o rappresentante legale </w:t>
            </w:r>
            <w:r>
              <w:rPr>
                <w:rFonts w:cstheme="minorHAnsi"/>
                <w:sz w:val="18"/>
                <w:szCs w:val="18"/>
              </w:rPr>
              <w:t>d</w:t>
            </w:r>
            <w:r w:rsidRPr="00160558">
              <w:rPr>
                <w:rFonts w:cstheme="minorHAnsi"/>
                <w:sz w:val="18"/>
                <w:szCs w:val="18"/>
              </w:rPr>
              <w:t>elle strategie/progetti di cooperazione dovrà garantire:</w:t>
            </w:r>
          </w:p>
        </w:tc>
      </w:tr>
      <w:tr w:rsidR="006C4306" w:rsidRPr="00700099" w14:paraId="2884B51D" w14:textId="77777777" w:rsidTr="00F561E7">
        <w:trPr>
          <w:trHeight w:val="274"/>
        </w:trPr>
        <w:tc>
          <w:tcPr>
            <w:tcW w:w="808" w:type="pct"/>
            <w:vAlign w:val="center"/>
          </w:tcPr>
          <w:p w14:paraId="0D62C182"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IM1</w:t>
            </w:r>
          </w:p>
        </w:tc>
        <w:tc>
          <w:tcPr>
            <w:tcW w:w="4192" w:type="pct"/>
            <w:vAlign w:val="center"/>
          </w:tcPr>
          <w:p w14:paraId="20A657D8" w14:textId="77777777" w:rsidR="006C4306" w:rsidRPr="004D246B" w:rsidRDefault="006C4306" w:rsidP="00F561E7">
            <w:pPr>
              <w:spacing w:after="0"/>
              <w:jc w:val="both"/>
              <w:rPr>
                <w:rFonts w:cstheme="minorHAnsi"/>
                <w:sz w:val="18"/>
                <w:szCs w:val="18"/>
              </w:rPr>
            </w:pPr>
            <w:r w:rsidRPr="00700099">
              <w:rPr>
                <w:rFonts w:cstheme="minorHAnsi"/>
                <w:sz w:val="18"/>
                <w:szCs w:val="18"/>
              </w:rPr>
              <w:t>Il coordinamento amministrativo e finanziario del progetto</w:t>
            </w:r>
          </w:p>
        </w:tc>
      </w:tr>
      <w:tr w:rsidR="006C4306" w:rsidRPr="00700099" w14:paraId="12D5D26E" w14:textId="77777777" w:rsidTr="00F561E7">
        <w:trPr>
          <w:trHeight w:val="274"/>
        </w:trPr>
        <w:tc>
          <w:tcPr>
            <w:tcW w:w="808" w:type="pct"/>
            <w:vAlign w:val="center"/>
          </w:tcPr>
          <w:p w14:paraId="0624E37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IM2</w:t>
            </w:r>
          </w:p>
        </w:tc>
        <w:tc>
          <w:tcPr>
            <w:tcW w:w="4192" w:type="pct"/>
            <w:vAlign w:val="center"/>
          </w:tcPr>
          <w:p w14:paraId="503816F7" w14:textId="77777777" w:rsidR="006C4306" w:rsidRPr="004D246B" w:rsidRDefault="006C4306" w:rsidP="00F561E7">
            <w:pPr>
              <w:spacing w:after="0"/>
              <w:jc w:val="both"/>
              <w:rPr>
                <w:rFonts w:cstheme="minorHAnsi"/>
                <w:sz w:val="18"/>
                <w:szCs w:val="18"/>
              </w:rPr>
            </w:pPr>
            <w:r w:rsidRPr="00700099">
              <w:rPr>
                <w:rFonts w:cstheme="minorHAnsi"/>
                <w:sz w:val="18"/>
                <w:szCs w:val="18"/>
              </w:rPr>
              <w:t>Il monitoraggio dei progressi compiuti verso il conseguimento degli obiettivi del progetto</w:t>
            </w:r>
          </w:p>
        </w:tc>
      </w:tr>
      <w:tr w:rsidR="006C4306" w:rsidRPr="00700099" w14:paraId="06DC5CB8" w14:textId="77777777" w:rsidTr="00F561E7">
        <w:trPr>
          <w:trHeight w:val="274"/>
        </w:trPr>
        <w:tc>
          <w:tcPr>
            <w:tcW w:w="808" w:type="pct"/>
            <w:vAlign w:val="center"/>
          </w:tcPr>
          <w:p w14:paraId="2FF6917D"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IM3</w:t>
            </w:r>
          </w:p>
        </w:tc>
        <w:tc>
          <w:tcPr>
            <w:tcW w:w="4192" w:type="pct"/>
            <w:vAlign w:val="center"/>
          </w:tcPr>
          <w:p w14:paraId="213845D9" w14:textId="77777777" w:rsidR="006C4306" w:rsidRPr="004D246B" w:rsidRDefault="006C4306" w:rsidP="00F561E7">
            <w:pPr>
              <w:spacing w:after="0"/>
              <w:jc w:val="both"/>
              <w:rPr>
                <w:rFonts w:cstheme="minorHAnsi"/>
                <w:sz w:val="18"/>
                <w:szCs w:val="18"/>
              </w:rPr>
            </w:pPr>
            <w:r w:rsidRPr="00700099">
              <w:rPr>
                <w:rFonts w:cstheme="minorHAnsi"/>
                <w:sz w:val="18"/>
                <w:szCs w:val="18"/>
              </w:rPr>
              <w:t>L’elaborazione delle relazioni consuntive e previsionali sull’attuazione del progetto</w:t>
            </w:r>
          </w:p>
        </w:tc>
      </w:tr>
      <w:tr w:rsidR="006C4306" w:rsidRPr="00700099" w14:paraId="081286AA" w14:textId="77777777" w:rsidTr="00F561E7">
        <w:trPr>
          <w:trHeight w:val="274"/>
        </w:trPr>
        <w:tc>
          <w:tcPr>
            <w:tcW w:w="808" w:type="pct"/>
            <w:vAlign w:val="center"/>
          </w:tcPr>
          <w:p w14:paraId="4EDDABE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IM4</w:t>
            </w:r>
          </w:p>
        </w:tc>
        <w:tc>
          <w:tcPr>
            <w:tcW w:w="4192" w:type="pct"/>
            <w:vAlign w:val="center"/>
          </w:tcPr>
          <w:p w14:paraId="29179096" w14:textId="77777777" w:rsidR="006C4306" w:rsidRPr="004D246B" w:rsidRDefault="006C4306" w:rsidP="00F561E7">
            <w:pPr>
              <w:spacing w:after="0"/>
              <w:jc w:val="both"/>
              <w:rPr>
                <w:rFonts w:cstheme="minorHAnsi"/>
                <w:sz w:val="18"/>
                <w:szCs w:val="18"/>
              </w:rPr>
            </w:pPr>
            <w:r w:rsidRPr="00700099">
              <w:rPr>
                <w:rFonts w:cstheme="minorHAnsi"/>
                <w:sz w:val="18"/>
                <w:szCs w:val="18"/>
              </w:rPr>
              <w:t>L’animazione, comunicazione, informazione e aggiornamento ai partner di progetto</w:t>
            </w:r>
          </w:p>
        </w:tc>
      </w:tr>
      <w:tr w:rsidR="006C4306" w:rsidRPr="00700099" w14:paraId="62EFC8F7" w14:textId="77777777" w:rsidTr="00F561E7">
        <w:trPr>
          <w:trHeight w:val="274"/>
        </w:trPr>
        <w:tc>
          <w:tcPr>
            <w:tcW w:w="808" w:type="pct"/>
            <w:vAlign w:val="center"/>
          </w:tcPr>
          <w:p w14:paraId="49C4D5C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IM5</w:t>
            </w:r>
          </w:p>
        </w:tc>
        <w:tc>
          <w:tcPr>
            <w:tcW w:w="4192" w:type="pct"/>
            <w:vAlign w:val="center"/>
          </w:tcPr>
          <w:p w14:paraId="1F4987E9" w14:textId="77777777" w:rsidR="006C4306" w:rsidRPr="004D246B" w:rsidRDefault="006C4306" w:rsidP="00F561E7">
            <w:pPr>
              <w:spacing w:after="0"/>
              <w:jc w:val="both"/>
              <w:rPr>
                <w:rFonts w:cstheme="minorHAnsi"/>
                <w:sz w:val="18"/>
                <w:szCs w:val="18"/>
              </w:rPr>
            </w:pPr>
            <w:r w:rsidRPr="00700099">
              <w:rPr>
                <w:rFonts w:cstheme="minorHAnsi"/>
                <w:sz w:val="18"/>
                <w:szCs w:val="18"/>
              </w:rPr>
              <w:t>La divulgazione e informazione sul progetto, sulle attività realizzate e i risultati conseguiti</w:t>
            </w:r>
          </w:p>
        </w:tc>
      </w:tr>
    </w:tbl>
    <w:p w14:paraId="23FD84F9" w14:textId="77777777" w:rsidR="006C4306" w:rsidRPr="00036AD9" w:rsidRDefault="006C4306" w:rsidP="006C4306">
      <w:pPr>
        <w:spacing w:after="0"/>
      </w:pPr>
    </w:p>
    <w:p w14:paraId="4FE304BF" w14:textId="77777777" w:rsidR="006C4306"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p w14:paraId="5339E761" w14:textId="77777777" w:rsidR="006C4306" w:rsidRPr="00E954CE" w:rsidRDefault="006C4306" w:rsidP="006C4306">
      <w:pPr>
        <w:jc w:val="both"/>
        <w:rPr>
          <w:sz w:val="20"/>
          <w:szCs w:val="20"/>
        </w:rPr>
      </w:pPr>
      <w:r w:rsidRPr="00E954CE">
        <w:rPr>
          <w:sz w:val="20"/>
          <w:szCs w:val="20"/>
        </w:rPr>
        <w:t xml:space="preserve">Il sostegno </w:t>
      </w:r>
      <w:r w:rsidRPr="0032583B">
        <w:rPr>
          <w:sz w:val="20"/>
          <w:szCs w:val="20"/>
        </w:rPr>
        <w:t>è c</w:t>
      </w:r>
      <w:r w:rsidRPr="00E954CE">
        <w:rPr>
          <w:sz w:val="20"/>
          <w:szCs w:val="20"/>
        </w:rPr>
        <w:t xml:space="preserve">oncesso come </w:t>
      </w:r>
      <w:r w:rsidRPr="00E954CE">
        <w:rPr>
          <w:b/>
          <w:bCs/>
          <w:sz w:val="20"/>
          <w:szCs w:val="20"/>
        </w:rPr>
        <w:t>importo globale</w:t>
      </w:r>
      <w:r w:rsidRPr="00E954CE">
        <w:rPr>
          <w:sz w:val="20"/>
          <w:szCs w:val="20"/>
        </w:rPr>
        <w:t>, a norma dell’articolo 77</w:t>
      </w:r>
      <w:r w:rsidRPr="00E70B50">
        <w:rPr>
          <w:sz w:val="20"/>
          <w:szCs w:val="20"/>
        </w:rPr>
        <w:t xml:space="preserve"> </w:t>
      </w:r>
      <w:r w:rsidRPr="00D45825">
        <w:rPr>
          <w:sz w:val="20"/>
          <w:szCs w:val="20"/>
          <w:highlight w:val="green"/>
        </w:rPr>
        <w:t>del Reg. (UE) 2021/2115</w:t>
      </w:r>
      <w:r w:rsidRPr="00E954CE">
        <w:rPr>
          <w:sz w:val="20"/>
          <w:szCs w:val="20"/>
        </w:rPr>
        <w:t>, per coprire i costi della cooperazione e i costi delle operazioni attuate che, se ricadenti nelle tipologie di spesa di altri interventi del PSP, dovranno essere conformi alle pertinenti norme e requisiti degli altri interventi di sviluppo rurale.</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7531BDFD" w14:textId="77777777" w:rsidTr="00594114">
        <w:trPr>
          <w:jc w:val="center"/>
        </w:trPr>
        <w:tc>
          <w:tcPr>
            <w:tcW w:w="2500" w:type="pct"/>
            <w:shd w:val="clear" w:color="auto" w:fill="008E40"/>
            <w:vAlign w:val="center"/>
          </w:tcPr>
          <w:p w14:paraId="6F6E65D4" w14:textId="77777777" w:rsidR="006C4306" w:rsidRPr="001407F6" w:rsidRDefault="006C4306" w:rsidP="00F561E7">
            <w:pPr>
              <w:spacing w:after="0"/>
              <w:jc w:val="center"/>
              <w:rPr>
                <w:rFonts w:cstheme="minorHAnsi"/>
                <w:b/>
                <w:bCs/>
                <w:color w:val="FFFFFF" w:themeColor="background1"/>
                <w:sz w:val="18"/>
                <w:szCs w:val="18"/>
              </w:rPr>
            </w:pPr>
            <w:r w:rsidRPr="001407F6">
              <w:rPr>
                <w:rFonts w:cstheme="minorHAnsi"/>
                <w:b/>
                <w:bCs/>
                <w:color w:val="FFFFFF" w:themeColor="background1"/>
                <w:sz w:val="18"/>
                <w:szCs w:val="18"/>
              </w:rPr>
              <w:t>Forma di sostegno</w:t>
            </w:r>
          </w:p>
        </w:tc>
        <w:tc>
          <w:tcPr>
            <w:tcW w:w="2500" w:type="pct"/>
            <w:gridSpan w:val="2"/>
            <w:vAlign w:val="center"/>
          </w:tcPr>
          <w:p w14:paraId="79455DF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0AD14C27" w14:textId="77777777" w:rsidTr="00594114">
        <w:trPr>
          <w:jc w:val="center"/>
        </w:trPr>
        <w:tc>
          <w:tcPr>
            <w:tcW w:w="2500" w:type="pct"/>
            <w:shd w:val="clear" w:color="auto" w:fill="008E40"/>
            <w:vAlign w:val="center"/>
          </w:tcPr>
          <w:p w14:paraId="10529237" w14:textId="77777777" w:rsidR="006C4306" w:rsidRPr="001407F6" w:rsidRDefault="006C4306" w:rsidP="00F561E7">
            <w:pPr>
              <w:spacing w:after="0"/>
              <w:jc w:val="center"/>
              <w:rPr>
                <w:rFonts w:cstheme="minorHAnsi"/>
                <w:b/>
                <w:bCs/>
                <w:color w:val="FFFFFF" w:themeColor="background1"/>
                <w:sz w:val="18"/>
                <w:szCs w:val="18"/>
              </w:rPr>
            </w:pPr>
            <w:r w:rsidRPr="001407F6">
              <w:rPr>
                <w:rFonts w:cstheme="minorHAnsi"/>
                <w:b/>
                <w:bCs/>
                <w:color w:val="FFFFFF" w:themeColor="background1"/>
                <w:sz w:val="18"/>
                <w:szCs w:val="18"/>
              </w:rPr>
              <w:t>Tipo di sostegno</w:t>
            </w:r>
          </w:p>
        </w:tc>
        <w:tc>
          <w:tcPr>
            <w:tcW w:w="2500" w:type="pct"/>
            <w:gridSpan w:val="2"/>
            <w:vAlign w:val="center"/>
          </w:tcPr>
          <w:p w14:paraId="4AC012D5"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459F60D3"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p w14:paraId="0E526AA1"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tc>
      </w:tr>
      <w:tr w:rsidR="006C4306" w:rsidRPr="00700099" w14:paraId="2CE3A903" w14:textId="77777777" w:rsidTr="00594114">
        <w:trPr>
          <w:jc w:val="center"/>
        </w:trPr>
        <w:tc>
          <w:tcPr>
            <w:tcW w:w="2500" w:type="pct"/>
            <w:vMerge w:val="restart"/>
            <w:shd w:val="clear" w:color="auto" w:fill="008E40"/>
            <w:vAlign w:val="center"/>
          </w:tcPr>
          <w:p w14:paraId="1A632759" w14:textId="77777777" w:rsidR="006C4306" w:rsidRPr="001407F6" w:rsidRDefault="006C4306" w:rsidP="00F561E7">
            <w:pPr>
              <w:spacing w:after="0"/>
              <w:jc w:val="center"/>
              <w:rPr>
                <w:rFonts w:cstheme="minorHAnsi"/>
                <w:b/>
                <w:bCs/>
                <w:color w:val="FFFFFF" w:themeColor="background1"/>
                <w:sz w:val="18"/>
                <w:szCs w:val="18"/>
              </w:rPr>
            </w:pPr>
            <w:r w:rsidRPr="001407F6">
              <w:rPr>
                <w:rFonts w:cstheme="minorHAnsi"/>
                <w:b/>
                <w:bCs/>
                <w:color w:val="FFFFFF" w:themeColor="background1"/>
                <w:sz w:val="18"/>
                <w:szCs w:val="18"/>
              </w:rPr>
              <w:t>Intensità di aiuto</w:t>
            </w:r>
          </w:p>
        </w:tc>
        <w:tc>
          <w:tcPr>
            <w:tcW w:w="2062" w:type="pct"/>
            <w:vAlign w:val="center"/>
          </w:tcPr>
          <w:p w14:paraId="68E93721" w14:textId="77777777" w:rsidR="006C4306" w:rsidRPr="00700099" w:rsidRDefault="006C4306" w:rsidP="00F561E7">
            <w:pPr>
              <w:spacing w:after="0"/>
              <w:rPr>
                <w:rFonts w:cstheme="minorHAnsi"/>
                <w:sz w:val="18"/>
                <w:szCs w:val="18"/>
              </w:rPr>
            </w:pPr>
            <w:r w:rsidRPr="00700099">
              <w:rPr>
                <w:rFonts w:cstheme="minorHAnsi"/>
                <w:sz w:val="18"/>
                <w:szCs w:val="18"/>
              </w:rPr>
              <w:t xml:space="preserve">Investimenti </w:t>
            </w:r>
          </w:p>
        </w:tc>
        <w:tc>
          <w:tcPr>
            <w:tcW w:w="438" w:type="pct"/>
            <w:vAlign w:val="center"/>
          </w:tcPr>
          <w:p w14:paraId="55F4D6DC" w14:textId="77777777" w:rsidR="006C4306" w:rsidRPr="00700099" w:rsidRDefault="006C4306" w:rsidP="00F561E7">
            <w:pPr>
              <w:spacing w:after="0"/>
              <w:jc w:val="center"/>
              <w:rPr>
                <w:rFonts w:cstheme="minorHAnsi"/>
                <w:sz w:val="18"/>
                <w:szCs w:val="18"/>
              </w:rPr>
            </w:pPr>
            <w:r w:rsidRPr="00700099">
              <w:rPr>
                <w:rFonts w:cstheme="minorHAnsi"/>
                <w:sz w:val="18"/>
                <w:szCs w:val="18"/>
              </w:rPr>
              <w:t>60 %</w:t>
            </w:r>
          </w:p>
        </w:tc>
      </w:tr>
      <w:tr w:rsidR="006C4306" w:rsidRPr="00700099" w14:paraId="308FA540" w14:textId="77777777" w:rsidTr="00594114">
        <w:trPr>
          <w:jc w:val="center"/>
        </w:trPr>
        <w:tc>
          <w:tcPr>
            <w:tcW w:w="2500" w:type="pct"/>
            <w:vMerge/>
            <w:shd w:val="clear" w:color="auto" w:fill="008E40"/>
            <w:vAlign w:val="center"/>
          </w:tcPr>
          <w:p w14:paraId="34D7B1EE" w14:textId="77777777" w:rsidR="006C4306" w:rsidRPr="001407F6" w:rsidRDefault="006C4306" w:rsidP="00F561E7">
            <w:pPr>
              <w:spacing w:after="0"/>
              <w:jc w:val="center"/>
              <w:rPr>
                <w:rFonts w:cstheme="minorHAnsi"/>
                <w:b/>
                <w:bCs/>
                <w:color w:val="FFFFFF" w:themeColor="background1"/>
                <w:sz w:val="18"/>
                <w:szCs w:val="18"/>
              </w:rPr>
            </w:pPr>
          </w:p>
        </w:tc>
        <w:tc>
          <w:tcPr>
            <w:tcW w:w="2062" w:type="pct"/>
            <w:vAlign w:val="center"/>
          </w:tcPr>
          <w:p w14:paraId="51D1C922" w14:textId="77777777" w:rsidR="006C4306" w:rsidRPr="00700099" w:rsidRDefault="006C4306" w:rsidP="00F561E7">
            <w:pPr>
              <w:spacing w:after="0"/>
              <w:rPr>
                <w:rFonts w:cstheme="minorHAnsi"/>
                <w:sz w:val="18"/>
                <w:szCs w:val="18"/>
              </w:rPr>
            </w:pPr>
            <w:r w:rsidRPr="00700099">
              <w:rPr>
                <w:rFonts w:cstheme="minorHAnsi"/>
                <w:sz w:val="18"/>
                <w:szCs w:val="18"/>
              </w:rPr>
              <w:t>Cooperazione</w:t>
            </w:r>
          </w:p>
        </w:tc>
        <w:tc>
          <w:tcPr>
            <w:tcW w:w="438" w:type="pct"/>
            <w:vAlign w:val="center"/>
          </w:tcPr>
          <w:p w14:paraId="781DF6BD" w14:textId="77777777" w:rsidR="006C4306" w:rsidRPr="00700099" w:rsidRDefault="006C4306" w:rsidP="00F561E7">
            <w:pPr>
              <w:spacing w:after="0"/>
              <w:jc w:val="center"/>
              <w:rPr>
                <w:rFonts w:cstheme="minorHAnsi"/>
                <w:sz w:val="18"/>
                <w:szCs w:val="18"/>
              </w:rPr>
            </w:pPr>
            <w:r w:rsidRPr="00700099">
              <w:rPr>
                <w:rFonts w:cstheme="minorHAnsi"/>
                <w:sz w:val="18"/>
                <w:szCs w:val="18"/>
              </w:rPr>
              <w:t>100 %</w:t>
            </w:r>
          </w:p>
        </w:tc>
      </w:tr>
      <w:tr w:rsidR="006C4306" w:rsidRPr="00700099" w14:paraId="22CF85E4" w14:textId="77777777" w:rsidTr="00594114">
        <w:trPr>
          <w:jc w:val="center"/>
        </w:trPr>
        <w:tc>
          <w:tcPr>
            <w:tcW w:w="2500" w:type="pct"/>
            <w:shd w:val="clear" w:color="auto" w:fill="008E40"/>
            <w:vAlign w:val="center"/>
          </w:tcPr>
          <w:p w14:paraId="11C35401" w14:textId="77777777" w:rsidR="006C4306" w:rsidRPr="001407F6" w:rsidRDefault="006C4306" w:rsidP="00F561E7">
            <w:pPr>
              <w:spacing w:after="0"/>
              <w:jc w:val="center"/>
              <w:rPr>
                <w:rFonts w:cstheme="minorHAnsi"/>
                <w:b/>
                <w:bCs/>
                <w:color w:val="FFFFFF" w:themeColor="background1"/>
                <w:sz w:val="18"/>
                <w:szCs w:val="18"/>
              </w:rPr>
            </w:pPr>
            <w:r w:rsidRPr="001407F6">
              <w:rPr>
                <w:rFonts w:cstheme="minorHAnsi"/>
                <w:b/>
                <w:bCs/>
                <w:color w:val="FFFFFF" w:themeColor="background1"/>
                <w:sz w:val="18"/>
                <w:szCs w:val="18"/>
              </w:rPr>
              <w:t>Aiuti di Stato</w:t>
            </w:r>
          </w:p>
        </w:tc>
        <w:tc>
          <w:tcPr>
            <w:tcW w:w="2500" w:type="pct"/>
            <w:gridSpan w:val="2"/>
            <w:vAlign w:val="center"/>
          </w:tcPr>
          <w:p w14:paraId="0D7A7658"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2E1AC87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548A37EE"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55907B1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73751AE5" w14:textId="77777777" w:rsidTr="00594114">
        <w:trPr>
          <w:jc w:val="center"/>
        </w:trPr>
        <w:tc>
          <w:tcPr>
            <w:tcW w:w="2500" w:type="pct"/>
            <w:shd w:val="clear" w:color="auto" w:fill="008E40"/>
            <w:vAlign w:val="center"/>
          </w:tcPr>
          <w:p w14:paraId="0E502F75" w14:textId="77777777" w:rsidR="006C4306" w:rsidRPr="001407F6" w:rsidRDefault="006C4306" w:rsidP="00F561E7">
            <w:pPr>
              <w:spacing w:after="0"/>
              <w:jc w:val="center"/>
              <w:rPr>
                <w:rFonts w:cstheme="minorHAnsi"/>
                <w:b/>
                <w:bCs/>
                <w:color w:val="FFFFFF" w:themeColor="background1"/>
                <w:sz w:val="18"/>
                <w:szCs w:val="18"/>
              </w:rPr>
            </w:pPr>
            <w:r w:rsidRPr="001407F6">
              <w:rPr>
                <w:rFonts w:cstheme="minorHAnsi"/>
                <w:b/>
                <w:bCs/>
                <w:color w:val="FFFFFF" w:themeColor="background1"/>
                <w:sz w:val="18"/>
                <w:szCs w:val="18"/>
              </w:rPr>
              <w:t>Anticipo</w:t>
            </w:r>
          </w:p>
        </w:tc>
        <w:tc>
          <w:tcPr>
            <w:tcW w:w="2500" w:type="pct"/>
            <w:gridSpan w:val="2"/>
            <w:vAlign w:val="center"/>
          </w:tcPr>
          <w:p w14:paraId="353954C0"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 xml:space="preserve">Sì, </w:t>
            </w:r>
            <w:r w:rsidRPr="00D45825">
              <w:rPr>
                <w:rFonts w:eastAsia="MS Gothic" w:cstheme="minorHAnsi"/>
                <w:strike/>
                <w:color w:val="FF0000"/>
                <w:sz w:val="18"/>
                <w:szCs w:val="18"/>
              </w:rPr>
              <w:t>fino al</w:t>
            </w:r>
            <w:r>
              <w:rPr>
                <w:rFonts w:eastAsia="MS Gothic" w:cstheme="minorHAnsi"/>
                <w:sz w:val="18"/>
                <w:szCs w:val="18"/>
              </w:rPr>
              <w:t xml:space="preserve"> 50%</w:t>
            </w:r>
          </w:p>
        </w:tc>
      </w:tr>
    </w:tbl>
    <w:p w14:paraId="6E95B887" w14:textId="77777777" w:rsidR="006C4306" w:rsidRPr="00700099" w:rsidRDefault="006C4306" w:rsidP="006C4306">
      <w:pPr>
        <w:spacing w:after="0"/>
        <w:rPr>
          <w:rFonts w:cstheme="minorHAnsi"/>
        </w:rPr>
      </w:pPr>
    </w:p>
    <w:p w14:paraId="00D4FE45" w14:textId="77777777" w:rsidR="006C4306" w:rsidRPr="004028BA" w:rsidRDefault="006C4306" w:rsidP="006C4306">
      <w:pPr>
        <w:pStyle w:val="Titolo3"/>
        <w:spacing w:before="0"/>
        <w:rPr>
          <w:rStyle w:val="Titolo3Carattere"/>
          <w:b/>
          <w:bCs/>
          <w:color w:val="000000" w:themeColor="text1"/>
        </w:rPr>
      </w:pPr>
      <w:r w:rsidRPr="00E954CE">
        <w:rPr>
          <w:i/>
          <w:iCs/>
          <w:color w:val="365F91" w:themeColor="accent1" w:themeShade="BF"/>
          <w:sz w:val="22"/>
          <w:szCs w:val="22"/>
        </w:rPr>
        <w:t>Partecipazione della scheda di intervento a progetti integrati (LEADER, Misure di cooperazione, etc.)</w:t>
      </w:r>
    </w:p>
    <w:p w14:paraId="062B4DD9"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LEADER: </w:t>
      </w:r>
      <w:r w:rsidRPr="002F3E7F">
        <w:rPr>
          <w:rFonts w:cstheme="minorHAnsi"/>
          <w:sz w:val="20"/>
          <w:szCs w:val="20"/>
          <w:highlight w:val="green"/>
        </w:rPr>
        <w:t>Sì, tutti gli ambiti di cooperazione previsti dalla scheda di intervento SRG07 di cui al PSP 2023-27 sono attivabili anche in ambito LEADER.</w:t>
      </w:r>
      <w:r w:rsidRPr="002F3E7F">
        <w:rPr>
          <w:rFonts w:cstheme="minorHAnsi"/>
          <w:sz w:val="20"/>
          <w:szCs w:val="20"/>
        </w:rPr>
        <w:t xml:space="preserve"> </w:t>
      </w:r>
    </w:p>
    <w:p w14:paraId="46563AD3"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L’intervento può trarre vantaggio e nel contempo rafforzare, completare, consolidare l’azione promossa a livello territoriale attraverso altri interventi della PAC (es. LEADER) e altri programmi sostenuti dai fondi UE, altri strumenti legislativi nazionali/regionali (es. Comunità e Distretti del cibo, turistici e produttivi nelle loro diverse declinazioni). Perciò, le strategie/progetti di cooperazione dovrebbero considerare anche le altre politiche attive sul territorio di competenza per favorire le complementarità e sinergie con esse, al fine di massimizzare l’impatto degli interventi proposti. </w:t>
      </w:r>
    </w:p>
    <w:p w14:paraId="751B9071" w14:textId="77777777" w:rsidR="006C4306" w:rsidRPr="002F3E7F" w:rsidRDefault="006C4306" w:rsidP="006C4306">
      <w:pPr>
        <w:jc w:val="both"/>
        <w:rPr>
          <w:rFonts w:cstheme="minorHAnsi"/>
          <w:sz w:val="20"/>
          <w:szCs w:val="20"/>
          <w:u w:val="single"/>
        </w:rPr>
      </w:pPr>
      <w:r w:rsidRPr="002F3E7F">
        <w:rPr>
          <w:rFonts w:cstheme="minorHAnsi"/>
          <w:sz w:val="20"/>
          <w:szCs w:val="20"/>
          <w:u w:val="single"/>
        </w:rPr>
        <w:t>Pertanto, questa scheda intervento sarà integrata con le informazioni desumibili dalle Strategie di Sviluppo Locale Leader selezionate.</w:t>
      </w:r>
    </w:p>
    <w:p w14:paraId="3D812D32" w14:textId="77777777" w:rsidR="006C4306" w:rsidRPr="002F3E7F" w:rsidRDefault="006C4306" w:rsidP="006C4306">
      <w:pPr>
        <w:spacing w:after="0"/>
        <w:jc w:val="both"/>
        <w:rPr>
          <w:rFonts w:cstheme="minorHAnsi"/>
          <w:sz w:val="20"/>
          <w:szCs w:val="20"/>
          <w:highlight w:val="green"/>
        </w:rPr>
      </w:pPr>
      <w:r w:rsidRPr="002F3E7F">
        <w:rPr>
          <w:rFonts w:cstheme="minorHAnsi"/>
          <w:sz w:val="20"/>
          <w:szCs w:val="20"/>
          <w:highlight w:val="green"/>
        </w:rPr>
        <w:t>Il sostegno può essere concesso come:</w:t>
      </w:r>
    </w:p>
    <w:p w14:paraId="1FAFB19B" w14:textId="77777777" w:rsidR="006C4306" w:rsidRPr="002F3E7F" w:rsidRDefault="006C4306" w:rsidP="006C4306">
      <w:pPr>
        <w:pStyle w:val="Paragrafoelenco"/>
        <w:numPr>
          <w:ilvl w:val="0"/>
          <w:numId w:val="48"/>
        </w:numPr>
        <w:spacing w:after="0"/>
        <w:jc w:val="both"/>
        <w:rPr>
          <w:rFonts w:cstheme="minorHAnsi"/>
          <w:sz w:val="20"/>
          <w:szCs w:val="20"/>
          <w:highlight w:val="green"/>
        </w:rPr>
      </w:pPr>
      <w:r w:rsidRPr="002F3E7F">
        <w:rPr>
          <w:rFonts w:cstheme="minorHAnsi"/>
          <w:b/>
          <w:bCs/>
          <w:sz w:val="20"/>
          <w:szCs w:val="20"/>
          <w:highlight w:val="green"/>
        </w:rPr>
        <w:t>Importo globale</w:t>
      </w:r>
      <w:r w:rsidRPr="002F3E7F">
        <w:rPr>
          <w:rFonts w:cstheme="minorHAnsi"/>
          <w:sz w:val="20"/>
          <w:szCs w:val="20"/>
          <w:highlight w:val="green"/>
        </w:rPr>
        <w:t xml:space="preserve">, a norma dell’art. 77 del Reg. (UE) 2021/2115, per coprire i costi della cooperazione e i costi delle operazioni attuate che, se ricadenti nelle tipologie di spesa di altri interventi del PSP, dovranno essere conformi alle pertinenti norme e requisiti degli altri interventi di sviluppo rurale </w:t>
      </w:r>
    </w:p>
    <w:p w14:paraId="323D4400" w14:textId="77777777" w:rsidR="006C4306" w:rsidRPr="002F3E7F" w:rsidRDefault="006C4306" w:rsidP="006C4306">
      <w:pPr>
        <w:pStyle w:val="Paragrafoelenco"/>
        <w:spacing w:after="0"/>
        <w:jc w:val="both"/>
        <w:rPr>
          <w:rFonts w:cstheme="minorHAnsi"/>
          <w:i/>
          <w:iCs/>
          <w:sz w:val="20"/>
          <w:szCs w:val="20"/>
          <w:highlight w:val="green"/>
        </w:rPr>
      </w:pPr>
      <w:r w:rsidRPr="002F3E7F">
        <w:rPr>
          <w:rFonts w:cstheme="minorHAnsi"/>
          <w:i/>
          <w:iCs/>
          <w:sz w:val="20"/>
          <w:szCs w:val="20"/>
          <w:highlight w:val="green"/>
        </w:rPr>
        <w:t xml:space="preserve">oppure </w:t>
      </w:r>
    </w:p>
    <w:p w14:paraId="736692C8" w14:textId="77777777" w:rsidR="006C4306" w:rsidRPr="002F3E7F" w:rsidRDefault="006C4306" w:rsidP="006C4306">
      <w:pPr>
        <w:pStyle w:val="Paragrafoelenco"/>
        <w:numPr>
          <w:ilvl w:val="0"/>
          <w:numId w:val="48"/>
        </w:numPr>
        <w:jc w:val="both"/>
        <w:rPr>
          <w:rFonts w:cstheme="minorHAnsi"/>
          <w:sz w:val="20"/>
          <w:szCs w:val="20"/>
          <w:highlight w:val="green"/>
        </w:rPr>
      </w:pPr>
      <w:r w:rsidRPr="002F3E7F">
        <w:rPr>
          <w:rFonts w:cstheme="minorHAnsi"/>
          <w:sz w:val="20"/>
          <w:szCs w:val="20"/>
          <w:highlight w:val="green"/>
        </w:rPr>
        <w:t xml:space="preserve">Coprire </w:t>
      </w:r>
      <w:r w:rsidRPr="002F3E7F">
        <w:rPr>
          <w:rFonts w:cstheme="minorHAnsi"/>
          <w:b/>
          <w:bCs/>
          <w:sz w:val="20"/>
          <w:szCs w:val="20"/>
          <w:highlight w:val="green"/>
        </w:rPr>
        <w:t>solo i costi di cooperazione</w:t>
      </w:r>
      <w:r w:rsidRPr="002F3E7F">
        <w:rPr>
          <w:rFonts w:cstheme="minorHAnsi"/>
          <w:sz w:val="20"/>
          <w:szCs w:val="20"/>
          <w:highlight w:val="green"/>
        </w:rPr>
        <w:t xml:space="preserve"> e, per le operazioni attuate, </w:t>
      </w:r>
      <w:r w:rsidRPr="002F3E7F">
        <w:rPr>
          <w:rFonts w:cstheme="minorHAnsi"/>
          <w:b/>
          <w:bCs/>
          <w:sz w:val="20"/>
          <w:szCs w:val="20"/>
          <w:highlight w:val="green"/>
        </w:rPr>
        <w:t>utilizzare fondi provenienti da altri tipi di intervento</w:t>
      </w:r>
      <w:r w:rsidRPr="002F3E7F">
        <w:rPr>
          <w:rFonts w:cstheme="minorHAnsi"/>
          <w:sz w:val="20"/>
          <w:szCs w:val="20"/>
          <w:highlight w:val="green"/>
        </w:rPr>
        <w:t xml:space="preserve"> per lo sviluppo rurale o da altri strumenti di sostegno nazionali o dell’Unione che saranno definiti dall’AdGR.</w:t>
      </w:r>
    </w:p>
    <w:p w14:paraId="4119FA3E" w14:textId="77777777" w:rsidR="006C4306" w:rsidRPr="002F3E7F" w:rsidRDefault="006C4306" w:rsidP="006C4306">
      <w:pPr>
        <w:jc w:val="both"/>
        <w:rPr>
          <w:sz w:val="20"/>
          <w:szCs w:val="20"/>
        </w:rPr>
      </w:pPr>
      <w:r w:rsidRPr="002F3E7F">
        <w:rPr>
          <w:sz w:val="20"/>
          <w:szCs w:val="20"/>
          <w:highlight w:val="green"/>
        </w:rPr>
        <w:t>Nel caso l’intervento sia attivato dai GAL nell’ambito delle Strategie di Sviluppo Locale Leader le scelte sul tipo di sostegno saranno compiute dai GAL.</w:t>
      </w:r>
    </w:p>
    <w:p w14:paraId="0BDFA62F" w14:textId="3E3E55D6" w:rsidR="006C4306" w:rsidRDefault="006C4306" w:rsidP="00686703">
      <w:pPr>
        <w:jc w:val="both"/>
        <w:rPr>
          <w:rFonts w:cstheme="minorHAnsi"/>
          <w:sz w:val="20"/>
          <w:szCs w:val="20"/>
        </w:rPr>
      </w:pPr>
      <w:r w:rsidRPr="002F3E7F">
        <w:rPr>
          <w:rFonts w:cstheme="minorHAnsi"/>
          <w:sz w:val="20"/>
          <w:szCs w:val="20"/>
        </w:rPr>
        <w:t>Cooperazione</w:t>
      </w:r>
      <w:r w:rsidRPr="002F3E7F">
        <w:rPr>
          <w:rFonts w:cstheme="minorHAnsi"/>
          <w:b/>
          <w:bCs/>
          <w:sz w:val="20"/>
          <w:szCs w:val="20"/>
        </w:rPr>
        <w:t xml:space="preserve">: </w:t>
      </w:r>
      <w:r w:rsidRPr="002F3E7F">
        <w:rPr>
          <w:rFonts w:cstheme="minorHAnsi"/>
          <w:sz w:val="20"/>
          <w:szCs w:val="20"/>
        </w:rPr>
        <w:t>L’intervento sostiene la preparazione e l’attuazione di progetti integrati e strategie smart villages intesi come progetti di cooperazione articolati in una o più operazioni, condivisi da parte di gruppi di beneficiari pubblici e/o privati, relativi a specifici settori/ambiti per favorire in tutte le aree rurali l’uso di soluzioni innovative, mettendo in atto anche eventuali soluzioni possibili offerte dalle tecnologie digitali e dalla multifunzionalità agricola e forestale, capaci di: generare ricadute positive economiche, sociali e ambientali; contrastare fenomeni di</w:t>
      </w:r>
      <w:r w:rsidRPr="002F3E7F">
        <w:rPr>
          <w:sz w:val="20"/>
          <w:szCs w:val="20"/>
        </w:rPr>
        <w:t xml:space="preserve"> </w:t>
      </w:r>
      <w:r w:rsidRPr="002F3E7F">
        <w:rPr>
          <w:rFonts w:cstheme="minorHAnsi"/>
          <w:sz w:val="20"/>
          <w:szCs w:val="20"/>
        </w:rPr>
        <w:t>spopolamento e abbandono; rafforzare le relazioni e scambi fra le zone rurali e/o con quelle urbane.</w:t>
      </w:r>
      <w:r>
        <w:rPr>
          <w:rFonts w:cstheme="minorHAnsi"/>
          <w:sz w:val="20"/>
          <w:szCs w:val="20"/>
        </w:rPr>
        <w:br w:type="page"/>
      </w:r>
    </w:p>
    <w:p w14:paraId="1DF72295" w14:textId="77777777" w:rsidR="006C4306" w:rsidRPr="00F6220C" w:rsidRDefault="006C4306" w:rsidP="006C4306">
      <w:pPr>
        <w:pStyle w:val="Titolo2"/>
        <w:spacing w:before="0"/>
        <w:rPr>
          <w:rFonts w:asciiTheme="minorHAnsi" w:hAnsiTheme="minorHAnsi" w:cstheme="minorHAnsi"/>
          <w:b/>
          <w:bCs/>
        </w:rPr>
      </w:pPr>
      <w:bookmarkStart w:id="170" w:name="_Toc133425239"/>
      <w:r w:rsidRPr="00F6220C">
        <w:rPr>
          <w:rFonts w:asciiTheme="minorHAnsi" w:hAnsiTheme="minorHAnsi" w:cstheme="minorHAnsi"/>
          <w:b/>
          <w:bCs/>
        </w:rPr>
        <w:t>SRG08</w:t>
      </w:r>
      <w:r>
        <w:rPr>
          <w:rFonts w:asciiTheme="minorHAnsi" w:hAnsiTheme="minorHAnsi" w:cstheme="minorHAnsi"/>
          <w:b/>
          <w:bCs/>
        </w:rPr>
        <w:t xml:space="preserve"> - </w:t>
      </w:r>
      <w:r w:rsidRPr="00771208">
        <w:rPr>
          <w:rFonts w:asciiTheme="minorHAnsi" w:hAnsiTheme="minorHAnsi" w:cstheme="minorHAnsi"/>
          <w:b/>
          <w:bCs/>
        </w:rPr>
        <w:t>Sostegno ad azioni pilota e di collaudo dell’innovazione</w:t>
      </w:r>
      <w:bookmarkEnd w:id="170"/>
    </w:p>
    <w:p w14:paraId="2CF668E0" w14:textId="77777777" w:rsidR="006C4306" w:rsidRDefault="006C4306" w:rsidP="006C4306">
      <w:pPr>
        <w:pStyle w:val="Titolo3"/>
        <w:spacing w:before="0"/>
        <w:rPr>
          <w:i/>
          <w:iCs/>
          <w:sz w:val="22"/>
          <w:szCs w:val="22"/>
        </w:rPr>
      </w:pPr>
      <w:r>
        <w:rPr>
          <w:i/>
          <w:iCs/>
          <w:sz w:val="22"/>
          <w:szCs w:val="22"/>
        </w:rPr>
        <w:t>Descrizione</w:t>
      </w:r>
    </w:p>
    <w:p w14:paraId="04221C71" w14:textId="77777777" w:rsidR="006C4306" w:rsidRPr="002B15A6" w:rsidRDefault="006C4306" w:rsidP="006C4306">
      <w:pPr>
        <w:spacing w:after="40"/>
        <w:jc w:val="both"/>
        <w:rPr>
          <w:sz w:val="20"/>
          <w:szCs w:val="20"/>
        </w:rPr>
      </w:pPr>
      <w:r>
        <w:rPr>
          <w:noProof/>
          <w:sz w:val="20"/>
          <w:szCs w:val="20"/>
        </w:rPr>
        <w:t>L’</w:t>
      </w:r>
      <w:r w:rsidRPr="002B15A6">
        <w:rPr>
          <w:noProof/>
          <w:sz w:val="20"/>
          <w:szCs w:val="20"/>
        </w:rPr>
        <w:t>intervento è finalizzato a facilitare l’incontro e la creazione di azioni di collaborazione formalmente costituite tra gli operatori del settore agroalimentare e forestale e gli attori dell’AKIS per la realizzazione di progetti di sviluppo, collaudo e adozione dell’innovazione.</w:t>
      </w:r>
    </w:p>
    <w:p w14:paraId="2BA9BDF8" w14:textId="77777777" w:rsidR="006C4306" w:rsidRDefault="006C4306" w:rsidP="006C4306">
      <w:pPr>
        <w:spacing w:before="40" w:after="40"/>
        <w:jc w:val="both"/>
        <w:rPr>
          <w:noProof/>
          <w:sz w:val="20"/>
          <w:szCs w:val="20"/>
        </w:rPr>
      </w:pPr>
      <w:r w:rsidRPr="002B15A6">
        <w:rPr>
          <w:noProof/>
          <w:sz w:val="20"/>
          <w:szCs w:val="20"/>
        </w:rPr>
        <w:t>I progetti proposti hanno l'obiettivo di mettere a punto le innovazioni prodotte dalla ricerca scientifica o in altro ambito sia per il loro possibile utilizzo in campo (o in altro ambiente operativo) sia dal punto di vista del loro esito in determinate condizioni di territorio e di clima, così da rendere le suddette innovazioni utili e pronte per l’uso.</w:t>
      </w:r>
    </w:p>
    <w:p w14:paraId="29E99F4C" w14:textId="77777777" w:rsidR="006C4306" w:rsidRPr="002B15A6" w:rsidRDefault="006C4306" w:rsidP="006C4306">
      <w:pPr>
        <w:spacing w:before="40" w:after="40"/>
        <w:jc w:val="both"/>
        <w:rPr>
          <w:sz w:val="20"/>
          <w:szCs w:val="20"/>
        </w:rPr>
      </w:pPr>
      <w:r w:rsidRPr="00015C31">
        <w:rPr>
          <w:sz w:val="20"/>
          <w:szCs w:val="20"/>
          <w:highlight w:val="green"/>
        </w:rPr>
        <w:t>Le idee innovative riguarderanno esigenze espresse dalle imprese mediante processi partecipativi dal basso, i progetti saranno realizzati da partner complementari sulla base di accordi di cooperazione e comprenderanno azioni di diffusione delle informazioni.</w:t>
      </w:r>
    </w:p>
    <w:p w14:paraId="0290F60A" w14:textId="77777777" w:rsidR="006C4306" w:rsidRDefault="006C4306" w:rsidP="006C4306">
      <w:pPr>
        <w:spacing w:before="40" w:after="40"/>
        <w:jc w:val="both"/>
        <w:rPr>
          <w:noProof/>
          <w:sz w:val="20"/>
          <w:szCs w:val="20"/>
        </w:rPr>
      </w:pPr>
      <w:r w:rsidRPr="002B15A6">
        <w:rPr>
          <w:noProof/>
          <w:sz w:val="20"/>
          <w:szCs w:val="20"/>
        </w:rPr>
        <w:t>I progetti sono basati su temi di interesse per le filiere/aree regionali agricole, agroalimentari e forestali.</w:t>
      </w:r>
    </w:p>
    <w:p w14:paraId="0E3B7F6E" w14:textId="77777777" w:rsidR="006C4306" w:rsidRPr="00CA4013" w:rsidRDefault="006C4306" w:rsidP="006C4306">
      <w:pPr>
        <w:spacing w:before="40" w:after="40"/>
        <w:jc w:val="both"/>
        <w:rPr>
          <w:sz w:val="20"/>
          <w:szCs w:val="20"/>
        </w:rPr>
      </w:pPr>
      <w:r w:rsidRPr="00ED015F">
        <w:rPr>
          <w:noProof/>
          <w:sz w:val="20"/>
          <w:szCs w:val="20"/>
          <w:highlight w:val="green"/>
        </w:rPr>
        <w:t>I progetti includono l’analisi di contesto, la descrizione delle attività di collaudo rilevanti per le aziende, come i campi sperimentali, le attività dimostrative e divulgative, e le modalità organizzative di gestione. La/le innovazione/i auspicata/e può/possono basarsi su pratiche nuove, ma anche su quelle tradizionali in un nuovo contesto geografico o ambientale.</w:t>
      </w:r>
      <w:r>
        <w:rPr>
          <w:noProof/>
          <w:sz w:val="20"/>
          <w:szCs w:val="20"/>
        </w:rPr>
        <w:t xml:space="preserve"> </w:t>
      </w:r>
    </w:p>
    <w:p w14:paraId="1B944F5F" w14:textId="77777777" w:rsidR="006C4306" w:rsidRPr="00BA60B4" w:rsidRDefault="006C4306" w:rsidP="006C4306">
      <w:pPr>
        <w:pStyle w:val="Titolo3"/>
        <w:rPr>
          <w:i/>
          <w:iCs/>
          <w:sz w:val="22"/>
          <w:szCs w:val="22"/>
        </w:rPr>
      </w:pPr>
      <w:r w:rsidRPr="00BA60B4">
        <w:rPr>
          <w:i/>
          <w:iCs/>
          <w:sz w:val="22"/>
          <w:szCs w:val="22"/>
        </w:rPr>
        <w:t>Dotazione finanziaria</w:t>
      </w:r>
    </w:p>
    <w:tbl>
      <w:tblPr>
        <w:tblStyle w:val="Grigliatabella"/>
        <w:tblW w:w="5000" w:type="pct"/>
        <w:tblLook w:val="04A0" w:firstRow="1" w:lastRow="0" w:firstColumn="1" w:lastColumn="0" w:noHBand="0" w:noVBand="1"/>
      </w:tblPr>
      <w:tblGrid>
        <w:gridCol w:w="1621"/>
        <w:gridCol w:w="735"/>
        <w:gridCol w:w="1239"/>
        <w:gridCol w:w="1113"/>
        <w:gridCol w:w="2588"/>
        <w:gridCol w:w="1334"/>
        <w:gridCol w:w="756"/>
        <w:gridCol w:w="754"/>
      </w:tblGrid>
      <w:tr w:rsidR="006C4306" w:rsidRPr="00771208" w14:paraId="41BCAE8B" w14:textId="77777777" w:rsidTr="00686703">
        <w:trPr>
          <w:trHeight w:val="405"/>
        </w:trPr>
        <w:tc>
          <w:tcPr>
            <w:tcW w:w="799" w:type="pct"/>
            <w:vMerge w:val="restart"/>
            <w:shd w:val="clear" w:color="auto" w:fill="008E40"/>
            <w:vAlign w:val="center"/>
          </w:tcPr>
          <w:p w14:paraId="23B5A0AB" w14:textId="77777777" w:rsidR="006C4306" w:rsidRPr="00771208" w:rsidRDefault="006C4306" w:rsidP="00F561E7">
            <w:pPr>
              <w:spacing w:after="0"/>
              <w:jc w:val="center"/>
              <w:rPr>
                <w:rFonts w:cstheme="minorHAnsi"/>
                <w:b/>
                <w:bCs/>
                <w:color w:val="002060"/>
                <w:sz w:val="18"/>
                <w:szCs w:val="18"/>
              </w:rPr>
            </w:pPr>
            <w:r w:rsidRPr="00771208">
              <w:rPr>
                <w:rFonts w:cstheme="minorHAnsi"/>
                <w:b/>
                <w:bCs/>
                <w:color w:val="FFFFFF" w:themeColor="background1"/>
                <w:sz w:val="18"/>
                <w:szCs w:val="18"/>
              </w:rPr>
              <w:t>Codice intervento</w:t>
            </w:r>
          </w:p>
        </w:tc>
        <w:tc>
          <w:tcPr>
            <w:tcW w:w="362" w:type="pct"/>
            <w:vMerge w:val="restart"/>
            <w:vAlign w:val="center"/>
          </w:tcPr>
          <w:p w14:paraId="09E17998" w14:textId="77777777" w:rsidR="006C4306" w:rsidRPr="00771208" w:rsidRDefault="006C4306" w:rsidP="00F561E7">
            <w:pPr>
              <w:spacing w:after="0"/>
              <w:jc w:val="center"/>
              <w:rPr>
                <w:rFonts w:cstheme="minorHAnsi"/>
                <w:b/>
                <w:bCs/>
                <w:sz w:val="18"/>
                <w:szCs w:val="18"/>
              </w:rPr>
            </w:pPr>
            <w:r w:rsidRPr="00771208">
              <w:rPr>
                <w:rFonts w:cstheme="minorHAnsi"/>
                <w:b/>
                <w:bCs/>
                <w:sz w:val="18"/>
                <w:szCs w:val="18"/>
              </w:rPr>
              <w:t>SRG08</w:t>
            </w:r>
          </w:p>
        </w:tc>
        <w:tc>
          <w:tcPr>
            <w:tcW w:w="611" w:type="pct"/>
            <w:vMerge w:val="restart"/>
            <w:shd w:val="clear" w:color="auto" w:fill="008E40"/>
            <w:vAlign w:val="center"/>
          </w:tcPr>
          <w:p w14:paraId="2A027BE9" w14:textId="77777777" w:rsidR="006C4306" w:rsidRPr="00771208" w:rsidRDefault="006C4306" w:rsidP="00F561E7">
            <w:pPr>
              <w:spacing w:after="0"/>
              <w:jc w:val="center"/>
              <w:rPr>
                <w:rFonts w:cstheme="minorHAnsi"/>
                <w:b/>
                <w:bCs/>
                <w:color w:val="002060"/>
                <w:sz w:val="18"/>
                <w:szCs w:val="18"/>
              </w:rPr>
            </w:pPr>
            <w:r w:rsidRPr="00771208">
              <w:rPr>
                <w:rFonts w:cstheme="minorHAnsi"/>
                <w:b/>
                <w:bCs/>
                <w:color w:val="FFFFFF" w:themeColor="background1"/>
                <w:sz w:val="18"/>
                <w:szCs w:val="18"/>
              </w:rPr>
              <w:t>Titolo intervento</w:t>
            </w:r>
          </w:p>
        </w:tc>
        <w:tc>
          <w:tcPr>
            <w:tcW w:w="1825" w:type="pct"/>
            <w:gridSpan w:val="2"/>
            <w:vMerge w:val="restart"/>
            <w:vAlign w:val="center"/>
          </w:tcPr>
          <w:p w14:paraId="3C585C42" w14:textId="77777777" w:rsidR="006C4306" w:rsidRPr="00771208" w:rsidRDefault="006C4306" w:rsidP="00F561E7">
            <w:pPr>
              <w:spacing w:after="0"/>
              <w:jc w:val="center"/>
              <w:rPr>
                <w:rFonts w:cstheme="minorHAnsi"/>
                <w:b/>
                <w:bCs/>
                <w:sz w:val="18"/>
                <w:szCs w:val="18"/>
              </w:rPr>
            </w:pPr>
            <w:r w:rsidRPr="00771208">
              <w:rPr>
                <w:rFonts w:cstheme="minorHAnsi"/>
                <w:b/>
                <w:bCs/>
                <w:sz w:val="18"/>
                <w:szCs w:val="18"/>
              </w:rPr>
              <w:t xml:space="preserve">Sostegno ad azioni pilota e di collaudo dell’innovazione </w:t>
            </w:r>
          </w:p>
        </w:tc>
        <w:tc>
          <w:tcPr>
            <w:tcW w:w="658" w:type="pct"/>
            <w:vMerge w:val="restart"/>
            <w:shd w:val="clear" w:color="auto" w:fill="008E40"/>
            <w:vAlign w:val="center"/>
          </w:tcPr>
          <w:p w14:paraId="24D815D0"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Attivato da Regione Lombardia</w:t>
            </w:r>
          </w:p>
        </w:tc>
        <w:tc>
          <w:tcPr>
            <w:tcW w:w="373" w:type="pct"/>
            <w:shd w:val="clear" w:color="auto" w:fill="92D050"/>
            <w:vAlign w:val="center"/>
          </w:tcPr>
          <w:p w14:paraId="10C98B21"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Sì</w:t>
            </w:r>
          </w:p>
        </w:tc>
        <w:sdt>
          <w:sdtPr>
            <w:rPr>
              <w:rFonts w:cstheme="minorHAnsi"/>
            </w:rPr>
            <w:id w:val="-1868133483"/>
            <w14:checkbox>
              <w14:checked w14:val="1"/>
              <w14:checkedState w14:val="2612" w14:font="MS Gothic"/>
              <w14:uncheckedState w14:val="2610" w14:font="MS Gothic"/>
            </w14:checkbox>
          </w:sdtPr>
          <w:sdtEndPr/>
          <w:sdtContent>
            <w:tc>
              <w:tcPr>
                <w:tcW w:w="373" w:type="pct"/>
                <w:vAlign w:val="center"/>
              </w:tcPr>
              <w:p w14:paraId="1EEB3E2B" w14:textId="77777777" w:rsidR="006C4306" w:rsidRPr="0077120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771208" w14:paraId="21D804C1" w14:textId="77777777" w:rsidTr="00686703">
        <w:trPr>
          <w:trHeight w:val="405"/>
        </w:trPr>
        <w:tc>
          <w:tcPr>
            <w:tcW w:w="799" w:type="pct"/>
            <w:vMerge/>
            <w:shd w:val="clear" w:color="auto" w:fill="008E40"/>
            <w:vAlign w:val="center"/>
          </w:tcPr>
          <w:p w14:paraId="7E80E9CD" w14:textId="77777777" w:rsidR="006C4306" w:rsidRPr="00771208" w:rsidRDefault="006C4306" w:rsidP="00F561E7">
            <w:pPr>
              <w:spacing w:after="0"/>
              <w:rPr>
                <w:rFonts w:cstheme="minorHAnsi"/>
                <w:sz w:val="18"/>
                <w:szCs w:val="18"/>
              </w:rPr>
            </w:pPr>
          </w:p>
        </w:tc>
        <w:tc>
          <w:tcPr>
            <w:tcW w:w="362" w:type="pct"/>
            <w:vMerge/>
            <w:vAlign w:val="center"/>
          </w:tcPr>
          <w:p w14:paraId="32965F79" w14:textId="77777777" w:rsidR="006C4306" w:rsidRPr="00771208" w:rsidRDefault="006C4306" w:rsidP="00F561E7">
            <w:pPr>
              <w:spacing w:after="0"/>
              <w:rPr>
                <w:rFonts w:cstheme="minorHAnsi"/>
                <w:sz w:val="18"/>
                <w:szCs w:val="18"/>
              </w:rPr>
            </w:pPr>
          </w:p>
        </w:tc>
        <w:tc>
          <w:tcPr>
            <w:tcW w:w="611" w:type="pct"/>
            <w:vMerge/>
            <w:shd w:val="clear" w:color="auto" w:fill="008E40"/>
            <w:vAlign w:val="center"/>
          </w:tcPr>
          <w:p w14:paraId="4DD9847D" w14:textId="77777777" w:rsidR="006C4306" w:rsidRPr="00771208" w:rsidRDefault="006C4306" w:rsidP="00F561E7">
            <w:pPr>
              <w:spacing w:after="0"/>
              <w:rPr>
                <w:rFonts w:cstheme="minorHAnsi"/>
                <w:sz w:val="18"/>
                <w:szCs w:val="18"/>
              </w:rPr>
            </w:pPr>
          </w:p>
        </w:tc>
        <w:tc>
          <w:tcPr>
            <w:tcW w:w="1825" w:type="pct"/>
            <w:gridSpan w:val="2"/>
            <w:vMerge/>
            <w:vAlign w:val="center"/>
          </w:tcPr>
          <w:p w14:paraId="2CBC9FF4" w14:textId="77777777" w:rsidR="006C4306" w:rsidRPr="00771208" w:rsidRDefault="006C4306" w:rsidP="00F561E7">
            <w:pPr>
              <w:spacing w:after="0"/>
              <w:rPr>
                <w:rFonts w:cstheme="minorHAnsi"/>
                <w:sz w:val="18"/>
                <w:szCs w:val="18"/>
              </w:rPr>
            </w:pPr>
          </w:p>
        </w:tc>
        <w:tc>
          <w:tcPr>
            <w:tcW w:w="658" w:type="pct"/>
            <w:vMerge/>
            <w:shd w:val="clear" w:color="auto" w:fill="008E40"/>
            <w:vAlign w:val="center"/>
          </w:tcPr>
          <w:p w14:paraId="5B5126BC" w14:textId="77777777" w:rsidR="006C4306" w:rsidRPr="00771208" w:rsidRDefault="006C4306" w:rsidP="00F561E7">
            <w:pPr>
              <w:spacing w:after="0"/>
              <w:jc w:val="center"/>
              <w:rPr>
                <w:rFonts w:cstheme="minorHAnsi"/>
                <w:b/>
                <w:bCs/>
                <w:color w:val="FFFFFF" w:themeColor="background1"/>
                <w:sz w:val="18"/>
                <w:szCs w:val="18"/>
              </w:rPr>
            </w:pPr>
          </w:p>
        </w:tc>
        <w:tc>
          <w:tcPr>
            <w:tcW w:w="373" w:type="pct"/>
            <w:shd w:val="clear" w:color="auto" w:fill="FF0000"/>
            <w:vAlign w:val="center"/>
          </w:tcPr>
          <w:p w14:paraId="5347E4FE"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No</w:t>
            </w:r>
          </w:p>
        </w:tc>
        <w:sdt>
          <w:sdtPr>
            <w:rPr>
              <w:rFonts w:cstheme="minorHAnsi"/>
            </w:rPr>
            <w:id w:val="736521720"/>
            <w14:checkbox>
              <w14:checked w14:val="0"/>
              <w14:checkedState w14:val="2612" w14:font="MS Gothic"/>
              <w14:uncheckedState w14:val="2610" w14:font="MS Gothic"/>
            </w14:checkbox>
          </w:sdtPr>
          <w:sdtEndPr/>
          <w:sdtContent>
            <w:tc>
              <w:tcPr>
                <w:tcW w:w="373" w:type="pct"/>
                <w:vAlign w:val="center"/>
              </w:tcPr>
              <w:p w14:paraId="0828D74B" w14:textId="77777777" w:rsidR="006C4306" w:rsidRPr="0077120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771208" w14:paraId="7E925D1F" w14:textId="77777777" w:rsidTr="00686703">
        <w:trPr>
          <w:trHeight w:val="70"/>
        </w:trPr>
        <w:tc>
          <w:tcPr>
            <w:tcW w:w="1161" w:type="pct"/>
            <w:gridSpan w:val="2"/>
            <w:shd w:val="clear" w:color="auto" w:fill="008E40"/>
            <w:vAlign w:val="center"/>
          </w:tcPr>
          <w:p w14:paraId="773B35E7" w14:textId="77777777" w:rsidR="006C4306" w:rsidRPr="00B37369" w:rsidRDefault="006C4306" w:rsidP="00F561E7">
            <w:pPr>
              <w:spacing w:after="0"/>
              <w:jc w:val="center"/>
              <w:rPr>
                <w:rFonts w:cstheme="minorHAnsi"/>
                <w:b/>
                <w:bCs/>
                <w:sz w:val="18"/>
                <w:szCs w:val="18"/>
                <w:lang w:val="en-GB"/>
              </w:rPr>
            </w:pPr>
            <w:r w:rsidRPr="00B37369">
              <w:rPr>
                <w:rFonts w:cstheme="minorHAnsi"/>
                <w:b/>
                <w:bCs/>
                <w:color w:val="FFFFFF" w:themeColor="background1"/>
                <w:sz w:val="18"/>
                <w:szCs w:val="18"/>
                <w:lang w:val="en-GB"/>
              </w:rPr>
              <w:t>Spesa Pubblica</w:t>
            </w:r>
          </w:p>
        </w:tc>
        <w:tc>
          <w:tcPr>
            <w:tcW w:w="1160" w:type="pct"/>
            <w:gridSpan w:val="2"/>
            <w:vAlign w:val="center"/>
          </w:tcPr>
          <w:p w14:paraId="358FDE4C" w14:textId="77777777" w:rsidR="006C4306" w:rsidRPr="00771208" w:rsidRDefault="006C4306" w:rsidP="00F561E7">
            <w:pPr>
              <w:spacing w:after="0"/>
              <w:jc w:val="center"/>
              <w:rPr>
                <w:rFonts w:cstheme="minorHAnsi"/>
                <w:sz w:val="18"/>
                <w:szCs w:val="18"/>
                <w:lang w:val="it"/>
              </w:rPr>
            </w:pPr>
            <w:r w:rsidRPr="00771208">
              <w:rPr>
                <w:rFonts w:cstheme="minorHAnsi"/>
                <w:sz w:val="18"/>
                <w:szCs w:val="18"/>
                <w:lang w:val="it"/>
              </w:rPr>
              <w:t>6.000.000,00</w:t>
            </w:r>
            <w:r>
              <w:rPr>
                <w:rFonts w:cstheme="minorHAnsi"/>
                <w:sz w:val="18"/>
                <w:szCs w:val="18"/>
                <w:lang w:val="it"/>
              </w:rPr>
              <w:t xml:space="preserve"> </w:t>
            </w:r>
            <w:r w:rsidRPr="00771208">
              <w:rPr>
                <w:rFonts w:cstheme="minorHAnsi"/>
                <w:sz w:val="18"/>
                <w:szCs w:val="18"/>
                <w:lang w:val="it"/>
              </w:rPr>
              <w:t>€</w:t>
            </w:r>
          </w:p>
        </w:tc>
        <w:tc>
          <w:tcPr>
            <w:tcW w:w="1933" w:type="pct"/>
            <w:gridSpan w:val="2"/>
            <w:shd w:val="clear" w:color="auto" w:fill="008E40"/>
            <w:vAlign w:val="center"/>
          </w:tcPr>
          <w:p w14:paraId="6B4FDB5B" w14:textId="77777777" w:rsidR="006C4306" w:rsidRPr="00B37369" w:rsidRDefault="006C4306" w:rsidP="00F561E7">
            <w:pPr>
              <w:spacing w:after="0"/>
              <w:jc w:val="center"/>
              <w:rPr>
                <w:rFonts w:cstheme="minorHAnsi"/>
                <w:b/>
                <w:bCs/>
                <w:color w:val="FFFFFF" w:themeColor="background1"/>
                <w:sz w:val="18"/>
                <w:szCs w:val="18"/>
                <w:lang w:val="it"/>
              </w:rPr>
            </w:pPr>
            <w:r w:rsidRPr="00B37369">
              <w:rPr>
                <w:rFonts w:cstheme="minorHAnsi"/>
                <w:b/>
                <w:bCs/>
                <w:color w:val="FFFFFF" w:themeColor="background1"/>
                <w:sz w:val="18"/>
                <w:szCs w:val="18"/>
                <w:lang w:val="en-GB"/>
              </w:rPr>
              <w:t>Contributo del FEASR</w:t>
            </w:r>
          </w:p>
        </w:tc>
        <w:tc>
          <w:tcPr>
            <w:tcW w:w="746" w:type="pct"/>
            <w:gridSpan w:val="2"/>
            <w:vAlign w:val="center"/>
          </w:tcPr>
          <w:p w14:paraId="719F126A" w14:textId="77777777" w:rsidR="006C4306" w:rsidRPr="00771208" w:rsidRDefault="006C4306" w:rsidP="00F561E7">
            <w:pPr>
              <w:spacing w:after="0"/>
              <w:jc w:val="center"/>
              <w:rPr>
                <w:rFonts w:cstheme="minorHAnsi"/>
                <w:sz w:val="18"/>
                <w:szCs w:val="18"/>
                <w:lang w:val="it"/>
              </w:rPr>
            </w:pPr>
            <w:r w:rsidRPr="00771208">
              <w:rPr>
                <w:rFonts w:cstheme="minorHAnsi"/>
                <w:sz w:val="18"/>
                <w:szCs w:val="18"/>
                <w:lang w:val="it"/>
              </w:rPr>
              <w:t>2.442.000,00</w:t>
            </w:r>
            <w:r>
              <w:rPr>
                <w:rFonts w:cstheme="minorHAnsi"/>
                <w:sz w:val="18"/>
                <w:szCs w:val="18"/>
                <w:lang w:val="it"/>
              </w:rPr>
              <w:t xml:space="preserve"> </w:t>
            </w:r>
            <w:r w:rsidRPr="00771208">
              <w:rPr>
                <w:rFonts w:cstheme="minorHAnsi"/>
                <w:sz w:val="18"/>
                <w:szCs w:val="18"/>
                <w:lang w:val="it"/>
              </w:rPr>
              <w:t>€</w:t>
            </w:r>
          </w:p>
        </w:tc>
      </w:tr>
      <w:tr w:rsidR="006C4306" w:rsidRPr="00771208" w14:paraId="634B0C87" w14:textId="77777777" w:rsidTr="00686703">
        <w:trPr>
          <w:trHeight w:val="70"/>
        </w:trPr>
        <w:tc>
          <w:tcPr>
            <w:tcW w:w="1161" w:type="pct"/>
            <w:gridSpan w:val="2"/>
            <w:shd w:val="clear" w:color="auto" w:fill="008E40"/>
            <w:vAlign w:val="center"/>
          </w:tcPr>
          <w:p w14:paraId="500B6EC3" w14:textId="77777777" w:rsidR="006C4306" w:rsidRPr="009313B9" w:rsidRDefault="006C4306" w:rsidP="00F561E7">
            <w:pPr>
              <w:spacing w:after="0"/>
              <w:jc w:val="center"/>
              <w:rPr>
                <w:rFonts w:cstheme="minorHAnsi"/>
                <w:color w:val="FFFFFF" w:themeColor="background1"/>
                <w:sz w:val="18"/>
                <w:szCs w:val="18"/>
                <w:highlight w:val="green"/>
                <w:lang w:val="en-GB"/>
              </w:rPr>
            </w:pPr>
            <w:r w:rsidRPr="009313B9">
              <w:rPr>
                <w:rFonts w:cstheme="minorHAnsi"/>
                <w:b/>
                <w:bCs/>
                <w:color w:val="FFFFFF" w:themeColor="background1"/>
                <w:sz w:val="18"/>
                <w:szCs w:val="18"/>
                <w:highlight w:val="green"/>
                <w:lang w:val="en-GB"/>
              </w:rPr>
              <w:t>Indicatori di Risultato - R</w:t>
            </w:r>
          </w:p>
        </w:tc>
        <w:tc>
          <w:tcPr>
            <w:tcW w:w="1160" w:type="pct"/>
            <w:gridSpan w:val="2"/>
            <w:vAlign w:val="center"/>
          </w:tcPr>
          <w:p w14:paraId="61A51C75" w14:textId="77777777" w:rsidR="006C4306" w:rsidRPr="009313B9" w:rsidRDefault="006C4306" w:rsidP="00F561E7">
            <w:pPr>
              <w:spacing w:after="0"/>
              <w:jc w:val="center"/>
              <w:rPr>
                <w:rFonts w:cstheme="minorHAnsi"/>
                <w:sz w:val="18"/>
                <w:szCs w:val="18"/>
                <w:highlight w:val="green"/>
                <w:lang w:val="it"/>
              </w:rPr>
            </w:pPr>
            <w:r w:rsidRPr="009313B9">
              <w:rPr>
                <w:rFonts w:cstheme="minorHAnsi"/>
                <w:sz w:val="18"/>
                <w:szCs w:val="18"/>
                <w:highlight w:val="green"/>
                <w:lang w:val="it"/>
              </w:rPr>
              <w:t>R.1</w:t>
            </w:r>
          </w:p>
        </w:tc>
        <w:tc>
          <w:tcPr>
            <w:tcW w:w="1933" w:type="pct"/>
            <w:gridSpan w:val="2"/>
            <w:shd w:val="clear" w:color="auto" w:fill="008E40"/>
            <w:vAlign w:val="center"/>
          </w:tcPr>
          <w:p w14:paraId="1641AABE" w14:textId="77777777" w:rsidR="006C4306" w:rsidRPr="009313B9" w:rsidRDefault="006C4306" w:rsidP="00F561E7">
            <w:pPr>
              <w:spacing w:after="0"/>
              <w:jc w:val="center"/>
              <w:rPr>
                <w:rFonts w:cstheme="minorHAnsi"/>
                <w:color w:val="FFFFFF" w:themeColor="background1"/>
                <w:sz w:val="18"/>
                <w:szCs w:val="18"/>
                <w:highlight w:val="green"/>
                <w:lang w:val="en-GB"/>
              </w:rPr>
            </w:pPr>
            <w:r w:rsidRPr="009313B9">
              <w:rPr>
                <w:rFonts w:cstheme="minorHAnsi"/>
                <w:b/>
                <w:bCs/>
                <w:color w:val="FFFFFF" w:themeColor="background1"/>
                <w:sz w:val="18"/>
                <w:szCs w:val="18"/>
                <w:highlight w:val="green"/>
                <w:lang w:val="en-GB"/>
              </w:rPr>
              <w:t>Indicatori di Output - O</w:t>
            </w:r>
          </w:p>
        </w:tc>
        <w:tc>
          <w:tcPr>
            <w:tcW w:w="746" w:type="pct"/>
            <w:gridSpan w:val="2"/>
            <w:vAlign w:val="center"/>
          </w:tcPr>
          <w:p w14:paraId="704006A0" w14:textId="77777777" w:rsidR="006C4306" w:rsidRPr="009313B9" w:rsidRDefault="006C4306" w:rsidP="00F561E7">
            <w:pPr>
              <w:spacing w:after="0"/>
              <w:jc w:val="center"/>
              <w:rPr>
                <w:rFonts w:cstheme="minorHAnsi"/>
                <w:sz w:val="18"/>
                <w:szCs w:val="18"/>
                <w:highlight w:val="green"/>
                <w:lang w:val="it"/>
              </w:rPr>
            </w:pPr>
            <w:r w:rsidRPr="009313B9">
              <w:rPr>
                <w:rFonts w:cstheme="minorHAnsi"/>
                <w:sz w:val="18"/>
                <w:szCs w:val="18"/>
                <w:highlight w:val="green"/>
                <w:lang w:val="it"/>
              </w:rPr>
              <w:t>O.1</w:t>
            </w:r>
          </w:p>
        </w:tc>
      </w:tr>
    </w:tbl>
    <w:p w14:paraId="512C802B" w14:textId="77777777" w:rsidR="006C4306" w:rsidRDefault="006C4306" w:rsidP="006C4306">
      <w:pPr>
        <w:spacing w:after="0"/>
      </w:pPr>
    </w:p>
    <w:p w14:paraId="333DC564"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6751E960" w14:textId="77777777" w:rsidTr="00686703">
        <w:tc>
          <w:tcPr>
            <w:tcW w:w="5000" w:type="pct"/>
            <w:gridSpan w:val="2"/>
            <w:shd w:val="clear" w:color="auto" w:fill="008E40"/>
            <w:vAlign w:val="center"/>
          </w:tcPr>
          <w:p w14:paraId="63CA6A03"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06D4CDD4" w14:textId="77777777" w:rsidTr="00686703">
        <w:tc>
          <w:tcPr>
            <w:tcW w:w="808" w:type="pct"/>
            <w:shd w:val="clear" w:color="auto" w:fill="A7D9A3"/>
            <w:vAlign w:val="center"/>
          </w:tcPr>
          <w:p w14:paraId="4C73047B"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737FBF24"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0A7AFDE8" w14:textId="77777777" w:rsidTr="00686703">
        <w:tc>
          <w:tcPr>
            <w:tcW w:w="808" w:type="pct"/>
            <w:vAlign w:val="center"/>
          </w:tcPr>
          <w:p w14:paraId="2CE8FA56"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P01</w:t>
            </w:r>
          </w:p>
        </w:tc>
        <w:tc>
          <w:tcPr>
            <w:tcW w:w="4192" w:type="pct"/>
            <w:vAlign w:val="center"/>
          </w:tcPr>
          <w:p w14:paraId="00D87130"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soggettive del partenariato</w:t>
            </w:r>
          </w:p>
        </w:tc>
      </w:tr>
      <w:tr w:rsidR="006C4306" w:rsidRPr="00700099" w14:paraId="04DC21C4" w14:textId="77777777" w:rsidTr="00686703">
        <w:tc>
          <w:tcPr>
            <w:tcW w:w="808" w:type="pct"/>
            <w:vAlign w:val="center"/>
          </w:tcPr>
          <w:p w14:paraId="2B6B5AFE"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P02</w:t>
            </w:r>
          </w:p>
        </w:tc>
        <w:tc>
          <w:tcPr>
            <w:tcW w:w="4192" w:type="pct"/>
            <w:vAlign w:val="center"/>
          </w:tcPr>
          <w:p w14:paraId="508E799B" w14:textId="77777777" w:rsidR="006C4306" w:rsidRPr="00700099" w:rsidRDefault="006C4306" w:rsidP="00F561E7">
            <w:pPr>
              <w:spacing w:after="0"/>
              <w:jc w:val="both"/>
              <w:rPr>
                <w:rFonts w:cstheme="minorHAnsi"/>
                <w:sz w:val="18"/>
                <w:szCs w:val="18"/>
              </w:rPr>
            </w:pPr>
            <w:r w:rsidRPr="00700099">
              <w:rPr>
                <w:rFonts w:cstheme="minorHAnsi"/>
                <w:sz w:val="18"/>
                <w:szCs w:val="18"/>
              </w:rPr>
              <w:t>Caratteristiche qualitative del progetto</w:t>
            </w:r>
          </w:p>
        </w:tc>
      </w:tr>
      <w:tr w:rsidR="006C4306" w:rsidRPr="00700099" w14:paraId="6C3ACF01" w14:textId="77777777" w:rsidTr="00686703">
        <w:tc>
          <w:tcPr>
            <w:tcW w:w="808" w:type="pct"/>
            <w:vAlign w:val="center"/>
          </w:tcPr>
          <w:p w14:paraId="0C080DF6"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P03</w:t>
            </w:r>
          </w:p>
        </w:tc>
        <w:tc>
          <w:tcPr>
            <w:tcW w:w="4192" w:type="pct"/>
            <w:vAlign w:val="center"/>
          </w:tcPr>
          <w:p w14:paraId="2C0C3ADC"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dell’attività di disseminazione e divulgazione dei risultati</w:t>
            </w:r>
          </w:p>
        </w:tc>
      </w:tr>
    </w:tbl>
    <w:p w14:paraId="27244556" w14:textId="77777777" w:rsidR="006C4306" w:rsidRDefault="006C4306" w:rsidP="006C4306">
      <w:pPr>
        <w:spacing w:after="0"/>
      </w:pPr>
    </w:p>
    <w:p w14:paraId="3584C457"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12291694" w14:textId="77777777" w:rsidTr="00686703">
        <w:tc>
          <w:tcPr>
            <w:tcW w:w="5000" w:type="pct"/>
            <w:gridSpan w:val="2"/>
            <w:shd w:val="clear" w:color="auto" w:fill="008E40"/>
          </w:tcPr>
          <w:p w14:paraId="416D1E1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w:t>
            </w:r>
            <w:r>
              <w:rPr>
                <w:b/>
                <w:bCs/>
                <w:color w:val="FFFFFF" w:themeColor="background1"/>
                <w:sz w:val="18"/>
                <w:szCs w:val="18"/>
              </w:rPr>
              <w:t>eneficiari</w:t>
            </w:r>
          </w:p>
        </w:tc>
      </w:tr>
      <w:tr w:rsidR="006C4306" w:rsidRPr="00167EA2" w14:paraId="13FE309D" w14:textId="77777777" w:rsidTr="00686703">
        <w:tc>
          <w:tcPr>
            <w:tcW w:w="832" w:type="pct"/>
            <w:shd w:val="clear" w:color="auto" w:fill="A7D9A3"/>
          </w:tcPr>
          <w:p w14:paraId="4D53EFA6"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281DA2E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90485B" w14:paraId="02F7C021" w14:textId="77777777" w:rsidTr="00686703">
        <w:tc>
          <w:tcPr>
            <w:tcW w:w="5000" w:type="pct"/>
            <w:gridSpan w:val="2"/>
            <w:vAlign w:val="center"/>
          </w:tcPr>
          <w:p w14:paraId="199BA438" w14:textId="77777777" w:rsidR="006C4306" w:rsidRPr="0090485B" w:rsidRDefault="006C4306" w:rsidP="00F561E7">
            <w:pPr>
              <w:spacing w:after="0"/>
              <w:jc w:val="both"/>
              <w:rPr>
                <w:rFonts w:cstheme="minorHAnsi"/>
                <w:sz w:val="18"/>
                <w:szCs w:val="18"/>
              </w:rPr>
            </w:pPr>
            <w:r w:rsidRPr="002B15A6">
              <w:rPr>
                <w:rFonts w:cstheme="minorHAnsi"/>
                <w:sz w:val="18"/>
                <w:szCs w:val="18"/>
              </w:rPr>
              <w:t xml:space="preserve">Il beneficiario del sostegno è </w:t>
            </w:r>
            <w:r>
              <w:rPr>
                <w:rFonts w:cstheme="minorHAnsi"/>
                <w:sz w:val="18"/>
                <w:szCs w:val="18"/>
              </w:rPr>
              <w:t>u</w:t>
            </w:r>
            <w:r w:rsidRPr="00C32B4F">
              <w:rPr>
                <w:rFonts w:cstheme="minorHAnsi"/>
                <w:sz w:val="18"/>
                <w:szCs w:val="18"/>
              </w:rPr>
              <w:t>n partenariato i cui componenti sono individuati tra le seguenti categorie di soggetti:</w:t>
            </w:r>
          </w:p>
        </w:tc>
      </w:tr>
      <w:tr w:rsidR="006C4306" w:rsidRPr="00EF6FAE" w14:paraId="571EA4BA" w14:textId="77777777" w:rsidTr="00686703">
        <w:tc>
          <w:tcPr>
            <w:tcW w:w="832" w:type="pct"/>
            <w:vAlign w:val="center"/>
          </w:tcPr>
          <w:p w14:paraId="759265E9" w14:textId="77777777" w:rsidR="006C4306" w:rsidRPr="00C32B4F" w:rsidRDefault="006C4306" w:rsidP="00F561E7">
            <w:pPr>
              <w:spacing w:after="0"/>
              <w:jc w:val="center"/>
              <w:rPr>
                <w:rFonts w:cstheme="minorHAnsi"/>
                <w:b/>
                <w:bCs/>
                <w:sz w:val="18"/>
                <w:szCs w:val="18"/>
              </w:rPr>
            </w:pPr>
            <w:r w:rsidRPr="00C32B4F">
              <w:rPr>
                <w:rFonts w:cstheme="minorHAnsi"/>
                <w:b/>
                <w:bCs/>
                <w:sz w:val="18"/>
                <w:szCs w:val="18"/>
              </w:rPr>
              <w:t>-</w:t>
            </w:r>
          </w:p>
        </w:tc>
        <w:tc>
          <w:tcPr>
            <w:tcW w:w="4168" w:type="pct"/>
            <w:vAlign w:val="center"/>
          </w:tcPr>
          <w:p w14:paraId="0C5C9722" w14:textId="77777777" w:rsidR="006C4306" w:rsidRPr="00EF6FAE" w:rsidRDefault="006C4306" w:rsidP="00F561E7">
            <w:pPr>
              <w:spacing w:after="0"/>
              <w:jc w:val="both"/>
              <w:rPr>
                <w:rFonts w:cstheme="minorHAnsi"/>
                <w:sz w:val="18"/>
                <w:szCs w:val="18"/>
              </w:rPr>
            </w:pPr>
            <w:r w:rsidRPr="00C32B4F">
              <w:rPr>
                <w:rFonts w:cstheme="minorHAnsi"/>
                <w:sz w:val="18"/>
                <w:szCs w:val="18"/>
              </w:rPr>
              <w:t>Imprese/operatori del settore agricolo, del settore forestale e della filiera agroalimentare (in forma singola e/o associata) con sede legale e/o operativa</w:t>
            </w:r>
            <w:r>
              <w:rPr>
                <w:rFonts w:cstheme="minorHAnsi"/>
                <w:sz w:val="18"/>
                <w:szCs w:val="18"/>
              </w:rPr>
              <w:t xml:space="preserve"> </w:t>
            </w:r>
            <w:r w:rsidRPr="00D45825">
              <w:rPr>
                <w:rFonts w:cstheme="minorHAnsi"/>
                <w:strike/>
                <w:color w:val="FF0000"/>
                <w:sz w:val="18"/>
                <w:szCs w:val="18"/>
              </w:rPr>
              <w:t>nella regione di appartenenza</w:t>
            </w:r>
            <w:r>
              <w:rPr>
                <w:rFonts w:cstheme="minorHAnsi"/>
                <w:sz w:val="18"/>
                <w:szCs w:val="18"/>
              </w:rPr>
              <w:t xml:space="preserve"> </w:t>
            </w:r>
            <w:r w:rsidRPr="00D45825">
              <w:rPr>
                <w:rFonts w:cstheme="minorHAnsi"/>
                <w:sz w:val="18"/>
                <w:szCs w:val="18"/>
                <w:highlight w:val="green"/>
              </w:rPr>
              <w:t>in Lombardia</w:t>
            </w:r>
          </w:p>
        </w:tc>
      </w:tr>
      <w:tr w:rsidR="006C4306" w:rsidRPr="00EF6FAE" w14:paraId="107F5811" w14:textId="77777777" w:rsidTr="00686703">
        <w:tc>
          <w:tcPr>
            <w:tcW w:w="832" w:type="pct"/>
            <w:vAlign w:val="center"/>
          </w:tcPr>
          <w:p w14:paraId="4DA2684F" w14:textId="77777777" w:rsidR="006C4306" w:rsidRPr="00C32B4F" w:rsidRDefault="006C4306" w:rsidP="00F561E7">
            <w:pPr>
              <w:spacing w:after="0"/>
              <w:jc w:val="center"/>
              <w:rPr>
                <w:rFonts w:cstheme="minorHAnsi"/>
                <w:b/>
                <w:bCs/>
                <w:sz w:val="18"/>
                <w:szCs w:val="18"/>
              </w:rPr>
            </w:pPr>
            <w:r>
              <w:rPr>
                <w:rFonts w:cstheme="minorHAnsi"/>
                <w:b/>
                <w:bCs/>
                <w:sz w:val="18"/>
                <w:szCs w:val="18"/>
              </w:rPr>
              <w:t>-</w:t>
            </w:r>
          </w:p>
        </w:tc>
        <w:tc>
          <w:tcPr>
            <w:tcW w:w="4168" w:type="pct"/>
            <w:vAlign w:val="center"/>
          </w:tcPr>
          <w:p w14:paraId="6A887863" w14:textId="77777777" w:rsidR="006C4306" w:rsidRPr="00EF6FAE" w:rsidRDefault="006C4306" w:rsidP="00F561E7">
            <w:pPr>
              <w:spacing w:after="0"/>
              <w:jc w:val="both"/>
              <w:rPr>
                <w:rFonts w:cstheme="minorHAnsi"/>
                <w:sz w:val="18"/>
                <w:szCs w:val="18"/>
              </w:rPr>
            </w:pPr>
            <w:r w:rsidRPr="00C32B4F">
              <w:rPr>
                <w:rFonts w:cstheme="minorHAnsi"/>
                <w:sz w:val="18"/>
                <w:szCs w:val="18"/>
              </w:rPr>
              <w:t>Associazioni di produttori</w:t>
            </w:r>
          </w:p>
        </w:tc>
      </w:tr>
      <w:tr w:rsidR="006C4306" w:rsidRPr="00EF6FAE" w14:paraId="3B3C8EA0" w14:textId="77777777" w:rsidTr="00686703">
        <w:tc>
          <w:tcPr>
            <w:tcW w:w="832" w:type="pct"/>
            <w:vAlign w:val="center"/>
          </w:tcPr>
          <w:p w14:paraId="00623F73" w14:textId="77777777" w:rsidR="006C4306" w:rsidRPr="00C32B4F" w:rsidRDefault="006C4306" w:rsidP="00F561E7">
            <w:pPr>
              <w:spacing w:after="0"/>
              <w:jc w:val="center"/>
              <w:rPr>
                <w:rFonts w:cstheme="minorHAnsi"/>
                <w:b/>
                <w:bCs/>
                <w:sz w:val="18"/>
                <w:szCs w:val="18"/>
              </w:rPr>
            </w:pPr>
            <w:r>
              <w:rPr>
                <w:rFonts w:cstheme="minorHAnsi"/>
                <w:b/>
                <w:bCs/>
                <w:sz w:val="18"/>
                <w:szCs w:val="18"/>
              </w:rPr>
              <w:t>-</w:t>
            </w:r>
          </w:p>
        </w:tc>
        <w:tc>
          <w:tcPr>
            <w:tcW w:w="4168" w:type="pct"/>
            <w:vAlign w:val="center"/>
          </w:tcPr>
          <w:p w14:paraId="5428C5E4" w14:textId="77777777" w:rsidR="006C4306" w:rsidRPr="00EF6FAE" w:rsidRDefault="006C4306" w:rsidP="00F561E7">
            <w:pPr>
              <w:spacing w:after="0"/>
              <w:jc w:val="both"/>
              <w:rPr>
                <w:rFonts w:cstheme="minorHAnsi"/>
                <w:sz w:val="18"/>
                <w:szCs w:val="18"/>
              </w:rPr>
            </w:pPr>
            <w:r w:rsidRPr="00C32B4F">
              <w:rPr>
                <w:rFonts w:cstheme="minorHAnsi"/>
                <w:sz w:val="18"/>
                <w:szCs w:val="18"/>
              </w:rPr>
              <w:t>O</w:t>
            </w:r>
            <w:r>
              <w:rPr>
                <w:rFonts w:cstheme="minorHAnsi"/>
                <w:sz w:val="18"/>
                <w:szCs w:val="18"/>
              </w:rPr>
              <w:t>r</w:t>
            </w:r>
            <w:r w:rsidRPr="00C32B4F">
              <w:rPr>
                <w:rFonts w:cstheme="minorHAnsi"/>
                <w:sz w:val="18"/>
                <w:szCs w:val="18"/>
              </w:rPr>
              <w:t>ganizzazioni interprofessionali</w:t>
            </w:r>
          </w:p>
        </w:tc>
      </w:tr>
      <w:tr w:rsidR="006C4306" w:rsidRPr="00EF6FAE" w14:paraId="3204B7E3" w14:textId="77777777" w:rsidTr="00686703">
        <w:tc>
          <w:tcPr>
            <w:tcW w:w="832" w:type="pct"/>
            <w:vAlign w:val="center"/>
          </w:tcPr>
          <w:p w14:paraId="1D386D57" w14:textId="77777777" w:rsidR="006C4306" w:rsidRPr="00C32B4F" w:rsidRDefault="006C4306" w:rsidP="00F561E7">
            <w:pPr>
              <w:spacing w:after="0"/>
              <w:jc w:val="center"/>
              <w:rPr>
                <w:rFonts w:cstheme="minorHAnsi"/>
                <w:b/>
                <w:bCs/>
                <w:sz w:val="18"/>
                <w:szCs w:val="18"/>
              </w:rPr>
            </w:pPr>
            <w:r w:rsidRPr="00C32B4F">
              <w:rPr>
                <w:rFonts w:cstheme="minorHAnsi"/>
                <w:b/>
                <w:bCs/>
                <w:sz w:val="18"/>
                <w:szCs w:val="18"/>
              </w:rPr>
              <w:t>-</w:t>
            </w:r>
          </w:p>
        </w:tc>
        <w:tc>
          <w:tcPr>
            <w:tcW w:w="4168" w:type="pct"/>
            <w:vAlign w:val="center"/>
          </w:tcPr>
          <w:p w14:paraId="18C75496" w14:textId="77777777" w:rsidR="006C4306" w:rsidRPr="00EF6FAE" w:rsidRDefault="006C4306" w:rsidP="00F561E7">
            <w:pPr>
              <w:spacing w:after="0"/>
              <w:jc w:val="both"/>
              <w:rPr>
                <w:rFonts w:cstheme="minorHAnsi"/>
                <w:sz w:val="18"/>
                <w:szCs w:val="18"/>
              </w:rPr>
            </w:pPr>
            <w:r w:rsidRPr="00C32B4F">
              <w:rPr>
                <w:rFonts w:cstheme="minorHAnsi"/>
                <w:sz w:val="18"/>
                <w:szCs w:val="18"/>
              </w:rPr>
              <w:t>Enti di ricerca pubblici e privati e imprese operanti nel settore della ricerca</w:t>
            </w:r>
          </w:p>
        </w:tc>
      </w:tr>
      <w:tr w:rsidR="006C4306" w:rsidRPr="00EF6FAE" w14:paraId="4F433576" w14:textId="77777777" w:rsidTr="00686703">
        <w:tc>
          <w:tcPr>
            <w:tcW w:w="832" w:type="pct"/>
            <w:vAlign w:val="center"/>
          </w:tcPr>
          <w:p w14:paraId="7A0F5E8C" w14:textId="77777777" w:rsidR="006C4306" w:rsidRPr="00C32B4F" w:rsidRDefault="006C4306" w:rsidP="00F561E7">
            <w:pPr>
              <w:spacing w:after="0"/>
              <w:jc w:val="center"/>
              <w:rPr>
                <w:rFonts w:cstheme="minorHAnsi"/>
                <w:b/>
                <w:bCs/>
                <w:sz w:val="18"/>
                <w:szCs w:val="18"/>
              </w:rPr>
            </w:pPr>
            <w:r w:rsidRPr="00C32B4F">
              <w:rPr>
                <w:rFonts w:cstheme="minorHAnsi"/>
                <w:b/>
                <w:bCs/>
                <w:sz w:val="18"/>
                <w:szCs w:val="18"/>
              </w:rPr>
              <w:t>-</w:t>
            </w:r>
          </w:p>
        </w:tc>
        <w:tc>
          <w:tcPr>
            <w:tcW w:w="4168" w:type="pct"/>
            <w:vAlign w:val="center"/>
          </w:tcPr>
          <w:p w14:paraId="3AAB0DF5" w14:textId="77777777" w:rsidR="006C4306" w:rsidRPr="00EF6FAE" w:rsidRDefault="006C4306" w:rsidP="00F561E7">
            <w:pPr>
              <w:spacing w:after="0"/>
              <w:jc w:val="both"/>
              <w:rPr>
                <w:rFonts w:cstheme="minorHAnsi"/>
                <w:sz w:val="18"/>
                <w:szCs w:val="18"/>
              </w:rPr>
            </w:pPr>
            <w:r w:rsidRPr="00C32B4F">
              <w:rPr>
                <w:rFonts w:cstheme="minorHAnsi"/>
                <w:sz w:val="18"/>
                <w:szCs w:val="18"/>
              </w:rPr>
              <w:t>Soggetti erogatori di consulenza</w:t>
            </w:r>
          </w:p>
        </w:tc>
      </w:tr>
      <w:tr w:rsidR="006C4306" w:rsidRPr="00EF6FAE" w14:paraId="702135AA" w14:textId="77777777" w:rsidTr="00686703">
        <w:tc>
          <w:tcPr>
            <w:tcW w:w="832" w:type="pct"/>
            <w:vAlign w:val="center"/>
          </w:tcPr>
          <w:p w14:paraId="6066D851" w14:textId="77777777" w:rsidR="006C4306" w:rsidRPr="00C32B4F" w:rsidRDefault="006C4306" w:rsidP="00F561E7">
            <w:pPr>
              <w:spacing w:after="0"/>
              <w:jc w:val="center"/>
              <w:rPr>
                <w:rFonts w:cstheme="minorHAnsi"/>
                <w:b/>
                <w:bCs/>
                <w:sz w:val="18"/>
                <w:szCs w:val="18"/>
              </w:rPr>
            </w:pPr>
            <w:r w:rsidRPr="00C32B4F">
              <w:rPr>
                <w:rFonts w:cstheme="minorHAnsi"/>
                <w:b/>
                <w:bCs/>
                <w:sz w:val="18"/>
                <w:szCs w:val="18"/>
              </w:rPr>
              <w:t>-</w:t>
            </w:r>
          </w:p>
        </w:tc>
        <w:tc>
          <w:tcPr>
            <w:tcW w:w="4168" w:type="pct"/>
            <w:vAlign w:val="center"/>
          </w:tcPr>
          <w:p w14:paraId="64857D35" w14:textId="77777777" w:rsidR="006C4306" w:rsidRPr="00EF6FAE" w:rsidRDefault="006C4306" w:rsidP="00F561E7">
            <w:pPr>
              <w:spacing w:after="0"/>
              <w:jc w:val="both"/>
              <w:rPr>
                <w:rFonts w:cstheme="minorHAnsi"/>
                <w:sz w:val="18"/>
                <w:szCs w:val="18"/>
              </w:rPr>
            </w:pPr>
            <w:r w:rsidRPr="00C32B4F">
              <w:rPr>
                <w:rFonts w:cstheme="minorHAnsi"/>
                <w:sz w:val="18"/>
                <w:szCs w:val="18"/>
              </w:rPr>
              <w:t>Soggetti pubblici e/o privati proprietari e gestori di boschi e loro associazioni</w:t>
            </w:r>
          </w:p>
        </w:tc>
      </w:tr>
      <w:tr w:rsidR="006C4306" w:rsidRPr="00167EA2" w14:paraId="450ADB7F" w14:textId="77777777" w:rsidTr="00686703">
        <w:tc>
          <w:tcPr>
            <w:tcW w:w="5000" w:type="pct"/>
            <w:gridSpan w:val="2"/>
            <w:shd w:val="clear" w:color="auto" w:fill="008E40"/>
          </w:tcPr>
          <w:p w14:paraId="4514ABAD" w14:textId="77777777" w:rsidR="006C4306" w:rsidRPr="00167EA2" w:rsidRDefault="006C4306" w:rsidP="00F561E7">
            <w:pPr>
              <w:spacing w:after="0"/>
              <w:jc w:val="center"/>
              <w:rPr>
                <w:rFonts w:cstheme="minorHAnsi"/>
                <w:b/>
                <w:bCs/>
                <w:sz w:val="18"/>
                <w:szCs w:val="18"/>
              </w:rPr>
            </w:pPr>
            <w:r w:rsidRPr="00167EA2">
              <w:rPr>
                <w:rFonts w:cstheme="minorHAnsi"/>
                <w:b/>
                <w:bCs/>
                <w:color w:val="FFFFFF" w:themeColor="background1"/>
                <w:sz w:val="18"/>
                <w:szCs w:val="18"/>
              </w:rPr>
              <w:t>Criteri di ammissibilità</w:t>
            </w:r>
            <w:r>
              <w:rPr>
                <w:rFonts w:cstheme="minorHAnsi"/>
                <w:b/>
                <w:bCs/>
                <w:color w:val="FFFFFF" w:themeColor="background1"/>
                <w:sz w:val="18"/>
                <w:szCs w:val="18"/>
              </w:rPr>
              <w:t xml:space="preserve"> </w:t>
            </w:r>
          </w:p>
        </w:tc>
      </w:tr>
      <w:tr w:rsidR="006C4306" w:rsidRPr="00167EA2" w14:paraId="025A9C77" w14:textId="77777777" w:rsidTr="00686703">
        <w:tc>
          <w:tcPr>
            <w:tcW w:w="832" w:type="pct"/>
            <w:shd w:val="clear" w:color="auto" w:fill="A7D9A3"/>
          </w:tcPr>
          <w:p w14:paraId="4C937432"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4FDD92EE"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75EC786D" w14:textId="77777777" w:rsidTr="00686703">
        <w:tc>
          <w:tcPr>
            <w:tcW w:w="832" w:type="pct"/>
            <w:shd w:val="clear" w:color="auto" w:fill="auto"/>
            <w:vAlign w:val="center"/>
          </w:tcPr>
          <w:p w14:paraId="69313933"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CR02</w:t>
            </w:r>
          </w:p>
        </w:tc>
        <w:tc>
          <w:tcPr>
            <w:tcW w:w="4168" w:type="pct"/>
            <w:shd w:val="clear" w:color="auto" w:fill="auto"/>
            <w:vAlign w:val="center"/>
          </w:tcPr>
          <w:p w14:paraId="206C4DAC" w14:textId="77777777" w:rsidR="006C4306" w:rsidRPr="00167EA2" w:rsidRDefault="006C4306" w:rsidP="00F561E7">
            <w:pPr>
              <w:spacing w:after="0"/>
              <w:jc w:val="both"/>
              <w:rPr>
                <w:rFonts w:cstheme="minorHAnsi"/>
                <w:b/>
                <w:bCs/>
                <w:sz w:val="18"/>
                <w:szCs w:val="18"/>
              </w:rPr>
            </w:pPr>
            <w:r w:rsidRPr="00700099">
              <w:rPr>
                <w:rFonts w:cstheme="minorHAnsi"/>
                <w:sz w:val="18"/>
                <w:szCs w:val="18"/>
              </w:rPr>
              <w:t>È obbligatoria l’adesione/la partecipazione al partenariato di almeno un’impresa agricola o forestale</w:t>
            </w:r>
          </w:p>
        </w:tc>
      </w:tr>
      <w:tr w:rsidR="006C4306" w:rsidRPr="00167EA2" w14:paraId="17236915" w14:textId="77777777" w:rsidTr="00686703">
        <w:tc>
          <w:tcPr>
            <w:tcW w:w="832" w:type="pct"/>
            <w:shd w:val="clear" w:color="auto" w:fill="auto"/>
            <w:vAlign w:val="center"/>
          </w:tcPr>
          <w:p w14:paraId="0BD4EF9A"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CR03</w:t>
            </w:r>
          </w:p>
        </w:tc>
        <w:tc>
          <w:tcPr>
            <w:tcW w:w="4168" w:type="pct"/>
            <w:shd w:val="clear" w:color="auto" w:fill="auto"/>
            <w:vAlign w:val="center"/>
          </w:tcPr>
          <w:p w14:paraId="02F8A01F" w14:textId="77777777" w:rsidR="006C4306" w:rsidRPr="00167EA2" w:rsidRDefault="006C4306" w:rsidP="00F561E7">
            <w:pPr>
              <w:spacing w:after="0"/>
              <w:jc w:val="both"/>
              <w:rPr>
                <w:rFonts w:cstheme="minorHAnsi"/>
                <w:b/>
                <w:bCs/>
                <w:sz w:val="18"/>
                <w:szCs w:val="18"/>
              </w:rPr>
            </w:pPr>
            <w:r w:rsidRPr="00700099">
              <w:rPr>
                <w:rFonts w:cstheme="minorHAnsi"/>
                <w:sz w:val="18"/>
                <w:szCs w:val="18"/>
              </w:rPr>
              <w:t xml:space="preserve">Ciascun </w:t>
            </w:r>
            <w:r>
              <w:rPr>
                <w:rFonts w:cstheme="minorHAnsi"/>
                <w:sz w:val="18"/>
                <w:szCs w:val="18"/>
              </w:rPr>
              <w:t>g</w:t>
            </w:r>
            <w:r w:rsidRPr="00700099">
              <w:rPr>
                <w:rFonts w:cstheme="minorHAnsi"/>
                <w:sz w:val="18"/>
                <w:szCs w:val="18"/>
              </w:rPr>
              <w:t>ruppo di cooperazione presenta un progetto per sviluppare, collaudare, adattare, diffondere innovazioni che si basino sul modello interattivo</w:t>
            </w:r>
          </w:p>
        </w:tc>
      </w:tr>
      <w:tr w:rsidR="006C4306" w:rsidRPr="00167EA2" w14:paraId="6F58861F" w14:textId="77777777" w:rsidTr="00686703">
        <w:tc>
          <w:tcPr>
            <w:tcW w:w="5000" w:type="pct"/>
            <w:gridSpan w:val="2"/>
            <w:shd w:val="clear" w:color="auto" w:fill="008E40"/>
          </w:tcPr>
          <w:p w14:paraId="4482F75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w:t>
            </w:r>
            <w:r w:rsidRPr="00167EA2">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167EA2" w14:paraId="3C60D686" w14:textId="77777777" w:rsidTr="00686703">
        <w:tc>
          <w:tcPr>
            <w:tcW w:w="832" w:type="pct"/>
            <w:shd w:val="clear" w:color="auto" w:fill="A7D9A3"/>
          </w:tcPr>
          <w:p w14:paraId="321E3D36"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4D1F1476"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093AADB4" w14:textId="77777777" w:rsidTr="00686703">
        <w:tc>
          <w:tcPr>
            <w:tcW w:w="832" w:type="pct"/>
            <w:shd w:val="clear" w:color="auto" w:fill="auto"/>
            <w:vAlign w:val="center"/>
          </w:tcPr>
          <w:p w14:paraId="6A129C7B" w14:textId="77777777" w:rsidR="006C4306" w:rsidRPr="00167EA2" w:rsidRDefault="006C4306" w:rsidP="00F561E7">
            <w:pPr>
              <w:spacing w:after="0"/>
              <w:jc w:val="center"/>
              <w:rPr>
                <w:rFonts w:cstheme="minorHAnsi"/>
                <w:b/>
                <w:bCs/>
                <w:sz w:val="18"/>
                <w:szCs w:val="18"/>
              </w:rPr>
            </w:pPr>
            <w:r>
              <w:rPr>
                <w:rFonts w:cstheme="minorHAnsi"/>
                <w:b/>
                <w:bCs/>
                <w:sz w:val="18"/>
                <w:szCs w:val="18"/>
              </w:rPr>
              <w:t>SRG08_C_LOM_01</w:t>
            </w:r>
          </w:p>
        </w:tc>
        <w:tc>
          <w:tcPr>
            <w:tcW w:w="4168" w:type="pct"/>
            <w:shd w:val="clear" w:color="auto" w:fill="auto"/>
          </w:tcPr>
          <w:p w14:paraId="670A17A9" w14:textId="77777777" w:rsidR="006C4306" w:rsidRPr="00167EA2" w:rsidRDefault="006C4306" w:rsidP="00F561E7">
            <w:pPr>
              <w:spacing w:after="0"/>
              <w:jc w:val="both"/>
              <w:rPr>
                <w:rFonts w:cstheme="minorHAnsi"/>
                <w:b/>
                <w:bCs/>
                <w:sz w:val="18"/>
                <w:szCs w:val="18"/>
              </w:rPr>
            </w:pPr>
            <w:r w:rsidRPr="00700099">
              <w:rPr>
                <w:rFonts w:cstheme="minorHAnsi"/>
                <w:sz w:val="18"/>
                <w:szCs w:val="18"/>
              </w:rPr>
              <w:t xml:space="preserve">I partenariati devono essere formati da un Ente di ricerca e da almeno altri due soggetti giuridici diversi appartenenti ad almeno due differenti categorie (esclusi gli enti di ricerca) tra quelle indicate nella sezione </w:t>
            </w:r>
            <w:r>
              <w:rPr>
                <w:rFonts w:cstheme="minorHAnsi"/>
                <w:sz w:val="18"/>
                <w:szCs w:val="18"/>
              </w:rPr>
              <w:t>“</w:t>
            </w:r>
            <w:r w:rsidRPr="00700099">
              <w:rPr>
                <w:rFonts w:cstheme="minorHAnsi"/>
                <w:sz w:val="18"/>
                <w:szCs w:val="18"/>
              </w:rPr>
              <w:t>Beneficiari</w:t>
            </w:r>
            <w:r>
              <w:rPr>
                <w:rFonts w:cstheme="minorHAnsi"/>
                <w:sz w:val="18"/>
                <w:szCs w:val="18"/>
              </w:rPr>
              <w:t>”</w:t>
            </w:r>
          </w:p>
        </w:tc>
      </w:tr>
    </w:tbl>
    <w:p w14:paraId="2B2676CF" w14:textId="77777777" w:rsidR="006C4306" w:rsidRDefault="006C4306" w:rsidP="006C4306">
      <w:pPr>
        <w:spacing w:after="0"/>
      </w:pPr>
    </w:p>
    <w:p w14:paraId="7DA8A150"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49416A28" w14:textId="77777777" w:rsidR="006C4306" w:rsidRPr="00DB7ABB" w:rsidRDefault="006C4306" w:rsidP="006C4306">
      <w:pPr>
        <w:spacing w:before="40" w:after="40"/>
        <w:jc w:val="both"/>
        <w:rPr>
          <w:sz w:val="20"/>
          <w:szCs w:val="20"/>
        </w:rPr>
      </w:pPr>
      <w:r w:rsidRPr="00DB7ABB">
        <w:rPr>
          <w:sz w:val="20"/>
          <w:szCs w:val="20"/>
        </w:rPr>
        <w:t>Si possono coprire i costi di ogni azione pertinente intesa a sviluppare, collaudare, adattare, diffondere l’innovazione, l’accesso alla formazione e alla consulenza, la realizzazione di analisi e studi di fattibilità, lo scambio e la diffusione di conoscenze e informazioni che contribuisca al conseguimento degli obiettivi specifici di cui all’ar</w:t>
      </w:r>
      <w:r>
        <w:rPr>
          <w:sz w:val="20"/>
          <w:szCs w:val="20"/>
        </w:rPr>
        <w:t>t.</w:t>
      </w:r>
      <w:r w:rsidRPr="00DB7ABB">
        <w:rPr>
          <w:sz w:val="20"/>
          <w:szCs w:val="20"/>
        </w:rPr>
        <w:t xml:space="preserve"> 6, par</w:t>
      </w:r>
      <w:r>
        <w:rPr>
          <w:sz w:val="20"/>
          <w:szCs w:val="20"/>
        </w:rPr>
        <w:t>.</w:t>
      </w:r>
      <w:r w:rsidRPr="00DB7ABB">
        <w:rPr>
          <w:sz w:val="20"/>
          <w:szCs w:val="20"/>
        </w:rPr>
        <w:t xml:space="preserve"> 1 e 2, del </w:t>
      </w:r>
      <w:r>
        <w:rPr>
          <w:sz w:val="20"/>
          <w:szCs w:val="20"/>
        </w:rPr>
        <w:t>Reg. (UE) 2021/2115</w:t>
      </w:r>
      <w:r w:rsidRPr="00DB7ABB">
        <w:rPr>
          <w:sz w:val="20"/>
          <w:szCs w:val="20"/>
        </w:rPr>
        <w:t xml:space="preserve">. </w:t>
      </w:r>
    </w:p>
    <w:p w14:paraId="6D92502D" w14:textId="77777777" w:rsidR="006C4306" w:rsidRPr="00DB7ABB" w:rsidRDefault="006C4306" w:rsidP="006C4306">
      <w:pPr>
        <w:jc w:val="both"/>
        <w:rPr>
          <w:sz w:val="24"/>
          <w:szCs w:val="24"/>
        </w:rPr>
      </w:pPr>
      <w:r w:rsidRPr="00DB7ABB">
        <w:rPr>
          <w:sz w:val="20"/>
          <w:szCs w:val="20"/>
        </w:rPr>
        <w:t>In particolare, sono ammessi:</w:t>
      </w:r>
    </w:p>
    <w:tbl>
      <w:tblPr>
        <w:tblStyle w:val="Grigliatabella"/>
        <w:tblW w:w="5000" w:type="pct"/>
        <w:tblLook w:val="04A0" w:firstRow="1" w:lastRow="0" w:firstColumn="1" w:lastColumn="0" w:noHBand="0" w:noVBand="1"/>
      </w:tblPr>
      <w:tblGrid>
        <w:gridCol w:w="1639"/>
        <w:gridCol w:w="8501"/>
      </w:tblGrid>
      <w:tr w:rsidR="006C4306" w:rsidRPr="00700099" w14:paraId="006B5BA0" w14:textId="77777777" w:rsidTr="00686703">
        <w:tc>
          <w:tcPr>
            <w:tcW w:w="808" w:type="pct"/>
            <w:shd w:val="clear" w:color="auto" w:fill="A7D9A3"/>
          </w:tcPr>
          <w:p w14:paraId="211AD1C6"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Codice</w:t>
            </w:r>
          </w:p>
        </w:tc>
        <w:tc>
          <w:tcPr>
            <w:tcW w:w="4192" w:type="pct"/>
            <w:shd w:val="clear" w:color="auto" w:fill="A7D9A3"/>
            <w:vAlign w:val="center"/>
          </w:tcPr>
          <w:p w14:paraId="1CEE637C"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Spese ammissibili</w:t>
            </w:r>
          </w:p>
        </w:tc>
      </w:tr>
      <w:tr w:rsidR="006C4306" w:rsidRPr="007E6931" w14:paraId="1A21B0C2" w14:textId="77777777" w:rsidTr="00686703">
        <w:trPr>
          <w:trHeight w:val="20"/>
        </w:trPr>
        <w:tc>
          <w:tcPr>
            <w:tcW w:w="808" w:type="pct"/>
            <w:vAlign w:val="center"/>
          </w:tcPr>
          <w:p w14:paraId="31A6B8DB" w14:textId="77777777" w:rsidR="006C4306" w:rsidRPr="00F26BC8" w:rsidRDefault="006C4306" w:rsidP="00F561E7">
            <w:pPr>
              <w:spacing w:after="0"/>
              <w:jc w:val="center"/>
              <w:rPr>
                <w:b/>
                <w:bCs/>
                <w:noProof/>
                <w:sz w:val="18"/>
                <w:szCs w:val="18"/>
              </w:rPr>
            </w:pPr>
            <w:r>
              <w:rPr>
                <w:b/>
                <w:bCs/>
                <w:noProof/>
                <w:sz w:val="18"/>
                <w:szCs w:val="18"/>
              </w:rPr>
              <w:t>1</w:t>
            </w:r>
          </w:p>
        </w:tc>
        <w:tc>
          <w:tcPr>
            <w:tcW w:w="4192" w:type="pct"/>
            <w:shd w:val="clear" w:color="auto" w:fill="auto"/>
          </w:tcPr>
          <w:p w14:paraId="640E7815" w14:textId="77777777" w:rsidR="006C4306" w:rsidRPr="006F1B51" w:rsidRDefault="006C4306" w:rsidP="00F561E7">
            <w:pPr>
              <w:spacing w:after="0"/>
              <w:jc w:val="both"/>
              <w:rPr>
                <w:sz w:val="18"/>
                <w:szCs w:val="18"/>
              </w:rPr>
            </w:pPr>
            <w:r w:rsidRPr="00212BA1">
              <w:rPr>
                <w:sz w:val="18"/>
                <w:szCs w:val="18"/>
              </w:rPr>
              <w:t>Costi diretti di esercizio della cooperazione</w:t>
            </w:r>
          </w:p>
        </w:tc>
      </w:tr>
      <w:tr w:rsidR="006C4306" w:rsidRPr="00F43183" w14:paraId="5F51E252" w14:textId="77777777" w:rsidTr="00686703">
        <w:trPr>
          <w:trHeight w:val="20"/>
        </w:trPr>
        <w:tc>
          <w:tcPr>
            <w:tcW w:w="808" w:type="pct"/>
            <w:vAlign w:val="center"/>
          </w:tcPr>
          <w:p w14:paraId="1986CCA9" w14:textId="77777777" w:rsidR="006C4306" w:rsidRPr="00F26BC8" w:rsidRDefault="006C4306" w:rsidP="00F561E7">
            <w:pPr>
              <w:spacing w:after="0"/>
              <w:jc w:val="center"/>
              <w:rPr>
                <w:b/>
                <w:bCs/>
                <w:noProof/>
                <w:sz w:val="18"/>
                <w:szCs w:val="18"/>
              </w:rPr>
            </w:pPr>
            <w:r>
              <w:rPr>
                <w:b/>
                <w:bCs/>
                <w:noProof/>
                <w:sz w:val="18"/>
                <w:szCs w:val="18"/>
              </w:rPr>
              <w:t>2</w:t>
            </w:r>
          </w:p>
        </w:tc>
        <w:tc>
          <w:tcPr>
            <w:tcW w:w="4192" w:type="pct"/>
          </w:tcPr>
          <w:p w14:paraId="63661C20" w14:textId="77777777" w:rsidR="006C4306" w:rsidRPr="006F1B51" w:rsidRDefault="006C4306" w:rsidP="00F561E7">
            <w:pPr>
              <w:spacing w:after="0"/>
              <w:jc w:val="both"/>
              <w:rPr>
                <w:sz w:val="18"/>
                <w:szCs w:val="18"/>
              </w:rPr>
            </w:pPr>
            <w:r w:rsidRPr="00212BA1">
              <w:rPr>
                <w:sz w:val="18"/>
                <w:szCs w:val="18"/>
              </w:rPr>
              <w:t>Costi amministrativi e legali per la costituzione del partenaria</w:t>
            </w:r>
            <w:r>
              <w:rPr>
                <w:sz w:val="18"/>
                <w:szCs w:val="18"/>
              </w:rPr>
              <w:t>to</w:t>
            </w:r>
          </w:p>
        </w:tc>
      </w:tr>
      <w:tr w:rsidR="006C4306" w:rsidRPr="00F43183" w14:paraId="3D92C88C" w14:textId="77777777" w:rsidTr="00686703">
        <w:trPr>
          <w:trHeight w:val="20"/>
        </w:trPr>
        <w:tc>
          <w:tcPr>
            <w:tcW w:w="808" w:type="pct"/>
            <w:vAlign w:val="center"/>
          </w:tcPr>
          <w:p w14:paraId="636456CD" w14:textId="77777777" w:rsidR="006C4306" w:rsidRPr="00F26BC8" w:rsidRDefault="006C4306" w:rsidP="00F561E7">
            <w:pPr>
              <w:spacing w:after="0"/>
              <w:jc w:val="center"/>
              <w:rPr>
                <w:b/>
                <w:bCs/>
                <w:noProof/>
                <w:sz w:val="18"/>
                <w:szCs w:val="18"/>
              </w:rPr>
            </w:pPr>
            <w:r>
              <w:rPr>
                <w:b/>
                <w:bCs/>
                <w:noProof/>
                <w:sz w:val="18"/>
                <w:szCs w:val="18"/>
              </w:rPr>
              <w:t>3</w:t>
            </w:r>
          </w:p>
        </w:tc>
        <w:tc>
          <w:tcPr>
            <w:tcW w:w="4192" w:type="pct"/>
          </w:tcPr>
          <w:p w14:paraId="1B62EFB6" w14:textId="77777777" w:rsidR="006C4306" w:rsidRPr="006F1B51" w:rsidRDefault="006C4306" w:rsidP="00F561E7">
            <w:pPr>
              <w:spacing w:after="0"/>
              <w:jc w:val="both"/>
              <w:rPr>
                <w:sz w:val="18"/>
                <w:szCs w:val="18"/>
              </w:rPr>
            </w:pPr>
            <w:r w:rsidRPr="00212BA1">
              <w:rPr>
                <w:sz w:val="18"/>
                <w:szCs w:val="18"/>
              </w:rPr>
              <w:t>Costi diretti specifici del progetto di innovazione e necessari alla sua implementazione</w:t>
            </w:r>
          </w:p>
        </w:tc>
      </w:tr>
      <w:tr w:rsidR="006C4306" w:rsidRPr="00F43183" w14:paraId="49110F9F" w14:textId="77777777" w:rsidTr="00686703">
        <w:trPr>
          <w:trHeight w:val="20"/>
        </w:trPr>
        <w:tc>
          <w:tcPr>
            <w:tcW w:w="808" w:type="pct"/>
            <w:vAlign w:val="center"/>
          </w:tcPr>
          <w:p w14:paraId="43247BE0" w14:textId="77777777" w:rsidR="006C4306" w:rsidRPr="00F26BC8" w:rsidRDefault="006C4306" w:rsidP="00F561E7">
            <w:pPr>
              <w:spacing w:after="0"/>
              <w:jc w:val="center"/>
              <w:rPr>
                <w:b/>
                <w:bCs/>
                <w:noProof/>
                <w:sz w:val="18"/>
                <w:szCs w:val="18"/>
              </w:rPr>
            </w:pPr>
            <w:r>
              <w:rPr>
                <w:b/>
                <w:bCs/>
                <w:noProof/>
                <w:sz w:val="18"/>
                <w:szCs w:val="18"/>
              </w:rPr>
              <w:t>4</w:t>
            </w:r>
          </w:p>
        </w:tc>
        <w:tc>
          <w:tcPr>
            <w:tcW w:w="4192" w:type="pct"/>
          </w:tcPr>
          <w:p w14:paraId="69B1121F" w14:textId="77777777" w:rsidR="006C4306" w:rsidRPr="006F1B51" w:rsidRDefault="006C4306" w:rsidP="00F561E7">
            <w:pPr>
              <w:spacing w:after="0"/>
              <w:jc w:val="both"/>
              <w:rPr>
                <w:sz w:val="18"/>
                <w:szCs w:val="18"/>
              </w:rPr>
            </w:pPr>
            <w:r w:rsidRPr="00212BA1">
              <w:rPr>
                <w:sz w:val="18"/>
                <w:szCs w:val="18"/>
              </w:rPr>
              <w:t>Costi per le attività di divulgazione</w:t>
            </w:r>
          </w:p>
        </w:tc>
      </w:tr>
      <w:tr w:rsidR="006C4306" w:rsidRPr="00F43183" w14:paraId="69FBFABF" w14:textId="77777777" w:rsidTr="00686703">
        <w:trPr>
          <w:trHeight w:val="20"/>
        </w:trPr>
        <w:tc>
          <w:tcPr>
            <w:tcW w:w="808" w:type="pct"/>
            <w:vAlign w:val="center"/>
          </w:tcPr>
          <w:p w14:paraId="2E9110DE" w14:textId="77777777" w:rsidR="006C4306" w:rsidRPr="00F26BC8" w:rsidRDefault="006C4306" w:rsidP="00F561E7">
            <w:pPr>
              <w:spacing w:after="0"/>
              <w:jc w:val="center"/>
              <w:rPr>
                <w:b/>
                <w:bCs/>
                <w:noProof/>
                <w:sz w:val="18"/>
                <w:szCs w:val="18"/>
              </w:rPr>
            </w:pPr>
            <w:r>
              <w:rPr>
                <w:b/>
                <w:bCs/>
                <w:noProof/>
                <w:sz w:val="18"/>
                <w:szCs w:val="18"/>
              </w:rPr>
              <w:t>5</w:t>
            </w:r>
          </w:p>
        </w:tc>
        <w:tc>
          <w:tcPr>
            <w:tcW w:w="4192" w:type="pct"/>
          </w:tcPr>
          <w:p w14:paraId="0E40E0C7" w14:textId="77777777" w:rsidR="006C4306" w:rsidRPr="006F1B51" w:rsidRDefault="006C4306" w:rsidP="00F561E7">
            <w:pPr>
              <w:spacing w:after="0"/>
              <w:jc w:val="both"/>
              <w:rPr>
                <w:sz w:val="18"/>
                <w:szCs w:val="18"/>
              </w:rPr>
            </w:pPr>
            <w:r w:rsidRPr="00F36FA0">
              <w:rPr>
                <w:sz w:val="18"/>
                <w:szCs w:val="18"/>
              </w:rPr>
              <w:t>Costi indiretti</w:t>
            </w:r>
          </w:p>
        </w:tc>
      </w:tr>
    </w:tbl>
    <w:p w14:paraId="02CF6408" w14:textId="77777777" w:rsidR="006C4306" w:rsidRDefault="006C4306" w:rsidP="006C4306">
      <w:pPr>
        <w:spacing w:after="0"/>
      </w:pPr>
    </w:p>
    <w:p w14:paraId="693D36EF"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5378CDDA" w14:textId="77777777" w:rsidTr="00F561E7">
        <w:trPr>
          <w:trHeight w:val="275"/>
        </w:trPr>
        <w:tc>
          <w:tcPr>
            <w:tcW w:w="5000" w:type="pct"/>
            <w:gridSpan w:val="2"/>
            <w:shd w:val="clear" w:color="auto" w:fill="008E40"/>
            <w:vAlign w:val="center"/>
          </w:tcPr>
          <w:p w14:paraId="6C71593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2137F611" w14:textId="77777777" w:rsidTr="00F561E7">
        <w:trPr>
          <w:trHeight w:val="275"/>
        </w:trPr>
        <w:tc>
          <w:tcPr>
            <w:tcW w:w="808" w:type="pct"/>
            <w:shd w:val="clear" w:color="auto" w:fill="A7D9A3"/>
            <w:vAlign w:val="center"/>
          </w:tcPr>
          <w:p w14:paraId="5C7DFEA2"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689E6FE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3ADED6AA" w14:textId="77777777" w:rsidTr="00F561E7">
        <w:trPr>
          <w:trHeight w:val="274"/>
        </w:trPr>
        <w:tc>
          <w:tcPr>
            <w:tcW w:w="808" w:type="pct"/>
            <w:vAlign w:val="center"/>
          </w:tcPr>
          <w:p w14:paraId="7AE7BB65"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270D0E00" w14:textId="77777777" w:rsidR="006C4306" w:rsidRPr="004D246B" w:rsidRDefault="006C4306" w:rsidP="00F561E7">
            <w:pPr>
              <w:spacing w:after="0"/>
              <w:jc w:val="both"/>
              <w:rPr>
                <w:rFonts w:cstheme="minorHAnsi"/>
                <w:sz w:val="18"/>
                <w:szCs w:val="18"/>
              </w:rPr>
            </w:pPr>
            <w:r w:rsidRPr="00700099">
              <w:rPr>
                <w:rFonts w:cstheme="minorHAnsi"/>
                <w:sz w:val="18"/>
                <w:szCs w:val="18"/>
              </w:rPr>
              <w:t>Diffusione dei progetti e dei risultati realizzati mediante appositi archivi istituzionali informatizzati e/o piattaforme web regionali, nazionali ed europee</w:t>
            </w:r>
          </w:p>
        </w:tc>
      </w:tr>
      <w:tr w:rsidR="006C4306" w:rsidRPr="00700099" w14:paraId="0DEE9C6C" w14:textId="77777777" w:rsidTr="00F561E7">
        <w:tc>
          <w:tcPr>
            <w:tcW w:w="5000" w:type="pct"/>
            <w:gridSpan w:val="2"/>
            <w:shd w:val="clear" w:color="auto" w:fill="008E40"/>
            <w:vAlign w:val="center"/>
          </w:tcPr>
          <w:p w14:paraId="11DE083C"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2ACC127C" w14:textId="77777777" w:rsidTr="00F561E7">
        <w:tc>
          <w:tcPr>
            <w:tcW w:w="808" w:type="pct"/>
            <w:shd w:val="clear" w:color="auto" w:fill="A7D9A3"/>
            <w:vAlign w:val="center"/>
          </w:tcPr>
          <w:p w14:paraId="15F39EAC"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3E1AF23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7F6E6691" w14:textId="77777777" w:rsidTr="00F561E7">
        <w:tc>
          <w:tcPr>
            <w:tcW w:w="808" w:type="pct"/>
            <w:vAlign w:val="center"/>
          </w:tcPr>
          <w:p w14:paraId="71EDF05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vAlign w:val="center"/>
          </w:tcPr>
          <w:p w14:paraId="502A3CE1"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Al fine di corrispondere agli obblighi di informazione e pubblicità </w:t>
            </w:r>
            <w:r w:rsidRPr="00D45825">
              <w:rPr>
                <w:rFonts w:cstheme="minorHAnsi"/>
                <w:sz w:val="18"/>
                <w:szCs w:val="18"/>
                <w:highlight w:val="green"/>
              </w:rPr>
              <w:t>previsti dalla normativa UE applicabile</w:t>
            </w:r>
            <w:r>
              <w:rPr>
                <w:rFonts w:cstheme="minorHAnsi"/>
                <w:sz w:val="18"/>
                <w:szCs w:val="18"/>
              </w:rPr>
              <w:t xml:space="preserve"> ciascun beneficiario avrà l’obbligo di f</w:t>
            </w:r>
            <w:r w:rsidRPr="00CC2D1A">
              <w:rPr>
                <w:rFonts w:cstheme="minorHAnsi"/>
                <w:sz w:val="18"/>
                <w:szCs w:val="18"/>
              </w:rPr>
              <w:t>ornire su un sito web ufficiale e/o sui social media, una descrizione dell'operazione compresi gli obiettivi e i risultati evidenziando il sostegno finanziario dell'Unione europea</w:t>
            </w:r>
          </w:p>
        </w:tc>
      </w:tr>
      <w:tr w:rsidR="006C4306" w:rsidRPr="00700099" w14:paraId="29380791" w14:textId="77777777" w:rsidTr="00F561E7">
        <w:tc>
          <w:tcPr>
            <w:tcW w:w="808" w:type="pct"/>
            <w:vAlign w:val="center"/>
          </w:tcPr>
          <w:p w14:paraId="4961B8E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192" w:type="pct"/>
            <w:vAlign w:val="center"/>
          </w:tcPr>
          <w:p w14:paraId="44FFED1B" w14:textId="77777777" w:rsidR="006C4306" w:rsidRPr="00700099" w:rsidRDefault="006C4306" w:rsidP="00F561E7">
            <w:pPr>
              <w:spacing w:after="0"/>
              <w:jc w:val="both"/>
              <w:rPr>
                <w:rFonts w:cstheme="minorHAnsi"/>
                <w:sz w:val="18"/>
                <w:szCs w:val="18"/>
              </w:rPr>
            </w:pPr>
            <w:r w:rsidRPr="00700099">
              <w:rPr>
                <w:rFonts w:cstheme="minorHAnsi"/>
                <w:sz w:val="18"/>
                <w:szCs w:val="18"/>
              </w:rPr>
              <w:t>Al fine di corrispondere agli obblighi di informazione e pubblicità</w:t>
            </w:r>
            <w:r>
              <w:rPr>
                <w:rFonts w:cstheme="minorHAnsi"/>
                <w:sz w:val="18"/>
                <w:szCs w:val="18"/>
              </w:rPr>
              <w:t xml:space="preserve"> </w:t>
            </w:r>
            <w:r w:rsidRPr="00D45825">
              <w:rPr>
                <w:rFonts w:cstheme="minorHAnsi"/>
                <w:sz w:val="18"/>
                <w:szCs w:val="18"/>
                <w:highlight w:val="green"/>
              </w:rPr>
              <w:t>previsti dalla normativa UE applicabile</w:t>
            </w:r>
            <w:r w:rsidRPr="00700099">
              <w:rPr>
                <w:rFonts w:cstheme="minorHAnsi"/>
                <w:sz w:val="18"/>
                <w:szCs w:val="18"/>
              </w:rPr>
              <w:t xml:space="preserve"> </w:t>
            </w:r>
            <w:r>
              <w:rPr>
                <w:rFonts w:cstheme="minorHAnsi"/>
                <w:sz w:val="18"/>
                <w:szCs w:val="18"/>
              </w:rPr>
              <w:t>ciascun beneficiario avrà l’obbligo di u</w:t>
            </w:r>
            <w:r w:rsidRPr="00700099">
              <w:rPr>
                <w:rFonts w:cstheme="minorHAnsi"/>
                <w:sz w:val="18"/>
                <w:szCs w:val="18"/>
              </w:rPr>
              <w:t>tilizzare l'emblema dell'Unione</w:t>
            </w:r>
            <w:r>
              <w:rPr>
                <w:rFonts w:cstheme="minorHAnsi"/>
                <w:sz w:val="18"/>
                <w:szCs w:val="18"/>
              </w:rPr>
              <w:t xml:space="preserve"> </w:t>
            </w:r>
            <w:r w:rsidRPr="00D45825">
              <w:rPr>
                <w:rFonts w:cstheme="minorHAnsi"/>
                <w:sz w:val="18"/>
                <w:szCs w:val="18"/>
                <w:highlight w:val="green"/>
              </w:rPr>
              <w:t>europea</w:t>
            </w:r>
            <w:r w:rsidRPr="00700099">
              <w:rPr>
                <w:rFonts w:cstheme="minorHAnsi"/>
                <w:sz w:val="18"/>
                <w:szCs w:val="18"/>
              </w:rPr>
              <w:t xml:space="preserve"> secondo le caratteristiche tecniche previste in tutti i materiali prodotti</w:t>
            </w:r>
          </w:p>
        </w:tc>
      </w:tr>
      <w:tr w:rsidR="006C4306" w:rsidRPr="00700099" w14:paraId="16822CF9" w14:textId="77777777" w:rsidTr="00F561E7">
        <w:tc>
          <w:tcPr>
            <w:tcW w:w="808" w:type="pct"/>
            <w:vAlign w:val="center"/>
          </w:tcPr>
          <w:p w14:paraId="6587089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08614434"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bl>
    <w:p w14:paraId="1B041B22" w14:textId="77777777" w:rsidR="006C4306" w:rsidRPr="00036AD9" w:rsidRDefault="006C4306" w:rsidP="006C4306">
      <w:pPr>
        <w:spacing w:after="0"/>
      </w:pPr>
    </w:p>
    <w:p w14:paraId="0791B68E" w14:textId="77777777" w:rsidR="006C4306"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p w14:paraId="7C1518D5" w14:textId="77777777" w:rsidR="006C4306" w:rsidRPr="008572A7" w:rsidRDefault="006C4306" w:rsidP="006C4306">
      <w:pPr>
        <w:jc w:val="both"/>
        <w:rPr>
          <w:rStyle w:val="Titolo3Carattere"/>
          <w:rFonts w:asciiTheme="minorHAnsi" w:eastAsiaTheme="minorEastAsia" w:hAnsiTheme="minorHAnsi" w:cstheme="minorBidi"/>
          <w:color w:val="auto"/>
          <w:sz w:val="20"/>
          <w:szCs w:val="20"/>
        </w:rPr>
      </w:pPr>
      <w:r w:rsidRPr="008572A7">
        <w:rPr>
          <w:rStyle w:val="Titolo3Carattere"/>
          <w:rFonts w:asciiTheme="minorHAnsi" w:eastAsiaTheme="minorEastAsia" w:hAnsiTheme="minorHAnsi" w:cstheme="minorBidi"/>
          <w:color w:val="auto"/>
          <w:sz w:val="20"/>
          <w:szCs w:val="20"/>
        </w:rPr>
        <w:t xml:space="preserve">ll sostegno è concesso sotto forma di </w:t>
      </w:r>
      <w:r w:rsidRPr="008572A7">
        <w:rPr>
          <w:rStyle w:val="Titolo3Carattere"/>
          <w:rFonts w:asciiTheme="minorHAnsi" w:eastAsiaTheme="minorEastAsia" w:hAnsiTheme="minorHAnsi" w:cstheme="minorBidi"/>
          <w:b/>
          <w:bCs/>
          <w:color w:val="auto"/>
          <w:sz w:val="20"/>
          <w:szCs w:val="20"/>
        </w:rPr>
        <w:t>importo globale</w:t>
      </w:r>
      <w:r>
        <w:rPr>
          <w:rStyle w:val="Titolo3Carattere"/>
          <w:rFonts w:asciiTheme="minorHAnsi" w:eastAsiaTheme="minorEastAsia" w:hAnsiTheme="minorHAnsi" w:cstheme="minorBidi"/>
          <w:color w:val="auto"/>
          <w:sz w:val="20"/>
          <w:szCs w:val="20"/>
        </w:rPr>
        <w:t xml:space="preserve">, </w:t>
      </w:r>
      <w:r w:rsidRPr="00D45825">
        <w:rPr>
          <w:sz w:val="20"/>
          <w:szCs w:val="20"/>
          <w:highlight w:val="green"/>
        </w:rPr>
        <w:t>a norma dell’articolo 77 del Reg. (UE) 2021/2115</w:t>
      </w:r>
      <w:r>
        <w:rPr>
          <w:sz w:val="20"/>
          <w:szCs w:val="20"/>
        </w:rPr>
        <w:t xml:space="preserve">, </w:t>
      </w:r>
      <w:r w:rsidRPr="008572A7">
        <w:rPr>
          <w:rStyle w:val="Titolo3Carattere"/>
          <w:rFonts w:asciiTheme="minorHAnsi" w:eastAsiaTheme="minorEastAsia" w:hAnsiTheme="minorHAnsi" w:cstheme="minorBidi"/>
          <w:color w:val="auto"/>
          <w:sz w:val="20"/>
          <w:szCs w:val="20"/>
        </w:rPr>
        <w:t>che copre:</w:t>
      </w:r>
    </w:p>
    <w:p w14:paraId="5066ACDF" w14:textId="77777777" w:rsidR="006C4306" w:rsidRPr="008572A7" w:rsidRDefault="006C4306" w:rsidP="006C4306">
      <w:pPr>
        <w:spacing w:after="0"/>
        <w:ind w:left="709" w:hanging="283"/>
        <w:jc w:val="both"/>
        <w:rPr>
          <w:rStyle w:val="Titolo3Carattere"/>
          <w:rFonts w:asciiTheme="minorHAnsi" w:eastAsiaTheme="minorEastAsia" w:hAnsiTheme="minorHAnsi" w:cstheme="minorBidi"/>
          <w:color w:val="auto"/>
          <w:sz w:val="20"/>
          <w:szCs w:val="20"/>
        </w:rPr>
      </w:pPr>
      <w:r w:rsidRPr="008572A7">
        <w:rPr>
          <w:rStyle w:val="Titolo3Carattere"/>
          <w:rFonts w:asciiTheme="minorHAnsi" w:eastAsiaTheme="minorEastAsia" w:hAnsiTheme="minorHAnsi" w:cstheme="minorBidi"/>
          <w:color w:val="auto"/>
          <w:sz w:val="20"/>
          <w:szCs w:val="20"/>
        </w:rPr>
        <w:t>•</w:t>
      </w:r>
      <w:r w:rsidRPr="008572A7">
        <w:rPr>
          <w:rStyle w:val="Titolo3Carattere"/>
          <w:rFonts w:asciiTheme="minorHAnsi" w:eastAsiaTheme="minorEastAsia" w:hAnsiTheme="minorHAnsi" w:cstheme="minorBidi"/>
          <w:color w:val="auto"/>
          <w:sz w:val="20"/>
          <w:szCs w:val="20"/>
        </w:rPr>
        <w:tab/>
        <w:t>i costi di esercizio della cooperazione;</w:t>
      </w:r>
    </w:p>
    <w:p w14:paraId="0E02CCD8" w14:textId="77777777" w:rsidR="006C4306" w:rsidRPr="008572A7" w:rsidRDefault="006C4306" w:rsidP="006C4306">
      <w:pPr>
        <w:spacing w:after="0"/>
        <w:ind w:left="709" w:hanging="283"/>
        <w:jc w:val="both"/>
        <w:rPr>
          <w:rStyle w:val="Titolo3Carattere"/>
          <w:rFonts w:asciiTheme="minorHAnsi" w:eastAsiaTheme="minorEastAsia" w:hAnsiTheme="minorHAnsi" w:cstheme="minorBidi"/>
          <w:color w:val="auto"/>
          <w:sz w:val="20"/>
          <w:szCs w:val="20"/>
        </w:rPr>
      </w:pPr>
      <w:r w:rsidRPr="008572A7">
        <w:rPr>
          <w:rStyle w:val="Titolo3Carattere"/>
          <w:rFonts w:asciiTheme="minorHAnsi" w:eastAsiaTheme="minorEastAsia" w:hAnsiTheme="minorHAnsi" w:cstheme="minorBidi"/>
          <w:color w:val="auto"/>
          <w:sz w:val="20"/>
          <w:szCs w:val="20"/>
        </w:rPr>
        <w:t>•</w:t>
      </w:r>
      <w:r w:rsidRPr="008572A7">
        <w:rPr>
          <w:rStyle w:val="Titolo3Carattere"/>
          <w:rFonts w:asciiTheme="minorHAnsi" w:eastAsiaTheme="minorEastAsia" w:hAnsiTheme="minorHAnsi" w:cstheme="minorBidi"/>
          <w:color w:val="auto"/>
          <w:sz w:val="20"/>
          <w:szCs w:val="20"/>
        </w:rPr>
        <w:tab/>
        <w:t>i costi diretti specifici del progetto di innovazione e necessari alla sua implementazione;</w:t>
      </w:r>
    </w:p>
    <w:p w14:paraId="1C79282D" w14:textId="77777777" w:rsidR="006C4306" w:rsidRPr="000362A9" w:rsidRDefault="006C4306" w:rsidP="006C4306">
      <w:pPr>
        <w:ind w:left="709" w:hanging="284"/>
        <w:jc w:val="both"/>
        <w:rPr>
          <w:rStyle w:val="Titolo3Carattere"/>
          <w:rFonts w:asciiTheme="minorHAnsi" w:eastAsiaTheme="minorEastAsia" w:hAnsiTheme="minorHAnsi" w:cstheme="minorBidi"/>
          <w:color w:val="auto"/>
          <w:sz w:val="20"/>
          <w:szCs w:val="20"/>
        </w:rPr>
      </w:pPr>
      <w:r w:rsidRPr="008572A7">
        <w:rPr>
          <w:rStyle w:val="Titolo3Carattere"/>
          <w:rFonts w:asciiTheme="minorHAnsi" w:eastAsiaTheme="minorEastAsia" w:hAnsiTheme="minorHAnsi" w:cstheme="minorBidi"/>
          <w:color w:val="auto"/>
          <w:sz w:val="20"/>
          <w:szCs w:val="20"/>
        </w:rPr>
        <w:t>•</w:t>
      </w:r>
      <w:r w:rsidRPr="008572A7">
        <w:rPr>
          <w:rStyle w:val="Titolo3Carattere"/>
          <w:rFonts w:asciiTheme="minorHAnsi" w:eastAsiaTheme="minorEastAsia" w:hAnsiTheme="minorHAnsi" w:cstheme="minorBidi"/>
          <w:color w:val="auto"/>
          <w:sz w:val="20"/>
          <w:szCs w:val="20"/>
        </w:rPr>
        <w:tab/>
        <w:t>i costi delle operazioni attuate.</w:t>
      </w:r>
    </w:p>
    <w:tbl>
      <w:tblPr>
        <w:tblStyle w:val="Grigliatabella"/>
        <w:tblW w:w="5000" w:type="pct"/>
        <w:jc w:val="center"/>
        <w:tblLook w:val="04A0" w:firstRow="1" w:lastRow="0" w:firstColumn="1" w:lastColumn="0" w:noHBand="0" w:noVBand="1"/>
      </w:tblPr>
      <w:tblGrid>
        <w:gridCol w:w="5070"/>
        <w:gridCol w:w="3583"/>
        <w:gridCol w:w="1487"/>
      </w:tblGrid>
      <w:tr w:rsidR="006C4306" w:rsidRPr="00700099" w14:paraId="48F211B7" w14:textId="77777777" w:rsidTr="00686703">
        <w:trPr>
          <w:jc w:val="center"/>
        </w:trPr>
        <w:tc>
          <w:tcPr>
            <w:tcW w:w="2500" w:type="pct"/>
            <w:shd w:val="clear" w:color="auto" w:fill="008E40"/>
            <w:vAlign w:val="center"/>
          </w:tcPr>
          <w:p w14:paraId="6F07188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7E45704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w:t>
            </w:r>
            <w:r>
              <w:rPr>
                <w:rFonts w:cstheme="minorHAnsi"/>
                <w:sz w:val="18"/>
                <w:szCs w:val="18"/>
              </w:rPr>
              <w:t>Sovvenzione</w:t>
            </w:r>
          </w:p>
        </w:tc>
      </w:tr>
      <w:tr w:rsidR="006C4306" w:rsidRPr="00700099" w14:paraId="58C13623" w14:textId="77777777" w:rsidTr="00686703">
        <w:trPr>
          <w:jc w:val="center"/>
        </w:trPr>
        <w:tc>
          <w:tcPr>
            <w:tcW w:w="2500" w:type="pct"/>
            <w:shd w:val="clear" w:color="auto" w:fill="008E40"/>
            <w:vAlign w:val="center"/>
          </w:tcPr>
          <w:p w14:paraId="099E67E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1D05F61F"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w:t>
            </w:r>
            <w:r w:rsidRPr="00D45825">
              <w:rPr>
                <w:rFonts w:cstheme="minorHAnsi"/>
                <w:strike/>
                <w:color w:val="FF0000"/>
                <w:sz w:val="18"/>
                <w:szCs w:val="18"/>
              </w:rPr>
              <w:t>dei costi ammissibili</w:t>
            </w:r>
            <w:r w:rsidRPr="00D45825">
              <w:rPr>
                <w:rFonts w:cstheme="minorHAnsi"/>
                <w:color w:val="FF0000"/>
                <w:sz w:val="18"/>
                <w:szCs w:val="18"/>
              </w:rPr>
              <w:t xml:space="preserve"> </w:t>
            </w:r>
            <w:r w:rsidRPr="00D45825">
              <w:rPr>
                <w:rFonts w:cstheme="minorHAnsi"/>
                <w:sz w:val="18"/>
                <w:szCs w:val="18"/>
                <w:highlight w:val="green"/>
              </w:rPr>
              <w:t xml:space="preserve">delle spese </w:t>
            </w:r>
            <w:r>
              <w:rPr>
                <w:rFonts w:cstheme="minorHAnsi"/>
                <w:sz w:val="18"/>
                <w:szCs w:val="18"/>
              </w:rPr>
              <w:t xml:space="preserve">effettivamente </w:t>
            </w:r>
            <w:r w:rsidRPr="00D45825">
              <w:rPr>
                <w:rFonts w:cstheme="minorHAnsi"/>
                <w:strike/>
                <w:color w:val="FF0000"/>
                <w:sz w:val="18"/>
                <w:szCs w:val="18"/>
              </w:rPr>
              <w:t>sostenuti da un beneficiario</w:t>
            </w:r>
            <w:r w:rsidRPr="00D45825">
              <w:rPr>
                <w:rFonts w:cstheme="minorHAnsi"/>
                <w:color w:val="FF0000"/>
                <w:sz w:val="18"/>
                <w:szCs w:val="18"/>
              </w:rPr>
              <w:t xml:space="preserve"> </w:t>
            </w:r>
            <w:r w:rsidRPr="00D45825">
              <w:rPr>
                <w:rFonts w:cstheme="minorHAnsi"/>
                <w:sz w:val="18"/>
                <w:szCs w:val="18"/>
                <w:highlight w:val="green"/>
              </w:rPr>
              <w:t>sostenute</w:t>
            </w:r>
          </w:p>
          <w:p w14:paraId="08BFC2E1"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w:t>
            </w:r>
            <w:r w:rsidRPr="00D45825">
              <w:rPr>
                <w:rFonts w:cstheme="minorHAnsi"/>
                <w:strike/>
                <w:color w:val="FF0000"/>
                <w:sz w:val="18"/>
                <w:szCs w:val="18"/>
              </w:rPr>
              <w:t>unitari</w:t>
            </w:r>
            <w:r>
              <w:rPr>
                <w:rFonts w:cstheme="minorHAnsi"/>
                <w:sz w:val="18"/>
                <w:szCs w:val="18"/>
              </w:rPr>
              <w:t xml:space="preserve"> </w:t>
            </w:r>
            <w:r w:rsidRPr="00D45825">
              <w:rPr>
                <w:rFonts w:cstheme="minorHAnsi"/>
                <w:sz w:val="18"/>
                <w:szCs w:val="18"/>
                <w:highlight w:val="green"/>
              </w:rPr>
              <w:t>standard</w:t>
            </w:r>
          </w:p>
          <w:p w14:paraId="3FA3ED62"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p w14:paraId="0ED6928F"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Finanziamento a tasso fisso</w:t>
            </w:r>
          </w:p>
        </w:tc>
      </w:tr>
      <w:tr w:rsidR="006C4306" w:rsidRPr="00700099" w14:paraId="5E79EB73" w14:textId="77777777" w:rsidTr="00686703">
        <w:trPr>
          <w:trHeight w:val="276"/>
          <w:jc w:val="center"/>
        </w:trPr>
        <w:tc>
          <w:tcPr>
            <w:tcW w:w="2500" w:type="pct"/>
            <w:shd w:val="clear" w:color="auto" w:fill="008E40"/>
            <w:vAlign w:val="center"/>
          </w:tcPr>
          <w:p w14:paraId="0746D3C8"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Intensità di aiuto</w:t>
            </w:r>
          </w:p>
        </w:tc>
        <w:tc>
          <w:tcPr>
            <w:tcW w:w="1767" w:type="pct"/>
            <w:vAlign w:val="center"/>
          </w:tcPr>
          <w:p w14:paraId="433744D2" w14:textId="77777777" w:rsidR="006C4306" w:rsidRPr="00700099" w:rsidRDefault="006C4306" w:rsidP="00F561E7">
            <w:pPr>
              <w:spacing w:after="0"/>
              <w:rPr>
                <w:rFonts w:cstheme="minorHAnsi"/>
                <w:sz w:val="18"/>
                <w:szCs w:val="18"/>
              </w:rPr>
            </w:pPr>
            <w:r>
              <w:rPr>
                <w:rFonts w:cstheme="minorHAnsi"/>
                <w:sz w:val="18"/>
                <w:szCs w:val="18"/>
              </w:rPr>
              <w:t>Tasso di sostegno</w:t>
            </w:r>
          </w:p>
        </w:tc>
        <w:tc>
          <w:tcPr>
            <w:tcW w:w="733" w:type="pct"/>
            <w:vAlign w:val="center"/>
          </w:tcPr>
          <w:p w14:paraId="3A5809BA" w14:textId="77777777" w:rsidR="006C4306" w:rsidRPr="00700099" w:rsidRDefault="006C4306" w:rsidP="00F561E7">
            <w:pPr>
              <w:spacing w:after="0"/>
              <w:jc w:val="center"/>
              <w:rPr>
                <w:rFonts w:cstheme="minorHAnsi"/>
                <w:sz w:val="18"/>
                <w:szCs w:val="18"/>
              </w:rPr>
            </w:pPr>
            <w:r>
              <w:rPr>
                <w:rFonts w:cstheme="minorHAnsi"/>
                <w:sz w:val="18"/>
                <w:szCs w:val="18"/>
              </w:rPr>
              <w:t>80%</w:t>
            </w:r>
          </w:p>
        </w:tc>
      </w:tr>
      <w:tr w:rsidR="006C4306" w:rsidRPr="00700099" w14:paraId="19C2DDC1" w14:textId="77777777" w:rsidTr="00686703">
        <w:trPr>
          <w:jc w:val="center"/>
        </w:trPr>
        <w:tc>
          <w:tcPr>
            <w:tcW w:w="2500" w:type="pct"/>
            <w:shd w:val="clear" w:color="auto" w:fill="008E40"/>
            <w:vAlign w:val="center"/>
          </w:tcPr>
          <w:p w14:paraId="064A948A"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1767" w:type="pct"/>
            <w:vAlign w:val="center"/>
          </w:tcPr>
          <w:p w14:paraId="76312BF9"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5770F85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23F46924"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727258C0" w14:textId="77777777" w:rsidR="006C4306" w:rsidRPr="007F6782" w:rsidRDefault="006C4306" w:rsidP="00F561E7">
            <w:pPr>
              <w:spacing w:after="0"/>
              <w:rPr>
                <w:rFonts w:cstheme="minorHAnsi"/>
                <w:i/>
                <w:iCs/>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c>
          <w:tcPr>
            <w:tcW w:w="733" w:type="pct"/>
            <w:vAlign w:val="center"/>
          </w:tcPr>
          <w:p w14:paraId="27C3B350" w14:textId="77777777" w:rsidR="006C4306" w:rsidRPr="00700099" w:rsidRDefault="006C4306" w:rsidP="00F561E7">
            <w:pPr>
              <w:spacing w:after="0"/>
              <w:jc w:val="center"/>
              <w:rPr>
                <w:rFonts w:cstheme="minorHAnsi"/>
                <w:sz w:val="18"/>
                <w:szCs w:val="18"/>
              </w:rPr>
            </w:pPr>
          </w:p>
        </w:tc>
      </w:tr>
      <w:tr w:rsidR="006C4306" w:rsidRPr="00700099" w14:paraId="472468B5" w14:textId="77777777" w:rsidTr="00686703">
        <w:trPr>
          <w:jc w:val="center"/>
        </w:trPr>
        <w:tc>
          <w:tcPr>
            <w:tcW w:w="2500" w:type="pct"/>
            <w:shd w:val="clear" w:color="auto" w:fill="008E40"/>
            <w:vAlign w:val="center"/>
          </w:tcPr>
          <w:p w14:paraId="63C1F8D9" w14:textId="77777777" w:rsidR="006C4306"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Anticipo</w:t>
            </w:r>
          </w:p>
        </w:tc>
        <w:tc>
          <w:tcPr>
            <w:tcW w:w="2500" w:type="pct"/>
            <w:gridSpan w:val="2"/>
            <w:vAlign w:val="center"/>
          </w:tcPr>
          <w:p w14:paraId="23747E77"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 xml:space="preserve">Sì, </w:t>
            </w:r>
            <w:r w:rsidRPr="00D45825">
              <w:rPr>
                <w:rFonts w:eastAsia="MS Gothic" w:cstheme="minorHAnsi"/>
                <w:strike/>
                <w:color w:val="FF0000"/>
                <w:sz w:val="18"/>
                <w:szCs w:val="18"/>
              </w:rPr>
              <w:t>fino al</w:t>
            </w:r>
            <w:r>
              <w:rPr>
                <w:rFonts w:eastAsia="MS Gothic" w:cstheme="minorHAnsi"/>
                <w:sz w:val="18"/>
                <w:szCs w:val="18"/>
              </w:rPr>
              <w:t xml:space="preserve"> 50%</w:t>
            </w:r>
          </w:p>
        </w:tc>
      </w:tr>
    </w:tbl>
    <w:p w14:paraId="5AD1BA8C" w14:textId="77777777" w:rsidR="006C4306" w:rsidRPr="00AD72E3" w:rsidRDefault="006C4306" w:rsidP="006C4306">
      <w:pPr>
        <w:spacing w:after="0"/>
        <w:rPr>
          <w:rStyle w:val="Titolo3Carattere"/>
          <w:color w:val="000000" w:themeColor="text1"/>
          <w:sz w:val="22"/>
          <w:szCs w:val="22"/>
        </w:rPr>
      </w:pPr>
    </w:p>
    <w:p w14:paraId="3AEE820C" w14:textId="77777777" w:rsidR="006C4306" w:rsidRPr="00BA60B4" w:rsidRDefault="006C4306" w:rsidP="006C4306">
      <w:pPr>
        <w:pStyle w:val="Titolo3"/>
        <w:spacing w:before="0"/>
        <w:rPr>
          <w:i/>
          <w:iCs/>
          <w:color w:val="365F91" w:themeColor="accent1" w:themeShade="BF"/>
          <w:sz w:val="22"/>
          <w:szCs w:val="22"/>
        </w:rPr>
      </w:pPr>
      <w:r w:rsidRPr="00BA60B4">
        <w:rPr>
          <w:i/>
          <w:iCs/>
          <w:color w:val="365F91" w:themeColor="accent1" w:themeShade="BF"/>
          <w:sz w:val="22"/>
          <w:szCs w:val="22"/>
        </w:rPr>
        <w:t>Partecipazione della scheda di intervento a progetti integrati (LEADER, Misure di cooperazione, etc.)</w:t>
      </w:r>
    </w:p>
    <w:p w14:paraId="6AFFE37E" w14:textId="77777777" w:rsidR="006C4306" w:rsidRPr="002F3E7F" w:rsidRDefault="006C4306" w:rsidP="006C4306">
      <w:pPr>
        <w:spacing w:after="0"/>
        <w:jc w:val="both"/>
        <w:rPr>
          <w:rFonts w:cstheme="minorHAnsi"/>
          <w:sz w:val="20"/>
          <w:szCs w:val="20"/>
        </w:rPr>
      </w:pPr>
      <w:r w:rsidRPr="002F3E7F">
        <w:rPr>
          <w:rFonts w:cstheme="minorHAnsi"/>
          <w:sz w:val="20"/>
          <w:szCs w:val="20"/>
        </w:rPr>
        <w:t>LEADER: No.</w:t>
      </w:r>
    </w:p>
    <w:p w14:paraId="75C75082" w14:textId="77777777" w:rsidR="006C4306" w:rsidRPr="002F3E7F" w:rsidRDefault="006C4306" w:rsidP="006C4306">
      <w:pPr>
        <w:spacing w:after="0"/>
        <w:jc w:val="both"/>
        <w:rPr>
          <w:rFonts w:cstheme="minorHAnsi"/>
          <w:b/>
          <w:bCs/>
          <w:sz w:val="24"/>
          <w:szCs w:val="24"/>
        </w:rPr>
      </w:pPr>
      <w:r w:rsidRPr="002F3E7F">
        <w:rPr>
          <w:rFonts w:cstheme="minorHAnsi"/>
          <w:sz w:val="20"/>
          <w:szCs w:val="20"/>
        </w:rPr>
        <w:t>Cooperazione: Il sostegno ai partenariati può collegarsi ad altri interventi del Piano destinati all’AKIS con particolare riferimento alle azioni di consulenza (SRH01) formazione (SRH02 e SRH03), informazione (SRH04) e dimostrazione (SRH05) che potranno essere veicolo di diffusione dei risultati dei progetti di sviluppo, collaudo e adozione dell’innovazione.</w:t>
      </w:r>
    </w:p>
    <w:p w14:paraId="7A686F41" w14:textId="77777777" w:rsidR="006C4306" w:rsidRPr="00D45825" w:rsidRDefault="006C4306" w:rsidP="006C4306">
      <w:pPr>
        <w:spacing w:after="0"/>
        <w:jc w:val="both"/>
        <w:rPr>
          <w:rFonts w:cstheme="minorHAnsi"/>
          <w:sz w:val="18"/>
          <w:szCs w:val="18"/>
        </w:rPr>
      </w:pPr>
      <w:r>
        <w:rPr>
          <w:rFonts w:cstheme="minorHAnsi"/>
          <w:b/>
          <w:bCs/>
        </w:rPr>
        <w:br w:type="page"/>
      </w:r>
    </w:p>
    <w:p w14:paraId="1380FD56" w14:textId="77777777" w:rsidR="006C4306" w:rsidRPr="00F6220C" w:rsidRDefault="006C4306" w:rsidP="006C4306">
      <w:pPr>
        <w:pStyle w:val="Titolo2"/>
        <w:spacing w:before="0"/>
        <w:rPr>
          <w:rFonts w:asciiTheme="minorHAnsi" w:hAnsiTheme="minorHAnsi" w:cstheme="minorHAnsi"/>
          <w:b/>
          <w:bCs/>
        </w:rPr>
      </w:pPr>
      <w:bookmarkStart w:id="171" w:name="_Toc133425240"/>
      <w:r w:rsidRPr="00F6220C">
        <w:rPr>
          <w:rFonts w:asciiTheme="minorHAnsi" w:hAnsiTheme="minorHAnsi" w:cstheme="minorHAnsi"/>
          <w:b/>
          <w:bCs/>
        </w:rPr>
        <w:t>SRG10</w:t>
      </w:r>
      <w:r>
        <w:rPr>
          <w:rFonts w:asciiTheme="minorHAnsi" w:hAnsiTheme="minorHAnsi" w:cstheme="minorHAnsi"/>
          <w:b/>
          <w:bCs/>
        </w:rPr>
        <w:t xml:space="preserve"> - </w:t>
      </w:r>
      <w:r w:rsidRPr="00771208">
        <w:rPr>
          <w:rFonts w:asciiTheme="minorHAnsi" w:hAnsiTheme="minorHAnsi" w:cstheme="minorHAnsi"/>
          <w:b/>
          <w:bCs/>
        </w:rPr>
        <w:t xml:space="preserve">Promozione dei </w:t>
      </w:r>
      <w:r>
        <w:rPr>
          <w:rFonts w:asciiTheme="minorHAnsi" w:hAnsiTheme="minorHAnsi" w:cstheme="minorHAnsi"/>
          <w:b/>
          <w:bCs/>
        </w:rPr>
        <w:t>prodotti</w:t>
      </w:r>
      <w:r w:rsidRPr="00771208">
        <w:rPr>
          <w:rFonts w:asciiTheme="minorHAnsi" w:hAnsiTheme="minorHAnsi" w:cstheme="minorHAnsi"/>
          <w:b/>
          <w:bCs/>
        </w:rPr>
        <w:t xml:space="preserve"> di qualità</w:t>
      </w:r>
      <w:bookmarkEnd w:id="171"/>
    </w:p>
    <w:p w14:paraId="5683954C" w14:textId="77777777" w:rsidR="006C4306" w:rsidRDefault="006C4306" w:rsidP="006C4306">
      <w:pPr>
        <w:pStyle w:val="Titolo3"/>
        <w:spacing w:before="0"/>
        <w:rPr>
          <w:i/>
          <w:iCs/>
          <w:sz w:val="22"/>
          <w:szCs w:val="22"/>
        </w:rPr>
      </w:pPr>
      <w:r>
        <w:rPr>
          <w:i/>
          <w:iCs/>
          <w:sz w:val="22"/>
          <w:szCs w:val="22"/>
        </w:rPr>
        <w:t>Descrizione</w:t>
      </w:r>
    </w:p>
    <w:p w14:paraId="11036246" w14:textId="77777777" w:rsidR="006C4306" w:rsidRDefault="006C4306" w:rsidP="006C4306">
      <w:pPr>
        <w:spacing w:after="40"/>
        <w:jc w:val="both"/>
        <w:rPr>
          <w:noProof/>
          <w:sz w:val="20"/>
          <w:szCs w:val="20"/>
        </w:rPr>
      </w:pPr>
      <w:r w:rsidRPr="00755EA3">
        <w:rPr>
          <w:noProof/>
          <w:sz w:val="20"/>
          <w:szCs w:val="20"/>
        </w:rPr>
        <w:t>L’intervento sostiene la realizzazione di iniziative di informazione e promozione da parte di associazioni di produttori sui regimi di qualità dell’Unione europea e sui sistemi di qualità nazionali e regionali per migliorare la redditività delle imprese e la loro posizione nella catena del valore, consolidare le filiere agroalimentari dei prodotti di qualità e aumentare il grado di conoscenza e il consumo dei prodotti di qualità da parte dei consumatori sul mercato interno all’Unione.</w:t>
      </w:r>
    </w:p>
    <w:p w14:paraId="49DDCCDA" w14:textId="77777777" w:rsidR="006C4306" w:rsidRPr="00755EA3" w:rsidRDefault="006C4306" w:rsidP="006C4306">
      <w:pPr>
        <w:spacing w:after="40"/>
        <w:jc w:val="both"/>
        <w:rPr>
          <w:noProof/>
          <w:sz w:val="20"/>
          <w:szCs w:val="20"/>
        </w:rPr>
      </w:pPr>
      <w:r w:rsidRPr="00015C31">
        <w:rPr>
          <w:noProof/>
          <w:sz w:val="20"/>
          <w:szCs w:val="20"/>
          <w:highlight w:val="green"/>
        </w:rPr>
        <w:t>I regimi di qualità riconosciuti a livello nazionale che possono beneficiare dell’intervento devono essere conformi ai criteri previsti dall’art.47, par. 1, lettera a) del Reg. delegato (UE) 2022/126.</w:t>
      </w:r>
    </w:p>
    <w:p w14:paraId="5D08B497" w14:textId="77777777" w:rsidR="006C4306" w:rsidRPr="00755EA3" w:rsidRDefault="006C4306" w:rsidP="006C4306">
      <w:pPr>
        <w:jc w:val="both"/>
        <w:rPr>
          <w:rFonts w:cstheme="minorHAnsi"/>
          <w:sz w:val="20"/>
          <w:szCs w:val="20"/>
        </w:rPr>
      </w:pPr>
      <w:r w:rsidRPr="00755EA3">
        <w:rPr>
          <w:rFonts w:cstheme="minorHAnsi"/>
          <w:sz w:val="20"/>
          <w:szCs w:val="20"/>
        </w:rPr>
        <w:t>L’intervento</w:t>
      </w:r>
      <w:r>
        <w:rPr>
          <w:rFonts w:cstheme="minorHAnsi"/>
          <w:sz w:val="20"/>
          <w:szCs w:val="20"/>
        </w:rPr>
        <w:t xml:space="preserve"> </w:t>
      </w:r>
      <w:r w:rsidRPr="00D84CC4">
        <w:rPr>
          <w:rFonts w:cstheme="minorHAnsi"/>
          <w:sz w:val="20"/>
          <w:szCs w:val="20"/>
          <w:highlight w:val="green"/>
        </w:rPr>
        <w:t>è finalizzato ad avviare attività di informazione e promozione dei prodotti di qualità presso i consumatori dell’Unione Europea</w:t>
      </w:r>
      <w:r w:rsidRPr="00D84CC4">
        <w:rPr>
          <w:rFonts w:cstheme="minorHAnsi"/>
          <w:sz w:val="20"/>
          <w:szCs w:val="20"/>
        </w:rPr>
        <w:t>, perseguendo le seguenti</w:t>
      </w:r>
      <w:r>
        <w:rPr>
          <w:rFonts w:cstheme="minorHAnsi"/>
          <w:sz w:val="20"/>
          <w:szCs w:val="20"/>
        </w:rPr>
        <w:t xml:space="preserve"> azioni</w:t>
      </w:r>
      <w:r w:rsidRPr="00755EA3">
        <w:rPr>
          <w:rFonts w:cstheme="minorHAnsi"/>
          <w:sz w:val="20"/>
          <w:szCs w:val="20"/>
        </w:rPr>
        <w:t>:</w:t>
      </w:r>
    </w:p>
    <w:p w14:paraId="3204E630" w14:textId="77777777" w:rsidR="006C4306" w:rsidRPr="00755EA3" w:rsidRDefault="006C4306" w:rsidP="006C4306">
      <w:pPr>
        <w:pStyle w:val="Paragrafoelenco"/>
        <w:numPr>
          <w:ilvl w:val="0"/>
          <w:numId w:val="98"/>
        </w:numPr>
        <w:spacing w:after="200"/>
        <w:jc w:val="both"/>
        <w:rPr>
          <w:rFonts w:cstheme="minorHAnsi"/>
          <w:sz w:val="20"/>
          <w:szCs w:val="20"/>
        </w:rPr>
      </w:pPr>
      <w:r w:rsidRPr="00755EA3">
        <w:rPr>
          <w:rFonts w:cstheme="minorHAnsi"/>
          <w:sz w:val="20"/>
          <w:szCs w:val="20"/>
        </w:rPr>
        <w:t xml:space="preserve">Promuovere e realizzare azioni di informazione dei sistemi di qualità verso i consumatori e gli operatori; </w:t>
      </w:r>
    </w:p>
    <w:p w14:paraId="00FF9768" w14:textId="77777777" w:rsidR="006C4306" w:rsidRPr="00755EA3" w:rsidRDefault="006C4306" w:rsidP="006C4306">
      <w:pPr>
        <w:pStyle w:val="Paragrafoelenco"/>
        <w:numPr>
          <w:ilvl w:val="0"/>
          <w:numId w:val="98"/>
        </w:numPr>
        <w:spacing w:after="200"/>
        <w:jc w:val="both"/>
        <w:rPr>
          <w:rFonts w:cstheme="minorHAnsi"/>
          <w:sz w:val="20"/>
          <w:szCs w:val="20"/>
        </w:rPr>
      </w:pPr>
      <w:r w:rsidRPr="00755EA3">
        <w:rPr>
          <w:rFonts w:cstheme="minorHAnsi"/>
          <w:sz w:val="20"/>
          <w:szCs w:val="20"/>
        </w:rPr>
        <w:t>Incentivare iniziative di promozione dei prodotti di qualità sul mercato interno dell’UE;</w:t>
      </w:r>
    </w:p>
    <w:p w14:paraId="68602DB2" w14:textId="77777777" w:rsidR="006C4306" w:rsidRPr="00755EA3" w:rsidRDefault="006C4306" w:rsidP="006C4306">
      <w:pPr>
        <w:pStyle w:val="Paragrafoelenco"/>
        <w:numPr>
          <w:ilvl w:val="0"/>
          <w:numId w:val="98"/>
        </w:numPr>
        <w:spacing w:after="200"/>
        <w:jc w:val="both"/>
        <w:rPr>
          <w:rFonts w:cstheme="minorHAnsi"/>
          <w:sz w:val="20"/>
          <w:szCs w:val="20"/>
        </w:rPr>
      </w:pPr>
      <w:r w:rsidRPr="00755EA3">
        <w:rPr>
          <w:rFonts w:cstheme="minorHAnsi"/>
          <w:sz w:val="20"/>
          <w:szCs w:val="20"/>
        </w:rPr>
        <w:t xml:space="preserve">Informare i consumatori riguardo le caratteristiche nutrizionali dei prodotti di qualità e aumentare la consapevolezza sui vantaggi ambientali legati all’utilizzo di tecniche di produzione sostenibili previste dai regimi di qualità anche al fine di incrementare e valorizzare gli aspetti economici e commerciali delle singole produzioni; </w:t>
      </w:r>
    </w:p>
    <w:p w14:paraId="4CC5F95B" w14:textId="77777777" w:rsidR="006C4306" w:rsidRPr="0069330E" w:rsidRDefault="006C4306" w:rsidP="006C4306">
      <w:pPr>
        <w:pStyle w:val="Paragrafoelenco"/>
        <w:numPr>
          <w:ilvl w:val="0"/>
          <w:numId w:val="98"/>
        </w:numPr>
        <w:jc w:val="both"/>
        <w:rPr>
          <w:rFonts w:cstheme="minorHAnsi"/>
          <w:sz w:val="20"/>
          <w:szCs w:val="20"/>
        </w:rPr>
      </w:pPr>
      <w:r w:rsidRPr="00755EA3">
        <w:rPr>
          <w:rFonts w:cstheme="minorHAnsi"/>
          <w:sz w:val="20"/>
          <w:szCs w:val="20"/>
        </w:rPr>
        <w:t>Favorire l’integrazione di filiera per migliorare la competitività delle aziende agricole</w:t>
      </w:r>
      <w:r>
        <w:rPr>
          <w:rFonts w:cstheme="minorHAnsi"/>
          <w:sz w:val="20"/>
          <w:szCs w:val="20"/>
        </w:rPr>
        <w:t>.</w:t>
      </w:r>
    </w:p>
    <w:p w14:paraId="61FBE861" w14:textId="77777777" w:rsidR="006C4306" w:rsidRPr="0069330E" w:rsidRDefault="006C4306" w:rsidP="006C4306">
      <w:pPr>
        <w:jc w:val="both"/>
        <w:rPr>
          <w:rFonts w:cstheme="minorHAnsi"/>
          <w:sz w:val="20"/>
          <w:szCs w:val="20"/>
        </w:rPr>
      </w:pPr>
      <w:r w:rsidRPr="00015C31">
        <w:rPr>
          <w:rFonts w:cstheme="minorHAnsi"/>
          <w:sz w:val="20"/>
          <w:szCs w:val="20"/>
          <w:highlight w:val="green"/>
        </w:rPr>
        <w:t>L’aiuto è quindi concesso per attività di informazione e promozione sulle caratteristiche intrinseche dei prodotti legate al regime di qualità alimentare interessato, nonché sugli aspetti nutrizionali e salutistici, l'etichettatura, la rintracciabilità, ed i metodi di produzione a basso impatto ed eventualmente gli elevati standard di benessere animale, connessi al disciplinare di produzione.</w:t>
      </w:r>
    </w:p>
    <w:p w14:paraId="180EC6A7" w14:textId="77777777" w:rsidR="006C4306" w:rsidRPr="00795149" w:rsidRDefault="006C4306" w:rsidP="006C4306">
      <w:pPr>
        <w:jc w:val="both"/>
        <w:rPr>
          <w:rFonts w:cstheme="minorHAnsi"/>
          <w:sz w:val="20"/>
          <w:szCs w:val="20"/>
        </w:rPr>
      </w:pPr>
      <w:r w:rsidRPr="00A85176">
        <w:rPr>
          <w:rFonts w:cstheme="minorHAnsi"/>
          <w:sz w:val="20"/>
          <w:szCs w:val="20"/>
        </w:rPr>
        <w:t xml:space="preserve">Le iniziative di informazione e promozione devono essere proposte e realizzate sulla base di un progetto di attività. </w:t>
      </w:r>
      <w:r w:rsidRPr="00203D44">
        <w:rPr>
          <w:rFonts w:cstheme="minorHAnsi"/>
          <w:sz w:val="20"/>
          <w:szCs w:val="20"/>
        </w:rPr>
        <w:t>Le iniziative di informazione e promozione</w:t>
      </w:r>
      <w:r w:rsidRPr="00D45825">
        <w:rPr>
          <w:rFonts w:cstheme="minorHAnsi"/>
          <w:sz w:val="20"/>
          <w:szCs w:val="20"/>
        </w:rPr>
        <w:t xml:space="preserve"> </w:t>
      </w:r>
      <w:r>
        <w:rPr>
          <w:rFonts w:cstheme="minorHAnsi"/>
          <w:sz w:val="20"/>
          <w:szCs w:val="20"/>
        </w:rPr>
        <w:t xml:space="preserve">devono </w:t>
      </w:r>
      <w:r w:rsidRPr="00A85176">
        <w:rPr>
          <w:rFonts w:cstheme="minorHAnsi"/>
          <w:sz w:val="20"/>
          <w:szCs w:val="20"/>
        </w:rPr>
        <w:t>riguardare uno o più prodotti che rientrano in uno o più regimi di qualità indicati nei criteri di ammissibilità.</w:t>
      </w:r>
    </w:p>
    <w:p w14:paraId="09E7C059" w14:textId="77777777" w:rsidR="006C4306" w:rsidRPr="00941D9C" w:rsidRDefault="006C4306" w:rsidP="006C4306">
      <w:pPr>
        <w:pStyle w:val="Titolo3"/>
        <w:rPr>
          <w:i/>
          <w:iCs/>
          <w:sz w:val="22"/>
          <w:szCs w:val="22"/>
        </w:rPr>
      </w:pPr>
      <w:r w:rsidRPr="00941D9C">
        <w:rPr>
          <w:i/>
          <w:iCs/>
          <w:sz w:val="22"/>
          <w:szCs w:val="22"/>
        </w:rPr>
        <w:t>Dotazione finanziaria</w:t>
      </w:r>
    </w:p>
    <w:tbl>
      <w:tblPr>
        <w:tblStyle w:val="Grigliatabella"/>
        <w:tblW w:w="5000" w:type="pct"/>
        <w:tblLook w:val="04A0" w:firstRow="1" w:lastRow="0" w:firstColumn="1" w:lastColumn="0" w:noHBand="0" w:noVBand="1"/>
      </w:tblPr>
      <w:tblGrid>
        <w:gridCol w:w="1619"/>
        <w:gridCol w:w="734"/>
        <w:gridCol w:w="1237"/>
        <w:gridCol w:w="1115"/>
        <w:gridCol w:w="2584"/>
        <w:gridCol w:w="1334"/>
        <w:gridCol w:w="754"/>
        <w:gridCol w:w="763"/>
      </w:tblGrid>
      <w:tr w:rsidR="006C4306" w:rsidRPr="00771208" w14:paraId="559AD40A" w14:textId="77777777" w:rsidTr="00686703">
        <w:trPr>
          <w:trHeight w:val="405"/>
        </w:trPr>
        <w:tc>
          <w:tcPr>
            <w:tcW w:w="798" w:type="pct"/>
            <w:vMerge w:val="restart"/>
            <w:shd w:val="clear" w:color="auto" w:fill="008E40"/>
            <w:vAlign w:val="center"/>
          </w:tcPr>
          <w:p w14:paraId="1ACADB58" w14:textId="77777777" w:rsidR="006C4306" w:rsidRPr="00771208" w:rsidRDefault="006C4306" w:rsidP="00F561E7">
            <w:pPr>
              <w:spacing w:after="0"/>
              <w:jc w:val="center"/>
              <w:rPr>
                <w:rFonts w:cstheme="minorHAnsi"/>
                <w:b/>
                <w:bCs/>
                <w:color w:val="002060"/>
                <w:sz w:val="18"/>
                <w:szCs w:val="18"/>
              </w:rPr>
            </w:pPr>
            <w:r w:rsidRPr="00771208">
              <w:rPr>
                <w:rFonts w:cstheme="minorHAnsi"/>
                <w:b/>
                <w:bCs/>
                <w:color w:val="FFFFFF" w:themeColor="background1"/>
                <w:sz w:val="18"/>
                <w:szCs w:val="18"/>
              </w:rPr>
              <w:t>Codice intervento</w:t>
            </w:r>
          </w:p>
        </w:tc>
        <w:tc>
          <w:tcPr>
            <w:tcW w:w="362" w:type="pct"/>
            <w:vMerge w:val="restart"/>
            <w:vAlign w:val="center"/>
          </w:tcPr>
          <w:p w14:paraId="734D7D9B" w14:textId="77777777" w:rsidR="006C4306" w:rsidRPr="00771208" w:rsidRDefault="006C4306" w:rsidP="00F561E7">
            <w:pPr>
              <w:spacing w:after="0"/>
              <w:jc w:val="center"/>
              <w:rPr>
                <w:rFonts w:cstheme="minorHAnsi"/>
                <w:b/>
                <w:bCs/>
                <w:sz w:val="18"/>
                <w:szCs w:val="18"/>
              </w:rPr>
            </w:pPr>
            <w:r w:rsidRPr="00771208">
              <w:rPr>
                <w:rFonts w:cstheme="minorHAnsi"/>
                <w:b/>
                <w:bCs/>
                <w:sz w:val="18"/>
                <w:szCs w:val="18"/>
              </w:rPr>
              <w:t>SRG10</w:t>
            </w:r>
          </w:p>
        </w:tc>
        <w:tc>
          <w:tcPr>
            <w:tcW w:w="610" w:type="pct"/>
            <w:vMerge w:val="restart"/>
            <w:shd w:val="clear" w:color="auto" w:fill="008E40"/>
            <w:vAlign w:val="center"/>
          </w:tcPr>
          <w:p w14:paraId="7ED89DD0" w14:textId="77777777" w:rsidR="006C4306" w:rsidRPr="00771208" w:rsidRDefault="006C4306" w:rsidP="00F561E7">
            <w:pPr>
              <w:spacing w:after="0"/>
              <w:jc w:val="center"/>
              <w:rPr>
                <w:rFonts w:cstheme="minorHAnsi"/>
                <w:b/>
                <w:bCs/>
                <w:color w:val="002060"/>
                <w:sz w:val="18"/>
                <w:szCs w:val="18"/>
              </w:rPr>
            </w:pPr>
            <w:r w:rsidRPr="00771208">
              <w:rPr>
                <w:rFonts w:cstheme="minorHAnsi"/>
                <w:b/>
                <w:bCs/>
                <w:color w:val="FFFFFF" w:themeColor="background1"/>
                <w:sz w:val="18"/>
                <w:szCs w:val="18"/>
              </w:rPr>
              <w:t>Titolo intervento</w:t>
            </w:r>
          </w:p>
        </w:tc>
        <w:tc>
          <w:tcPr>
            <w:tcW w:w="1824" w:type="pct"/>
            <w:gridSpan w:val="2"/>
            <w:vMerge w:val="restart"/>
            <w:vAlign w:val="center"/>
          </w:tcPr>
          <w:p w14:paraId="572B342A" w14:textId="77777777" w:rsidR="006C4306" w:rsidRPr="00771208" w:rsidRDefault="006C4306" w:rsidP="00F561E7">
            <w:pPr>
              <w:spacing w:after="0"/>
              <w:jc w:val="center"/>
              <w:rPr>
                <w:rFonts w:cstheme="minorHAnsi"/>
                <w:b/>
                <w:bCs/>
                <w:sz w:val="18"/>
                <w:szCs w:val="18"/>
              </w:rPr>
            </w:pPr>
            <w:r w:rsidRPr="00771208">
              <w:rPr>
                <w:rFonts w:cstheme="minorHAnsi"/>
                <w:b/>
                <w:bCs/>
                <w:sz w:val="18"/>
                <w:szCs w:val="18"/>
              </w:rPr>
              <w:t xml:space="preserve">Promozione dei </w:t>
            </w:r>
            <w:r>
              <w:rPr>
                <w:rFonts w:cstheme="minorHAnsi"/>
                <w:b/>
                <w:bCs/>
                <w:sz w:val="18"/>
                <w:szCs w:val="18"/>
              </w:rPr>
              <w:t>prodotti</w:t>
            </w:r>
            <w:r w:rsidRPr="00771208">
              <w:rPr>
                <w:rFonts w:cstheme="minorHAnsi"/>
                <w:b/>
                <w:bCs/>
                <w:sz w:val="18"/>
                <w:szCs w:val="18"/>
              </w:rPr>
              <w:t xml:space="preserve"> di qualità</w:t>
            </w:r>
          </w:p>
        </w:tc>
        <w:tc>
          <w:tcPr>
            <w:tcW w:w="658" w:type="pct"/>
            <w:vMerge w:val="restart"/>
            <w:shd w:val="clear" w:color="auto" w:fill="008E40"/>
            <w:vAlign w:val="center"/>
          </w:tcPr>
          <w:p w14:paraId="2F7D15FC"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Attivato da Regione Lombardia</w:t>
            </w:r>
          </w:p>
        </w:tc>
        <w:tc>
          <w:tcPr>
            <w:tcW w:w="372" w:type="pct"/>
            <w:shd w:val="clear" w:color="auto" w:fill="92D050"/>
            <w:vAlign w:val="center"/>
          </w:tcPr>
          <w:p w14:paraId="6CC13F82"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Sì</w:t>
            </w:r>
          </w:p>
        </w:tc>
        <w:sdt>
          <w:sdtPr>
            <w:rPr>
              <w:rFonts w:cstheme="minorHAnsi"/>
            </w:rPr>
            <w:id w:val="2005546576"/>
            <w14:checkbox>
              <w14:checked w14:val="1"/>
              <w14:checkedState w14:val="2612" w14:font="MS Gothic"/>
              <w14:uncheckedState w14:val="2610" w14:font="MS Gothic"/>
            </w14:checkbox>
          </w:sdtPr>
          <w:sdtEndPr/>
          <w:sdtContent>
            <w:tc>
              <w:tcPr>
                <w:tcW w:w="376" w:type="pct"/>
                <w:vAlign w:val="center"/>
              </w:tcPr>
              <w:p w14:paraId="4CAE4BB2" w14:textId="77777777" w:rsidR="006C4306" w:rsidRPr="0077120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771208" w14:paraId="1A44F77C" w14:textId="77777777" w:rsidTr="00686703">
        <w:trPr>
          <w:trHeight w:val="405"/>
        </w:trPr>
        <w:tc>
          <w:tcPr>
            <w:tcW w:w="798" w:type="pct"/>
            <w:vMerge/>
            <w:shd w:val="clear" w:color="auto" w:fill="008E40"/>
            <w:vAlign w:val="center"/>
          </w:tcPr>
          <w:p w14:paraId="2FC55E72" w14:textId="77777777" w:rsidR="006C4306" w:rsidRPr="00771208" w:rsidRDefault="006C4306" w:rsidP="00F561E7">
            <w:pPr>
              <w:spacing w:after="0"/>
              <w:rPr>
                <w:rFonts w:cstheme="minorHAnsi"/>
                <w:sz w:val="18"/>
                <w:szCs w:val="18"/>
              </w:rPr>
            </w:pPr>
          </w:p>
        </w:tc>
        <w:tc>
          <w:tcPr>
            <w:tcW w:w="362" w:type="pct"/>
            <w:vMerge/>
            <w:vAlign w:val="center"/>
          </w:tcPr>
          <w:p w14:paraId="41C51AF3" w14:textId="77777777" w:rsidR="006C4306" w:rsidRPr="00771208" w:rsidRDefault="006C4306" w:rsidP="00F561E7">
            <w:pPr>
              <w:spacing w:after="0"/>
              <w:rPr>
                <w:rFonts w:cstheme="minorHAnsi"/>
                <w:sz w:val="18"/>
                <w:szCs w:val="18"/>
              </w:rPr>
            </w:pPr>
          </w:p>
        </w:tc>
        <w:tc>
          <w:tcPr>
            <w:tcW w:w="610" w:type="pct"/>
            <w:vMerge/>
            <w:shd w:val="clear" w:color="auto" w:fill="008E40"/>
            <w:vAlign w:val="center"/>
          </w:tcPr>
          <w:p w14:paraId="41A7A675" w14:textId="77777777" w:rsidR="006C4306" w:rsidRPr="00771208" w:rsidRDefault="006C4306" w:rsidP="00F561E7">
            <w:pPr>
              <w:spacing w:after="0"/>
              <w:rPr>
                <w:rFonts w:cstheme="minorHAnsi"/>
                <w:sz w:val="18"/>
                <w:szCs w:val="18"/>
              </w:rPr>
            </w:pPr>
          </w:p>
        </w:tc>
        <w:tc>
          <w:tcPr>
            <w:tcW w:w="1824" w:type="pct"/>
            <w:gridSpan w:val="2"/>
            <w:vMerge/>
            <w:vAlign w:val="center"/>
          </w:tcPr>
          <w:p w14:paraId="57A9A999" w14:textId="77777777" w:rsidR="006C4306" w:rsidRPr="00771208" w:rsidRDefault="006C4306" w:rsidP="00F561E7">
            <w:pPr>
              <w:spacing w:after="0"/>
              <w:rPr>
                <w:rFonts w:cstheme="minorHAnsi"/>
                <w:sz w:val="18"/>
                <w:szCs w:val="18"/>
              </w:rPr>
            </w:pPr>
          </w:p>
        </w:tc>
        <w:tc>
          <w:tcPr>
            <w:tcW w:w="658" w:type="pct"/>
            <w:vMerge/>
            <w:shd w:val="clear" w:color="auto" w:fill="008E40"/>
            <w:vAlign w:val="center"/>
          </w:tcPr>
          <w:p w14:paraId="22DC3D48" w14:textId="77777777" w:rsidR="006C4306" w:rsidRPr="00771208" w:rsidRDefault="006C4306" w:rsidP="00F561E7">
            <w:pPr>
              <w:spacing w:after="0"/>
              <w:jc w:val="center"/>
              <w:rPr>
                <w:rFonts w:cstheme="minorHAnsi"/>
                <w:b/>
                <w:bCs/>
                <w:color w:val="FFFFFF" w:themeColor="background1"/>
                <w:sz w:val="18"/>
                <w:szCs w:val="18"/>
              </w:rPr>
            </w:pPr>
          </w:p>
        </w:tc>
        <w:tc>
          <w:tcPr>
            <w:tcW w:w="372" w:type="pct"/>
            <w:shd w:val="clear" w:color="auto" w:fill="FF0000"/>
            <w:vAlign w:val="center"/>
          </w:tcPr>
          <w:p w14:paraId="7627BFCE" w14:textId="77777777" w:rsidR="006C4306" w:rsidRPr="00771208" w:rsidRDefault="006C4306" w:rsidP="00F561E7">
            <w:pPr>
              <w:spacing w:after="0"/>
              <w:jc w:val="center"/>
              <w:rPr>
                <w:rFonts w:cstheme="minorHAnsi"/>
                <w:b/>
                <w:bCs/>
                <w:color w:val="FFFFFF" w:themeColor="background1"/>
                <w:sz w:val="18"/>
                <w:szCs w:val="18"/>
              </w:rPr>
            </w:pPr>
            <w:r w:rsidRPr="00771208">
              <w:rPr>
                <w:rFonts w:cstheme="minorHAnsi"/>
                <w:b/>
                <w:bCs/>
                <w:color w:val="FFFFFF" w:themeColor="background1"/>
                <w:sz w:val="18"/>
                <w:szCs w:val="18"/>
              </w:rPr>
              <w:t>No</w:t>
            </w:r>
          </w:p>
        </w:tc>
        <w:sdt>
          <w:sdtPr>
            <w:rPr>
              <w:rFonts w:cstheme="minorHAnsi"/>
            </w:rPr>
            <w:id w:val="-304625016"/>
            <w14:checkbox>
              <w14:checked w14:val="0"/>
              <w14:checkedState w14:val="2612" w14:font="MS Gothic"/>
              <w14:uncheckedState w14:val="2610" w14:font="MS Gothic"/>
            </w14:checkbox>
          </w:sdtPr>
          <w:sdtEndPr/>
          <w:sdtContent>
            <w:tc>
              <w:tcPr>
                <w:tcW w:w="376" w:type="pct"/>
                <w:vAlign w:val="center"/>
              </w:tcPr>
              <w:p w14:paraId="6DF63B11" w14:textId="77777777" w:rsidR="006C4306" w:rsidRPr="0077120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771208" w14:paraId="26A009E9" w14:textId="77777777" w:rsidTr="00686703">
        <w:trPr>
          <w:trHeight w:val="70"/>
        </w:trPr>
        <w:tc>
          <w:tcPr>
            <w:tcW w:w="1160" w:type="pct"/>
            <w:gridSpan w:val="2"/>
            <w:shd w:val="clear" w:color="auto" w:fill="008E40"/>
            <w:vAlign w:val="center"/>
          </w:tcPr>
          <w:p w14:paraId="62D710B5" w14:textId="77777777" w:rsidR="006C4306" w:rsidRPr="00C161BF" w:rsidRDefault="006C4306" w:rsidP="00F561E7">
            <w:pPr>
              <w:spacing w:after="0"/>
              <w:jc w:val="center"/>
              <w:rPr>
                <w:rFonts w:cstheme="minorHAnsi"/>
                <w:b/>
                <w:bCs/>
                <w:sz w:val="18"/>
                <w:szCs w:val="18"/>
                <w:lang w:val="en-GB"/>
              </w:rPr>
            </w:pPr>
            <w:r w:rsidRPr="00C161BF">
              <w:rPr>
                <w:rFonts w:cstheme="minorHAnsi"/>
                <w:b/>
                <w:bCs/>
                <w:color w:val="FFFFFF" w:themeColor="background1"/>
                <w:sz w:val="18"/>
                <w:szCs w:val="18"/>
                <w:lang w:val="en-GB"/>
              </w:rPr>
              <w:t>Spesa Pubblica</w:t>
            </w:r>
          </w:p>
        </w:tc>
        <w:tc>
          <w:tcPr>
            <w:tcW w:w="1160" w:type="pct"/>
            <w:gridSpan w:val="2"/>
            <w:vAlign w:val="center"/>
          </w:tcPr>
          <w:p w14:paraId="6FA8E696" w14:textId="77777777" w:rsidR="006C4306" w:rsidRPr="00771208" w:rsidRDefault="006C4306" w:rsidP="00F561E7">
            <w:pPr>
              <w:spacing w:after="0"/>
              <w:jc w:val="center"/>
              <w:rPr>
                <w:rFonts w:cstheme="minorHAnsi"/>
                <w:sz w:val="18"/>
                <w:szCs w:val="18"/>
                <w:lang w:val="it"/>
              </w:rPr>
            </w:pPr>
            <w:r w:rsidRPr="00771208">
              <w:rPr>
                <w:rFonts w:cstheme="minorHAnsi"/>
                <w:sz w:val="18"/>
                <w:szCs w:val="18"/>
                <w:lang w:val="it"/>
              </w:rPr>
              <w:t>7.500.000,00</w:t>
            </w:r>
            <w:r>
              <w:rPr>
                <w:rFonts w:cstheme="minorHAnsi"/>
                <w:sz w:val="18"/>
                <w:szCs w:val="18"/>
                <w:lang w:val="it"/>
              </w:rPr>
              <w:t xml:space="preserve"> </w:t>
            </w:r>
            <w:r w:rsidRPr="00771208">
              <w:rPr>
                <w:rFonts w:cstheme="minorHAnsi"/>
                <w:sz w:val="18"/>
                <w:szCs w:val="18"/>
                <w:lang w:val="it"/>
              </w:rPr>
              <w:t>€</w:t>
            </w:r>
          </w:p>
        </w:tc>
        <w:tc>
          <w:tcPr>
            <w:tcW w:w="1932" w:type="pct"/>
            <w:gridSpan w:val="2"/>
            <w:shd w:val="clear" w:color="auto" w:fill="008E40"/>
            <w:vAlign w:val="center"/>
          </w:tcPr>
          <w:p w14:paraId="3DA30BD8" w14:textId="77777777" w:rsidR="006C4306" w:rsidRPr="00C161BF" w:rsidRDefault="006C4306" w:rsidP="00F561E7">
            <w:pPr>
              <w:spacing w:after="0"/>
              <w:jc w:val="center"/>
              <w:rPr>
                <w:rFonts w:cstheme="minorHAnsi"/>
                <w:b/>
                <w:bCs/>
                <w:color w:val="FFFFFF" w:themeColor="background1"/>
                <w:sz w:val="18"/>
                <w:szCs w:val="18"/>
                <w:lang w:val="it"/>
              </w:rPr>
            </w:pPr>
            <w:r w:rsidRPr="00C161BF">
              <w:rPr>
                <w:rFonts w:cstheme="minorHAnsi"/>
                <w:b/>
                <w:bCs/>
                <w:color w:val="FFFFFF" w:themeColor="background1"/>
                <w:sz w:val="18"/>
                <w:szCs w:val="18"/>
                <w:lang w:val="en-GB"/>
              </w:rPr>
              <w:t>Contributo del FEASR</w:t>
            </w:r>
          </w:p>
        </w:tc>
        <w:tc>
          <w:tcPr>
            <w:tcW w:w="748" w:type="pct"/>
            <w:gridSpan w:val="2"/>
            <w:vAlign w:val="center"/>
          </w:tcPr>
          <w:p w14:paraId="330A20FB" w14:textId="77777777" w:rsidR="006C4306" w:rsidRPr="00771208" w:rsidRDefault="006C4306" w:rsidP="00F561E7">
            <w:pPr>
              <w:spacing w:after="0"/>
              <w:jc w:val="center"/>
              <w:rPr>
                <w:rFonts w:cstheme="minorHAnsi"/>
                <w:sz w:val="18"/>
                <w:szCs w:val="18"/>
                <w:lang w:val="it"/>
              </w:rPr>
            </w:pPr>
            <w:r w:rsidRPr="00771208">
              <w:rPr>
                <w:rFonts w:cstheme="minorHAnsi"/>
                <w:sz w:val="18"/>
                <w:szCs w:val="18"/>
                <w:lang w:val="it"/>
              </w:rPr>
              <w:t>3.052.500,00</w:t>
            </w:r>
            <w:r>
              <w:rPr>
                <w:rFonts w:cstheme="minorHAnsi"/>
                <w:sz w:val="18"/>
                <w:szCs w:val="18"/>
                <w:lang w:val="it"/>
              </w:rPr>
              <w:t xml:space="preserve"> </w:t>
            </w:r>
            <w:r w:rsidRPr="00771208">
              <w:rPr>
                <w:rFonts w:cstheme="minorHAnsi"/>
                <w:sz w:val="18"/>
                <w:szCs w:val="18"/>
                <w:lang w:val="it"/>
              </w:rPr>
              <w:t>€</w:t>
            </w:r>
          </w:p>
        </w:tc>
      </w:tr>
      <w:tr w:rsidR="006C4306" w:rsidRPr="00771208" w14:paraId="5EA5F0EE" w14:textId="77777777" w:rsidTr="00686703">
        <w:trPr>
          <w:trHeight w:val="70"/>
        </w:trPr>
        <w:tc>
          <w:tcPr>
            <w:tcW w:w="1160" w:type="pct"/>
            <w:gridSpan w:val="2"/>
            <w:shd w:val="clear" w:color="auto" w:fill="008E40"/>
            <w:vAlign w:val="center"/>
          </w:tcPr>
          <w:p w14:paraId="64A9097B" w14:textId="77777777" w:rsidR="006C4306" w:rsidRPr="009313B9" w:rsidRDefault="006C4306" w:rsidP="00F561E7">
            <w:pPr>
              <w:spacing w:after="0"/>
              <w:jc w:val="center"/>
              <w:rPr>
                <w:rFonts w:cstheme="minorHAnsi"/>
                <w:color w:val="FFFFFF" w:themeColor="background1"/>
                <w:sz w:val="18"/>
                <w:szCs w:val="18"/>
                <w:highlight w:val="green"/>
                <w:lang w:val="en-GB"/>
              </w:rPr>
            </w:pPr>
            <w:r w:rsidRPr="009313B9">
              <w:rPr>
                <w:rFonts w:cstheme="minorHAnsi"/>
                <w:b/>
                <w:bCs/>
                <w:color w:val="FFFFFF" w:themeColor="background1"/>
                <w:sz w:val="18"/>
                <w:szCs w:val="18"/>
                <w:highlight w:val="green"/>
                <w:lang w:val="en-GB"/>
              </w:rPr>
              <w:t>Indicatori di Risultato - R</w:t>
            </w:r>
          </w:p>
        </w:tc>
        <w:tc>
          <w:tcPr>
            <w:tcW w:w="1160" w:type="pct"/>
            <w:gridSpan w:val="2"/>
            <w:vAlign w:val="center"/>
          </w:tcPr>
          <w:p w14:paraId="43DDABB8" w14:textId="77777777" w:rsidR="006C4306" w:rsidRPr="009313B9" w:rsidRDefault="006C4306" w:rsidP="00F561E7">
            <w:pPr>
              <w:spacing w:after="0"/>
              <w:jc w:val="center"/>
              <w:rPr>
                <w:rFonts w:cstheme="minorHAnsi"/>
                <w:sz w:val="18"/>
                <w:szCs w:val="18"/>
                <w:highlight w:val="green"/>
                <w:lang w:val="it"/>
              </w:rPr>
            </w:pPr>
            <w:r w:rsidRPr="009313B9">
              <w:rPr>
                <w:rFonts w:cstheme="minorHAnsi"/>
                <w:sz w:val="18"/>
                <w:szCs w:val="18"/>
                <w:highlight w:val="green"/>
                <w:lang w:val="it"/>
              </w:rPr>
              <w:t>-</w:t>
            </w:r>
          </w:p>
        </w:tc>
        <w:tc>
          <w:tcPr>
            <w:tcW w:w="1932" w:type="pct"/>
            <w:gridSpan w:val="2"/>
            <w:shd w:val="clear" w:color="auto" w:fill="008E40"/>
            <w:vAlign w:val="center"/>
          </w:tcPr>
          <w:p w14:paraId="2A118B3C" w14:textId="77777777" w:rsidR="006C4306" w:rsidRPr="009313B9" w:rsidRDefault="006C4306" w:rsidP="00F561E7">
            <w:pPr>
              <w:spacing w:after="0"/>
              <w:jc w:val="center"/>
              <w:rPr>
                <w:rFonts w:cstheme="minorHAnsi"/>
                <w:color w:val="FFFFFF" w:themeColor="background1"/>
                <w:sz w:val="18"/>
                <w:szCs w:val="18"/>
                <w:highlight w:val="green"/>
                <w:lang w:val="en-GB"/>
              </w:rPr>
            </w:pPr>
            <w:r w:rsidRPr="009313B9">
              <w:rPr>
                <w:rFonts w:cstheme="minorHAnsi"/>
                <w:b/>
                <w:bCs/>
                <w:color w:val="FFFFFF" w:themeColor="background1"/>
                <w:sz w:val="18"/>
                <w:szCs w:val="18"/>
                <w:highlight w:val="green"/>
                <w:lang w:val="en-GB"/>
              </w:rPr>
              <w:t>Indicatori di Output - O</w:t>
            </w:r>
          </w:p>
        </w:tc>
        <w:tc>
          <w:tcPr>
            <w:tcW w:w="748" w:type="pct"/>
            <w:gridSpan w:val="2"/>
            <w:vAlign w:val="center"/>
          </w:tcPr>
          <w:p w14:paraId="7E174B05" w14:textId="77777777" w:rsidR="006C4306" w:rsidRPr="009313B9" w:rsidRDefault="006C4306" w:rsidP="00F561E7">
            <w:pPr>
              <w:spacing w:after="0"/>
              <w:jc w:val="center"/>
              <w:rPr>
                <w:rFonts w:cstheme="minorHAnsi"/>
                <w:sz w:val="18"/>
                <w:szCs w:val="18"/>
                <w:highlight w:val="green"/>
                <w:lang w:val="it"/>
              </w:rPr>
            </w:pPr>
            <w:r w:rsidRPr="009313B9">
              <w:rPr>
                <w:rFonts w:cstheme="minorHAnsi"/>
                <w:sz w:val="18"/>
                <w:szCs w:val="18"/>
                <w:highlight w:val="green"/>
                <w:lang w:val="it"/>
              </w:rPr>
              <w:t>O.32</w:t>
            </w:r>
          </w:p>
        </w:tc>
      </w:tr>
    </w:tbl>
    <w:p w14:paraId="1F18CCE1" w14:textId="77777777" w:rsidR="006C4306" w:rsidRDefault="006C4306" w:rsidP="006C4306">
      <w:pPr>
        <w:spacing w:after="0"/>
      </w:pPr>
    </w:p>
    <w:p w14:paraId="1578953B"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2FC2AB9D" w14:textId="77777777" w:rsidTr="00F561E7">
        <w:tc>
          <w:tcPr>
            <w:tcW w:w="5000" w:type="pct"/>
            <w:gridSpan w:val="2"/>
            <w:shd w:val="clear" w:color="auto" w:fill="008E40"/>
            <w:vAlign w:val="center"/>
          </w:tcPr>
          <w:p w14:paraId="4E01A278"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0252666E" w14:textId="77777777" w:rsidTr="00F561E7">
        <w:tc>
          <w:tcPr>
            <w:tcW w:w="808" w:type="pct"/>
            <w:shd w:val="clear" w:color="auto" w:fill="A7D9A3"/>
            <w:vAlign w:val="center"/>
          </w:tcPr>
          <w:p w14:paraId="5A3E6D97"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27FF259B"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17E92937" w14:textId="77777777" w:rsidTr="00F561E7">
        <w:tc>
          <w:tcPr>
            <w:tcW w:w="808" w:type="pct"/>
            <w:vAlign w:val="center"/>
          </w:tcPr>
          <w:p w14:paraId="2E304980"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vAlign w:val="center"/>
          </w:tcPr>
          <w:p w14:paraId="0D808E8B" w14:textId="77777777" w:rsidR="006C4306" w:rsidRPr="00700099" w:rsidRDefault="006C4306" w:rsidP="00F561E7">
            <w:pPr>
              <w:spacing w:after="0"/>
              <w:jc w:val="both"/>
              <w:rPr>
                <w:rFonts w:cstheme="minorHAnsi"/>
                <w:sz w:val="18"/>
                <w:szCs w:val="18"/>
              </w:rPr>
            </w:pPr>
            <w:r w:rsidRPr="00700099">
              <w:rPr>
                <w:rFonts w:cstheme="minorHAnsi"/>
                <w:sz w:val="18"/>
                <w:szCs w:val="18"/>
              </w:rPr>
              <w:t>Individuazione di priorità tra i diversi regimi di qualità</w:t>
            </w:r>
          </w:p>
        </w:tc>
      </w:tr>
      <w:tr w:rsidR="006C4306" w:rsidRPr="00700099" w14:paraId="3C1757E1" w14:textId="77777777" w:rsidTr="00F561E7">
        <w:tc>
          <w:tcPr>
            <w:tcW w:w="808" w:type="pct"/>
            <w:vAlign w:val="center"/>
          </w:tcPr>
          <w:p w14:paraId="66DED7BA"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Pr>
          <w:p w14:paraId="0E06F5FB"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Qualità delle azioni progettuali </w:t>
            </w:r>
          </w:p>
        </w:tc>
      </w:tr>
      <w:tr w:rsidR="006C4306" w:rsidRPr="00700099" w14:paraId="0676DCBC" w14:textId="77777777" w:rsidTr="00F561E7">
        <w:tc>
          <w:tcPr>
            <w:tcW w:w="808" w:type="pct"/>
            <w:vAlign w:val="center"/>
          </w:tcPr>
          <w:p w14:paraId="66932755" w14:textId="77777777" w:rsidR="006C4306" w:rsidRPr="00700099" w:rsidRDefault="006C4306" w:rsidP="00F561E7">
            <w:pPr>
              <w:spacing w:after="0"/>
              <w:jc w:val="center"/>
              <w:rPr>
                <w:rFonts w:cstheme="minorHAnsi"/>
                <w:sz w:val="18"/>
                <w:szCs w:val="18"/>
              </w:rPr>
            </w:pPr>
            <w:r>
              <w:rPr>
                <w:rFonts w:cstheme="minorHAnsi"/>
                <w:sz w:val="18"/>
                <w:szCs w:val="18"/>
              </w:rPr>
              <w:t>-</w:t>
            </w:r>
          </w:p>
        </w:tc>
        <w:tc>
          <w:tcPr>
            <w:tcW w:w="4192" w:type="pct"/>
          </w:tcPr>
          <w:p w14:paraId="3658C47E" w14:textId="77777777" w:rsidR="006C4306" w:rsidRPr="00700099" w:rsidRDefault="006C4306" w:rsidP="00F561E7">
            <w:pPr>
              <w:spacing w:after="0"/>
              <w:jc w:val="both"/>
              <w:rPr>
                <w:rFonts w:cstheme="minorHAnsi"/>
                <w:sz w:val="18"/>
                <w:szCs w:val="18"/>
              </w:rPr>
            </w:pPr>
            <w:r w:rsidRPr="00700099">
              <w:rPr>
                <w:rFonts w:cstheme="minorHAnsi"/>
                <w:sz w:val="18"/>
                <w:szCs w:val="18"/>
              </w:rPr>
              <w:t>Aggregazione</w:t>
            </w:r>
          </w:p>
        </w:tc>
      </w:tr>
    </w:tbl>
    <w:p w14:paraId="18FECC4D" w14:textId="77777777" w:rsidR="006C4306" w:rsidRDefault="006C4306" w:rsidP="006C4306">
      <w:pPr>
        <w:spacing w:after="0"/>
      </w:pPr>
    </w:p>
    <w:p w14:paraId="01F05BB3"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35A217E4" w14:textId="77777777" w:rsidTr="00686703">
        <w:tc>
          <w:tcPr>
            <w:tcW w:w="5000" w:type="pct"/>
            <w:gridSpan w:val="2"/>
            <w:shd w:val="clear" w:color="auto" w:fill="008E40"/>
          </w:tcPr>
          <w:p w14:paraId="7CFA9E91"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w:t>
            </w:r>
            <w:r>
              <w:rPr>
                <w:b/>
                <w:bCs/>
                <w:color w:val="FFFFFF" w:themeColor="background1"/>
                <w:sz w:val="18"/>
                <w:szCs w:val="18"/>
              </w:rPr>
              <w:t>eneficiari</w:t>
            </w:r>
          </w:p>
        </w:tc>
      </w:tr>
      <w:tr w:rsidR="006C4306" w:rsidRPr="00167EA2" w14:paraId="64260C18" w14:textId="77777777" w:rsidTr="00686703">
        <w:tc>
          <w:tcPr>
            <w:tcW w:w="832" w:type="pct"/>
            <w:shd w:val="clear" w:color="auto" w:fill="A7D9A3"/>
          </w:tcPr>
          <w:p w14:paraId="267B4FE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63B64FF3"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90485B" w14:paraId="117A8AD1" w14:textId="77777777" w:rsidTr="00686703">
        <w:tc>
          <w:tcPr>
            <w:tcW w:w="5000" w:type="pct"/>
            <w:gridSpan w:val="2"/>
            <w:vAlign w:val="center"/>
          </w:tcPr>
          <w:p w14:paraId="22AAE75C" w14:textId="77777777" w:rsidR="006C4306" w:rsidRPr="0090485B" w:rsidRDefault="006C4306" w:rsidP="00F561E7">
            <w:pPr>
              <w:spacing w:after="0"/>
              <w:jc w:val="both"/>
              <w:rPr>
                <w:rFonts w:cstheme="minorHAnsi"/>
                <w:sz w:val="18"/>
                <w:szCs w:val="18"/>
              </w:rPr>
            </w:pPr>
            <w:r w:rsidRPr="00F000B0">
              <w:rPr>
                <w:rFonts w:cstheme="minorHAnsi"/>
                <w:sz w:val="18"/>
                <w:szCs w:val="18"/>
              </w:rPr>
              <w:t>I beneficiari dell’intervento sono le associazioni di produttori che partecipano ai Regimi di qualità indicati nei criteri di ammissibilità.</w:t>
            </w:r>
            <w:r>
              <w:rPr>
                <w:rFonts w:cstheme="minorHAnsi"/>
                <w:sz w:val="18"/>
                <w:szCs w:val="18"/>
              </w:rPr>
              <w:t xml:space="preserve"> </w:t>
            </w:r>
            <w:r w:rsidRPr="00F000B0">
              <w:rPr>
                <w:rFonts w:cstheme="minorHAnsi"/>
                <w:sz w:val="18"/>
                <w:szCs w:val="18"/>
              </w:rPr>
              <w:t>Possono dunque accedere al sostegno, anche in forma associata, le seguenti categorie di beneficiari:</w:t>
            </w:r>
          </w:p>
        </w:tc>
      </w:tr>
      <w:tr w:rsidR="006C4306" w:rsidRPr="00EF6FAE" w14:paraId="3A38F195" w14:textId="77777777" w:rsidTr="00686703">
        <w:tc>
          <w:tcPr>
            <w:tcW w:w="832" w:type="pct"/>
            <w:vAlign w:val="center"/>
          </w:tcPr>
          <w:p w14:paraId="252C37F6" w14:textId="77777777" w:rsidR="006C4306" w:rsidRPr="00C32B4F" w:rsidRDefault="006C4306" w:rsidP="00F561E7">
            <w:pPr>
              <w:spacing w:after="0"/>
              <w:jc w:val="center"/>
              <w:rPr>
                <w:rFonts w:cstheme="minorHAnsi"/>
                <w:b/>
                <w:bCs/>
                <w:sz w:val="18"/>
                <w:szCs w:val="18"/>
              </w:rPr>
            </w:pPr>
            <w:r>
              <w:rPr>
                <w:rFonts w:cstheme="minorHAnsi"/>
                <w:b/>
                <w:bCs/>
                <w:sz w:val="18"/>
                <w:szCs w:val="18"/>
              </w:rPr>
              <w:t>-</w:t>
            </w:r>
          </w:p>
        </w:tc>
        <w:tc>
          <w:tcPr>
            <w:tcW w:w="4168" w:type="pct"/>
            <w:vAlign w:val="center"/>
          </w:tcPr>
          <w:p w14:paraId="2C6BAF83" w14:textId="77777777" w:rsidR="006C4306" w:rsidRPr="00EF6FAE" w:rsidRDefault="006C4306" w:rsidP="00F561E7">
            <w:pPr>
              <w:spacing w:after="0"/>
              <w:jc w:val="both"/>
              <w:rPr>
                <w:rFonts w:cstheme="minorHAnsi"/>
                <w:sz w:val="18"/>
                <w:szCs w:val="18"/>
              </w:rPr>
            </w:pPr>
            <w:r>
              <w:rPr>
                <w:rFonts w:cstheme="minorHAnsi"/>
                <w:sz w:val="18"/>
                <w:szCs w:val="18"/>
              </w:rPr>
              <w:t>I</w:t>
            </w:r>
            <w:r w:rsidRPr="00F000B0">
              <w:rPr>
                <w:rFonts w:cstheme="minorHAnsi"/>
                <w:sz w:val="18"/>
                <w:szCs w:val="18"/>
              </w:rPr>
              <w:t xml:space="preserve"> gruppi di produttori, anche temporanei, o le loro associazioni di qualsiasi natura giuridica, incluse le Organizzazioni di </w:t>
            </w:r>
            <w:r>
              <w:rPr>
                <w:rFonts w:cstheme="minorHAnsi"/>
                <w:sz w:val="18"/>
                <w:szCs w:val="18"/>
              </w:rPr>
              <w:t>P</w:t>
            </w:r>
            <w:r w:rsidRPr="00F000B0">
              <w:rPr>
                <w:rFonts w:cstheme="minorHAnsi"/>
                <w:sz w:val="18"/>
                <w:szCs w:val="18"/>
              </w:rPr>
              <w:t>roduttori e le loro associazioni riconosciute ai sensi della normativa regionale, nazionale e unionale</w:t>
            </w:r>
          </w:p>
        </w:tc>
      </w:tr>
      <w:tr w:rsidR="006C4306" w:rsidRPr="00EF6FAE" w14:paraId="2375D5B0" w14:textId="77777777" w:rsidTr="00686703">
        <w:tc>
          <w:tcPr>
            <w:tcW w:w="832" w:type="pct"/>
            <w:vAlign w:val="center"/>
          </w:tcPr>
          <w:p w14:paraId="3598B56D" w14:textId="77777777" w:rsidR="006C4306" w:rsidRPr="00C32B4F" w:rsidRDefault="006C4306" w:rsidP="00F561E7">
            <w:pPr>
              <w:spacing w:after="0"/>
              <w:jc w:val="center"/>
              <w:rPr>
                <w:rFonts w:cstheme="minorHAnsi"/>
                <w:b/>
                <w:bCs/>
                <w:sz w:val="18"/>
                <w:szCs w:val="18"/>
              </w:rPr>
            </w:pPr>
            <w:r>
              <w:rPr>
                <w:rFonts w:cstheme="minorHAnsi"/>
                <w:b/>
                <w:bCs/>
                <w:sz w:val="18"/>
                <w:szCs w:val="18"/>
              </w:rPr>
              <w:t>-</w:t>
            </w:r>
          </w:p>
        </w:tc>
        <w:tc>
          <w:tcPr>
            <w:tcW w:w="4168" w:type="pct"/>
            <w:vAlign w:val="center"/>
          </w:tcPr>
          <w:p w14:paraId="3E74D756" w14:textId="77777777" w:rsidR="006C4306" w:rsidRPr="00EF6FAE" w:rsidRDefault="006C4306" w:rsidP="00F561E7">
            <w:pPr>
              <w:spacing w:after="0"/>
              <w:jc w:val="both"/>
              <w:rPr>
                <w:rFonts w:cstheme="minorHAnsi"/>
                <w:sz w:val="18"/>
                <w:szCs w:val="18"/>
              </w:rPr>
            </w:pPr>
            <w:r>
              <w:rPr>
                <w:rFonts w:cstheme="minorHAnsi"/>
                <w:sz w:val="18"/>
                <w:szCs w:val="18"/>
              </w:rPr>
              <w:t>I</w:t>
            </w:r>
            <w:r w:rsidRPr="00F000B0">
              <w:rPr>
                <w:rFonts w:cstheme="minorHAnsi"/>
                <w:sz w:val="18"/>
                <w:szCs w:val="18"/>
              </w:rPr>
              <w:t xml:space="preserve"> Consorzi di tutela (riconosciuti dal M</w:t>
            </w:r>
            <w:r>
              <w:rPr>
                <w:rFonts w:cstheme="minorHAnsi"/>
                <w:sz w:val="18"/>
                <w:szCs w:val="18"/>
              </w:rPr>
              <w:t>IPAAF</w:t>
            </w:r>
            <w:r w:rsidRPr="00F000B0">
              <w:rPr>
                <w:rFonts w:cstheme="minorHAnsi"/>
                <w:sz w:val="18"/>
                <w:szCs w:val="18"/>
              </w:rPr>
              <w:t>)</w:t>
            </w:r>
            <w:r>
              <w:rPr>
                <w:rFonts w:cstheme="minorHAnsi"/>
                <w:sz w:val="18"/>
                <w:szCs w:val="18"/>
              </w:rPr>
              <w:t xml:space="preserve">; </w:t>
            </w:r>
          </w:p>
        </w:tc>
      </w:tr>
      <w:tr w:rsidR="006C4306" w:rsidRPr="00EF6FAE" w14:paraId="440FD599" w14:textId="77777777" w:rsidTr="00686703">
        <w:tc>
          <w:tcPr>
            <w:tcW w:w="832" w:type="pct"/>
            <w:vAlign w:val="center"/>
          </w:tcPr>
          <w:p w14:paraId="7A937370" w14:textId="77777777" w:rsidR="006C4306" w:rsidRPr="00C30E17" w:rsidRDefault="006C4306" w:rsidP="00F561E7">
            <w:pPr>
              <w:spacing w:after="0"/>
              <w:jc w:val="center"/>
              <w:rPr>
                <w:rFonts w:cstheme="minorHAnsi"/>
                <w:b/>
                <w:bCs/>
                <w:strike/>
                <w:color w:val="FF0000"/>
                <w:sz w:val="18"/>
                <w:szCs w:val="18"/>
                <w:highlight w:val="yellow"/>
              </w:rPr>
            </w:pPr>
            <w:r w:rsidRPr="00C30E17">
              <w:rPr>
                <w:rFonts w:cstheme="minorHAnsi"/>
                <w:b/>
                <w:bCs/>
                <w:strike/>
                <w:color w:val="FF0000"/>
                <w:sz w:val="18"/>
                <w:szCs w:val="18"/>
                <w:highlight w:val="yellow"/>
              </w:rPr>
              <w:t>-</w:t>
            </w:r>
          </w:p>
        </w:tc>
        <w:tc>
          <w:tcPr>
            <w:tcW w:w="4168" w:type="pct"/>
            <w:vAlign w:val="center"/>
          </w:tcPr>
          <w:p w14:paraId="05C079DD" w14:textId="77777777" w:rsidR="006C4306" w:rsidRPr="00C30E17" w:rsidRDefault="006C4306" w:rsidP="00F561E7">
            <w:pPr>
              <w:spacing w:after="0"/>
              <w:jc w:val="both"/>
              <w:rPr>
                <w:rFonts w:cstheme="minorHAnsi"/>
                <w:strike/>
                <w:color w:val="FF0000"/>
                <w:sz w:val="18"/>
                <w:szCs w:val="18"/>
                <w:highlight w:val="yellow"/>
              </w:rPr>
            </w:pPr>
            <w:r w:rsidRPr="00C30E17">
              <w:rPr>
                <w:rFonts w:cstheme="minorHAnsi"/>
                <w:strike/>
                <w:color w:val="FF0000"/>
                <w:sz w:val="18"/>
                <w:szCs w:val="18"/>
                <w:highlight w:val="yellow"/>
              </w:rPr>
              <w:t>Le Reti di impresa fra produttori dei regimi ammessi al sostegno</w:t>
            </w:r>
          </w:p>
        </w:tc>
      </w:tr>
      <w:tr w:rsidR="006C4306" w:rsidRPr="00167EA2" w14:paraId="50E87954" w14:textId="77777777" w:rsidTr="00686703">
        <w:tc>
          <w:tcPr>
            <w:tcW w:w="5000" w:type="pct"/>
            <w:gridSpan w:val="2"/>
            <w:shd w:val="clear" w:color="auto" w:fill="008E40"/>
          </w:tcPr>
          <w:p w14:paraId="2E821EE8" w14:textId="77777777" w:rsidR="006C4306" w:rsidRPr="00167EA2" w:rsidRDefault="006C4306" w:rsidP="00F561E7">
            <w:pPr>
              <w:spacing w:after="0"/>
              <w:jc w:val="center"/>
              <w:rPr>
                <w:rFonts w:cstheme="minorHAnsi"/>
                <w:b/>
                <w:bCs/>
                <w:sz w:val="18"/>
                <w:szCs w:val="18"/>
              </w:rPr>
            </w:pPr>
            <w:r w:rsidRPr="00167EA2">
              <w:rPr>
                <w:rFonts w:cstheme="minorHAnsi"/>
                <w:b/>
                <w:bCs/>
                <w:color w:val="FFFFFF" w:themeColor="background1"/>
                <w:sz w:val="18"/>
                <w:szCs w:val="18"/>
              </w:rPr>
              <w:t>Criteri di ammissibilità</w:t>
            </w:r>
            <w:r>
              <w:rPr>
                <w:rFonts w:cstheme="minorHAnsi"/>
                <w:b/>
                <w:bCs/>
                <w:color w:val="FFFFFF" w:themeColor="background1"/>
                <w:sz w:val="18"/>
                <w:szCs w:val="18"/>
              </w:rPr>
              <w:t xml:space="preserve"> </w:t>
            </w:r>
          </w:p>
        </w:tc>
      </w:tr>
      <w:tr w:rsidR="006C4306" w:rsidRPr="00167EA2" w14:paraId="108FEB03" w14:textId="77777777" w:rsidTr="00686703">
        <w:tc>
          <w:tcPr>
            <w:tcW w:w="832" w:type="pct"/>
            <w:shd w:val="clear" w:color="auto" w:fill="A7D9A3"/>
          </w:tcPr>
          <w:p w14:paraId="01837D9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2C749BF6"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31964E02" w14:textId="77777777" w:rsidTr="00686703">
        <w:tc>
          <w:tcPr>
            <w:tcW w:w="832" w:type="pct"/>
            <w:shd w:val="clear" w:color="auto" w:fill="auto"/>
            <w:vAlign w:val="center"/>
          </w:tcPr>
          <w:p w14:paraId="7C378B5F"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C01</w:t>
            </w:r>
          </w:p>
        </w:tc>
        <w:tc>
          <w:tcPr>
            <w:tcW w:w="4168" w:type="pct"/>
            <w:shd w:val="clear" w:color="auto" w:fill="auto"/>
            <w:vAlign w:val="center"/>
          </w:tcPr>
          <w:p w14:paraId="79EAA352" w14:textId="77777777" w:rsidR="006C4306" w:rsidRPr="00700099" w:rsidRDefault="006C4306" w:rsidP="00F561E7">
            <w:pPr>
              <w:spacing w:after="0"/>
              <w:jc w:val="both"/>
              <w:rPr>
                <w:rFonts w:cstheme="minorHAnsi"/>
                <w:sz w:val="18"/>
                <w:szCs w:val="18"/>
              </w:rPr>
            </w:pPr>
            <w:r w:rsidRPr="00700099">
              <w:rPr>
                <w:rFonts w:cstheme="minorHAnsi"/>
                <w:sz w:val="18"/>
                <w:szCs w:val="18"/>
              </w:rPr>
              <w:t>Sono oggetto di attività di informazione e promozione ammesse ad aiuto le produzioni afferenti ai seguenti regimi di qualità:</w:t>
            </w:r>
          </w:p>
          <w:p w14:paraId="39888749"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Indicazioni geografiche DOP/IGP – prodotti agricoli e alimentari registrati nello specifico registro dell’Unione</w:t>
            </w:r>
            <w:r>
              <w:rPr>
                <w:rFonts w:cstheme="minorHAnsi"/>
                <w:sz w:val="18"/>
                <w:szCs w:val="18"/>
              </w:rPr>
              <w:t xml:space="preserve"> di cui al </w:t>
            </w:r>
            <w:r w:rsidRPr="00700099">
              <w:rPr>
                <w:rFonts w:cstheme="minorHAnsi"/>
                <w:sz w:val="18"/>
                <w:szCs w:val="18"/>
              </w:rPr>
              <w:t>Reg. (UE) n.</w:t>
            </w:r>
            <w:r>
              <w:rPr>
                <w:rFonts w:cstheme="minorHAnsi"/>
                <w:sz w:val="18"/>
                <w:szCs w:val="18"/>
              </w:rPr>
              <w:t xml:space="preserve"> </w:t>
            </w:r>
            <w:r w:rsidRPr="00700099">
              <w:rPr>
                <w:rFonts w:cstheme="minorHAnsi"/>
                <w:sz w:val="18"/>
                <w:szCs w:val="18"/>
              </w:rPr>
              <w:t>1151/2012 relativo ai regimi di qualità dei prodotti agricoli e alimentari, compresa l'indicazione facoltativa di qualità "prodotto di montagna”</w:t>
            </w:r>
          </w:p>
          <w:p w14:paraId="45BAD728"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 xml:space="preserve">Denominazioni di origini, Indicazioni geografiche e menzioni tradizionali nel settore vitivinicolo </w:t>
            </w:r>
            <w:r>
              <w:rPr>
                <w:rFonts w:cstheme="minorHAnsi"/>
                <w:sz w:val="18"/>
                <w:szCs w:val="18"/>
              </w:rPr>
              <w:t xml:space="preserve">di cui al </w:t>
            </w:r>
            <w:r w:rsidRPr="00700099">
              <w:rPr>
                <w:rFonts w:cstheme="minorHAnsi"/>
                <w:sz w:val="18"/>
                <w:szCs w:val="18"/>
              </w:rPr>
              <w:t>Reg. (UE) n.</w:t>
            </w:r>
            <w:r>
              <w:rPr>
                <w:rFonts w:cstheme="minorHAnsi"/>
                <w:sz w:val="18"/>
                <w:szCs w:val="18"/>
              </w:rPr>
              <w:t xml:space="preserve"> </w:t>
            </w:r>
            <w:r w:rsidRPr="00700099">
              <w:rPr>
                <w:rFonts w:cstheme="minorHAnsi"/>
                <w:sz w:val="18"/>
                <w:szCs w:val="18"/>
              </w:rPr>
              <w:t>1308/2013</w:t>
            </w:r>
          </w:p>
          <w:p w14:paraId="2BDCF8FE"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 xml:space="preserve">STG – prodotti agricoli e alimentari registrati nello specifico registro dell’Unione </w:t>
            </w:r>
            <w:r>
              <w:rPr>
                <w:rFonts w:cstheme="minorHAnsi"/>
                <w:sz w:val="18"/>
                <w:szCs w:val="18"/>
              </w:rPr>
              <w:t xml:space="preserve">di cui al </w:t>
            </w:r>
            <w:r w:rsidRPr="00700099">
              <w:rPr>
                <w:rFonts w:cstheme="minorHAnsi"/>
                <w:sz w:val="18"/>
                <w:szCs w:val="18"/>
              </w:rPr>
              <w:t>Reg. (UE) n.</w:t>
            </w:r>
            <w:r>
              <w:rPr>
                <w:rFonts w:cstheme="minorHAnsi"/>
                <w:sz w:val="18"/>
                <w:szCs w:val="18"/>
              </w:rPr>
              <w:t xml:space="preserve"> </w:t>
            </w:r>
            <w:r w:rsidRPr="00700099">
              <w:rPr>
                <w:rFonts w:cstheme="minorHAnsi"/>
                <w:sz w:val="18"/>
                <w:szCs w:val="18"/>
              </w:rPr>
              <w:t>1151/2012 relativo ai regimi di qualità dei prodotti agricoli e alimentari</w:t>
            </w:r>
          </w:p>
          <w:p w14:paraId="5748EB7C"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 xml:space="preserve">Indicazioni geografiche delle bevande spiritose </w:t>
            </w:r>
            <w:r>
              <w:rPr>
                <w:rFonts w:cstheme="minorHAnsi"/>
                <w:sz w:val="18"/>
                <w:szCs w:val="18"/>
              </w:rPr>
              <w:t xml:space="preserve">di cui al </w:t>
            </w:r>
            <w:r w:rsidRPr="00700099">
              <w:rPr>
                <w:rFonts w:cstheme="minorHAnsi"/>
                <w:sz w:val="18"/>
                <w:szCs w:val="18"/>
              </w:rPr>
              <w:t>Reg. (UE)</w:t>
            </w:r>
            <w:r>
              <w:rPr>
                <w:rFonts w:cstheme="minorHAnsi"/>
                <w:sz w:val="18"/>
                <w:szCs w:val="18"/>
              </w:rPr>
              <w:t xml:space="preserve"> </w:t>
            </w:r>
            <w:r w:rsidRPr="00700099">
              <w:rPr>
                <w:rFonts w:cstheme="minorHAnsi"/>
                <w:sz w:val="18"/>
                <w:szCs w:val="18"/>
              </w:rPr>
              <w:t>2019/787 relativo alla definizione, alla presentazione e all’etichettatura delle bevande spiritose</w:t>
            </w:r>
          </w:p>
          <w:p w14:paraId="237ECB44"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 xml:space="preserve">Indicazioni geografiche dei prodotti vitivinicoli aromatizzati </w:t>
            </w:r>
            <w:r>
              <w:rPr>
                <w:rFonts w:cstheme="minorHAnsi"/>
                <w:sz w:val="18"/>
                <w:szCs w:val="18"/>
              </w:rPr>
              <w:t xml:space="preserve">di cui al </w:t>
            </w:r>
            <w:r w:rsidRPr="00700099">
              <w:rPr>
                <w:rFonts w:cstheme="minorHAnsi"/>
                <w:sz w:val="18"/>
                <w:szCs w:val="18"/>
              </w:rPr>
              <w:t>Reg. (UE) n.</w:t>
            </w:r>
            <w:r>
              <w:rPr>
                <w:rFonts w:cstheme="minorHAnsi"/>
                <w:sz w:val="18"/>
                <w:szCs w:val="18"/>
              </w:rPr>
              <w:t xml:space="preserve"> </w:t>
            </w:r>
            <w:r w:rsidRPr="00700099">
              <w:rPr>
                <w:rFonts w:cstheme="minorHAnsi"/>
                <w:sz w:val="18"/>
                <w:szCs w:val="18"/>
              </w:rPr>
              <w:t>1151/2012 relativo ai regimi di qualità dei prodotti agricoli e alimentari</w:t>
            </w:r>
          </w:p>
          <w:p w14:paraId="5248B3AA"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Produzione biologica – prodotti agricoli e alimentari ottenuti ai sensi del Reg. (UE) n. 848/2018</w:t>
            </w:r>
          </w:p>
          <w:p w14:paraId="4A2150EE"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Produzioni di qualità di cui al Sistema Qualità Nazionale Produzione Integrata – legge 3 febbraio 2011 n.4</w:t>
            </w:r>
          </w:p>
          <w:p w14:paraId="7B2AA1EF" w14:textId="77777777" w:rsidR="006C4306" w:rsidRPr="00700099"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Sistema di Qualità Nazionale Zootecnia</w:t>
            </w:r>
            <w:r>
              <w:rPr>
                <w:rFonts w:cstheme="minorHAnsi"/>
                <w:sz w:val="18"/>
                <w:szCs w:val="18"/>
              </w:rPr>
              <w:t xml:space="preserve"> (SQNZ)</w:t>
            </w:r>
            <w:r w:rsidRPr="00700099">
              <w:rPr>
                <w:rFonts w:cstheme="minorHAnsi"/>
                <w:sz w:val="18"/>
                <w:szCs w:val="18"/>
              </w:rPr>
              <w:t xml:space="preserve"> – prodotti agricoli zootecnici ottenuti in conformità ai disciplinari di produzione iscritti nell’elenco di cui all’articolo 7 del Decreto del Ministro delle Politiche agricole alimentari e forestali del 4 marzo 2011</w:t>
            </w:r>
          </w:p>
          <w:p w14:paraId="2D93481C" w14:textId="77777777" w:rsidR="006C4306" w:rsidRDefault="006C4306" w:rsidP="00F561E7">
            <w:pPr>
              <w:pStyle w:val="Paragrafoelenco"/>
              <w:numPr>
                <w:ilvl w:val="0"/>
                <w:numId w:val="11"/>
              </w:numPr>
              <w:spacing w:after="0"/>
              <w:jc w:val="both"/>
              <w:rPr>
                <w:rFonts w:cstheme="minorHAnsi"/>
                <w:sz w:val="18"/>
                <w:szCs w:val="18"/>
              </w:rPr>
            </w:pPr>
            <w:r w:rsidRPr="00700099">
              <w:rPr>
                <w:rFonts w:cstheme="minorHAnsi"/>
                <w:sz w:val="18"/>
                <w:szCs w:val="18"/>
              </w:rPr>
              <w:t xml:space="preserve">Sistema </w:t>
            </w:r>
            <w:r w:rsidRPr="00685578">
              <w:rPr>
                <w:rFonts w:cstheme="minorHAnsi"/>
                <w:sz w:val="18"/>
                <w:szCs w:val="18"/>
              </w:rPr>
              <w:t>di Qualità Benessere Animale – produzioni ottenute in conformità ai disciplinari di produzione del Sistema</w:t>
            </w:r>
            <w:r w:rsidRPr="00700099">
              <w:rPr>
                <w:rFonts w:cstheme="minorHAnsi"/>
                <w:sz w:val="18"/>
                <w:szCs w:val="18"/>
              </w:rPr>
              <w:t xml:space="preserve"> di Qualità Nazionale per il Benessere Animale (SQNBA) di cui all’art. 224</w:t>
            </w:r>
            <w:r w:rsidRPr="00795149">
              <w:rPr>
                <w:rFonts w:cstheme="minorHAnsi"/>
                <w:i/>
                <w:iCs/>
                <w:sz w:val="18"/>
                <w:szCs w:val="18"/>
              </w:rPr>
              <w:t>bis</w:t>
            </w:r>
            <w:r w:rsidRPr="00700099">
              <w:rPr>
                <w:rFonts w:cstheme="minorHAnsi"/>
                <w:sz w:val="18"/>
                <w:szCs w:val="18"/>
              </w:rPr>
              <w:t xml:space="preserve"> della L. 17 luglio 2020, n. 77</w:t>
            </w:r>
          </w:p>
          <w:p w14:paraId="06421E6F" w14:textId="77777777" w:rsidR="006C4306" w:rsidRPr="00685578" w:rsidRDefault="006C4306" w:rsidP="00F561E7">
            <w:pPr>
              <w:pStyle w:val="Paragrafoelenco"/>
              <w:numPr>
                <w:ilvl w:val="0"/>
                <w:numId w:val="11"/>
              </w:numPr>
              <w:spacing w:after="0"/>
              <w:jc w:val="both"/>
              <w:rPr>
                <w:rFonts w:cstheme="minorHAnsi"/>
                <w:sz w:val="18"/>
                <w:szCs w:val="18"/>
              </w:rPr>
            </w:pPr>
            <w:r w:rsidRPr="00685578">
              <w:rPr>
                <w:rFonts w:cstheme="minorHAnsi"/>
                <w:sz w:val="18"/>
                <w:szCs w:val="18"/>
              </w:rPr>
              <w:t>Regimi di qualità di natura etica e sociale.</w:t>
            </w:r>
          </w:p>
        </w:tc>
      </w:tr>
      <w:tr w:rsidR="006C4306" w:rsidRPr="00167EA2" w14:paraId="343BAFE1" w14:textId="77777777" w:rsidTr="00686703">
        <w:tc>
          <w:tcPr>
            <w:tcW w:w="832" w:type="pct"/>
            <w:shd w:val="clear" w:color="auto" w:fill="auto"/>
            <w:vAlign w:val="center"/>
          </w:tcPr>
          <w:p w14:paraId="6E3B79B7"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C02</w:t>
            </w:r>
          </w:p>
        </w:tc>
        <w:tc>
          <w:tcPr>
            <w:tcW w:w="4168" w:type="pct"/>
            <w:shd w:val="clear" w:color="auto" w:fill="auto"/>
            <w:vAlign w:val="center"/>
          </w:tcPr>
          <w:p w14:paraId="7AB95D42" w14:textId="77777777" w:rsidR="006C4306" w:rsidRPr="00167EA2" w:rsidRDefault="006C4306" w:rsidP="00F561E7">
            <w:pPr>
              <w:spacing w:after="0"/>
              <w:jc w:val="both"/>
              <w:rPr>
                <w:rFonts w:cstheme="minorHAnsi"/>
                <w:b/>
                <w:bCs/>
                <w:sz w:val="18"/>
                <w:szCs w:val="18"/>
              </w:rPr>
            </w:pPr>
            <w:r w:rsidRPr="00700099">
              <w:rPr>
                <w:rFonts w:cstheme="minorHAnsi"/>
                <w:sz w:val="18"/>
                <w:szCs w:val="18"/>
              </w:rPr>
              <w:t>Il sostegno è concesso unicamente per azioni di informazione e promozione e pubblicità effettuate sul mercato interno all’Unione Europea</w:t>
            </w:r>
          </w:p>
        </w:tc>
      </w:tr>
      <w:tr w:rsidR="006C4306" w:rsidRPr="00167EA2" w14:paraId="04C63FEE" w14:textId="77777777" w:rsidTr="00686703">
        <w:tc>
          <w:tcPr>
            <w:tcW w:w="5000" w:type="pct"/>
            <w:gridSpan w:val="2"/>
            <w:shd w:val="clear" w:color="auto" w:fill="008E40"/>
          </w:tcPr>
          <w:p w14:paraId="70D70AC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w:t>
            </w:r>
            <w:r w:rsidRPr="00167EA2">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167EA2" w14:paraId="009C2461" w14:textId="77777777" w:rsidTr="00686703">
        <w:tc>
          <w:tcPr>
            <w:tcW w:w="832" w:type="pct"/>
            <w:shd w:val="clear" w:color="auto" w:fill="A7D9A3"/>
          </w:tcPr>
          <w:p w14:paraId="448F3ED7"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466A8C7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319C0D50" w14:textId="77777777" w:rsidTr="00686703">
        <w:tc>
          <w:tcPr>
            <w:tcW w:w="832" w:type="pct"/>
            <w:shd w:val="clear" w:color="auto" w:fill="auto"/>
            <w:vAlign w:val="center"/>
          </w:tcPr>
          <w:p w14:paraId="012C3A9D" w14:textId="77777777" w:rsidR="006C4306" w:rsidRPr="0001265B" w:rsidRDefault="006C4306" w:rsidP="00F561E7">
            <w:pPr>
              <w:spacing w:after="0"/>
              <w:jc w:val="center"/>
              <w:rPr>
                <w:rFonts w:cstheme="minorHAnsi"/>
                <w:b/>
                <w:bCs/>
                <w:sz w:val="18"/>
                <w:szCs w:val="18"/>
              </w:rPr>
            </w:pPr>
            <w:r w:rsidRPr="0001265B">
              <w:rPr>
                <w:rFonts w:cstheme="minorHAnsi"/>
                <w:b/>
                <w:bCs/>
                <w:sz w:val="18"/>
                <w:szCs w:val="18"/>
              </w:rPr>
              <w:t>SRG10_C_LOM_01</w:t>
            </w:r>
          </w:p>
        </w:tc>
        <w:tc>
          <w:tcPr>
            <w:tcW w:w="4168" w:type="pct"/>
            <w:shd w:val="clear" w:color="auto" w:fill="auto"/>
            <w:vAlign w:val="center"/>
          </w:tcPr>
          <w:p w14:paraId="18D1544F" w14:textId="77777777" w:rsidR="006C4306" w:rsidRPr="0001265B" w:rsidRDefault="006C4306" w:rsidP="00F561E7">
            <w:pPr>
              <w:spacing w:after="0"/>
              <w:jc w:val="both"/>
              <w:rPr>
                <w:rFonts w:cstheme="minorHAnsi"/>
                <w:b/>
                <w:bCs/>
                <w:sz w:val="18"/>
                <w:szCs w:val="18"/>
              </w:rPr>
            </w:pPr>
            <w:r w:rsidRPr="0001265B">
              <w:rPr>
                <w:rFonts w:cstheme="minorHAnsi"/>
                <w:sz w:val="18"/>
                <w:szCs w:val="18"/>
              </w:rPr>
              <w:t xml:space="preserve">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w:t>
            </w:r>
            <w:r>
              <w:rPr>
                <w:rFonts w:cstheme="minorHAnsi"/>
                <w:sz w:val="18"/>
                <w:szCs w:val="18"/>
              </w:rPr>
              <w:t xml:space="preserve">sia </w:t>
            </w:r>
            <w:r w:rsidRPr="0001265B">
              <w:rPr>
                <w:rFonts w:cstheme="minorHAnsi"/>
                <w:sz w:val="18"/>
                <w:szCs w:val="18"/>
              </w:rPr>
              <w:t>al di sotto di</w:t>
            </w:r>
            <w:r>
              <w:rPr>
                <w:rFonts w:cstheme="minorHAnsi"/>
                <w:sz w:val="18"/>
                <w:szCs w:val="18"/>
              </w:rPr>
              <w:t xml:space="preserve"> </w:t>
            </w:r>
            <w:r w:rsidRPr="0001265B">
              <w:rPr>
                <w:rFonts w:cstheme="minorHAnsi"/>
                <w:b/>
                <w:bCs/>
                <w:sz w:val="18"/>
                <w:szCs w:val="18"/>
              </w:rPr>
              <w:t xml:space="preserve">15.000 </w:t>
            </w:r>
            <w:r>
              <w:rPr>
                <w:rFonts w:cstheme="minorHAnsi"/>
                <w:b/>
                <w:bCs/>
                <w:sz w:val="18"/>
                <w:szCs w:val="18"/>
              </w:rPr>
              <w:t>€</w:t>
            </w:r>
            <w:r w:rsidRPr="0001265B">
              <w:rPr>
                <w:rFonts w:cstheme="minorHAnsi"/>
                <w:b/>
                <w:bCs/>
                <w:sz w:val="18"/>
                <w:szCs w:val="18"/>
              </w:rPr>
              <w:t xml:space="preserve"> IVA esclusa</w:t>
            </w:r>
          </w:p>
        </w:tc>
      </w:tr>
      <w:tr w:rsidR="006C4306" w:rsidRPr="00167EA2" w14:paraId="600513C0" w14:textId="77777777" w:rsidTr="00686703">
        <w:tc>
          <w:tcPr>
            <w:tcW w:w="832" w:type="pct"/>
            <w:shd w:val="clear" w:color="auto" w:fill="auto"/>
            <w:vAlign w:val="center"/>
          </w:tcPr>
          <w:p w14:paraId="4AB78081" w14:textId="77777777" w:rsidR="006C4306" w:rsidRPr="0001265B" w:rsidRDefault="006C4306" w:rsidP="00F561E7">
            <w:pPr>
              <w:spacing w:after="0"/>
              <w:jc w:val="center"/>
              <w:rPr>
                <w:rFonts w:cstheme="minorHAnsi"/>
                <w:b/>
                <w:bCs/>
                <w:sz w:val="18"/>
                <w:szCs w:val="18"/>
              </w:rPr>
            </w:pPr>
            <w:r w:rsidRPr="0001265B">
              <w:rPr>
                <w:rFonts w:cstheme="minorHAnsi"/>
                <w:b/>
                <w:bCs/>
                <w:sz w:val="18"/>
                <w:szCs w:val="18"/>
              </w:rPr>
              <w:t>SRG10_C_LOM_02</w:t>
            </w:r>
          </w:p>
        </w:tc>
        <w:tc>
          <w:tcPr>
            <w:tcW w:w="4168" w:type="pct"/>
            <w:shd w:val="clear" w:color="auto" w:fill="auto"/>
            <w:vAlign w:val="center"/>
          </w:tcPr>
          <w:p w14:paraId="7CC9AD2A" w14:textId="77777777" w:rsidR="006C4306" w:rsidRPr="00B4054D" w:rsidRDefault="006C4306" w:rsidP="00F561E7">
            <w:pPr>
              <w:spacing w:after="0"/>
              <w:jc w:val="both"/>
              <w:rPr>
                <w:rFonts w:cstheme="minorHAnsi"/>
                <w:b/>
                <w:bCs/>
                <w:sz w:val="18"/>
                <w:szCs w:val="18"/>
              </w:rPr>
            </w:pPr>
            <w:r>
              <w:rPr>
                <w:rFonts w:cstheme="minorHAnsi"/>
                <w:sz w:val="18"/>
                <w:szCs w:val="18"/>
              </w:rPr>
              <w:t xml:space="preserve">È </w:t>
            </w:r>
            <w:r w:rsidRPr="00B4054D">
              <w:rPr>
                <w:rFonts w:cstheme="minorHAnsi"/>
                <w:sz w:val="18"/>
                <w:szCs w:val="18"/>
              </w:rPr>
              <w:t>stabilito un importo massimo di spesa ammissibile per ciascuna operazione di investimento</w:t>
            </w:r>
            <w:r>
              <w:rPr>
                <w:rFonts w:cstheme="minorHAnsi"/>
                <w:sz w:val="18"/>
                <w:szCs w:val="18"/>
              </w:rPr>
              <w:t xml:space="preserve"> pari a </w:t>
            </w:r>
            <w:r w:rsidRPr="000E547E">
              <w:rPr>
                <w:rFonts w:cstheme="minorHAnsi"/>
                <w:b/>
                <w:bCs/>
                <w:sz w:val="18"/>
                <w:szCs w:val="18"/>
              </w:rPr>
              <w:t>400.000</w:t>
            </w:r>
            <w:r w:rsidRPr="00B4054D">
              <w:rPr>
                <w:rFonts w:cstheme="minorHAnsi"/>
                <w:b/>
                <w:bCs/>
                <w:sz w:val="18"/>
                <w:szCs w:val="18"/>
              </w:rPr>
              <w:t xml:space="preserve"> </w:t>
            </w:r>
            <w:r>
              <w:rPr>
                <w:rFonts w:cstheme="minorHAnsi"/>
                <w:b/>
                <w:bCs/>
                <w:sz w:val="18"/>
                <w:szCs w:val="18"/>
              </w:rPr>
              <w:t>€</w:t>
            </w:r>
            <w:r w:rsidRPr="00B4054D">
              <w:rPr>
                <w:rFonts w:cstheme="minorHAnsi"/>
                <w:b/>
                <w:bCs/>
                <w:sz w:val="18"/>
                <w:szCs w:val="18"/>
              </w:rPr>
              <w:t xml:space="preserve"> IVA esclusa</w:t>
            </w:r>
          </w:p>
        </w:tc>
      </w:tr>
      <w:tr w:rsidR="006C4306" w:rsidRPr="00167EA2" w14:paraId="708B44AF" w14:textId="77777777" w:rsidTr="00686703">
        <w:tc>
          <w:tcPr>
            <w:tcW w:w="832" w:type="pct"/>
            <w:shd w:val="clear" w:color="auto" w:fill="auto"/>
            <w:vAlign w:val="center"/>
          </w:tcPr>
          <w:p w14:paraId="3DD39161" w14:textId="77777777" w:rsidR="006C4306" w:rsidRPr="007811BE" w:rsidRDefault="006C4306" w:rsidP="00F561E7">
            <w:pPr>
              <w:spacing w:after="0"/>
              <w:jc w:val="center"/>
              <w:rPr>
                <w:rFonts w:cstheme="minorHAnsi"/>
                <w:b/>
                <w:bCs/>
                <w:sz w:val="18"/>
                <w:szCs w:val="18"/>
                <w:highlight w:val="yellow"/>
              </w:rPr>
            </w:pPr>
            <w:r w:rsidRPr="007811BE">
              <w:rPr>
                <w:rFonts w:cstheme="minorHAnsi"/>
                <w:b/>
                <w:bCs/>
                <w:sz w:val="18"/>
                <w:szCs w:val="18"/>
                <w:highlight w:val="yellow"/>
              </w:rPr>
              <w:t>SRG10_C_LOM_03</w:t>
            </w:r>
          </w:p>
        </w:tc>
        <w:tc>
          <w:tcPr>
            <w:tcW w:w="4168" w:type="pct"/>
            <w:shd w:val="clear" w:color="auto" w:fill="auto"/>
            <w:vAlign w:val="center"/>
          </w:tcPr>
          <w:p w14:paraId="787D0DE7" w14:textId="77777777" w:rsidR="006C4306" w:rsidRPr="007811BE" w:rsidRDefault="006C4306" w:rsidP="00F561E7">
            <w:pPr>
              <w:spacing w:after="0"/>
              <w:jc w:val="both"/>
              <w:rPr>
                <w:rFonts w:cstheme="minorHAnsi"/>
                <w:sz w:val="18"/>
                <w:szCs w:val="18"/>
                <w:highlight w:val="yellow"/>
              </w:rPr>
            </w:pPr>
            <w:r w:rsidRPr="007811BE">
              <w:rPr>
                <w:rFonts w:cstheme="minorHAnsi"/>
                <w:sz w:val="18"/>
                <w:szCs w:val="18"/>
                <w:highlight w:val="yellow"/>
              </w:rPr>
              <w:t>Il sostegno è relativo ad attività riguardanti i prodotti rientranti nei regimi di cui al C01 la cui area di produzione ricade per una determinata percentuale in Regione Lombardia</w:t>
            </w:r>
          </w:p>
        </w:tc>
      </w:tr>
    </w:tbl>
    <w:p w14:paraId="29D6F1D3" w14:textId="77777777" w:rsidR="006C4306" w:rsidRDefault="006C4306" w:rsidP="006C4306">
      <w:pPr>
        <w:spacing w:after="0"/>
        <w:rPr>
          <w:rFonts w:cstheme="minorHAnsi"/>
        </w:rPr>
      </w:pPr>
    </w:p>
    <w:p w14:paraId="3607F60F" w14:textId="77777777" w:rsidR="006C4306" w:rsidRPr="003D5957"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tbl>
      <w:tblPr>
        <w:tblStyle w:val="Grigliatabella"/>
        <w:tblW w:w="5000" w:type="pct"/>
        <w:tblLook w:val="04A0" w:firstRow="1" w:lastRow="0" w:firstColumn="1" w:lastColumn="0" w:noHBand="0" w:noVBand="1"/>
      </w:tblPr>
      <w:tblGrid>
        <w:gridCol w:w="1639"/>
        <w:gridCol w:w="8501"/>
      </w:tblGrid>
      <w:tr w:rsidR="006C4306" w:rsidRPr="00700099" w14:paraId="70113D4A" w14:textId="77777777" w:rsidTr="00686703">
        <w:tc>
          <w:tcPr>
            <w:tcW w:w="808" w:type="pct"/>
            <w:shd w:val="clear" w:color="auto" w:fill="A7D9A3"/>
          </w:tcPr>
          <w:p w14:paraId="6A775F16"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Codice</w:t>
            </w:r>
          </w:p>
        </w:tc>
        <w:tc>
          <w:tcPr>
            <w:tcW w:w="4192" w:type="pct"/>
            <w:shd w:val="clear" w:color="auto" w:fill="A7D9A3"/>
            <w:vAlign w:val="center"/>
          </w:tcPr>
          <w:p w14:paraId="0087AD55" w14:textId="77777777" w:rsidR="006C4306" w:rsidRPr="006F1B51" w:rsidRDefault="006C4306" w:rsidP="00F561E7">
            <w:pPr>
              <w:spacing w:after="0"/>
              <w:jc w:val="center"/>
              <w:rPr>
                <w:rFonts w:cstheme="minorHAnsi"/>
                <w:b/>
                <w:bCs/>
                <w:sz w:val="18"/>
                <w:szCs w:val="18"/>
              </w:rPr>
            </w:pPr>
            <w:r w:rsidRPr="006F1B51">
              <w:rPr>
                <w:rFonts w:cstheme="minorHAnsi"/>
                <w:b/>
                <w:bCs/>
                <w:sz w:val="18"/>
                <w:szCs w:val="18"/>
              </w:rPr>
              <w:t>Spese ammissibili</w:t>
            </w:r>
          </w:p>
        </w:tc>
      </w:tr>
      <w:tr w:rsidR="006C4306" w:rsidRPr="007E6931" w14:paraId="3092DDB0" w14:textId="77777777" w:rsidTr="00686703">
        <w:tc>
          <w:tcPr>
            <w:tcW w:w="808" w:type="pct"/>
            <w:vAlign w:val="center"/>
          </w:tcPr>
          <w:p w14:paraId="60692E8D"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shd w:val="clear" w:color="auto" w:fill="auto"/>
          </w:tcPr>
          <w:p w14:paraId="3E2BC78A" w14:textId="77777777" w:rsidR="006C4306" w:rsidRPr="006F1B51" w:rsidRDefault="006C4306" w:rsidP="00F561E7">
            <w:pPr>
              <w:spacing w:after="0"/>
              <w:jc w:val="both"/>
              <w:rPr>
                <w:sz w:val="18"/>
                <w:szCs w:val="18"/>
              </w:rPr>
            </w:pPr>
            <w:r w:rsidRPr="00C04F52">
              <w:rPr>
                <w:sz w:val="18"/>
                <w:szCs w:val="18"/>
              </w:rPr>
              <w:t>Realizzazione di materiale informativo e promozionale</w:t>
            </w:r>
          </w:p>
        </w:tc>
      </w:tr>
      <w:tr w:rsidR="006C4306" w:rsidRPr="00F43183" w14:paraId="64B9AF75" w14:textId="77777777" w:rsidTr="00686703">
        <w:tc>
          <w:tcPr>
            <w:tcW w:w="808" w:type="pct"/>
            <w:vAlign w:val="center"/>
          </w:tcPr>
          <w:p w14:paraId="0D4F79A4"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tcPr>
          <w:p w14:paraId="3CFA2DBE" w14:textId="77777777" w:rsidR="006C4306" w:rsidRPr="006F1B51" w:rsidRDefault="006C4306" w:rsidP="00F561E7">
            <w:pPr>
              <w:spacing w:after="0"/>
              <w:jc w:val="both"/>
              <w:rPr>
                <w:sz w:val="18"/>
                <w:szCs w:val="18"/>
              </w:rPr>
            </w:pPr>
            <w:r w:rsidRPr="00C04F52">
              <w:rPr>
                <w:sz w:val="18"/>
                <w:szCs w:val="18"/>
              </w:rPr>
              <w:t>Campagne informative e pubblicitarie e azioni di comunicazione</w:t>
            </w:r>
          </w:p>
        </w:tc>
      </w:tr>
      <w:tr w:rsidR="006C4306" w:rsidRPr="00F43183" w14:paraId="7D8848A5" w14:textId="77777777" w:rsidTr="00686703">
        <w:tc>
          <w:tcPr>
            <w:tcW w:w="808" w:type="pct"/>
            <w:vAlign w:val="center"/>
          </w:tcPr>
          <w:p w14:paraId="428D08C0"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tcPr>
          <w:p w14:paraId="37958125" w14:textId="77777777" w:rsidR="006C4306" w:rsidRPr="006F1B51" w:rsidRDefault="006C4306" w:rsidP="00F561E7">
            <w:pPr>
              <w:spacing w:after="0"/>
              <w:jc w:val="both"/>
              <w:rPr>
                <w:sz w:val="18"/>
                <w:szCs w:val="18"/>
              </w:rPr>
            </w:pPr>
            <w:r w:rsidRPr="00C04F52">
              <w:rPr>
                <w:sz w:val="18"/>
                <w:szCs w:val="18"/>
              </w:rPr>
              <w:t>Organizzazione e partecipazione a manifestazioni, eventi e fiere o ad analoghe iniziative nel settore delle relazioni pubbliche</w:t>
            </w:r>
          </w:p>
        </w:tc>
      </w:tr>
      <w:tr w:rsidR="006C4306" w:rsidRPr="00F43183" w14:paraId="57504830" w14:textId="77777777" w:rsidTr="00686703">
        <w:tc>
          <w:tcPr>
            <w:tcW w:w="808" w:type="pct"/>
            <w:vAlign w:val="center"/>
          </w:tcPr>
          <w:p w14:paraId="7057EAD5"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tcPr>
          <w:p w14:paraId="77D8E82F" w14:textId="77777777" w:rsidR="006C4306" w:rsidRPr="006F1B51" w:rsidRDefault="006C4306" w:rsidP="00F561E7">
            <w:pPr>
              <w:spacing w:after="0"/>
              <w:jc w:val="both"/>
              <w:rPr>
                <w:sz w:val="18"/>
                <w:szCs w:val="18"/>
              </w:rPr>
            </w:pPr>
            <w:r w:rsidRPr="00C04F52">
              <w:rPr>
                <w:sz w:val="18"/>
                <w:szCs w:val="18"/>
              </w:rPr>
              <w:t>Realizzazione di convegni e seminari informativi e promozionali sulle produzioni di qualità</w:t>
            </w:r>
          </w:p>
        </w:tc>
      </w:tr>
      <w:tr w:rsidR="006C4306" w:rsidRPr="00F43183" w14:paraId="497B5FDE" w14:textId="77777777" w:rsidTr="00686703">
        <w:tc>
          <w:tcPr>
            <w:tcW w:w="808" w:type="pct"/>
            <w:vAlign w:val="center"/>
          </w:tcPr>
          <w:p w14:paraId="3DEE2FAE"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tcPr>
          <w:p w14:paraId="75A802AB" w14:textId="77777777" w:rsidR="006C4306" w:rsidRPr="006F1B51" w:rsidRDefault="006C4306" w:rsidP="00F561E7">
            <w:pPr>
              <w:spacing w:after="0"/>
              <w:jc w:val="both"/>
              <w:rPr>
                <w:sz w:val="18"/>
                <w:szCs w:val="18"/>
              </w:rPr>
            </w:pPr>
            <w:r w:rsidRPr="00C04F52">
              <w:rPr>
                <w:sz w:val="18"/>
                <w:szCs w:val="18"/>
              </w:rPr>
              <w:t>Incontri con operatori e/o giornalisti</w:t>
            </w:r>
          </w:p>
        </w:tc>
      </w:tr>
      <w:tr w:rsidR="006C4306" w:rsidRPr="00F43183" w14:paraId="5CE5701D" w14:textId="77777777" w:rsidTr="00686703">
        <w:tc>
          <w:tcPr>
            <w:tcW w:w="808" w:type="pct"/>
            <w:vAlign w:val="center"/>
          </w:tcPr>
          <w:p w14:paraId="1D19AA55"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tcPr>
          <w:p w14:paraId="7CA83AD1" w14:textId="77777777" w:rsidR="006C4306" w:rsidRPr="006F1B51" w:rsidRDefault="006C4306" w:rsidP="00F561E7">
            <w:pPr>
              <w:spacing w:after="0"/>
              <w:jc w:val="both"/>
              <w:rPr>
                <w:sz w:val="18"/>
                <w:szCs w:val="18"/>
              </w:rPr>
            </w:pPr>
            <w:r w:rsidRPr="00C04F52">
              <w:rPr>
                <w:sz w:val="18"/>
                <w:szCs w:val="18"/>
              </w:rPr>
              <w:t>Attività pubblicitarie a carattere dimostrativo effettuate presso eventi, mostre mercato e punti vendita</w:t>
            </w:r>
          </w:p>
        </w:tc>
      </w:tr>
      <w:tr w:rsidR="006C4306" w:rsidRPr="00F43183" w14:paraId="6E0D8293" w14:textId="77777777" w:rsidTr="00686703">
        <w:tc>
          <w:tcPr>
            <w:tcW w:w="808" w:type="pct"/>
            <w:vAlign w:val="center"/>
          </w:tcPr>
          <w:p w14:paraId="690B030A" w14:textId="77777777" w:rsidR="006C4306" w:rsidRPr="00F26BC8" w:rsidRDefault="006C4306" w:rsidP="00F561E7">
            <w:pPr>
              <w:spacing w:after="0"/>
              <w:jc w:val="center"/>
              <w:rPr>
                <w:b/>
                <w:bCs/>
                <w:noProof/>
                <w:sz w:val="18"/>
                <w:szCs w:val="18"/>
              </w:rPr>
            </w:pPr>
            <w:r>
              <w:rPr>
                <w:b/>
                <w:bCs/>
                <w:noProof/>
                <w:sz w:val="18"/>
                <w:szCs w:val="18"/>
              </w:rPr>
              <w:t>-</w:t>
            </w:r>
          </w:p>
        </w:tc>
        <w:tc>
          <w:tcPr>
            <w:tcW w:w="4192" w:type="pct"/>
          </w:tcPr>
          <w:p w14:paraId="66809629" w14:textId="77777777" w:rsidR="006C4306" w:rsidRPr="00C04F52" w:rsidRDefault="006C4306" w:rsidP="00F561E7">
            <w:pPr>
              <w:spacing w:after="0"/>
              <w:jc w:val="both"/>
              <w:rPr>
                <w:sz w:val="18"/>
                <w:szCs w:val="18"/>
              </w:rPr>
            </w:pPr>
            <w:r w:rsidRPr="007811BE">
              <w:rPr>
                <w:sz w:val="18"/>
                <w:szCs w:val="18"/>
                <w:highlight w:val="yellow"/>
              </w:rPr>
              <w:t>Solo se propedeutiche ad attività di cui sopra,</w:t>
            </w:r>
            <w:r>
              <w:rPr>
                <w:sz w:val="18"/>
                <w:szCs w:val="18"/>
              </w:rPr>
              <w:t xml:space="preserve"> r</w:t>
            </w:r>
            <w:r w:rsidRPr="00C04F52">
              <w:rPr>
                <w:sz w:val="18"/>
                <w:szCs w:val="18"/>
              </w:rPr>
              <w:t>icerche di mercato, sondaggi di opinione ed attività finalizzate al reperimento di potenziali sbocchi di mercato</w:t>
            </w:r>
          </w:p>
        </w:tc>
      </w:tr>
      <w:tr w:rsidR="006C4306" w:rsidRPr="00F43183" w14:paraId="2617FB17" w14:textId="77777777" w:rsidTr="00686703">
        <w:tc>
          <w:tcPr>
            <w:tcW w:w="808" w:type="pct"/>
            <w:vAlign w:val="center"/>
          </w:tcPr>
          <w:p w14:paraId="17573FE2" w14:textId="77777777" w:rsidR="006C4306" w:rsidRDefault="006C4306" w:rsidP="00F561E7">
            <w:pPr>
              <w:spacing w:after="0"/>
              <w:jc w:val="center"/>
              <w:rPr>
                <w:b/>
                <w:bCs/>
                <w:noProof/>
                <w:sz w:val="18"/>
                <w:szCs w:val="18"/>
              </w:rPr>
            </w:pPr>
            <w:r>
              <w:rPr>
                <w:b/>
                <w:bCs/>
                <w:noProof/>
                <w:sz w:val="18"/>
                <w:szCs w:val="18"/>
              </w:rPr>
              <w:t>-</w:t>
            </w:r>
          </w:p>
        </w:tc>
        <w:tc>
          <w:tcPr>
            <w:tcW w:w="4192" w:type="pct"/>
          </w:tcPr>
          <w:p w14:paraId="093A8BF5" w14:textId="77777777" w:rsidR="006C4306" w:rsidRPr="005310D0" w:rsidRDefault="006C4306" w:rsidP="00F561E7">
            <w:pPr>
              <w:spacing w:after="0"/>
              <w:jc w:val="both"/>
              <w:rPr>
                <w:sz w:val="18"/>
                <w:szCs w:val="18"/>
                <w:highlight w:val="cyan"/>
              </w:rPr>
            </w:pPr>
            <w:r w:rsidRPr="007811BE">
              <w:rPr>
                <w:sz w:val="18"/>
                <w:szCs w:val="18"/>
                <w:highlight w:val="yellow"/>
              </w:rPr>
              <w:t>Spese generali</w:t>
            </w:r>
          </w:p>
        </w:tc>
      </w:tr>
    </w:tbl>
    <w:p w14:paraId="010866F8" w14:textId="77777777" w:rsidR="006C4306" w:rsidRDefault="006C4306" w:rsidP="006C4306">
      <w:pPr>
        <w:spacing w:after="0"/>
      </w:pPr>
    </w:p>
    <w:p w14:paraId="3A62E1C1"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6350284B" w14:textId="77777777" w:rsidTr="00F561E7">
        <w:trPr>
          <w:trHeight w:val="275"/>
        </w:trPr>
        <w:tc>
          <w:tcPr>
            <w:tcW w:w="5000" w:type="pct"/>
            <w:gridSpan w:val="2"/>
            <w:shd w:val="clear" w:color="auto" w:fill="008E40"/>
            <w:vAlign w:val="center"/>
          </w:tcPr>
          <w:p w14:paraId="7E7B82A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19B95F57" w14:textId="77777777" w:rsidTr="00F561E7">
        <w:trPr>
          <w:trHeight w:val="275"/>
        </w:trPr>
        <w:tc>
          <w:tcPr>
            <w:tcW w:w="808" w:type="pct"/>
            <w:shd w:val="clear" w:color="auto" w:fill="A7D9A3"/>
            <w:vAlign w:val="center"/>
          </w:tcPr>
          <w:p w14:paraId="1526A72E"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06E852B3"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11099E58" w14:textId="77777777" w:rsidTr="00F561E7">
        <w:trPr>
          <w:trHeight w:val="274"/>
        </w:trPr>
        <w:tc>
          <w:tcPr>
            <w:tcW w:w="808" w:type="pct"/>
            <w:vAlign w:val="center"/>
          </w:tcPr>
          <w:p w14:paraId="778B5CED"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I01</w:t>
            </w:r>
          </w:p>
        </w:tc>
        <w:tc>
          <w:tcPr>
            <w:tcW w:w="4192" w:type="pct"/>
            <w:vAlign w:val="center"/>
          </w:tcPr>
          <w:p w14:paraId="3878E583" w14:textId="77777777" w:rsidR="006C4306" w:rsidRPr="004D246B" w:rsidRDefault="006C4306" w:rsidP="00F561E7">
            <w:pPr>
              <w:spacing w:after="0"/>
              <w:jc w:val="both"/>
              <w:rPr>
                <w:rFonts w:cstheme="minorHAnsi"/>
                <w:sz w:val="18"/>
                <w:szCs w:val="18"/>
              </w:rPr>
            </w:pPr>
            <w:r w:rsidRPr="00EB2487">
              <w:rPr>
                <w:rFonts w:cstheme="minorHAnsi"/>
                <w:sz w:val="18"/>
                <w:szCs w:val="18"/>
              </w:rPr>
              <w:t>Realizzare l’operazione conformemente a quanto previsto nella domanda di sostegno ammessa dalla Regione</w:t>
            </w:r>
            <w:r w:rsidRPr="00D45825">
              <w:rPr>
                <w:rFonts w:cstheme="minorHAnsi"/>
                <w:strike/>
                <w:color w:val="FF0000"/>
                <w:sz w:val="18"/>
                <w:szCs w:val="18"/>
              </w:rPr>
              <w:t>/Provincia Autonoma</w:t>
            </w:r>
            <w:r w:rsidRPr="00EB2487">
              <w:rPr>
                <w:rFonts w:cstheme="minorHAnsi"/>
                <w:sz w:val="18"/>
                <w:szCs w:val="18"/>
              </w:rPr>
              <w:t>, fatte salve eventuali varianti e/o deroghe stabilite dalla stessa</w:t>
            </w:r>
          </w:p>
        </w:tc>
      </w:tr>
      <w:tr w:rsidR="006C4306" w:rsidRPr="00700099" w14:paraId="339C3C6E" w14:textId="77777777" w:rsidTr="00F561E7">
        <w:trPr>
          <w:trHeight w:val="274"/>
        </w:trPr>
        <w:tc>
          <w:tcPr>
            <w:tcW w:w="808" w:type="pct"/>
            <w:vAlign w:val="center"/>
          </w:tcPr>
          <w:p w14:paraId="390C61F2"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I02</w:t>
            </w:r>
          </w:p>
        </w:tc>
        <w:tc>
          <w:tcPr>
            <w:tcW w:w="4192" w:type="pct"/>
            <w:vAlign w:val="center"/>
          </w:tcPr>
          <w:p w14:paraId="2B1661CC" w14:textId="77777777" w:rsidR="006C4306" w:rsidRPr="00700099" w:rsidRDefault="006C4306" w:rsidP="00F561E7">
            <w:pPr>
              <w:spacing w:after="0"/>
              <w:jc w:val="both"/>
              <w:rPr>
                <w:rFonts w:cstheme="minorHAnsi"/>
                <w:sz w:val="18"/>
                <w:szCs w:val="18"/>
              </w:rPr>
            </w:pPr>
            <w:r w:rsidRPr="00700099">
              <w:rPr>
                <w:rFonts w:cstheme="minorHAnsi"/>
                <w:sz w:val="18"/>
                <w:szCs w:val="18"/>
              </w:rPr>
              <w:t>Fornire tutta la documentazione attestante:</w:t>
            </w:r>
          </w:p>
          <w:p w14:paraId="14B2A3A2" w14:textId="77777777" w:rsidR="006C4306" w:rsidRPr="00C04F52" w:rsidRDefault="006C4306" w:rsidP="00F561E7">
            <w:pPr>
              <w:pStyle w:val="Paragrafoelenco"/>
              <w:numPr>
                <w:ilvl w:val="0"/>
                <w:numId w:val="12"/>
              </w:numPr>
              <w:spacing w:after="0"/>
              <w:jc w:val="both"/>
              <w:rPr>
                <w:rFonts w:cstheme="minorHAnsi"/>
                <w:sz w:val="18"/>
                <w:szCs w:val="18"/>
              </w:rPr>
            </w:pPr>
            <w:r w:rsidRPr="00C04F52">
              <w:rPr>
                <w:rFonts w:cstheme="minorHAnsi"/>
                <w:sz w:val="18"/>
                <w:szCs w:val="18"/>
              </w:rPr>
              <w:t>Le attività svolte e la documentazione di supporto</w:t>
            </w:r>
          </w:p>
          <w:p w14:paraId="243C2D22" w14:textId="77777777" w:rsidR="006C4306" w:rsidRPr="00C04F52" w:rsidRDefault="006C4306" w:rsidP="00F561E7">
            <w:pPr>
              <w:pStyle w:val="Paragrafoelenco"/>
              <w:numPr>
                <w:ilvl w:val="0"/>
                <w:numId w:val="12"/>
              </w:numPr>
              <w:spacing w:after="0"/>
              <w:jc w:val="both"/>
              <w:rPr>
                <w:rFonts w:cstheme="minorHAnsi"/>
                <w:sz w:val="18"/>
                <w:szCs w:val="18"/>
              </w:rPr>
            </w:pPr>
            <w:r w:rsidRPr="00C04F52">
              <w:rPr>
                <w:rFonts w:cstheme="minorHAnsi"/>
                <w:sz w:val="18"/>
                <w:szCs w:val="18"/>
              </w:rPr>
              <w:t>La rendicontazione delle attività svolte</w:t>
            </w:r>
          </w:p>
        </w:tc>
      </w:tr>
      <w:tr w:rsidR="006C4306" w:rsidRPr="00700099" w14:paraId="06F1BB7F" w14:textId="77777777" w:rsidTr="00F561E7">
        <w:trPr>
          <w:trHeight w:val="274"/>
        </w:trPr>
        <w:tc>
          <w:tcPr>
            <w:tcW w:w="808" w:type="pct"/>
            <w:vAlign w:val="center"/>
          </w:tcPr>
          <w:p w14:paraId="0BC721F4"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I03</w:t>
            </w:r>
          </w:p>
        </w:tc>
        <w:tc>
          <w:tcPr>
            <w:tcW w:w="4192" w:type="pct"/>
            <w:vAlign w:val="center"/>
          </w:tcPr>
          <w:p w14:paraId="716E46E2" w14:textId="77777777" w:rsidR="006C4306" w:rsidRPr="00700099" w:rsidRDefault="006C4306" w:rsidP="00F561E7">
            <w:pPr>
              <w:spacing w:after="0"/>
              <w:jc w:val="both"/>
              <w:rPr>
                <w:rFonts w:cstheme="minorHAnsi"/>
                <w:sz w:val="18"/>
                <w:szCs w:val="18"/>
              </w:rPr>
            </w:pPr>
            <w:r w:rsidRPr="00700099">
              <w:rPr>
                <w:rFonts w:cstheme="minorHAnsi"/>
                <w:sz w:val="18"/>
                <w:szCs w:val="18"/>
              </w:rPr>
              <w:t>Promuovere i regimi di qualità attraverso azioni che:</w:t>
            </w:r>
          </w:p>
          <w:p w14:paraId="2EA2439D" w14:textId="77777777" w:rsidR="006C4306" w:rsidRPr="00700099" w:rsidRDefault="006C4306" w:rsidP="00F561E7">
            <w:pPr>
              <w:pStyle w:val="Paragrafoelenco"/>
              <w:numPr>
                <w:ilvl w:val="0"/>
                <w:numId w:val="12"/>
              </w:numPr>
              <w:spacing w:after="0"/>
              <w:jc w:val="both"/>
              <w:rPr>
                <w:rFonts w:cstheme="minorHAnsi"/>
                <w:sz w:val="18"/>
                <w:szCs w:val="18"/>
              </w:rPr>
            </w:pPr>
            <w:r>
              <w:rPr>
                <w:rFonts w:cstheme="minorHAnsi"/>
                <w:sz w:val="18"/>
                <w:szCs w:val="18"/>
              </w:rPr>
              <w:t>N</w:t>
            </w:r>
            <w:r w:rsidRPr="00700099">
              <w:rPr>
                <w:rFonts w:cstheme="minorHAnsi"/>
                <w:sz w:val="18"/>
                <w:szCs w:val="18"/>
              </w:rPr>
              <w:t>on devono incitare i consumatori ad acquistare un prodotto a causa della sua particolare origine, tranne il caso delle denominazioni protette e delle indicazioni geografiche protette. L’origine del prodotto può essere tuttavia indicata, a condizione che i riferimenti all’origine siano secondari rispetto al messaggio principale</w:t>
            </w:r>
          </w:p>
          <w:p w14:paraId="2208AD16" w14:textId="77777777" w:rsidR="006C4306" w:rsidRDefault="006C4306" w:rsidP="00F561E7">
            <w:pPr>
              <w:pStyle w:val="Paragrafoelenco"/>
              <w:numPr>
                <w:ilvl w:val="0"/>
                <w:numId w:val="12"/>
              </w:numPr>
              <w:spacing w:after="0"/>
              <w:jc w:val="both"/>
              <w:rPr>
                <w:rFonts w:cstheme="minorHAnsi"/>
                <w:sz w:val="18"/>
                <w:szCs w:val="18"/>
              </w:rPr>
            </w:pPr>
            <w:r>
              <w:rPr>
                <w:rFonts w:cstheme="minorHAnsi"/>
                <w:sz w:val="18"/>
                <w:szCs w:val="18"/>
              </w:rPr>
              <w:t>N</w:t>
            </w:r>
            <w:r w:rsidRPr="00700099">
              <w:rPr>
                <w:rFonts w:cstheme="minorHAnsi"/>
                <w:sz w:val="18"/>
                <w:szCs w:val="18"/>
              </w:rPr>
              <w:t>on possono essere orientate in funzione di marchi commerciali e i marchi, se presenti, devono avere una rappresentazione grafica ridotta rispetto al messaggio principale</w:t>
            </w:r>
          </w:p>
          <w:p w14:paraId="41E4F0AC" w14:textId="77777777" w:rsidR="006C4306" w:rsidRPr="00C04F52" w:rsidRDefault="006C4306" w:rsidP="00F561E7">
            <w:pPr>
              <w:pStyle w:val="Paragrafoelenco"/>
              <w:numPr>
                <w:ilvl w:val="0"/>
                <w:numId w:val="12"/>
              </w:numPr>
              <w:spacing w:after="0"/>
              <w:jc w:val="both"/>
              <w:rPr>
                <w:rFonts w:cstheme="minorHAnsi"/>
                <w:sz w:val="18"/>
                <w:szCs w:val="18"/>
              </w:rPr>
            </w:pPr>
            <w:r w:rsidRPr="00941D9C">
              <w:rPr>
                <w:rFonts w:cstheme="minorHAnsi"/>
                <w:sz w:val="18"/>
                <w:szCs w:val="18"/>
              </w:rPr>
              <w:t>Se riferite a vini protetti e tutelati, devono sempre includere chiari riferimenti ai requisiti legali e regolamentari relativi al consumo responsabile di tali bevande alcoliche e al rischio di abuso di alcol</w:t>
            </w:r>
          </w:p>
        </w:tc>
      </w:tr>
    </w:tbl>
    <w:p w14:paraId="02B2B5C8" w14:textId="77777777" w:rsidR="006C4306" w:rsidRDefault="006C4306" w:rsidP="006C4306">
      <w:pPr>
        <w:spacing w:after="0"/>
      </w:pPr>
    </w:p>
    <w:p w14:paraId="1CF46771" w14:textId="77777777" w:rsidR="006C4306" w:rsidRPr="00941D9C" w:rsidRDefault="006C4306" w:rsidP="006C4306">
      <w:pPr>
        <w:pStyle w:val="Titolo3"/>
        <w:rPr>
          <w:i/>
          <w:iCs/>
          <w:color w:val="365F91" w:themeColor="accent1" w:themeShade="BF"/>
          <w:sz w:val="22"/>
          <w:szCs w:val="22"/>
        </w:rPr>
      </w:pPr>
      <w:r w:rsidRPr="00B92537">
        <w:rPr>
          <w:i/>
          <w:iCs/>
          <w:color w:val="365F91" w:themeColor="accent1" w:themeShade="BF"/>
          <w:sz w:val="22"/>
          <w:szCs w:val="22"/>
        </w:rPr>
        <w:t>Gamma del sostegno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70069626" w14:textId="77777777" w:rsidTr="00686703">
        <w:trPr>
          <w:jc w:val="center"/>
        </w:trPr>
        <w:tc>
          <w:tcPr>
            <w:tcW w:w="2500" w:type="pct"/>
            <w:shd w:val="clear" w:color="auto" w:fill="008E40"/>
            <w:vAlign w:val="center"/>
          </w:tcPr>
          <w:p w14:paraId="67310CD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5FC6FDE1" w14:textId="77777777" w:rsidR="006C4306" w:rsidRPr="0042261C"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4BC64ADA" w14:textId="77777777" w:rsidTr="00686703">
        <w:trPr>
          <w:jc w:val="center"/>
        </w:trPr>
        <w:tc>
          <w:tcPr>
            <w:tcW w:w="2500" w:type="pct"/>
            <w:shd w:val="clear" w:color="auto" w:fill="008E40"/>
            <w:vAlign w:val="center"/>
          </w:tcPr>
          <w:p w14:paraId="47BB21D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710E46FD" w14:textId="77777777" w:rsidR="006C4306" w:rsidRPr="0042261C"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spese effettivamente sostenut</w:t>
            </w:r>
            <w:r>
              <w:rPr>
                <w:rFonts w:cstheme="minorHAnsi"/>
                <w:sz w:val="18"/>
                <w:szCs w:val="18"/>
              </w:rPr>
              <w:t>e</w:t>
            </w:r>
          </w:p>
        </w:tc>
      </w:tr>
      <w:tr w:rsidR="006C4306" w:rsidRPr="00700099" w14:paraId="6BF44026" w14:textId="77777777" w:rsidTr="00686703">
        <w:trPr>
          <w:jc w:val="center"/>
        </w:trPr>
        <w:tc>
          <w:tcPr>
            <w:tcW w:w="2500" w:type="pct"/>
            <w:vMerge w:val="restart"/>
            <w:shd w:val="clear" w:color="auto" w:fill="008E40"/>
            <w:vAlign w:val="center"/>
          </w:tcPr>
          <w:p w14:paraId="1132594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5396ADBD" w14:textId="77777777" w:rsidR="006C4306" w:rsidRDefault="006C4306" w:rsidP="00F561E7">
            <w:pPr>
              <w:spacing w:after="0"/>
              <w:rPr>
                <w:rFonts w:cstheme="minorHAnsi"/>
                <w:strike/>
                <w:color w:val="FF0000"/>
                <w:sz w:val="18"/>
                <w:szCs w:val="18"/>
              </w:rPr>
            </w:pPr>
            <w:r w:rsidRPr="00241B97">
              <w:rPr>
                <w:rFonts w:cstheme="minorHAnsi"/>
                <w:strike/>
                <w:color w:val="FF0000"/>
                <w:sz w:val="18"/>
                <w:szCs w:val="18"/>
              </w:rPr>
              <w:t>Spesa ammessa per azioni di informazione, promozionali e organizzazione e partecipazione ad eventi</w:t>
            </w:r>
          </w:p>
          <w:p w14:paraId="5693FC0F" w14:textId="77777777" w:rsidR="006C4306" w:rsidRPr="00C341B5" w:rsidRDefault="006C4306" w:rsidP="00F561E7">
            <w:pPr>
              <w:spacing w:after="0"/>
              <w:rPr>
                <w:rFonts w:cstheme="minorHAnsi"/>
                <w:sz w:val="18"/>
                <w:szCs w:val="18"/>
              </w:rPr>
            </w:pPr>
            <w:r>
              <w:rPr>
                <w:rFonts w:cstheme="minorHAnsi"/>
                <w:sz w:val="18"/>
                <w:szCs w:val="18"/>
                <w:highlight w:val="green"/>
              </w:rPr>
              <w:t>Tasso di sostegno</w:t>
            </w:r>
            <w:r w:rsidRPr="00C341B5">
              <w:rPr>
                <w:rFonts w:cstheme="minorHAnsi"/>
                <w:sz w:val="18"/>
                <w:szCs w:val="18"/>
              </w:rPr>
              <w:t xml:space="preserve"> </w:t>
            </w:r>
          </w:p>
        </w:tc>
        <w:tc>
          <w:tcPr>
            <w:tcW w:w="438" w:type="pct"/>
            <w:vAlign w:val="center"/>
          </w:tcPr>
          <w:p w14:paraId="0639A179" w14:textId="77777777" w:rsidR="006C4306" w:rsidRPr="00700099" w:rsidRDefault="006C4306" w:rsidP="00F561E7">
            <w:pPr>
              <w:spacing w:after="0"/>
              <w:jc w:val="center"/>
              <w:rPr>
                <w:rFonts w:cstheme="minorHAnsi"/>
                <w:sz w:val="18"/>
                <w:szCs w:val="18"/>
              </w:rPr>
            </w:pPr>
            <w:r w:rsidRPr="00700099">
              <w:rPr>
                <w:rFonts w:cstheme="minorHAnsi"/>
                <w:sz w:val="18"/>
                <w:szCs w:val="18"/>
              </w:rPr>
              <w:t>70%</w:t>
            </w:r>
          </w:p>
        </w:tc>
      </w:tr>
      <w:tr w:rsidR="006C4306" w:rsidRPr="00700099" w14:paraId="0895D212" w14:textId="77777777" w:rsidTr="00686703">
        <w:trPr>
          <w:jc w:val="center"/>
        </w:trPr>
        <w:tc>
          <w:tcPr>
            <w:tcW w:w="2500" w:type="pct"/>
            <w:vMerge/>
            <w:shd w:val="clear" w:color="auto" w:fill="008E40"/>
            <w:vAlign w:val="center"/>
          </w:tcPr>
          <w:p w14:paraId="144DDD8E" w14:textId="77777777" w:rsidR="006C4306" w:rsidRPr="00700099" w:rsidRDefault="006C4306" w:rsidP="00F561E7">
            <w:pPr>
              <w:spacing w:after="0"/>
              <w:jc w:val="center"/>
              <w:rPr>
                <w:rFonts w:cstheme="minorHAnsi"/>
                <w:b/>
                <w:bCs/>
                <w:color w:val="FFFFFF" w:themeColor="background1"/>
                <w:sz w:val="18"/>
                <w:szCs w:val="18"/>
              </w:rPr>
            </w:pPr>
          </w:p>
        </w:tc>
        <w:tc>
          <w:tcPr>
            <w:tcW w:w="2062" w:type="pct"/>
            <w:vAlign w:val="center"/>
          </w:tcPr>
          <w:p w14:paraId="0A394BDC" w14:textId="77777777" w:rsidR="006C4306" w:rsidRPr="00241B97" w:rsidRDefault="006C4306" w:rsidP="00F561E7">
            <w:pPr>
              <w:spacing w:after="0"/>
              <w:rPr>
                <w:rFonts w:cstheme="minorHAnsi"/>
                <w:strike/>
                <w:color w:val="FF0000"/>
                <w:sz w:val="18"/>
                <w:szCs w:val="18"/>
              </w:rPr>
            </w:pPr>
            <w:r w:rsidRPr="00241B97">
              <w:rPr>
                <w:rFonts w:cstheme="minorHAnsi"/>
                <w:strike/>
                <w:color w:val="FF0000"/>
                <w:sz w:val="18"/>
                <w:szCs w:val="18"/>
              </w:rPr>
              <w:t>Spesa ammessa per attività promozionali a carattere pubblicitario</w:t>
            </w:r>
          </w:p>
        </w:tc>
        <w:tc>
          <w:tcPr>
            <w:tcW w:w="438" w:type="pct"/>
            <w:vAlign w:val="center"/>
          </w:tcPr>
          <w:p w14:paraId="531FDE09" w14:textId="77777777" w:rsidR="006C4306" w:rsidRPr="00241B97" w:rsidRDefault="006C4306" w:rsidP="00F561E7">
            <w:pPr>
              <w:spacing w:after="0"/>
              <w:jc w:val="center"/>
              <w:rPr>
                <w:rFonts w:cstheme="minorHAnsi"/>
                <w:strike/>
                <w:color w:val="FF0000"/>
                <w:sz w:val="18"/>
                <w:szCs w:val="18"/>
              </w:rPr>
            </w:pPr>
            <w:r w:rsidRPr="00241B97">
              <w:rPr>
                <w:rFonts w:cstheme="minorHAnsi"/>
                <w:strike/>
                <w:color w:val="FF0000"/>
                <w:sz w:val="18"/>
                <w:szCs w:val="18"/>
              </w:rPr>
              <w:t>50%</w:t>
            </w:r>
          </w:p>
        </w:tc>
      </w:tr>
      <w:tr w:rsidR="006C4306" w:rsidRPr="00700099" w14:paraId="3015BDAA" w14:textId="77777777" w:rsidTr="00686703">
        <w:trPr>
          <w:jc w:val="center"/>
        </w:trPr>
        <w:tc>
          <w:tcPr>
            <w:tcW w:w="2500" w:type="pct"/>
            <w:shd w:val="clear" w:color="auto" w:fill="008E40"/>
            <w:vAlign w:val="center"/>
          </w:tcPr>
          <w:p w14:paraId="76A8A4FF"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3ECECE23"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1EC6E62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4F789DBE"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61485C9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0DC5A2D1" w14:textId="77777777" w:rsidTr="00686703">
        <w:trPr>
          <w:jc w:val="center"/>
        </w:trPr>
        <w:tc>
          <w:tcPr>
            <w:tcW w:w="2500" w:type="pct"/>
            <w:shd w:val="clear" w:color="auto" w:fill="008E40"/>
            <w:vAlign w:val="center"/>
          </w:tcPr>
          <w:p w14:paraId="4D19F94D"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787DD0F1"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 xml:space="preserve">Sì, </w:t>
            </w:r>
            <w:r w:rsidRPr="00D45825">
              <w:rPr>
                <w:rFonts w:eastAsia="MS Gothic" w:cstheme="minorHAnsi"/>
                <w:strike/>
                <w:color w:val="FF0000"/>
                <w:sz w:val="18"/>
                <w:szCs w:val="18"/>
              </w:rPr>
              <w:t>fino al</w:t>
            </w:r>
            <w:r>
              <w:rPr>
                <w:rFonts w:eastAsia="MS Gothic" w:cstheme="minorHAnsi"/>
                <w:sz w:val="18"/>
                <w:szCs w:val="18"/>
              </w:rPr>
              <w:t xml:space="preserve"> 50%</w:t>
            </w:r>
          </w:p>
        </w:tc>
      </w:tr>
    </w:tbl>
    <w:p w14:paraId="7203E9BD" w14:textId="77777777" w:rsidR="006C4306" w:rsidRDefault="006C4306" w:rsidP="006C4306">
      <w:pPr>
        <w:spacing w:after="0"/>
        <w:rPr>
          <w:rStyle w:val="Titolo3Carattere"/>
          <w:color w:val="000000" w:themeColor="text1"/>
          <w:sz w:val="22"/>
          <w:szCs w:val="22"/>
        </w:rPr>
      </w:pPr>
    </w:p>
    <w:p w14:paraId="1B2AF23F" w14:textId="77777777" w:rsidR="006C4306" w:rsidRPr="0042261C" w:rsidRDefault="006C4306" w:rsidP="006C4306">
      <w:pPr>
        <w:pStyle w:val="Titolo3"/>
        <w:spacing w:before="0"/>
        <w:rPr>
          <w:i/>
          <w:iCs/>
          <w:color w:val="365F91" w:themeColor="accent1" w:themeShade="BF"/>
          <w:sz w:val="22"/>
          <w:szCs w:val="22"/>
        </w:rPr>
      </w:pPr>
      <w:r w:rsidRPr="0042261C">
        <w:rPr>
          <w:i/>
          <w:iCs/>
          <w:color w:val="365F91" w:themeColor="accent1" w:themeShade="BF"/>
          <w:sz w:val="22"/>
          <w:szCs w:val="22"/>
        </w:rPr>
        <w:t>Partecipazione della scheda di intervento a progetti integrati (LEADER, Misure di cooperazione, etc.)</w:t>
      </w:r>
    </w:p>
    <w:p w14:paraId="599C14A8" w14:textId="77777777" w:rsidR="006C4306" w:rsidRPr="002F3E7F" w:rsidRDefault="006C4306" w:rsidP="006C4306">
      <w:pPr>
        <w:spacing w:after="0"/>
        <w:rPr>
          <w:rFonts w:cstheme="minorHAnsi"/>
          <w:sz w:val="20"/>
          <w:szCs w:val="20"/>
        </w:rPr>
      </w:pPr>
      <w:r w:rsidRPr="002F3E7F">
        <w:rPr>
          <w:rFonts w:cstheme="minorHAnsi"/>
          <w:sz w:val="20"/>
          <w:szCs w:val="20"/>
        </w:rPr>
        <w:t>LEADER: No.</w:t>
      </w:r>
    </w:p>
    <w:p w14:paraId="53D14C98" w14:textId="77777777" w:rsidR="006C4306" w:rsidRPr="00D45825" w:rsidRDefault="006C4306" w:rsidP="006C4306">
      <w:pPr>
        <w:spacing w:after="0"/>
        <w:jc w:val="both"/>
        <w:rPr>
          <w:rFonts w:cstheme="minorHAnsi"/>
          <w:sz w:val="20"/>
          <w:szCs w:val="20"/>
        </w:rPr>
      </w:pPr>
      <w:r w:rsidRPr="002F3E7F">
        <w:rPr>
          <w:rFonts w:cstheme="minorHAnsi"/>
          <w:sz w:val="20"/>
          <w:szCs w:val="20"/>
        </w:rPr>
        <w:t xml:space="preserve">Cooperazione: Sì. </w:t>
      </w:r>
      <w:r w:rsidRPr="000A09C6">
        <w:rPr>
          <w:rFonts w:cstheme="minorHAnsi"/>
          <w:strike/>
          <w:sz w:val="18"/>
          <w:szCs w:val="18"/>
        </w:rPr>
        <w:br w:type="page"/>
      </w:r>
    </w:p>
    <w:p w14:paraId="1F743BB6" w14:textId="77777777" w:rsidR="006C4306" w:rsidRPr="00F6220C" w:rsidRDefault="006C4306" w:rsidP="006C4306">
      <w:pPr>
        <w:pStyle w:val="Titolo2"/>
        <w:spacing w:before="0"/>
        <w:rPr>
          <w:rFonts w:asciiTheme="minorHAnsi" w:hAnsiTheme="minorHAnsi" w:cstheme="minorHAnsi"/>
          <w:b/>
          <w:bCs/>
        </w:rPr>
      </w:pPr>
      <w:bookmarkStart w:id="172" w:name="_Toc133425241"/>
      <w:r w:rsidRPr="00F6220C">
        <w:rPr>
          <w:rFonts w:asciiTheme="minorHAnsi" w:hAnsiTheme="minorHAnsi" w:cstheme="minorHAnsi"/>
          <w:b/>
          <w:bCs/>
        </w:rPr>
        <w:t>SRH01</w:t>
      </w:r>
      <w:r>
        <w:rPr>
          <w:rFonts w:asciiTheme="minorHAnsi" w:hAnsiTheme="minorHAnsi" w:cstheme="minorHAnsi"/>
          <w:b/>
          <w:bCs/>
        </w:rPr>
        <w:t xml:space="preserve"> - </w:t>
      </w:r>
      <w:r w:rsidRPr="00771208">
        <w:rPr>
          <w:rFonts w:asciiTheme="minorHAnsi" w:hAnsiTheme="minorHAnsi" w:cstheme="minorHAnsi"/>
          <w:b/>
          <w:bCs/>
        </w:rPr>
        <w:t>Erogazione servizi di consulenza</w:t>
      </w:r>
      <w:bookmarkEnd w:id="172"/>
    </w:p>
    <w:p w14:paraId="49237C73" w14:textId="77777777" w:rsidR="006C4306" w:rsidRDefault="006C4306" w:rsidP="006C4306">
      <w:pPr>
        <w:pStyle w:val="Titolo3"/>
        <w:spacing w:before="0"/>
        <w:rPr>
          <w:i/>
          <w:iCs/>
          <w:sz w:val="22"/>
          <w:szCs w:val="22"/>
        </w:rPr>
      </w:pPr>
      <w:r>
        <w:rPr>
          <w:i/>
          <w:iCs/>
          <w:sz w:val="22"/>
          <w:szCs w:val="22"/>
        </w:rPr>
        <w:t>Descrizione</w:t>
      </w:r>
    </w:p>
    <w:p w14:paraId="716A1E9E" w14:textId="77777777" w:rsidR="006C4306" w:rsidRPr="007A00AF" w:rsidRDefault="006C4306" w:rsidP="006C4306">
      <w:pPr>
        <w:spacing w:after="40"/>
        <w:jc w:val="both"/>
        <w:rPr>
          <w:sz w:val="20"/>
          <w:szCs w:val="20"/>
        </w:rPr>
      </w:pPr>
      <w:r w:rsidRPr="007A00AF">
        <w:rPr>
          <w:noProof/>
          <w:sz w:val="20"/>
          <w:szCs w:val="20"/>
        </w:rPr>
        <w:t>I servizi di consulenza aziendale sono volti a soddisfare le esigenze di supporto espresse dalle imprese agricole, forestali e operanti in aree rurali su aspetti tecnici, gestionali, economici, ambientali e sociali e a diffondere le innovazioni sviluppate tramite progetti di ricerca e sviluppo, tenendo conto delle pratiche agronomiche e zootecniche esistenti, anche per quanto riguarda la fornitura di beni pubblici.</w:t>
      </w:r>
    </w:p>
    <w:p w14:paraId="0F25813F" w14:textId="77777777" w:rsidR="006C4306" w:rsidRDefault="006C4306" w:rsidP="006C4306">
      <w:pPr>
        <w:spacing w:after="40"/>
        <w:jc w:val="both"/>
        <w:rPr>
          <w:noProof/>
          <w:sz w:val="20"/>
          <w:szCs w:val="20"/>
        </w:rPr>
      </w:pPr>
      <w:r w:rsidRPr="007A00AF">
        <w:rPr>
          <w:noProof/>
          <w:sz w:val="20"/>
          <w:szCs w:val="20"/>
        </w:rPr>
        <w:t>Attraverso tali servizi, è offerta un'assistenza adeguata lungo il ciclo di sviluppo dell'impresa, anche per la sua costituzione, la conversione dei modelli di produzione verso la domanda dei consumatori, le pratiche innovative, le tecniche agricole per la resilienza ai cambiamenti climatici, comprese l'agro-forestazione e l'agroecologia, il miglioramento del benessere degli animali e, ove necessario, le norme di sicurezza, il sostegno sociale e il contrasto allo sfruttamento della manodopera.</w:t>
      </w:r>
    </w:p>
    <w:p w14:paraId="2CDC0C74" w14:textId="77777777" w:rsidR="006C4306" w:rsidRDefault="006C4306" w:rsidP="006C4306">
      <w:pPr>
        <w:spacing w:after="40"/>
        <w:jc w:val="both"/>
        <w:rPr>
          <w:noProof/>
          <w:sz w:val="20"/>
          <w:szCs w:val="20"/>
        </w:rPr>
      </w:pPr>
      <w:r w:rsidRPr="00A00366">
        <w:rPr>
          <w:noProof/>
          <w:sz w:val="20"/>
          <w:szCs w:val="20"/>
          <w:highlight w:val="green"/>
        </w:rPr>
        <w:t>I servizi di consulenza agricola sono integrati nei servizi correlati dei consulenti aziendali, dei ricercatori,</w:t>
      </w:r>
      <w:r>
        <w:rPr>
          <w:noProof/>
          <w:sz w:val="20"/>
          <w:szCs w:val="20"/>
          <w:highlight w:val="green"/>
        </w:rPr>
        <w:t xml:space="preserve"> </w:t>
      </w:r>
      <w:r w:rsidRPr="00A00366">
        <w:rPr>
          <w:noProof/>
          <w:sz w:val="20"/>
          <w:szCs w:val="20"/>
          <w:highlight w:val="green"/>
        </w:rPr>
        <w:t>delle organizzazioni di agricoltori e di altri portatori di interessi pertinenti che formano gli AKIS (Reg.</w:t>
      </w:r>
      <w:r>
        <w:rPr>
          <w:noProof/>
          <w:sz w:val="20"/>
          <w:szCs w:val="20"/>
          <w:highlight w:val="green"/>
        </w:rPr>
        <w:t xml:space="preserve"> </w:t>
      </w:r>
      <w:r w:rsidRPr="00A00366">
        <w:rPr>
          <w:noProof/>
          <w:sz w:val="20"/>
          <w:szCs w:val="20"/>
          <w:highlight w:val="green"/>
        </w:rPr>
        <w:t>(UE) 2021/2115, art. 15, paragrafo 2).</w:t>
      </w:r>
      <w:r w:rsidRPr="00A00366">
        <w:rPr>
          <w:highlight w:val="green"/>
        </w:rPr>
        <w:t xml:space="preserve"> </w:t>
      </w:r>
      <w:r w:rsidRPr="00A00366">
        <w:rPr>
          <w:noProof/>
          <w:sz w:val="20"/>
          <w:szCs w:val="20"/>
          <w:highlight w:val="green"/>
        </w:rPr>
        <w:t>Tali servizi consistono nell’insieme di interventi e di prestazioni tecnico-professionali fornite dai</w:t>
      </w:r>
      <w:r>
        <w:rPr>
          <w:noProof/>
          <w:sz w:val="20"/>
          <w:szCs w:val="20"/>
          <w:highlight w:val="green"/>
        </w:rPr>
        <w:t xml:space="preserve"> </w:t>
      </w:r>
      <w:r w:rsidRPr="00A00366">
        <w:rPr>
          <w:noProof/>
          <w:sz w:val="20"/>
          <w:szCs w:val="20"/>
          <w:highlight w:val="green"/>
        </w:rPr>
        <w:t>consulenti alle imprese, anche in forma aggregata.</w:t>
      </w:r>
    </w:p>
    <w:p w14:paraId="10D68B52" w14:textId="77777777" w:rsidR="006C4306" w:rsidRDefault="006C4306" w:rsidP="006C4306">
      <w:pPr>
        <w:spacing w:after="40"/>
        <w:jc w:val="both"/>
        <w:rPr>
          <w:noProof/>
          <w:sz w:val="20"/>
          <w:szCs w:val="20"/>
        </w:rPr>
      </w:pPr>
      <w:r w:rsidRPr="00015C31">
        <w:rPr>
          <w:noProof/>
          <w:sz w:val="20"/>
          <w:szCs w:val="20"/>
          <w:highlight w:val="green"/>
        </w:rPr>
        <w:t>I servizi di consulenza sono rivolti a tutte le imprese agricole, forestali e operanti in aree rurali e possono prevedere anche attività strumentali funzionali ad una efficace erogazione del servizio (ad esempio analisi chimico-fisiche del suolo, degli alimenti, biologiche, dei mercati, delle condizioni climatiche, piattaforme digitali di servizio, ecc.)</w:t>
      </w:r>
      <w:r>
        <w:rPr>
          <w:noProof/>
          <w:sz w:val="20"/>
          <w:szCs w:val="20"/>
        </w:rPr>
        <w:t>.</w:t>
      </w:r>
    </w:p>
    <w:p w14:paraId="11AB7FB7" w14:textId="77777777" w:rsidR="006C4306" w:rsidRPr="00015C31" w:rsidRDefault="006C4306" w:rsidP="006C4306">
      <w:pPr>
        <w:spacing w:after="40"/>
        <w:jc w:val="both"/>
        <w:rPr>
          <w:noProof/>
          <w:sz w:val="20"/>
          <w:szCs w:val="20"/>
        </w:rPr>
      </w:pPr>
      <w:r w:rsidRPr="00500D03">
        <w:rPr>
          <w:noProof/>
          <w:sz w:val="20"/>
          <w:szCs w:val="20"/>
          <w:highlight w:val="green"/>
        </w:rPr>
        <w:t>Per accedere al finanziamento, le attività dovranno essere organizzate in progetti che verranno selezionati tramite avvisi pubblic</w:t>
      </w:r>
      <w:r>
        <w:rPr>
          <w:noProof/>
          <w:sz w:val="20"/>
          <w:szCs w:val="20"/>
          <w:highlight w:val="green"/>
        </w:rPr>
        <w:t>i</w:t>
      </w:r>
      <w:r w:rsidRPr="00500D03">
        <w:rPr>
          <w:noProof/>
          <w:sz w:val="20"/>
          <w:szCs w:val="20"/>
          <w:highlight w:val="green"/>
        </w:rPr>
        <w:t>.</w:t>
      </w:r>
    </w:p>
    <w:p w14:paraId="7B4F486C" w14:textId="77777777" w:rsidR="006C4306" w:rsidRPr="00881106" w:rsidRDefault="006C4306" w:rsidP="006C4306">
      <w:pPr>
        <w:pStyle w:val="Titolo3"/>
        <w:rPr>
          <w:i/>
          <w:iCs/>
          <w:sz w:val="22"/>
          <w:szCs w:val="22"/>
        </w:rPr>
      </w:pPr>
      <w:r w:rsidRPr="00881106">
        <w:rPr>
          <w:i/>
          <w:iCs/>
          <w:sz w:val="22"/>
          <w:szCs w:val="22"/>
        </w:rPr>
        <w:t>Dotazione finanziaria</w:t>
      </w:r>
    </w:p>
    <w:tbl>
      <w:tblPr>
        <w:tblStyle w:val="Grigliatabella"/>
        <w:tblW w:w="5000" w:type="pct"/>
        <w:tblLook w:val="04A0" w:firstRow="1" w:lastRow="0" w:firstColumn="1" w:lastColumn="0" w:noHBand="0" w:noVBand="1"/>
      </w:tblPr>
      <w:tblGrid>
        <w:gridCol w:w="1639"/>
        <w:gridCol w:w="746"/>
        <w:gridCol w:w="1148"/>
        <w:gridCol w:w="1119"/>
        <w:gridCol w:w="2598"/>
        <w:gridCol w:w="1341"/>
        <w:gridCol w:w="801"/>
        <w:gridCol w:w="748"/>
      </w:tblGrid>
      <w:tr w:rsidR="006C4306" w:rsidRPr="00700099" w14:paraId="3B21DFE7" w14:textId="77777777" w:rsidTr="00686703">
        <w:trPr>
          <w:trHeight w:val="405"/>
        </w:trPr>
        <w:tc>
          <w:tcPr>
            <w:tcW w:w="808" w:type="pct"/>
            <w:vMerge w:val="restart"/>
            <w:shd w:val="clear" w:color="auto" w:fill="008E40"/>
            <w:vAlign w:val="center"/>
          </w:tcPr>
          <w:p w14:paraId="2B9A593D"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8" w:type="pct"/>
            <w:vMerge w:val="restart"/>
            <w:vAlign w:val="center"/>
          </w:tcPr>
          <w:p w14:paraId="5B5E325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SRH01</w:t>
            </w:r>
          </w:p>
        </w:tc>
        <w:tc>
          <w:tcPr>
            <w:tcW w:w="566" w:type="pct"/>
            <w:vMerge w:val="restart"/>
            <w:shd w:val="clear" w:color="auto" w:fill="008E40"/>
            <w:vAlign w:val="center"/>
          </w:tcPr>
          <w:p w14:paraId="47BDB10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33" w:type="pct"/>
            <w:gridSpan w:val="2"/>
            <w:vMerge w:val="restart"/>
            <w:vAlign w:val="center"/>
          </w:tcPr>
          <w:p w14:paraId="533E5F8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Erogazione di servizi di consulenza</w:t>
            </w:r>
          </w:p>
        </w:tc>
        <w:tc>
          <w:tcPr>
            <w:tcW w:w="661" w:type="pct"/>
            <w:vMerge w:val="restart"/>
            <w:shd w:val="clear" w:color="auto" w:fill="008E40"/>
            <w:vAlign w:val="center"/>
          </w:tcPr>
          <w:p w14:paraId="1AE4423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95" w:type="pct"/>
            <w:shd w:val="clear" w:color="auto" w:fill="92D050"/>
            <w:vAlign w:val="center"/>
          </w:tcPr>
          <w:p w14:paraId="41CC44D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269545732"/>
            <w14:checkbox>
              <w14:checked w14:val="1"/>
              <w14:checkedState w14:val="2612" w14:font="MS Gothic"/>
              <w14:uncheckedState w14:val="2610" w14:font="MS Gothic"/>
            </w14:checkbox>
          </w:sdtPr>
          <w:sdtEndPr/>
          <w:sdtContent>
            <w:tc>
              <w:tcPr>
                <w:tcW w:w="371" w:type="pct"/>
                <w:vAlign w:val="center"/>
              </w:tcPr>
              <w:p w14:paraId="5478D8CC" w14:textId="77777777" w:rsidR="006C4306" w:rsidRPr="00A54835"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3F92AF2B" w14:textId="77777777" w:rsidTr="00686703">
        <w:trPr>
          <w:trHeight w:val="405"/>
        </w:trPr>
        <w:tc>
          <w:tcPr>
            <w:tcW w:w="808" w:type="pct"/>
            <w:vMerge/>
            <w:shd w:val="clear" w:color="auto" w:fill="008E40"/>
            <w:vAlign w:val="center"/>
          </w:tcPr>
          <w:p w14:paraId="1D9779EF" w14:textId="77777777" w:rsidR="006C4306" w:rsidRPr="00700099" w:rsidRDefault="006C4306" w:rsidP="00F561E7">
            <w:pPr>
              <w:spacing w:after="0"/>
              <w:rPr>
                <w:rFonts w:cstheme="minorHAnsi"/>
                <w:sz w:val="18"/>
                <w:szCs w:val="18"/>
              </w:rPr>
            </w:pPr>
          </w:p>
        </w:tc>
        <w:tc>
          <w:tcPr>
            <w:tcW w:w="368" w:type="pct"/>
            <w:vMerge/>
            <w:vAlign w:val="center"/>
          </w:tcPr>
          <w:p w14:paraId="572D9792" w14:textId="77777777" w:rsidR="006C4306" w:rsidRPr="00700099" w:rsidRDefault="006C4306" w:rsidP="00F561E7">
            <w:pPr>
              <w:spacing w:after="0"/>
              <w:rPr>
                <w:rFonts w:cstheme="minorHAnsi"/>
                <w:sz w:val="18"/>
                <w:szCs w:val="18"/>
              </w:rPr>
            </w:pPr>
          </w:p>
        </w:tc>
        <w:tc>
          <w:tcPr>
            <w:tcW w:w="566" w:type="pct"/>
            <w:vMerge/>
            <w:shd w:val="clear" w:color="auto" w:fill="008E40"/>
            <w:vAlign w:val="center"/>
          </w:tcPr>
          <w:p w14:paraId="0B1C9C67" w14:textId="77777777" w:rsidR="006C4306" w:rsidRPr="00700099" w:rsidRDefault="006C4306" w:rsidP="00F561E7">
            <w:pPr>
              <w:spacing w:after="0"/>
              <w:rPr>
                <w:rFonts w:cstheme="minorHAnsi"/>
                <w:sz w:val="18"/>
                <w:szCs w:val="18"/>
              </w:rPr>
            </w:pPr>
          </w:p>
        </w:tc>
        <w:tc>
          <w:tcPr>
            <w:tcW w:w="1833" w:type="pct"/>
            <w:gridSpan w:val="2"/>
            <w:vMerge/>
            <w:vAlign w:val="center"/>
          </w:tcPr>
          <w:p w14:paraId="63A8BF28" w14:textId="77777777" w:rsidR="006C4306" w:rsidRPr="00700099" w:rsidRDefault="006C4306" w:rsidP="00F561E7">
            <w:pPr>
              <w:spacing w:after="0"/>
              <w:rPr>
                <w:rFonts w:cstheme="minorHAnsi"/>
                <w:sz w:val="18"/>
                <w:szCs w:val="18"/>
              </w:rPr>
            </w:pPr>
          </w:p>
        </w:tc>
        <w:tc>
          <w:tcPr>
            <w:tcW w:w="661" w:type="pct"/>
            <w:vMerge/>
            <w:shd w:val="clear" w:color="auto" w:fill="008E40"/>
            <w:vAlign w:val="center"/>
          </w:tcPr>
          <w:p w14:paraId="5BBA5405" w14:textId="77777777" w:rsidR="006C4306" w:rsidRPr="00700099" w:rsidRDefault="006C4306" w:rsidP="00F561E7">
            <w:pPr>
              <w:spacing w:after="0"/>
              <w:jc w:val="center"/>
              <w:rPr>
                <w:rFonts w:cstheme="minorHAnsi"/>
                <w:b/>
                <w:bCs/>
                <w:color w:val="FFFFFF" w:themeColor="background1"/>
                <w:sz w:val="18"/>
                <w:szCs w:val="18"/>
              </w:rPr>
            </w:pPr>
          </w:p>
        </w:tc>
        <w:tc>
          <w:tcPr>
            <w:tcW w:w="395" w:type="pct"/>
            <w:shd w:val="clear" w:color="auto" w:fill="FF0000"/>
            <w:vAlign w:val="center"/>
          </w:tcPr>
          <w:p w14:paraId="163632A3"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714352402"/>
            <w14:checkbox>
              <w14:checked w14:val="0"/>
              <w14:checkedState w14:val="2612" w14:font="MS Gothic"/>
              <w14:uncheckedState w14:val="2610" w14:font="MS Gothic"/>
            </w14:checkbox>
          </w:sdtPr>
          <w:sdtEndPr/>
          <w:sdtContent>
            <w:tc>
              <w:tcPr>
                <w:tcW w:w="371" w:type="pct"/>
                <w:vAlign w:val="center"/>
              </w:tcPr>
              <w:p w14:paraId="3841637E" w14:textId="77777777" w:rsidR="006C4306" w:rsidRPr="00A54835" w:rsidRDefault="006C4306" w:rsidP="00F561E7">
                <w:pPr>
                  <w:spacing w:after="0"/>
                  <w:jc w:val="center"/>
                  <w:rPr>
                    <w:rFonts w:cstheme="minorHAnsi"/>
                  </w:rPr>
                </w:pPr>
                <w:r>
                  <w:rPr>
                    <w:rFonts w:ascii="MS Gothic" w:eastAsia="MS Gothic" w:hAnsi="MS Gothic" w:cstheme="minorHAnsi" w:hint="eastAsia"/>
                  </w:rPr>
                  <w:t>☐</w:t>
                </w:r>
              </w:p>
            </w:tc>
          </w:sdtContent>
        </w:sdt>
      </w:tr>
      <w:tr w:rsidR="006C4306" w:rsidRPr="00700099" w14:paraId="22F3008C" w14:textId="77777777" w:rsidTr="00686703">
        <w:trPr>
          <w:trHeight w:val="70"/>
        </w:trPr>
        <w:tc>
          <w:tcPr>
            <w:tcW w:w="1175" w:type="pct"/>
            <w:gridSpan w:val="2"/>
            <w:shd w:val="clear" w:color="auto" w:fill="008E40"/>
            <w:vAlign w:val="center"/>
          </w:tcPr>
          <w:p w14:paraId="7956C8A7" w14:textId="77777777" w:rsidR="006C4306" w:rsidRPr="00C161BF" w:rsidRDefault="006C4306" w:rsidP="00F561E7">
            <w:pPr>
              <w:spacing w:after="0"/>
              <w:jc w:val="center"/>
              <w:rPr>
                <w:rFonts w:cstheme="minorHAnsi"/>
                <w:b/>
                <w:bCs/>
                <w:sz w:val="18"/>
                <w:szCs w:val="18"/>
                <w:lang w:val="en-GB"/>
              </w:rPr>
            </w:pPr>
            <w:r w:rsidRPr="00C161BF">
              <w:rPr>
                <w:rFonts w:cstheme="minorHAnsi"/>
                <w:b/>
                <w:bCs/>
                <w:color w:val="FFFFFF" w:themeColor="background1"/>
                <w:sz w:val="18"/>
                <w:szCs w:val="18"/>
                <w:lang w:val="en-GB"/>
              </w:rPr>
              <w:t>Spesa Pubblica</w:t>
            </w:r>
          </w:p>
        </w:tc>
        <w:tc>
          <w:tcPr>
            <w:tcW w:w="1118" w:type="pct"/>
            <w:gridSpan w:val="2"/>
            <w:vAlign w:val="center"/>
          </w:tcPr>
          <w:p w14:paraId="115CAC2D"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20.000.000,00</w:t>
            </w:r>
            <w:r>
              <w:rPr>
                <w:rFonts w:cstheme="minorHAnsi"/>
                <w:sz w:val="18"/>
                <w:szCs w:val="18"/>
                <w:lang w:val="it"/>
              </w:rPr>
              <w:t xml:space="preserve"> </w:t>
            </w:r>
            <w:r w:rsidRPr="00700099">
              <w:rPr>
                <w:rFonts w:cstheme="minorHAnsi"/>
                <w:sz w:val="18"/>
                <w:szCs w:val="18"/>
                <w:lang w:val="it"/>
              </w:rPr>
              <w:t>€</w:t>
            </w:r>
          </w:p>
        </w:tc>
        <w:tc>
          <w:tcPr>
            <w:tcW w:w="1942" w:type="pct"/>
            <w:gridSpan w:val="2"/>
            <w:shd w:val="clear" w:color="auto" w:fill="008E40"/>
            <w:vAlign w:val="center"/>
          </w:tcPr>
          <w:p w14:paraId="2B45F76A" w14:textId="77777777" w:rsidR="006C4306" w:rsidRPr="00C161BF" w:rsidRDefault="006C4306" w:rsidP="00F561E7">
            <w:pPr>
              <w:spacing w:after="0"/>
              <w:jc w:val="center"/>
              <w:rPr>
                <w:rFonts w:cstheme="minorHAnsi"/>
                <w:b/>
                <w:bCs/>
                <w:color w:val="FFFFFF" w:themeColor="background1"/>
                <w:sz w:val="18"/>
                <w:szCs w:val="18"/>
                <w:lang w:val="it"/>
              </w:rPr>
            </w:pPr>
            <w:r w:rsidRPr="00C161BF">
              <w:rPr>
                <w:rFonts w:cstheme="minorHAnsi"/>
                <w:b/>
                <w:bCs/>
                <w:color w:val="FFFFFF" w:themeColor="background1"/>
                <w:sz w:val="18"/>
                <w:szCs w:val="18"/>
                <w:lang w:val="en-GB"/>
              </w:rPr>
              <w:t>Contributo del FEASR</w:t>
            </w:r>
          </w:p>
        </w:tc>
        <w:tc>
          <w:tcPr>
            <w:tcW w:w="765" w:type="pct"/>
            <w:gridSpan w:val="2"/>
            <w:vAlign w:val="center"/>
          </w:tcPr>
          <w:p w14:paraId="363178C5"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8.140.000,00</w:t>
            </w:r>
            <w:r>
              <w:rPr>
                <w:rFonts w:cstheme="minorHAnsi"/>
                <w:sz w:val="18"/>
                <w:szCs w:val="18"/>
                <w:lang w:val="it"/>
              </w:rPr>
              <w:t xml:space="preserve"> </w:t>
            </w:r>
            <w:r w:rsidRPr="00700099">
              <w:rPr>
                <w:rFonts w:cstheme="minorHAnsi"/>
                <w:sz w:val="18"/>
                <w:szCs w:val="18"/>
                <w:lang w:val="it"/>
              </w:rPr>
              <w:t>€</w:t>
            </w:r>
          </w:p>
        </w:tc>
      </w:tr>
      <w:tr w:rsidR="006C4306" w:rsidRPr="00700099" w14:paraId="53AFF98E" w14:textId="77777777" w:rsidTr="00686703">
        <w:trPr>
          <w:trHeight w:val="70"/>
        </w:trPr>
        <w:tc>
          <w:tcPr>
            <w:tcW w:w="1175" w:type="pct"/>
            <w:gridSpan w:val="2"/>
            <w:shd w:val="clear" w:color="auto" w:fill="008E40"/>
            <w:vAlign w:val="center"/>
          </w:tcPr>
          <w:p w14:paraId="5F68D2AC" w14:textId="77777777" w:rsidR="006C4306" w:rsidRPr="00C028C3" w:rsidRDefault="006C4306" w:rsidP="00F561E7">
            <w:pPr>
              <w:spacing w:after="0"/>
              <w:jc w:val="center"/>
              <w:rPr>
                <w:rFonts w:cstheme="minorHAnsi"/>
                <w:color w:val="FFFFFF" w:themeColor="background1"/>
                <w:sz w:val="18"/>
                <w:szCs w:val="18"/>
                <w:highlight w:val="green"/>
                <w:lang w:val="en-GB"/>
              </w:rPr>
            </w:pPr>
            <w:r w:rsidRPr="00C028C3">
              <w:rPr>
                <w:rFonts w:cstheme="minorHAnsi"/>
                <w:b/>
                <w:bCs/>
                <w:color w:val="FFFFFF" w:themeColor="background1"/>
                <w:sz w:val="18"/>
                <w:szCs w:val="18"/>
                <w:highlight w:val="green"/>
                <w:lang w:val="en-GB"/>
              </w:rPr>
              <w:t>Indicatori di Risultato - R</w:t>
            </w:r>
          </w:p>
        </w:tc>
        <w:tc>
          <w:tcPr>
            <w:tcW w:w="1118" w:type="pct"/>
            <w:gridSpan w:val="2"/>
            <w:vAlign w:val="center"/>
          </w:tcPr>
          <w:p w14:paraId="53670C31" w14:textId="77777777" w:rsidR="006C4306" w:rsidRPr="00C028C3" w:rsidRDefault="006C4306" w:rsidP="00F561E7">
            <w:pPr>
              <w:spacing w:after="0"/>
              <w:jc w:val="center"/>
              <w:rPr>
                <w:rFonts w:cstheme="minorHAnsi"/>
                <w:sz w:val="18"/>
                <w:szCs w:val="18"/>
                <w:highlight w:val="green"/>
                <w:lang w:val="it"/>
              </w:rPr>
            </w:pPr>
            <w:r w:rsidRPr="00C028C3">
              <w:rPr>
                <w:rFonts w:cstheme="minorHAnsi"/>
                <w:sz w:val="18"/>
                <w:szCs w:val="18"/>
                <w:highlight w:val="green"/>
                <w:lang w:val="it"/>
              </w:rPr>
              <w:t>R.1</w:t>
            </w:r>
          </w:p>
          <w:p w14:paraId="334B895F" w14:textId="77777777" w:rsidR="006C4306" w:rsidRPr="00C028C3" w:rsidRDefault="006C4306" w:rsidP="00F561E7">
            <w:pPr>
              <w:spacing w:after="0"/>
              <w:jc w:val="center"/>
              <w:rPr>
                <w:rFonts w:cstheme="minorHAnsi"/>
                <w:sz w:val="18"/>
                <w:szCs w:val="18"/>
                <w:highlight w:val="green"/>
                <w:lang w:val="it"/>
              </w:rPr>
            </w:pPr>
            <w:r w:rsidRPr="00C028C3">
              <w:rPr>
                <w:rFonts w:cstheme="minorHAnsi"/>
                <w:sz w:val="18"/>
                <w:szCs w:val="18"/>
                <w:highlight w:val="green"/>
                <w:lang w:val="it"/>
              </w:rPr>
              <w:t>R.2</w:t>
            </w:r>
          </w:p>
          <w:p w14:paraId="73E1C59E" w14:textId="77777777" w:rsidR="006C4306" w:rsidRPr="00C028C3" w:rsidRDefault="006C4306" w:rsidP="00F561E7">
            <w:pPr>
              <w:spacing w:after="0"/>
              <w:jc w:val="center"/>
              <w:rPr>
                <w:rFonts w:cstheme="minorHAnsi"/>
                <w:sz w:val="18"/>
                <w:szCs w:val="18"/>
                <w:highlight w:val="green"/>
                <w:lang w:val="it"/>
              </w:rPr>
            </w:pPr>
            <w:r w:rsidRPr="00C028C3">
              <w:rPr>
                <w:rFonts w:cstheme="minorHAnsi"/>
                <w:sz w:val="18"/>
                <w:szCs w:val="18"/>
                <w:highlight w:val="green"/>
                <w:lang w:val="it"/>
              </w:rPr>
              <w:t>R.28</w:t>
            </w:r>
          </w:p>
        </w:tc>
        <w:tc>
          <w:tcPr>
            <w:tcW w:w="1942" w:type="pct"/>
            <w:gridSpan w:val="2"/>
            <w:shd w:val="clear" w:color="auto" w:fill="008E40"/>
            <w:vAlign w:val="center"/>
          </w:tcPr>
          <w:p w14:paraId="376742DF" w14:textId="77777777" w:rsidR="006C4306" w:rsidRPr="00C028C3" w:rsidRDefault="006C4306" w:rsidP="00F561E7">
            <w:pPr>
              <w:spacing w:after="0"/>
              <w:jc w:val="center"/>
              <w:rPr>
                <w:rFonts w:cstheme="minorHAnsi"/>
                <w:color w:val="FFFFFF" w:themeColor="background1"/>
                <w:sz w:val="18"/>
                <w:szCs w:val="18"/>
                <w:highlight w:val="green"/>
                <w:lang w:val="en-GB"/>
              </w:rPr>
            </w:pPr>
            <w:r w:rsidRPr="00C028C3">
              <w:rPr>
                <w:rFonts w:cstheme="minorHAnsi"/>
                <w:b/>
                <w:bCs/>
                <w:color w:val="FFFFFF" w:themeColor="background1"/>
                <w:sz w:val="18"/>
                <w:szCs w:val="18"/>
                <w:highlight w:val="green"/>
                <w:lang w:val="en-GB"/>
              </w:rPr>
              <w:t>Indicatori di Output - O</w:t>
            </w:r>
          </w:p>
        </w:tc>
        <w:tc>
          <w:tcPr>
            <w:tcW w:w="765" w:type="pct"/>
            <w:gridSpan w:val="2"/>
            <w:vAlign w:val="center"/>
          </w:tcPr>
          <w:p w14:paraId="0F7D4440" w14:textId="77777777" w:rsidR="006C4306" w:rsidRPr="00C028C3" w:rsidRDefault="006C4306" w:rsidP="00F561E7">
            <w:pPr>
              <w:spacing w:after="0"/>
              <w:jc w:val="center"/>
              <w:rPr>
                <w:rFonts w:cstheme="minorHAnsi"/>
                <w:sz w:val="18"/>
                <w:szCs w:val="18"/>
                <w:highlight w:val="green"/>
                <w:lang w:val="it"/>
              </w:rPr>
            </w:pPr>
            <w:r w:rsidRPr="00C028C3">
              <w:rPr>
                <w:rFonts w:cstheme="minorHAnsi"/>
                <w:sz w:val="18"/>
                <w:szCs w:val="18"/>
                <w:highlight w:val="green"/>
                <w:lang w:val="it"/>
              </w:rPr>
              <w:t>O.33</w:t>
            </w:r>
          </w:p>
        </w:tc>
      </w:tr>
    </w:tbl>
    <w:p w14:paraId="2105A02B" w14:textId="77777777" w:rsidR="006C4306" w:rsidRDefault="006C4306" w:rsidP="006C4306">
      <w:pPr>
        <w:spacing w:after="0"/>
      </w:pPr>
    </w:p>
    <w:p w14:paraId="6FDE5474"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1D660E2B" w14:textId="77777777" w:rsidTr="00F561E7">
        <w:tc>
          <w:tcPr>
            <w:tcW w:w="5000" w:type="pct"/>
            <w:gridSpan w:val="2"/>
            <w:shd w:val="clear" w:color="auto" w:fill="008E40"/>
            <w:vAlign w:val="center"/>
          </w:tcPr>
          <w:p w14:paraId="3F5AE73E"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760E2D3F" w14:textId="77777777" w:rsidTr="00F561E7">
        <w:tc>
          <w:tcPr>
            <w:tcW w:w="808" w:type="pct"/>
            <w:shd w:val="clear" w:color="auto" w:fill="A7D9A3"/>
            <w:vAlign w:val="center"/>
          </w:tcPr>
          <w:p w14:paraId="6F3A3686"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274AA7A5"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6097660F" w14:textId="77777777" w:rsidTr="00F561E7">
        <w:tc>
          <w:tcPr>
            <w:tcW w:w="808" w:type="pct"/>
            <w:vAlign w:val="center"/>
          </w:tcPr>
          <w:p w14:paraId="18EAAE98"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01</w:t>
            </w:r>
          </w:p>
        </w:tc>
        <w:tc>
          <w:tcPr>
            <w:tcW w:w="4192" w:type="pct"/>
            <w:vAlign w:val="center"/>
          </w:tcPr>
          <w:p w14:paraId="7E38B57D"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dei progetti di consulenza</w:t>
            </w:r>
          </w:p>
        </w:tc>
      </w:tr>
      <w:tr w:rsidR="006C4306" w:rsidRPr="00700099" w14:paraId="1FB6D96B" w14:textId="77777777" w:rsidTr="00F561E7">
        <w:tc>
          <w:tcPr>
            <w:tcW w:w="808" w:type="pct"/>
            <w:vAlign w:val="center"/>
          </w:tcPr>
          <w:p w14:paraId="2B332BC9"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02</w:t>
            </w:r>
          </w:p>
        </w:tc>
        <w:tc>
          <w:tcPr>
            <w:tcW w:w="4192" w:type="pct"/>
            <w:vAlign w:val="center"/>
          </w:tcPr>
          <w:p w14:paraId="65238BCB"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soggetto prestatore della consulenza</w:t>
            </w:r>
          </w:p>
        </w:tc>
      </w:tr>
      <w:tr w:rsidR="006C4306" w:rsidRPr="00700099" w14:paraId="05D8A241" w14:textId="77777777" w:rsidTr="00F561E7">
        <w:tc>
          <w:tcPr>
            <w:tcW w:w="5000" w:type="pct"/>
            <w:gridSpan w:val="2"/>
            <w:shd w:val="clear" w:color="auto" w:fill="008E40"/>
            <w:vAlign w:val="center"/>
          </w:tcPr>
          <w:p w14:paraId="44BF9C36"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 specifici regionali</w:t>
            </w:r>
          </w:p>
        </w:tc>
      </w:tr>
      <w:tr w:rsidR="006C4306" w:rsidRPr="00293C3E" w14:paraId="2E0D07BE" w14:textId="77777777" w:rsidTr="00F561E7">
        <w:tc>
          <w:tcPr>
            <w:tcW w:w="5000" w:type="pct"/>
            <w:gridSpan w:val="2"/>
            <w:shd w:val="clear" w:color="auto" w:fill="A7D9A3"/>
            <w:vAlign w:val="center"/>
          </w:tcPr>
          <w:p w14:paraId="62D55AE6"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2E9E6056" w14:textId="77777777" w:rsidTr="00F561E7">
        <w:tc>
          <w:tcPr>
            <w:tcW w:w="808" w:type="pct"/>
            <w:vAlign w:val="center"/>
          </w:tcPr>
          <w:p w14:paraId="44EEC3DD" w14:textId="77777777" w:rsidR="006C4306" w:rsidRPr="00C028C3" w:rsidRDefault="006C4306" w:rsidP="00F561E7">
            <w:pPr>
              <w:spacing w:after="0"/>
              <w:jc w:val="center"/>
              <w:rPr>
                <w:rFonts w:cstheme="minorHAnsi"/>
                <w:sz w:val="18"/>
                <w:szCs w:val="18"/>
                <w:highlight w:val="green"/>
              </w:rPr>
            </w:pPr>
            <w:r w:rsidRPr="00C028C3">
              <w:rPr>
                <w:rFonts w:cstheme="minorHAnsi"/>
                <w:b/>
                <w:bCs/>
                <w:sz w:val="18"/>
                <w:szCs w:val="18"/>
                <w:highlight w:val="green"/>
              </w:rPr>
              <w:t>SRH01_P_LOM_01</w:t>
            </w:r>
          </w:p>
        </w:tc>
        <w:tc>
          <w:tcPr>
            <w:tcW w:w="4192" w:type="pct"/>
            <w:vAlign w:val="center"/>
          </w:tcPr>
          <w:p w14:paraId="16DCC5D6" w14:textId="77777777" w:rsidR="006C4306" w:rsidRPr="00700099" w:rsidRDefault="006C4306" w:rsidP="00F561E7">
            <w:pPr>
              <w:spacing w:after="0"/>
              <w:jc w:val="both"/>
              <w:rPr>
                <w:rFonts w:cstheme="minorHAnsi"/>
                <w:sz w:val="18"/>
                <w:szCs w:val="18"/>
              </w:rPr>
            </w:pPr>
            <w:r w:rsidRPr="00700099">
              <w:rPr>
                <w:rFonts w:cstheme="minorHAnsi"/>
                <w:sz w:val="18"/>
                <w:szCs w:val="18"/>
              </w:rPr>
              <w:t>Tipologia di destinatari con particolare riferimento a giovani e territorialità</w:t>
            </w:r>
          </w:p>
        </w:tc>
      </w:tr>
      <w:tr w:rsidR="006C4306" w:rsidRPr="00700099" w14:paraId="6006F611" w14:textId="77777777" w:rsidTr="00F561E7">
        <w:tc>
          <w:tcPr>
            <w:tcW w:w="808" w:type="pct"/>
            <w:vAlign w:val="center"/>
          </w:tcPr>
          <w:p w14:paraId="0CE2828F" w14:textId="77777777" w:rsidR="006C4306" w:rsidRPr="00C028C3" w:rsidRDefault="006C4306" w:rsidP="00F561E7">
            <w:pPr>
              <w:spacing w:after="0"/>
              <w:jc w:val="center"/>
              <w:rPr>
                <w:rFonts w:cstheme="minorHAnsi"/>
                <w:sz w:val="18"/>
                <w:szCs w:val="18"/>
                <w:highlight w:val="green"/>
              </w:rPr>
            </w:pPr>
            <w:r w:rsidRPr="00C028C3">
              <w:rPr>
                <w:rFonts w:cstheme="minorHAnsi"/>
                <w:b/>
                <w:bCs/>
                <w:sz w:val="18"/>
                <w:szCs w:val="18"/>
                <w:highlight w:val="green"/>
              </w:rPr>
              <w:t>SRH01_P_LOM_02</w:t>
            </w:r>
          </w:p>
        </w:tc>
        <w:tc>
          <w:tcPr>
            <w:tcW w:w="4192" w:type="pct"/>
            <w:vAlign w:val="center"/>
          </w:tcPr>
          <w:p w14:paraId="68B76E14" w14:textId="77777777" w:rsidR="006C4306" w:rsidRPr="00700099" w:rsidRDefault="006C4306" w:rsidP="00F561E7">
            <w:pPr>
              <w:spacing w:after="0"/>
              <w:jc w:val="both"/>
              <w:rPr>
                <w:rFonts w:cstheme="minorHAnsi"/>
                <w:sz w:val="18"/>
                <w:szCs w:val="18"/>
              </w:rPr>
            </w:pPr>
            <w:r w:rsidRPr="00700099">
              <w:rPr>
                <w:rFonts w:cstheme="minorHAnsi"/>
                <w:sz w:val="18"/>
                <w:szCs w:val="18"/>
              </w:rPr>
              <w:t>Tematiche di progetto</w:t>
            </w:r>
          </w:p>
        </w:tc>
      </w:tr>
      <w:tr w:rsidR="006C4306" w:rsidRPr="00700099" w14:paraId="32604891" w14:textId="77777777" w:rsidTr="00F561E7">
        <w:trPr>
          <w:trHeight w:val="154"/>
        </w:trPr>
        <w:tc>
          <w:tcPr>
            <w:tcW w:w="808" w:type="pct"/>
            <w:vAlign w:val="center"/>
          </w:tcPr>
          <w:p w14:paraId="061ACD3C" w14:textId="77777777" w:rsidR="006C4306" w:rsidRPr="00C028C3" w:rsidRDefault="006C4306" w:rsidP="00F561E7">
            <w:pPr>
              <w:spacing w:after="0"/>
              <w:jc w:val="center"/>
              <w:rPr>
                <w:rFonts w:cstheme="minorHAnsi"/>
                <w:strike/>
                <w:color w:val="FF0000"/>
                <w:sz w:val="18"/>
                <w:szCs w:val="18"/>
                <w:highlight w:val="green"/>
              </w:rPr>
            </w:pPr>
            <w:r w:rsidRPr="00C028C3">
              <w:rPr>
                <w:rFonts w:cstheme="minorHAnsi"/>
                <w:b/>
                <w:bCs/>
                <w:sz w:val="18"/>
                <w:szCs w:val="18"/>
                <w:highlight w:val="green"/>
              </w:rPr>
              <w:t>SRH01_P_LOM_03</w:t>
            </w:r>
          </w:p>
        </w:tc>
        <w:tc>
          <w:tcPr>
            <w:tcW w:w="4192" w:type="pct"/>
            <w:vAlign w:val="center"/>
          </w:tcPr>
          <w:p w14:paraId="4D402F38" w14:textId="77777777" w:rsidR="006C4306" w:rsidRPr="00335A41" w:rsidRDefault="006C4306" w:rsidP="00F561E7">
            <w:pPr>
              <w:spacing w:after="0"/>
              <w:rPr>
                <w:rFonts w:cstheme="minorHAnsi"/>
                <w:strike/>
                <w:color w:val="FF0000"/>
                <w:sz w:val="18"/>
                <w:szCs w:val="18"/>
              </w:rPr>
            </w:pPr>
            <w:r w:rsidRPr="00335A41">
              <w:rPr>
                <w:rFonts w:cstheme="minorHAnsi"/>
                <w:sz w:val="18"/>
                <w:szCs w:val="18"/>
              </w:rPr>
              <w:t>Collegamento con altri interventi AKIS</w:t>
            </w:r>
            <w:r w:rsidRPr="00335A41">
              <w:rPr>
                <w:rFonts w:cstheme="minorHAnsi"/>
                <w:strike/>
                <w:sz w:val="18"/>
                <w:szCs w:val="18"/>
              </w:rPr>
              <w:t xml:space="preserve"> </w:t>
            </w:r>
            <w:r w:rsidRPr="00D93F3E">
              <w:rPr>
                <w:rFonts w:cstheme="minorHAnsi"/>
                <w:strike/>
                <w:color w:val="FF0000"/>
                <w:sz w:val="18"/>
                <w:szCs w:val="18"/>
                <w:highlight w:val="yellow"/>
              </w:rPr>
              <w:t xml:space="preserve">per sostenere chi è più in difficoltà, rispondere alle caratteristiche dell’agricoltura regionale, massimizzare l’effetto della consulenza </w:t>
            </w:r>
            <w:r w:rsidRPr="00D93F3E">
              <w:rPr>
                <w:rFonts w:cstheme="minorHAnsi"/>
                <w:sz w:val="18"/>
                <w:szCs w:val="18"/>
                <w:highlight w:val="yellow"/>
              </w:rPr>
              <w:t>per valorizzare le connessioni tra i diversi interventi AKIS, per massimizzarne l'effetto di ricaduta attraverso la consulenza</w:t>
            </w:r>
          </w:p>
        </w:tc>
      </w:tr>
    </w:tbl>
    <w:p w14:paraId="32CCB89F" w14:textId="77777777" w:rsidR="006C4306" w:rsidRDefault="006C4306" w:rsidP="006C4306">
      <w:pPr>
        <w:spacing w:after="0"/>
      </w:pPr>
    </w:p>
    <w:p w14:paraId="72D36C59"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2CBFBFB6" w14:textId="77777777" w:rsidTr="00686703">
        <w:tc>
          <w:tcPr>
            <w:tcW w:w="5000" w:type="pct"/>
            <w:gridSpan w:val="2"/>
            <w:shd w:val="clear" w:color="auto" w:fill="008E40"/>
          </w:tcPr>
          <w:p w14:paraId="33F08233"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1EA5F94F" w14:textId="77777777" w:rsidTr="00686703">
        <w:tc>
          <w:tcPr>
            <w:tcW w:w="832" w:type="pct"/>
            <w:shd w:val="clear" w:color="auto" w:fill="A7D9A3"/>
          </w:tcPr>
          <w:p w14:paraId="532A7325"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1E903DF7"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881106" w14:paraId="1F1FF890" w14:textId="77777777" w:rsidTr="00686703">
        <w:trPr>
          <w:trHeight w:val="127"/>
        </w:trPr>
        <w:tc>
          <w:tcPr>
            <w:tcW w:w="832" w:type="pct"/>
            <w:shd w:val="clear" w:color="auto" w:fill="auto"/>
            <w:vAlign w:val="center"/>
          </w:tcPr>
          <w:p w14:paraId="605A179A" w14:textId="77777777" w:rsidR="006C4306" w:rsidRPr="00167EA2" w:rsidRDefault="006C4306" w:rsidP="00F561E7">
            <w:pPr>
              <w:spacing w:after="0"/>
              <w:jc w:val="center"/>
              <w:rPr>
                <w:rFonts w:cstheme="minorHAnsi"/>
                <w:b/>
                <w:bCs/>
                <w:sz w:val="18"/>
                <w:szCs w:val="18"/>
              </w:rPr>
            </w:pPr>
            <w:r>
              <w:rPr>
                <w:rFonts w:cstheme="minorHAnsi"/>
                <w:b/>
                <w:bCs/>
                <w:sz w:val="18"/>
                <w:szCs w:val="18"/>
              </w:rPr>
              <w:t>-</w:t>
            </w:r>
          </w:p>
        </w:tc>
        <w:tc>
          <w:tcPr>
            <w:tcW w:w="4168" w:type="pct"/>
            <w:shd w:val="clear" w:color="auto" w:fill="auto"/>
            <w:vAlign w:val="center"/>
          </w:tcPr>
          <w:p w14:paraId="7B4848DB" w14:textId="77777777" w:rsidR="006C4306" w:rsidRPr="00717268" w:rsidRDefault="006C4306" w:rsidP="00F561E7">
            <w:pPr>
              <w:spacing w:after="0"/>
              <w:jc w:val="both"/>
              <w:rPr>
                <w:rFonts w:cstheme="minorHAnsi"/>
                <w:sz w:val="18"/>
                <w:szCs w:val="18"/>
              </w:rPr>
            </w:pPr>
            <w:r w:rsidRPr="00717268">
              <w:rPr>
                <w:rFonts w:cstheme="minorHAnsi"/>
                <w:sz w:val="18"/>
                <w:szCs w:val="18"/>
              </w:rPr>
              <w:t>I beneficiari del sostegno sono i soggetti pubblici o privati che prestano servizi di consulenza per il tramite di uno o più consulenti adeguatamente qualificati e format</w:t>
            </w:r>
            <w:r>
              <w:rPr>
                <w:rFonts w:cstheme="minorHAnsi"/>
                <w:sz w:val="18"/>
                <w:szCs w:val="18"/>
              </w:rPr>
              <w:t>i</w:t>
            </w:r>
          </w:p>
        </w:tc>
      </w:tr>
      <w:tr w:rsidR="006C4306" w:rsidRPr="00167EA2" w14:paraId="246DDF9A" w14:textId="77777777" w:rsidTr="00686703">
        <w:tc>
          <w:tcPr>
            <w:tcW w:w="5000" w:type="pct"/>
            <w:gridSpan w:val="2"/>
            <w:shd w:val="clear" w:color="auto" w:fill="008E40"/>
          </w:tcPr>
          <w:p w14:paraId="288F81A8"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 di ammissibilità</w:t>
            </w:r>
          </w:p>
        </w:tc>
      </w:tr>
      <w:tr w:rsidR="006C4306" w:rsidRPr="00167EA2" w14:paraId="620B8632" w14:textId="77777777" w:rsidTr="00686703">
        <w:tc>
          <w:tcPr>
            <w:tcW w:w="5000" w:type="pct"/>
            <w:gridSpan w:val="2"/>
            <w:shd w:val="clear" w:color="auto" w:fill="A7D9A3"/>
          </w:tcPr>
          <w:p w14:paraId="2627DB0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881106" w14:paraId="2C3CC8F0" w14:textId="77777777" w:rsidTr="00686703">
        <w:trPr>
          <w:trHeight w:val="46"/>
        </w:trPr>
        <w:tc>
          <w:tcPr>
            <w:tcW w:w="832" w:type="pct"/>
            <w:shd w:val="clear" w:color="auto" w:fill="auto"/>
            <w:vAlign w:val="center"/>
          </w:tcPr>
          <w:p w14:paraId="6F280B65" w14:textId="77777777" w:rsidR="006C4306" w:rsidRDefault="006C4306" w:rsidP="00F561E7">
            <w:pPr>
              <w:spacing w:after="0"/>
              <w:jc w:val="center"/>
              <w:rPr>
                <w:rFonts w:cstheme="minorHAnsi"/>
                <w:b/>
                <w:bCs/>
                <w:sz w:val="18"/>
                <w:szCs w:val="18"/>
              </w:rPr>
            </w:pPr>
            <w:r>
              <w:rPr>
                <w:rFonts w:cstheme="minorHAnsi"/>
                <w:b/>
                <w:bCs/>
                <w:sz w:val="18"/>
                <w:szCs w:val="18"/>
              </w:rPr>
              <w:t>CR01</w:t>
            </w:r>
          </w:p>
        </w:tc>
        <w:tc>
          <w:tcPr>
            <w:tcW w:w="4168" w:type="pct"/>
            <w:shd w:val="clear" w:color="auto" w:fill="auto"/>
            <w:vAlign w:val="center"/>
          </w:tcPr>
          <w:p w14:paraId="6E4A1CB9" w14:textId="77777777" w:rsidR="006C4306" w:rsidRPr="00717268" w:rsidRDefault="006C4306" w:rsidP="00F561E7">
            <w:pPr>
              <w:spacing w:after="0"/>
              <w:jc w:val="both"/>
              <w:rPr>
                <w:rFonts w:cstheme="minorHAnsi"/>
                <w:sz w:val="18"/>
                <w:szCs w:val="18"/>
              </w:rPr>
            </w:pPr>
            <w:r w:rsidRPr="007B68C3">
              <w:rPr>
                <w:rFonts w:cstheme="minorHAnsi"/>
                <w:sz w:val="18"/>
                <w:szCs w:val="18"/>
              </w:rPr>
              <w:t>Adeguata qualificazione e formazione dei consulenti</w:t>
            </w:r>
          </w:p>
        </w:tc>
      </w:tr>
      <w:tr w:rsidR="006C4306" w:rsidRPr="00881106" w14:paraId="51221B7D" w14:textId="77777777" w:rsidTr="00686703">
        <w:trPr>
          <w:trHeight w:val="127"/>
        </w:trPr>
        <w:tc>
          <w:tcPr>
            <w:tcW w:w="832" w:type="pct"/>
            <w:shd w:val="clear" w:color="auto" w:fill="auto"/>
            <w:vAlign w:val="center"/>
          </w:tcPr>
          <w:p w14:paraId="32F57009" w14:textId="77777777" w:rsidR="006C4306" w:rsidRDefault="006C4306" w:rsidP="00F561E7">
            <w:pPr>
              <w:spacing w:after="0"/>
              <w:jc w:val="center"/>
              <w:rPr>
                <w:rFonts w:cstheme="minorHAnsi"/>
                <w:b/>
                <w:bCs/>
                <w:sz w:val="18"/>
                <w:szCs w:val="18"/>
              </w:rPr>
            </w:pPr>
            <w:r>
              <w:rPr>
                <w:rFonts w:cstheme="minorHAnsi"/>
                <w:b/>
                <w:bCs/>
                <w:sz w:val="18"/>
                <w:szCs w:val="18"/>
              </w:rPr>
              <w:t>CR02</w:t>
            </w:r>
          </w:p>
        </w:tc>
        <w:tc>
          <w:tcPr>
            <w:tcW w:w="4168" w:type="pct"/>
            <w:shd w:val="clear" w:color="auto" w:fill="auto"/>
            <w:vAlign w:val="center"/>
          </w:tcPr>
          <w:p w14:paraId="0CD7E2BD" w14:textId="77777777" w:rsidR="006C4306" w:rsidRPr="00717268" w:rsidRDefault="006C4306" w:rsidP="00F561E7">
            <w:pPr>
              <w:spacing w:after="0"/>
              <w:jc w:val="both"/>
              <w:rPr>
                <w:rFonts w:cstheme="minorHAnsi"/>
                <w:sz w:val="18"/>
                <w:szCs w:val="18"/>
              </w:rPr>
            </w:pPr>
            <w:r w:rsidRPr="007B68C3">
              <w:rPr>
                <w:rFonts w:cstheme="minorHAnsi"/>
                <w:sz w:val="18"/>
                <w:szCs w:val="18"/>
              </w:rPr>
              <w:t>Assenza di conflitto di interesse</w:t>
            </w:r>
          </w:p>
        </w:tc>
      </w:tr>
      <w:tr w:rsidR="006C4306" w:rsidRPr="00881106" w14:paraId="6950C7B6" w14:textId="77777777" w:rsidTr="00686703">
        <w:trPr>
          <w:trHeight w:val="127"/>
        </w:trPr>
        <w:tc>
          <w:tcPr>
            <w:tcW w:w="832" w:type="pct"/>
            <w:shd w:val="clear" w:color="auto" w:fill="auto"/>
            <w:vAlign w:val="center"/>
          </w:tcPr>
          <w:p w14:paraId="24857868" w14:textId="77777777" w:rsidR="006C4306" w:rsidRDefault="006C4306" w:rsidP="00F561E7">
            <w:pPr>
              <w:spacing w:after="0"/>
              <w:jc w:val="center"/>
              <w:rPr>
                <w:rFonts w:cstheme="minorHAnsi"/>
                <w:b/>
                <w:bCs/>
                <w:sz w:val="18"/>
                <w:szCs w:val="18"/>
              </w:rPr>
            </w:pPr>
            <w:r>
              <w:rPr>
                <w:rFonts w:cstheme="minorHAnsi"/>
                <w:b/>
                <w:bCs/>
                <w:sz w:val="18"/>
                <w:szCs w:val="18"/>
              </w:rPr>
              <w:t>CR03</w:t>
            </w:r>
          </w:p>
        </w:tc>
        <w:tc>
          <w:tcPr>
            <w:tcW w:w="4168" w:type="pct"/>
            <w:shd w:val="clear" w:color="auto" w:fill="auto"/>
            <w:vAlign w:val="center"/>
          </w:tcPr>
          <w:p w14:paraId="2F68FA22" w14:textId="77777777" w:rsidR="006C4306" w:rsidRPr="00717268" w:rsidRDefault="006C4306" w:rsidP="00F561E7">
            <w:pPr>
              <w:spacing w:after="0"/>
              <w:jc w:val="both"/>
              <w:rPr>
                <w:rFonts w:cstheme="minorHAnsi"/>
                <w:sz w:val="18"/>
                <w:szCs w:val="18"/>
              </w:rPr>
            </w:pPr>
            <w:r w:rsidRPr="007B68C3">
              <w:rPr>
                <w:rFonts w:cstheme="minorHAnsi"/>
                <w:sz w:val="18"/>
                <w:szCs w:val="18"/>
              </w:rPr>
              <w:t>Avere tra le proprie finalità le attività di consulenza</w:t>
            </w:r>
          </w:p>
        </w:tc>
      </w:tr>
      <w:tr w:rsidR="006C4306" w:rsidRPr="00881106" w14:paraId="196D1217" w14:textId="77777777" w:rsidTr="00686703">
        <w:trPr>
          <w:trHeight w:val="127"/>
        </w:trPr>
        <w:tc>
          <w:tcPr>
            <w:tcW w:w="832" w:type="pct"/>
            <w:shd w:val="clear" w:color="auto" w:fill="auto"/>
            <w:vAlign w:val="center"/>
          </w:tcPr>
          <w:p w14:paraId="5B0A7765" w14:textId="77777777" w:rsidR="006C4306" w:rsidRDefault="006C4306" w:rsidP="00F561E7">
            <w:pPr>
              <w:spacing w:after="0"/>
              <w:jc w:val="center"/>
              <w:rPr>
                <w:rFonts w:cstheme="minorHAnsi"/>
                <w:b/>
                <w:bCs/>
                <w:sz w:val="18"/>
                <w:szCs w:val="18"/>
              </w:rPr>
            </w:pPr>
            <w:r>
              <w:rPr>
                <w:rFonts w:cstheme="minorHAnsi"/>
                <w:b/>
                <w:bCs/>
                <w:sz w:val="18"/>
                <w:szCs w:val="18"/>
              </w:rPr>
              <w:t>CR05</w:t>
            </w:r>
          </w:p>
        </w:tc>
        <w:tc>
          <w:tcPr>
            <w:tcW w:w="4168" w:type="pct"/>
            <w:shd w:val="clear" w:color="auto" w:fill="auto"/>
            <w:vAlign w:val="center"/>
          </w:tcPr>
          <w:p w14:paraId="3B933535" w14:textId="77777777" w:rsidR="006C4306" w:rsidRPr="007B68C3" w:rsidRDefault="006C4306" w:rsidP="00F561E7">
            <w:pPr>
              <w:spacing w:before="100" w:beforeAutospacing="1" w:after="100" w:afterAutospacing="1"/>
              <w:jc w:val="both"/>
              <w:rPr>
                <w:rFonts w:cstheme="minorHAnsi"/>
                <w:sz w:val="18"/>
                <w:szCs w:val="18"/>
              </w:rPr>
            </w:pPr>
            <w:r w:rsidRPr="007B68C3">
              <w:rPr>
                <w:rFonts w:cstheme="minorHAnsi"/>
                <w:sz w:val="18"/>
                <w:szCs w:val="18"/>
              </w:rPr>
              <w:t>Demarcazione con attività di consulenza previste nelle OCM</w:t>
            </w:r>
          </w:p>
        </w:tc>
      </w:tr>
      <w:tr w:rsidR="006C4306" w:rsidRPr="00167EA2" w14:paraId="4249DAF9" w14:textId="77777777" w:rsidTr="00686703">
        <w:tc>
          <w:tcPr>
            <w:tcW w:w="5000" w:type="pct"/>
            <w:gridSpan w:val="2"/>
            <w:shd w:val="clear" w:color="auto" w:fill="008E40"/>
          </w:tcPr>
          <w:p w14:paraId="085BBC0C"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w:t>
            </w:r>
            <w:r w:rsidRPr="00167EA2">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167EA2" w14:paraId="6C76AFBC" w14:textId="77777777" w:rsidTr="00686703">
        <w:tc>
          <w:tcPr>
            <w:tcW w:w="832" w:type="pct"/>
            <w:shd w:val="clear" w:color="auto" w:fill="A7D9A3"/>
          </w:tcPr>
          <w:p w14:paraId="2662484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237C23D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27364F38" w14:textId="77777777" w:rsidTr="00686703">
        <w:trPr>
          <w:trHeight w:val="127"/>
        </w:trPr>
        <w:tc>
          <w:tcPr>
            <w:tcW w:w="832" w:type="pct"/>
            <w:shd w:val="clear" w:color="auto" w:fill="auto"/>
            <w:vAlign w:val="center"/>
          </w:tcPr>
          <w:p w14:paraId="2040C2F3" w14:textId="77777777" w:rsidR="006C4306" w:rsidRPr="00167EA2" w:rsidRDefault="006C4306" w:rsidP="00F561E7">
            <w:pPr>
              <w:spacing w:after="0"/>
              <w:jc w:val="center"/>
              <w:rPr>
                <w:rFonts w:cstheme="minorHAnsi"/>
                <w:b/>
                <w:bCs/>
                <w:sz w:val="18"/>
                <w:szCs w:val="18"/>
              </w:rPr>
            </w:pPr>
            <w:r>
              <w:rPr>
                <w:rFonts w:cstheme="minorHAnsi"/>
                <w:b/>
                <w:bCs/>
                <w:sz w:val="18"/>
                <w:szCs w:val="18"/>
              </w:rPr>
              <w:t>SRH01_C_LOM_01</w:t>
            </w:r>
          </w:p>
        </w:tc>
        <w:tc>
          <w:tcPr>
            <w:tcW w:w="4168" w:type="pct"/>
            <w:shd w:val="clear" w:color="auto" w:fill="auto"/>
            <w:vAlign w:val="center"/>
          </w:tcPr>
          <w:p w14:paraId="6F839D4C"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I fruitori della consulenza devono avere almeno una sede operativa in Regione Lombardia</w:t>
            </w:r>
          </w:p>
        </w:tc>
      </w:tr>
      <w:tr w:rsidR="006C4306" w:rsidRPr="00167EA2" w14:paraId="77F01B91" w14:textId="77777777" w:rsidTr="00686703">
        <w:tc>
          <w:tcPr>
            <w:tcW w:w="832" w:type="pct"/>
            <w:shd w:val="clear" w:color="auto" w:fill="auto"/>
            <w:vAlign w:val="center"/>
          </w:tcPr>
          <w:p w14:paraId="6989CC51" w14:textId="77777777" w:rsidR="006C4306" w:rsidRPr="00167EA2" w:rsidRDefault="006C4306" w:rsidP="00F561E7">
            <w:pPr>
              <w:spacing w:after="0"/>
              <w:jc w:val="center"/>
              <w:rPr>
                <w:rFonts w:cstheme="minorHAnsi"/>
                <w:b/>
                <w:bCs/>
                <w:sz w:val="18"/>
                <w:szCs w:val="18"/>
              </w:rPr>
            </w:pPr>
            <w:r>
              <w:rPr>
                <w:rFonts w:cstheme="minorHAnsi"/>
                <w:b/>
                <w:bCs/>
                <w:sz w:val="18"/>
                <w:szCs w:val="18"/>
              </w:rPr>
              <w:t>SRH01_C_LOM_02</w:t>
            </w:r>
          </w:p>
        </w:tc>
        <w:tc>
          <w:tcPr>
            <w:tcW w:w="4168" w:type="pct"/>
            <w:shd w:val="clear" w:color="auto" w:fill="auto"/>
            <w:vAlign w:val="center"/>
          </w:tcPr>
          <w:p w14:paraId="6670295F" w14:textId="77777777" w:rsidR="006C4306" w:rsidRPr="00881106" w:rsidRDefault="006C4306" w:rsidP="00F561E7">
            <w:pPr>
              <w:spacing w:after="0"/>
              <w:jc w:val="both"/>
              <w:rPr>
                <w:rFonts w:cstheme="minorHAnsi"/>
                <w:b/>
                <w:bCs/>
                <w:sz w:val="18"/>
                <w:szCs w:val="18"/>
              </w:rPr>
            </w:pPr>
            <w:r>
              <w:rPr>
                <w:rFonts w:cstheme="minorHAnsi"/>
                <w:sz w:val="18"/>
                <w:szCs w:val="18"/>
              </w:rPr>
              <w:t>Il s</w:t>
            </w:r>
            <w:r w:rsidRPr="00700099">
              <w:rPr>
                <w:rFonts w:cstheme="minorHAnsi"/>
                <w:sz w:val="18"/>
                <w:szCs w:val="18"/>
              </w:rPr>
              <w:t xml:space="preserve">oggetto erogatore della consulenza </w:t>
            </w:r>
            <w:r>
              <w:rPr>
                <w:rFonts w:cstheme="minorHAnsi"/>
                <w:sz w:val="18"/>
                <w:szCs w:val="18"/>
              </w:rPr>
              <w:t xml:space="preserve">deve avere </w:t>
            </w:r>
            <w:r w:rsidRPr="00700099">
              <w:rPr>
                <w:rFonts w:cstheme="minorHAnsi"/>
                <w:sz w:val="18"/>
                <w:szCs w:val="18"/>
              </w:rPr>
              <w:t xml:space="preserve">almeno </w:t>
            </w:r>
            <w:r>
              <w:rPr>
                <w:rFonts w:cstheme="minorHAnsi"/>
                <w:sz w:val="18"/>
                <w:szCs w:val="18"/>
              </w:rPr>
              <w:t>una</w:t>
            </w:r>
            <w:r w:rsidRPr="00700099">
              <w:rPr>
                <w:rFonts w:cstheme="minorHAnsi"/>
                <w:sz w:val="18"/>
                <w:szCs w:val="18"/>
              </w:rPr>
              <w:t xml:space="preserve"> sede operativa in</w:t>
            </w:r>
            <w:r>
              <w:rPr>
                <w:rFonts w:cstheme="minorHAnsi"/>
                <w:sz w:val="18"/>
                <w:szCs w:val="18"/>
              </w:rPr>
              <w:t xml:space="preserve"> </w:t>
            </w:r>
            <w:r w:rsidRPr="00700099">
              <w:rPr>
                <w:rFonts w:cstheme="minorHAnsi"/>
                <w:sz w:val="18"/>
                <w:szCs w:val="18"/>
              </w:rPr>
              <w:t>Regione Lombardia</w:t>
            </w:r>
          </w:p>
        </w:tc>
      </w:tr>
    </w:tbl>
    <w:p w14:paraId="515E85C2" w14:textId="77777777" w:rsidR="006C4306" w:rsidRDefault="006C4306" w:rsidP="006C4306">
      <w:pPr>
        <w:spacing w:after="0"/>
        <w:rPr>
          <w:rFonts w:cstheme="minorHAnsi"/>
        </w:rPr>
      </w:pPr>
    </w:p>
    <w:p w14:paraId="323E3586"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17982B8D" w14:textId="77777777" w:rsidR="006C4306" w:rsidRPr="00C60BA4" w:rsidRDefault="006C4306" w:rsidP="006C4306">
      <w:pPr>
        <w:spacing w:after="0"/>
        <w:rPr>
          <w:rFonts w:cstheme="minorHAnsi"/>
          <w:sz w:val="18"/>
          <w:szCs w:val="18"/>
        </w:rPr>
      </w:pPr>
      <w:r w:rsidRPr="008E2435">
        <w:rPr>
          <w:rFonts w:cstheme="minorHAnsi"/>
          <w:sz w:val="20"/>
          <w:szCs w:val="20"/>
        </w:rPr>
        <w:t>Sono ammissibili i costi di progettazione, coordinamento e realizzazione dell’intervento</w:t>
      </w:r>
      <w:r w:rsidRPr="00C60BA4">
        <w:rPr>
          <w:rFonts w:cstheme="minorHAnsi"/>
          <w:sz w:val="18"/>
          <w:szCs w:val="18"/>
        </w:rPr>
        <w:t>.</w:t>
      </w:r>
    </w:p>
    <w:p w14:paraId="43CB79D8" w14:textId="77777777" w:rsidR="006C4306" w:rsidRPr="00041AEF" w:rsidRDefault="006C4306" w:rsidP="006C4306">
      <w:pPr>
        <w:spacing w:after="0"/>
        <w:rPr>
          <w:rFonts w:cstheme="minorHAnsi"/>
        </w:rPr>
      </w:pPr>
    </w:p>
    <w:p w14:paraId="700E2118"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6A8506CC" w14:textId="77777777" w:rsidTr="00F561E7">
        <w:trPr>
          <w:trHeight w:val="275"/>
        </w:trPr>
        <w:tc>
          <w:tcPr>
            <w:tcW w:w="5000" w:type="pct"/>
            <w:gridSpan w:val="2"/>
            <w:shd w:val="clear" w:color="auto" w:fill="008E40"/>
            <w:vAlign w:val="center"/>
          </w:tcPr>
          <w:p w14:paraId="69187673"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48A3A198" w14:textId="77777777" w:rsidTr="00F561E7">
        <w:trPr>
          <w:trHeight w:val="275"/>
        </w:trPr>
        <w:tc>
          <w:tcPr>
            <w:tcW w:w="808" w:type="pct"/>
            <w:shd w:val="clear" w:color="auto" w:fill="A7D9A3"/>
            <w:vAlign w:val="center"/>
          </w:tcPr>
          <w:p w14:paraId="0C62A4F7"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3F5F5DF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26955A38" w14:textId="77777777" w:rsidTr="00F561E7">
        <w:trPr>
          <w:trHeight w:val="274"/>
        </w:trPr>
        <w:tc>
          <w:tcPr>
            <w:tcW w:w="808" w:type="pct"/>
            <w:vAlign w:val="center"/>
          </w:tcPr>
          <w:p w14:paraId="487B2327"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37006E54" w14:textId="77777777" w:rsidR="006C4306" w:rsidRPr="004D246B" w:rsidRDefault="006C4306" w:rsidP="00F561E7">
            <w:pPr>
              <w:spacing w:after="0"/>
              <w:jc w:val="both"/>
              <w:rPr>
                <w:rFonts w:cstheme="minorHAnsi"/>
                <w:sz w:val="18"/>
                <w:szCs w:val="18"/>
              </w:rPr>
            </w:pPr>
            <w:r w:rsidRPr="00700099">
              <w:rPr>
                <w:rFonts w:cstheme="minorHAnsi"/>
                <w:sz w:val="18"/>
                <w:szCs w:val="18"/>
              </w:rPr>
              <w:t>I soggetti prestatori della consulenza si impegnano a mantenere i suddetti requisiti di ammissibilità per tutta la durata delle operazioni</w:t>
            </w:r>
          </w:p>
        </w:tc>
      </w:tr>
      <w:tr w:rsidR="006C4306" w:rsidRPr="00700099" w14:paraId="59C59287" w14:textId="77777777" w:rsidTr="00F561E7">
        <w:trPr>
          <w:trHeight w:val="274"/>
        </w:trPr>
        <w:tc>
          <w:tcPr>
            <w:tcW w:w="808" w:type="pct"/>
            <w:vAlign w:val="center"/>
          </w:tcPr>
          <w:p w14:paraId="4AB2D7AE"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4A091709" w14:textId="77777777" w:rsidR="006C4306" w:rsidRPr="004D246B" w:rsidRDefault="006C4306" w:rsidP="00F561E7">
            <w:pPr>
              <w:spacing w:after="0"/>
              <w:jc w:val="both"/>
              <w:rPr>
                <w:rFonts w:cstheme="minorHAnsi"/>
                <w:sz w:val="18"/>
                <w:szCs w:val="18"/>
              </w:rPr>
            </w:pPr>
            <w:r w:rsidRPr="00700099">
              <w:rPr>
                <w:rFonts w:cstheme="minorHAnsi"/>
                <w:sz w:val="18"/>
                <w:szCs w:val="18"/>
              </w:rPr>
              <w:t>Imparzialità della consulenza</w:t>
            </w:r>
          </w:p>
        </w:tc>
      </w:tr>
      <w:tr w:rsidR="006C4306" w:rsidRPr="00700099" w14:paraId="28FA3469" w14:textId="77777777" w:rsidTr="00F561E7">
        <w:tc>
          <w:tcPr>
            <w:tcW w:w="5000" w:type="pct"/>
            <w:gridSpan w:val="2"/>
            <w:shd w:val="clear" w:color="auto" w:fill="008E40"/>
            <w:vAlign w:val="center"/>
          </w:tcPr>
          <w:p w14:paraId="0B933238"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70368067" w14:textId="77777777" w:rsidTr="00F561E7">
        <w:tc>
          <w:tcPr>
            <w:tcW w:w="808" w:type="pct"/>
            <w:shd w:val="clear" w:color="auto" w:fill="A7D9A3"/>
            <w:vAlign w:val="center"/>
          </w:tcPr>
          <w:p w14:paraId="21B95E1D"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5F5C3A5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7C55BA2D" w14:textId="77777777" w:rsidTr="00F561E7">
        <w:tc>
          <w:tcPr>
            <w:tcW w:w="808" w:type="pct"/>
            <w:vAlign w:val="center"/>
          </w:tcPr>
          <w:p w14:paraId="75E8F21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vAlign w:val="center"/>
          </w:tcPr>
          <w:p w14:paraId="049C542B"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Le Regioni garantiscono che vengano offerti come minimo i servizi di consulenza di cui all’art. 15, paragrafo 4, del </w:t>
            </w:r>
            <w:r>
              <w:rPr>
                <w:rFonts w:cstheme="minorHAnsi"/>
                <w:sz w:val="18"/>
                <w:szCs w:val="18"/>
              </w:rPr>
              <w:t>Reg. (UE) 2021/2115</w:t>
            </w:r>
          </w:p>
        </w:tc>
      </w:tr>
      <w:tr w:rsidR="006C4306" w:rsidRPr="00700099" w14:paraId="2B8D3F23" w14:textId="77777777" w:rsidTr="00F561E7">
        <w:tc>
          <w:tcPr>
            <w:tcW w:w="808" w:type="pct"/>
            <w:vAlign w:val="center"/>
          </w:tcPr>
          <w:p w14:paraId="7FD4584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192" w:type="pct"/>
            <w:vAlign w:val="center"/>
          </w:tcPr>
          <w:p w14:paraId="104B15BA"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r w:rsidR="006C4306" w:rsidRPr="00700099" w14:paraId="5E9AFDD8" w14:textId="77777777" w:rsidTr="00F561E7">
        <w:tc>
          <w:tcPr>
            <w:tcW w:w="808" w:type="pct"/>
            <w:vAlign w:val="center"/>
          </w:tcPr>
          <w:p w14:paraId="64BBEEE4"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tcPr>
          <w:p w14:paraId="18C87E1E"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B3220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ciascun beneficiario avrà l’obbligo di fornire su un sito web ufficiale e/o sui social media, una descrizione dell'operazione compresi gli obiettivi e i risultati evidenziando il sostegno finanziario dell'Unione europea</w:t>
            </w:r>
          </w:p>
        </w:tc>
      </w:tr>
      <w:tr w:rsidR="006C4306" w:rsidRPr="00700099" w14:paraId="6921F46D" w14:textId="77777777" w:rsidTr="00F561E7">
        <w:tc>
          <w:tcPr>
            <w:tcW w:w="808" w:type="pct"/>
            <w:vAlign w:val="center"/>
          </w:tcPr>
          <w:p w14:paraId="7B09231A"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OB04</w:t>
            </w:r>
          </w:p>
        </w:tc>
        <w:tc>
          <w:tcPr>
            <w:tcW w:w="4192" w:type="pct"/>
          </w:tcPr>
          <w:p w14:paraId="2894A245"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w:t>
            </w:r>
            <w:r w:rsidRPr="00B32209">
              <w:rPr>
                <w:rFonts w:cstheme="minorHAnsi"/>
                <w:sz w:val="18"/>
                <w:szCs w:val="18"/>
                <w:highlight w:val="green"/>
              </w:rPr>
              <w:t>pubblicità previsti dalla normativa UE applicabile</w:t>
            </w:r>
            <w:r>
              <w:rPr>
                <w:rFonts w:cstheme="minorHAnsi"/>
                <w:sz w:val="18"/>
                <w:szCs w:val="18"/>
              </w:rPr>
              <w:t xml:space="preserve">, </w:t>
            </w:r>
            <w:r w:rsidRPr="00976E26">
              <w:rPr>
                <w:rFonts w:cstheme="minorHAnsi"/>
                <w:sz w:val="18"/>
                <w:szCs w:val="18"/>
              </w:rPr>
              <w:t xml:space="preserve">ciascun beneficiario avrà l’obbligo di utilizzare l'emblema dell'Unione </w:t>
            </w:r>
            <w:r w:rsidRPr="00B32209">
              <w:rPr>
                <w:rFonts w:cstheme="minorHAnsi"/>
                <w:sz w:val="18"/>
                <w:szCs w:val="18"/>
                <w:highlight w:val="green"/>
              </w:rPr>
              <w:t>europea</w:t>
            </w:r>
            <w:r>
              <w:rPr>
                <w:rFonts w:cstheme="minorHAnsi"/>
                <w:sz w:val="18"/>
                <w:szCs w:val="18"/>
              </w:rPr>
              <w:t xml:space="preserve"> </w:t>
            </w:r>
            <w:r w:rsidRPr="00976E26">
              <w:rPr>
                <w:rFonts w:cstheme="minorHAnsi"/>
                <w:sz w:val="18"/>
                <w:szCs w:val="18"/>
              </w:rPr>
              <w:t>secondo le caratteristiche tecniche previste in tutti i materiali prodotti</w:t>
            </w:r>
          </w:p>
        </w:tc>
      </w:tr>
    </w:tbl>
    <w:p w14:paraId="56AADEC0" w14:textId="77777777" w:rsidR="006C4306" w:rsidRDefault="006C4306" w:rsidP="006C4306">
      <w:pPr>
        <w:spacing w:after="0"/>
      </w:pPr>
    </w:p>
    <w:p w14:paraId="74304DD4" w14:textId="77777777" w:rsidR="006C4306" w:rsidRPr="00E60942" w:rsidRDefault="006C4306" w:rsidP="006C4306">
      <w:pPr>
        <w:pStyle w:val="Titolo3"/>
        <w:rPr>
          <w:rFonts w:cstheme="minorHAnsi"/>
          <w:b/>
          <w:bCs/>
        </w:rPr>
      </w:pPr>
      <w:r w:rsidRPr="00B92537">
        <w:rPr>
          <w:i/>
          <w:iCs/>
          <w:color w:val="365F91" w:themeColor="accent1" w:themeShade="BF"/>
          <w:sz w:val="22"/>
          <w:szCs w:val="22"/>
        </w:rPr>
        <w:t>Gamma del sostegn</w:t>
      </w:r>
      <w:r>
        <w:rPr>
          <w:i/>
          <w:iCs/>
          <w:color w:val="365F91" w:themeColor="accent1" w:themeShade="BF"/>
          <w:sz w:val="22"/>
          <w:szCs w:val="22"/>
        </w:rPr>
        <w:t>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2BBC05EE" w14:textId="77777777" w:rsidTr="00686703">
        <w:trPr>
          <w:jc w:val="center"/>
        </w:trPr>
        <w:tc>
          <w:tcPr>
            <w:tcW w:w="2500" w:type="pct"/>
            <w:shd w:val="clear" w:color="auto" w:fill="008E40"/>
            <w:vAlign w:val="center"/>
          </w:tcPr>
          <w:p w14:paraId="7C26B54C"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74062B67"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7C8EC86C" w14:textId="77777777" w:rsidTr="00686703">
        <w:trPr>
          <w:jc w:val="center"/>
        </w:trPr>
        <w:tc>
          <w:tcPr>
            <w:tcW w:w="2500" w:type="pct"/>
            <w:shd w:val="clear" w:color="auto" w:fill="008E40"/>
            <w:vAlign w:val="center"/>
          </w:tcPr>
          <w:p w14:paraId="673C4A8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0F034F45"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0D04CF14"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Costi unitari</w:t>
            </w:r>
          </w:p>
          <w:p w14:paraId="0C88F0E9" w14:textId="77777777" w:rsidR="006C4306" w:rsidRPr="00217A95"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tc>
      </w:tr>
      <w:tr w:rsidR="006C4306" w:rsidRPr="00700099" w14:paraId="6605F2BE" w14:textId="77777777" w:rsidTr="00686703">
        <w:trPr>
          <w:jc w:val="center"/>
        </w:trPr>
        <w:tc>
          <w:tcPr>
            <w:tcW w:w="2500" w:type="pct"/>
            <w:shd w:val="clear" w:color="auto" w:fill="008E40"/>
            <w:vAlign w:val="center"/>
          </w:tcPr>
          <w:p w14:paraId="0CABD6C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375AD6AD"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438" w:type="pct"/>
            <w:vAlign w:val="center"/>
          </w:tcPr>
          <w:p w14:paraId="32EA6A8A" w14:textId="77777777" w:rsidR="006C4306" w:rsidRPr="00700099" w:rsidRDefault="006C4306" w:rsidP="00F561E7">
            <w:pPr>
              <w:spacing w:after="0"/>
              <w:jc w:val="center"/>
              <w:rPr>
                <w:rFonts w:cstheme="minorHAnsi"/>
                <w:sz w:val="18"/>
                <w:szCs w:val="18"/>
              </w:rPr>
            </w:pPr>
            <w:r w:rsidRPr="00700099">
              <w:rPr>
                <w:rFonts w:cstheme="minorHAnsi"/>
                <w:sz w:val="18"/>
                <w:szCs w:val="18"/>
              </w:rPr>
              <w:t>80%</w:t>
            </w:r>
          </w:p>
        </w:tc>
      </w:tr>
      <w:tr w:rsidR="006C4306" w:rsidRPr="00700099" w14:paraId="19C3818E" w14:textId="77777777" w:rsidTr="00686703">
        <w:trPr>
          <w:jc w:val="center"/>
        </w:trPr>
        <w:tc>
          <w:tcPr>
            <w:tcW w:w="2500" w:type="pct"/>
            <w:shd w:val="clear" w:color="auto" w:fill="008E40"/>
            <w:vAlign w:val="center"/>
          </w:tcPr>
          <w:p w14:paraId="0D3E4F39"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2A71FC4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71E7D69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6620D598" w14:textId="77777777" w:rsidR="006C4306" w:rsidRDefault="006C4306" w:rsidP="00F561E7">
            <w:pPr>
              <w:spacing w:after="0"/>
              <w:jc w:val="both"/>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14AF079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08E74767" w14:textId="77777777" w:rsidTr="00686703">
        <w:trPr>
          <w:jc w:val="center"/>
        </w:trPr>
        <w:tc>
          <w:tcPr>
            <w:tcW w:w="2500" w:type="pct"/>
            <w:shd w:val="clear" w:color="auto" w:fill="008E40"/>
            <w:vAlign w:val="center"/>
          </w:tcPr>
          <w:p w14:paraId="7C4DD98F"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51A02CE6"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No</w:t>
            </w:r>
          </w:p>
        </w:tc>
      </w:tr>
    </w:tbl>
    <w:p w14:paraId="2BAAF7B6" w14:textId="77777777" w:rsidR="006C4306" w:rsidRPr="00700099" w:rsidRDefault="006C4306" w:rsidP="006C4306">
      <w:pPr>
        <w:spacing w:after="0"/>
        <w:rPr>
          <w:rFonts w:cstheme="minorHAnsi"/>
        </w:rPr>
      </w:pPr>
    </w:p>
    <w:p w14:paraId="58EDCAEC" w14:textId="77777777" w:rsidR="006C4306" w:rsidRPr="00217A95" w:rsidRDefault="006C4306" w:rsidP="006C4306">
      <w:pPr>
        <w:pStyle w:val="Titolo3"/>
        <w:spacing w:before="0"/>
        <w:rPr>
          <w:i/>
          <w:iCs/>
          <w:color w:val="365F91" w:themeColor="accent1" w:themeShade="BF"/>
          <w:sz w:val="22"/>
          <w:szCs w:val="22"/>
        </w:rPr>
      </w:pPr>
      <w:r w:rsidRPr="00217A95">
        <w:rPr>
          <w:i/>
          <w:iCs/>
          <w:color w:val="365F91" w:themeColor="accent1" w:themeShade="BF"/>
          <w:sz w:val="22"/>
          <w:szCs w:val="22"/>
        </w:rPr>
        <w:t>Partecipazione della scheda di intervento a progetti integrati (LEADER, Misure di cooperazione, etc.)</w:t>
      </w:r>
    </w:p>
    <w:p w14:paraId="358E965A" w14:textId="77777777" w:rsidR="006C4306" w:rsidRPr="002F3E7F" w:rsidRDefault="006C4306" w:rsidP="006C4306">
      <w:pPr>
        <w:spacing w:after="0"/>
        <w:rPr>
          <w:rFonts w:cstheme="minorHAnsi"/>
          <w:sz w:val="20"/>
          <w:szCs w:val="20"/>
        </w:rPr>
      </w:pPr>
      <w:r w:rsidRPr="002F3E7F">
        <w:rPr>
          <w:rFonts w:cstheme="minorHAnsi"/>
          <w:sz w:val="20"/>
          <w:szCs w:val="20"/>
        </w:rPr>
        <w:t xml:space="preserve">LEADER: No. </w:t>
      </w:r>
    </w:p>
    <w:p w14:paraId="3A2AD3A3" w14:textId="77777777" w:rsidR="006C4306" w:rsidRPr="002F3E7F" w:rsidRDefault="006C4306" w:rsidP="006C4306">
      <w:pPr>
        <w:spacing w:after="0"/>
        <w:rPr>
          <w:rFonts w:eastAsiaTheme="majorEastAsia" w:cstheme="minorHAnsi"/>
          <w:b/>
          <w:bCs/>
          <w:color w:val="008000"/>
          <w:sz w:val="20"/>
          <w:szCs w:val="20"/>
        </w:rPr>
      </w:pPr>
      <w:r w:rsidRPr="002F3E7F">
        <w:rPr>
          <w:rFonts w:cstheme="minorHAnsi"/>
          <w:sz w:val="20"/>
          <w:szCs w:val="20"/>
        </w:rPr>
        <w:t>Cooperazione: No.</w:t>
      </w:r>
    </w:p>
    <w:p w14:paraId="1805DEFF" w14:textId="77777777" w:rsidR="006C4306" w:rsidRPr="00782C7F" w:rsidRDefault="006C4306" w:rsidP="006C4306">
      <w:pPr>
        <w:spacing w:after="0"/>
        <w:rPr>
          <w:rFonts w:cstheme="minorHAnsi"/>
          <w:sz w:val="18"/>
          <w:szCs w:val="18"/>
        </w:rPr>
      </w:pPr>
      <w:r>
        <w:rPr>
          <w:rFonts w:cstheme="minorHAnsi"/>
          <w:b/>
          <w:bCs/>
        </w:rPr>
        <w:br w:type="page"/>
      </w:r>
    </w:p>
    <w:p w14:paraId="34489AC1" w14:textId="77777777" w:rsidR="006C4306" w:rsidRPr="00782C7F" w:rsidRDefault="006C4306" w:rsidP="006C4306">
      <w:pPr>
        <w:spacing w:after="200" w:line="276" w:lineRule="auto"/>
        <w:rPr>
          <w:rFonts w:cstheme="minorHAnsi"/>
          <w:b/>
          <w:bCs/>
        </w:rPr>
      </w:pPr>
    </w:p>
    <w:p w14:paraId="6065A7D7" w14:textId="77777777" w:rsidR="006C4306" w:rsidRDefault="006C4306" w:rsidP="006C4306">
      <w:pPr>
        <w:pStyle w:val="Titolo2"/>
        <w:rPr>
          <w:rFonts w:asciiTheme="minorHAnsi" w:hAnsiTheme="minorHAnsi" w:cstheme="minorHAnsi"/>
          <w:b/>
          <w:bCs/>
        </w:rPr>
      </w:pPr>
      <w:bookmarkStart w:id="173" w:name="_Toc133425242"/>
      <w:r w:rsidRPr="00F11B63">
        <w:rPr>
          <w:rFonts w:asciiTheme="minorHAnsi" w:hAnsiTheme="minorHAnsi" w:cstheme="minorHAnsi"/>
          <w:b/>
          <w:bCs/>
        </w:rPr>
        <w:t xml:space="preserve">SRH02 – </w:t>
      </w:r>
      <w:r>
        <w:rPr>
          <w:rFonts w:asciiTheme="minorHAnsi" w:hAnsiTheme="minorHAnsi" w:cstheme="minorHAnsi"/>
          <w:b/>
          <w:bCs/>
        </w:rPr>
        <w:t>Formazione dei Consulenti</w:t>
      </w:r>
      <w:bookmarkEnd w:id="173"/>
      <w:r w:rsidRPr="00F11B63">
        <w:rPr>
          <w:rFonts w:asciiTheme="minorHAnsi" w:hAnsiTheme="minorHAnsi" w:cstheme="minorHAnsi"/>
          <w:b/>
          <w:bCs/>
        </w:rPr>
        <w:t xml:space="preserve"> </w:t>
      </w:r>
    </w:p>
    <w:p w14:paraId="36E4D91E" w14:textId="77777777" w:rsidR="006C4306" w:rsidRPr="00F11B63" w:rsidRDefault="006C4306" w:rsidP="006C4306"/>
    <w:p w14:paraId="046A30F7" w14:textId="77777777" w:rsidR="006C4306" w:rsidRDefault="006C4306" w:rsidP="006C4306">
      <w:pPr>
        <w:pStyle w:val="Titolo3"/>
        <w:spacing w:before="0"/>
        <w:rPr>
          <w:i/>
          <w:iCs/>
          <w:sz w:val="22"/>
          <w:szCs w:val="22"/>
        </w:rPr>
      </w:pPr>
      <w:r>
        <w:rPr>
          <w:i/>
          <w:iCs/>
          <w:sz w:val="22"/>
          <w:szCs w:val="22"/>
        </w:rPr>
        <w:t>Descrizione</w:t>
      </w:r>
    </w:p>
    <w:p w14:paraId="78E517C5" w14:textId="77777777" w:rsidR="006C4306" w:rsidRPr="007A00AF" w:rsidRDefault="006C4306" w:rsidP="006C4306">
      <w:pPr>
        <w:spacing w:after="40"/>
        <w:jc w:val="both"/>
        <w:rPr>
          <w:sz w:val="20"/>
          <w:szCs w:val="20"/>
        </w:rPr>
      </w:pPr>
      <w:r w:rsidRPr="007A00AF">
        <w:rPr>
          <w:noProof/>
          <w:sz w:val="20"/>
          <w:szCs w:val="20"/>
        </w:rPr>
        <w:t>L’intervento è finalizzato al miglioramento dei servizi di consulenza aziendale attraverso la crescita e la condivisione delle conoscenze e delle competenze professionali e al miglioramento delle relazioni tra attori dell’AKIS, anche quelli che operano all’interno della Pubblica amministrazione, promuovendo attività di informazione, formazione e scambi di esperienze professionali.</w:t>
      </w:r>
    </w:p>
    <w:p w14:paraId="07CDC892" w14:textId="77777777" w:rsidR="006C4306" w:rsidRDefault="006C4306" w:rsidP="006C4306">
      <w:pPr>
        <w:spacing w:after="40"/>
        <w:jc w:val="both"/>
        <w:rPr>
          <w:noProof/>
          <w:sz w:val="20"/>
          <w:szCs w:val="20"/>
        </w:rPr>
      </w:pPr>
      <w:r w:rsidRPr="007A00AF">
        <w:rPr>
          <w:noProof/>
          <w:sz w:val="20"/>
          <w:szCs w:val="20"/>
        </w:rPr>
        <w:t>L’intervento si realizza attraverso attività ricadenti nelle seguenti tipologie: iniziative informative (ad es. giornate dimostrative, predisposizione e invio di newsletter e realizzazione di pubblicazioni, video, materiale divulgativo), formazione in presenza e in remoto (corsi, seminari, visite aziendali, sessioni pratiche, viaggi studio, comunità di pratica e professionali).</w:t>
      </w:r>
    </w:p>
    <w:p w14:paraId="7C944102" w14:textId="77777777" w:rsidR="006C4306" w:rsidRDefault="006C4306" w:rsidP="006C4306">
      <w:pPr>
        <w:spacing w:after="40"/>
        <w:jc w:val="both"/>
        <w:rPr>
          <w:noProof/>
          <w:sz w:val="20"/>
          <w:szCs w:val="20"/>
        </w:rPr>
      </w:pPr>
      <w:r w:rsidRPr="007C6A73">
        <w:rPr>
          <w:noProof/>
          <w:sz w:val="20"/>
          <w:szCs w:val="20"/>
        </w:rPr>
        <w:t>Le attività suddette verteranno sulle tematiche connesse con gli obiettivi generali e specifici della PAC 2023-2027 avendo particolare attenzione ai più recenti risultati della ricerca e alle innovazioni.</w:t>
      </w:r>
    </w:p>
    <w:p w14:paraId="5E8EDDDD" w14:textId="77777777" w:rsidR="006C4306" w:rsidRDefault="006C4306" w:rsidP="006C4306">
      <w:pPr>
        <w:spacing w:after="40"/>
        <w:jc w:val="both"/>
        <w:rPr>
          <w:noProof/>
          <w:sz w:val="20"/>
          <w:szCs w:val="20"/>
        </w:rPr>
      </w:pPr>
      <w:r w:rsidRPr="00500D03">
        <w:rPr>
          <w:noProof/>
          <w:sz w:val="20"/>
          <w:szCs w:val="20"/>
          <w:highlight w:val="green"/>
        </w:rPr>
        <w:t>Per accedere al finanziamento, le attività dovranno essere organizzate in progetti che verranno selezionati tramite avvisi pubblici, procedure a evidenza pubblica o altre forme di affidamento.</w:t>
      </w:r>
    </w:p>
    <w:p w14:paraId="29E2561B" w14:textId="77777777" w:rsidR="006C4306" w:rsidRPr="007A00AF" w:rsidRDefault="006C4306" w:rsidP="006C4306">
      <w:pPr>
        <w:spacing w:after="40"/>
        <w:jc w:val="both"/>
        <w:rPr>
          <w:noProof/>
          <w:sz w:val="20"/>
          <w:szCs w:val="20"/>
        </w:rPr>
      </w:pPr>
      <w:r w:rsidRPr="00E76D0B">
        <w:rPr>
          <w:noProof/>
          <w:sz w:val="20"/>
          <w:szCs w:val="20"/>
          <w:highlight w:val="green"/>
        </w:rPr>
        <w:t>Per il presente intervento è ammessa l’attuazione di una operazione, o parte di essa, al di fuori del territorio della Regione e Provincia Autonoma competente o del territorio dello Stato italiano, nel caso in cui i consulenti e gli attori degli AKIS, utenti dell’azione di formazione, ne abbiano beneficio. Sono altresì possibili iniziative interregionali e nazionali</w:t>
      </w:r>
    </w:p>
    <w:p w14:paraId="6B0E1615" w14:textId="77777777" w:rsidR="006C4306" w:rsidRPr="00853893" w:rsidRDefault="006C4306" w:rsidP="006C4306">
      <w:pPr>
        <w:spacing w:after="0"/>
      </w:pPr>
    </w:p>
    <w:p w14:paraId="16722063" w14:textId="77777777" w:rsidR="006C4306" w:rsidRPr="009359B2" w:rsidRDefault="006C4306" w:rsidP="006C4306">
      <w:pPr>
        <w:pStyle w:val="Titolo3"/>
        <w:rPr>
          <w:i/>
          <w:iCs/>
          <w:sz w:val="22"/>
          <w:szCs w:val="22"/>
        </w:rPr>
      </w:pPr>
      <w:r w:rsidRPr="009359B2">
        <w:rPr>
          <w:i/>
          <w:iCs/>
          <w:sz w:val="22"/>
          <w:szCs w:val="22"/>
        </w:rPr>
        <w:t>Dotazione finanziaria</w:t>
      </w:r>
    </w:p>
    <w:tbl>
      <w:tblPr>
        <w:tblStyle w:val="Grigliatabella"/>
        <w:tblW w:w="5000" w:type="pct"/>
        <w:tblLook w:val="04A0" w:firstRow="1" w:lastRow="0" w:firstColumn="1" w:lastColumn="0" w:noHBand="0" w:noVBand="1"/>
      </w:tblPr>
      <w:tblGrid>
        <w:gridCol w:w="1625"/>
        <w:gridCol w:w="735"/>
        <w:gridCol w:w="1241"/>
        <w:gridCol w:w="1117"/>
        <w:gridCol w:w="2590"/>
        <w:gridCol w:w="1338"/>
        <w:gridCol w:w="744"/>
        <w:gridCol w:w="750"/>
      </w:tblGrid>
      <w:tr w:rsidR="006C4306" w:rsidRPr="00700099" w14:paraId="047A679C" w14:textId="77777777" w:rsidTr="00594114">
        <w:trPr>
          <w:trHeight w:val="405"/>
        </w:trPr>
        <w:tc>
          <w:tcPr>
            <w:tcW w:w="801" w:type="pct"/>
            <w:vMerge w:val="restart"/>
            <w:shd w:val="clear" w:color="auto" w:fill="008E40"/>
            <w:vAlign w:val="center"/>
          </w:tcPr>
          <w:p w14:paraId="33513A13"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2" w:type="pct"/>
            <w:vMerge w:val="restart"/>
            <w:vAlign w:val="center"/>
          </w:tcPr>
          <w:p w14:paraId="4E2DC903"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SRH02</w:t>
            </w:r>
          </w:p>
        </w:tc>
        <w:tc>
          <w:tcPr>
            <w:tcW w:w="612" w:type="pct"/>
            <w:vMerge w:val="restart"/>
            <w:shd w:val="clear" w:color="auto" w:fill="008E40"/>
            <w:vAlign w:val="center"/>
          </w:tcPr>
          <w:p w14:paraId="4D855753"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8" w:type="pct"/>
            <w:gridSpan w:val="2"/>
            <w:vMerge w:val="restart"/>
            <w:vAlign w:val="center"/>
          </w:tcPr>
          <w:p w14:paraId="0F73DFD3" w14:textId="77777777" w:rsidR="006C4306" w:rsidRPr="00F11B63" w:rsidRDefault="006C4306" w:rsidP="00F561E7">
            <w:pPr>
              <w:spacing w:after="0"/>
              <w:jc w:val="center"/>
              <w:rPr>
                <w:rFonts w:cstheme="minorHAnsi"/>
                <w:b/>
                <w:bCs/>
                <w:sz w:val="18"/>
                <w:szCs w:val="18"/>
              </w:rPr>
            </w:pPr>
            <w:r w:rsidRPr="00F11B63">
              <w:rPr>
                <w:rFonts w:cstheme="minorHAnsi"/>
                <w:b/>
                <w:bCs/>
                <w:sz w:val="18"/>
                <w:szCs w:val="18"/>
              </w:rPr>
              <w:t>Formazione dei consulenti</w:t>
            </w:r>
          </w:p>
        </w:tc>
        <w:tc>
          <w:tcPr>
            <w:tcW w:w="660" w:type="pct"/>
            <w:vMerge w:val="restart"/>
            <w:shd w:val="clear" w:color="auto" w:fill="008E40"/>
            <w:vAlign w:val="center"/>
          </w:tcPr>
          <w:p w14:paraId="6B5E5ED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67" w:type="pct"/>
            <w:shd w:val="clear" w:color="auto" w:fill="92D050"/>
            <w:vAlign w:val="center"/>
          </w:tcPr>
          <w:p w14:paraId="1E6A53D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1620410525"/>
            <w14:checkbox>
              <w14:checked w14:val="1"/>
              <w14:checkedState w14:val="2612" w14:font="MS Gothic"/>
              <w14:uncheckedState w14:val="2610" w14:font="MS Gothic"/>
            </w14:checkbox>
          </w:sdtPr>
          <w:sdtEndPr/>
          <w:sdtContent>
            <w:tc>
              <w:tcPr>
                <w:tcW w:w="370" w:type="pct"/>
                <w:vAlign w:val="center"/>
              </w:tcPr>
              <w:p w14:paraId="701F8691"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34B1A936" w14:textId="77777777" w:rsidTr="00594114">
        <w:trPr>
          <w:trHeight w:val="405"/>
        </w:trPr>
        <w:tc>
          <w:tcPr>
            <w:tcW w:w="801" w:type="pct"/>
            <w:vMerge/>
            <w:shd w:val="clear" w:color="auto" w:fill="008E40"/>
            <w:vAlign w:val="center"/>
          </w:tcPr>
          <w:p w14:paraId="66E573C2" w14:textId="77777777" w:rsidR="006C4306" w:rsidRPr="00700099" w:rsidRDefault="006C4306" w:rsidP="00F561E7">
            <w:pPr>
              <w:spacing w:after="0"/>
              <w:rPr>
                <w:rFonts w:cstheme="minorHAnsi"/>
                <w:sz w:val="18"/>
                <w:szCs w:val="18"/>
              </w:rPr>
            </w:pPr>
          </w:p>
        </w:tc>
        <w:tc>
          <w:tcPr>
            <w:tcW w:w="362" w:type="pct"/>
            <w:vMerge/>
            <w:vAlign w:val="center"/>
          </w:tcPr>
          <w:p w14:paraId="0B96BA23" w14:textId="77777777" w:rsidR="006C4306" w:rsidRPr="00700099" w:rsidRDefault="006C4306" w:rsidP="00F561E7">
            <w:pPr>
              <w:spacing w:after="0"/>
              <w:rPr>
                <w:rFonts w:cstheme="minorHAnsi"/>
                <w:sz w:val="18"/>
                <w:szCs w:val="18"/>
              </w:rPr>
            </w:pPr>
          </w:p>
        </w:tc>
        <w:tc>
          <w:tcPr>
            <w:tcW w:w="612" w:type="pct"/>
            <w:vMerge/>
            <w:shd w:val="clear" w:color="auto" w:fill="008E40"/>
            <w:vAlign w:val="center"/>
          </w:tcPr>
          <w:p w14:paraId="306F9055" w14:textId="77777777" w:rsidR="006C4306" w:rsidRPr="00700099" w:rsidRDefault="006C4306" w:rsidP="00F561E7">
            <w:pPr>
              <w:spacing w:after="0"/>
              <w:rPr>
                <w:rFonts w:cstheme="minorHAnsi"/>
                <w:sz w:val="18"/>
                <w:szCs w:val="18"/>
              </w:rPr>
            </w:pPr>
          </w:p>
        </w:tc>
        <w:tc>
          <w:tcPr>
            <w:tcW w:w="1828" w:type="pct"/>
            <w:gridSpan w:val="2"/>
            <w:vMerge/>
            <w:vAlign w:val="center"/>
          </w:tcPr>
          <w:p w14:paraId="4300C886" w14:textId="77777777" w:rsidR="006C4306" w:rsidRPr="00700099" w:rsidRDefault="006C4306" w:rsidP="00F561E7">
            <w:pPr>
              <w:spacing w:after="0"/>
              <w:rPr>
                <w:rFonts w:cstheme="minorHAnsi"/>
                <w:sz w:val="18"/>
                <w:szCs w:val="18"/>
              </w:rPr>
            </w:pPr>
          </w:p>
        </w:tc>
        <w:tc>
          <w:tcPr>
            <w:tcW w:w="660" w:type="pct"/>
            <w:vMerge/>
            <w:shd w:val="clear" w:color="auto" w:fill="008E40"/>
            <w:vAlign w:val="center"/>
          </w:tcPr>
          <w:p w14:paraId="101986A3" w14:textId="77777777" w:rsidR="006C4306" w:rsidRPr="00700099" w:rsidRDefault="006C4306" w:rsidP="00F561E7">
            <w:pPr>
              <w:spacing w:after="0"/>
              <w:jc w:val="center"/>
              <w:rPr>
                <w:rFonts w:cstheme="minorHAnsi"/>
                <w:b/>
                <w:bCs/>
                <w:color w:val="FFFFFF" w:themeColor="background1"/>
                <w:sz w:val="18"/>
                <w:szCs w:val="18"/>
              </w:rPr>
            </w:pPr>
          </w:p>
        </w:tc>
        <w:tc>
          <w:tcPr>
            <w:tcW w:w="367" w:type="pct"/>
            <w:shd w:val="clear" w:color="auto" w:fill="FF0000"/>
            <w:vAlign w:val="center"/>
          </w:tcPr>
          <w:p w14:paraId="3E4ED96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1418903623"/>
            <w14:checkbox>
              <w14:checked w14:val="0"/>
              <w14:checkedState w14:val="2612" w14:font="MS Gothic"/>
              <w14:uncheckedState w14:val="2610" w14:font="MS Gothic"/>
            </w14:checkbox>
          </w:sdtPr>
          <w:sdtEndPr/>
          <w:sdtContent>
            <w:tc>
              <w:tcPr>
                <w:tcW w:w="370" w:type="pct"/>
                <w:vAlign w:val="center"/>
              </w:tcPr>
              <w:p w14:paraId="71F73B7A"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677158ED" w14:textId="77777777" w:rsidTr="00594114">
        <w:trPr>
          <w:trHeight w:val="70"/>
        </w:trPr>
        <w:tc>
          <w:tcPr>
            <w:tcW w:w="1163" w:type="pct"/>
            <w:gridSpan w:val="2"/>
            <w:shd w:val="clear" w:color="auto" w:fill="008E40"/>
            <w:vAlign w:val="center"/>
          </w:tcPr>
          <w:p w14:paraId="1EB55A0E" w14:textId="77777777" w:rsidR="006C4306" w:rsidRPr="00933EF4" w:rsidRDefault="006C4306" w:rsidP="00F561E7">
            <w:pPr>
              <w:spacing w:after="0"/>
              <w:jc w:val="center"/>
              <w:rPr>
                <w:rFonts w:cstheme="minorHAnsi"/>
                <w:b/>
                <w:bCs/>
                <w:sz w:val="18"/>
                <w:szCs w:val="18"/>
                <w:lang w:val="en-GB"/>
              </w:rPr>
            </w:pPr>
            <w:r w:rsidRPr="00933EF4">
              <w:rPr>
                <w:rFonts w:cstheme="minorHAnsi"/>
                <w:b/>
                <w:bCs/>
                <w:color w:val="FFFFFF" w:themeColor="background1"/>
                <w:sz w:val="18"/>
                <w:szCs w:val="18"/>
                <w:lang w:val="en-GB"/>
              </w:rPr>
              <w:t>Spesa Pubblica</w:t>
            </w:r>
          </w:p>
        </w:tc>
        <w:tc>
          <w:tcPr>
            <w:tcW w:w="1163" w:type="pct"/>
            <w:gridSpan w:val="2"/>
            <w:vAlign w:val="center"/>
          </w:tcPr>
          <w:p w14:paraId="2E4C91F8"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1.500.000,00</w:t>
            </w:r>
            <w:r>
              <w:rPr>
                <w:rFonts w:cstheme="minorHAnsi"/>
                <w:sz w:val="18"/>
                <w:szCs w:val="18"/>
                <w:lang w:val="it"/>
              </w:rPr>
              <w:t xml:space="preserve"> </w:t>
            </w:r>
            <w:r w:rsidRPr="00700099">
              <w:rPr>
                <w:rFonts w:cstheme="minorHAnsi"/>
                <w:sz w:val="18"/>
                <w:szCs w:val="18"/>
                <w:lang w:val="it"/>
              </w:rPr>
              <w:t>€</w:t>
            </w:r>
          </w:p>
        </w:tc>
        <w:tc>
          <w:tcPr>
            <w:tcW w:w="1937" w:type="pct"/>
            <w:gridSpan w:val="2"/>
            <w:shd w:val="clear" w:color="auto" w:fill="008E40"/>
            <w:vAlign w:val="center"/>
          </w:tcPr>
          <w:p w14:paraId="4A88AA7D" w14:textId="77777777" w:rsidR="006C4306" w:rsidRPr="00933EF4" w:rsidRDefault="006C4306" w:rsidP="00F561E7">
            <w:pPr>
              <w:spacing w:after="0"/>
              <w:jc w:val="center"/>
              <w:rPr>
                <w:rFonts w:cstheme="minorHAnsi"/>
                <w:b/>
                <w:bCs/>
                <w:color w:val="FFFFFF" w:themeColor="background1"/>
                <w:sz w:val="18"/>
                <w:szCs w:val="18"/>
                <w:lang w:val="it"/>
              </w:rPr>
            </w:pPr>
            <w:r w:rsidRPr="00933EF4">
              <w:rPr>
                <w:rFonts w:cstheme="minorHAnsi"/>
                <w:b/>
                <w:bCs/>
                <w:color w:val="FFFFFF" w:themeColor="background1"/>
                <w:sz w:val="18"/>
                <w:szCs w:val="18"/>
                <w:lang w:val="en-GB"/>
              </w:rPr>
              <w:t>Contributo del FEASR</w:t>
            </w:r>
          </w:p>
        </w:tc>
        <w:tc>
          <w:tcPr>
            <w:tcW w:w="737" w:type="pct"/>
            <w:gridSpan w:val="2"/>
            <w:vAlign w:val="center"/>
          </w:tcPr>
          <w:p w14:paraId="78015D9D"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610.500,00</w:t>
            </w:r>
            <w:r>
              <w:rPr>
                <w:rFonts w:cstheme="minorHAnsi"/>
                <w:sz w:val="18"/>
                <w:szCs w:val="18"/>
                <w:lang w:val="it"/>
              </w:rPr>
              <w:t xml:space="preserve"> </w:t>
            </w:r>
            <w:r w:rsidRPr="00700099">
              <w:rPr>
                <w:rFonts w:cstheme="minorHAnsi"/>
                <w:sz w:val="18"/>
                <w:szCs w:val="18"/>
                <w:lang w:val="it"/>
              </w:rPr>
              <w:t>€</w:t>
            </w:r>
          </w:p>
        </w:tc>
      </w:tr>
      <w:tr w:rsidR="006C4306" w:rsidRPr="00700099" w14:paraId="6F04BF75" w14:textId="77777777" w:rsidTr="00594114">
        <w:trPr>
          <w:trHeight w:val="70"/>
        </w:trPr>
        <w:tc>
          <w:tcPr>
            <w:tcW w:w="1163" w:type="pct"/>
            <w:gridSpan w:val="2"/>
            <w:shd w:val="clear" w:color="auto" w:fill="008E40"/>
            <w:vAlign w:val="center"/>
          </w:tcPr>
          <w:p w14:paraId="026D76E9" w14:textId="77777777" w:rsidR="006C4306" w:rsidRPr="00F11B63" w:rsidRDefault="006C4306" w:rsidP="00F561E7">
            <w:pPr>
              <w:spacing w:after="0"/>
              <w:jc w:val="center"/>
              <w:rPr>
                <w:rFonts w:cstheme="minorHAnsi"/>
                <w:color w:val="FFFFFF" w:themeColor="background1"/>
                <w:sz w:val="18"/>
                <w:szCs w:val="18"/>
                <w:highlight w:val="green"/>
                <w:lang w:val="en-GB"/>
              </w:rPr>
            </w:pPr>
            <w:r w:rsidRPr="00F11B63">
              <w:rPr>
                <w:rFonts w:cstheme="minorHAnsi"/>
                <w:b/>
                <w:bCs/>
                <w:color w:val="FFFFFF" w:themeColor="background1"/>
                <w:sz w:val="18"/>
                <w:szCs w:val="18"/>
                <w:highlight w:val="green"/>
                <w:lang w:val="en-GB"/>
              </w:rPr>
              <w:t>Indicatori di Risultato - R</w:t>
            </w:r>
          </w:p>
        </w:tc>
        <w:tc>
          <w:tcPr>
            <w:tcW w:w="1163" w:type="pct"/>
            <w:gridSpan w:val="2"/>
            <w:vAlign w:val="center"/>
          </w:tcPr>
          <w:p w14:paraId="3C7770F5" w14:textId="77777777" w:rsidR="006C4306" w:rsidRPr="00F11B63" w:rsidRDefault="006C4306" w:rsidP="00F561E7">
            <w:pPr>
              <w:spacing w:after="0"/>
              <w:jc w:val="center"/>
              <w:rPr>
                <w:rFonts w:cstheme="minorHAnsi"/>
                <w:sz w:val="18"/>
                <w:szCs w:val="18"/>
                <w:highlight w:val="green"/>
                <w:lang w:val="it"/>
              </w:rPr>
            </w:pPr>
            <w:r w:rsidRPr="00F11B63">
              <w:rPr>
                <w:rFonts w:cstheme="minorHAnsi"/>
                <w:sz w:val="18"/>
                <w:szCs w:val="18"/>
                <w:highlight w:val="green"/>
                <w:lang w:val="it"/>
              </w:rPr>
              <w:t>R.1</w:t>
            </w:r>
          </w:p>
          <w:p w14:paraId="4D353634" w14:textId="77777777" w:rsidR="006C4306" w:rsidRPr="00F11B63" w:rsidRDefault="006C4306" w:rsidP="00F561E7">
            <w:pPr>
              <w:spacing w:after="0"/>
              <w:jc w:val="center"/>
              <w:rPr>
                <w:rFonts w:cstheme="minorHAnsi"/>
                <w:sz w:val="18"/>
                <w:szCs w:val="18"/>
                <w:highlight w:val="green"/>
                <w:lang w:val="it"/>
              </w:rPr>
            </w:pPr>
            <w:r w:rsidRPr="00F11B63">
              <w:rPr>
                <w:rFonts w:cstheme="minorHAnsi"/>
                <w:sz w:val="18"/>
                <w:szCs w:val="18"/>
                <w:highlight w:val="green"/>
                <w:lang w:val="it"/>
              </w:rPr>
              <w:t>R.2</w:t>
            </w:r>
          </w:p>
        </w:tc>
        <w:tc>
          <w:tcPr>
            <w:tcW w:w="1937" w:type="pct"/>
            <w:gridSpan w:val="2"/>
            <w:shd w:val="clear" w:color="auto" w:fill="008E40"/>
            <w:vAlign w:val="center"/>
          </w:tcPr>
          <w:p w14:paraId="0D6D5983" w14:textId="77777777" w:rsidR="006C4306" w:rsidRPr="00F11B63" w:rsidRDefault="006C4306" w:rsidP="00F561E7">
            <w:pPr>
              <w:spacing w:after="0"/>
              <w:jc w:val="center"/>
              <w:rPr>
                <w:rFonts w:cstheme="minorHAnsi"/>
                <w:color w:val="FFFFFF" w:themeColor="background1"/>
                <w:sz w:val="18"/>
                <w:szCs w:val="18"/>
                <w:highlight w:val="green"/>
                <w:lang w:val="en-GB"/>
              </w:rPr>
            </w:pPr>
            <w:r w:rsidRPr="00F11B63">
              <w:rPr>
                <w:rFonts w:cstheme="minorHAnsi"/>
                <w:b/>
                <w:bCs/>
                <w:color w:val="FFFFFF" w:themeColor="background1"/>
                <w:sz w:val="18"/>
                <w:szCs w:val="18"/>
                <w:highlight w:val="green"/>
                <w:lang w:val="en-GB"/>
              </w:rPr>
              <w:t>Indicatori di Output - O</w:t>
            </w:r>
          </w:p>
        </w:tc>
        <w:tc>
          <w:tcPr>
            <w:tcW w:w="737" w:type="pct"/>
            <w:gridSpan w:val="2"/>
            <w:vAlign w:val="center"/>
          </w:tcPr>
          <w:p w14:paraId="370FAA4B" w14:textId="77777777" w:rsidR="006C4306" w:rsidRPr="00F11B63" w:rsidRDefault="006C4306" w:rsidP="00F561E7">
            <w:pPr>
              <w:spacing w:after="0"/>
              <w:jc w:val="center"/>
              <w:rPr>
                <w:rFonts w:cstheme="minorHAnsi"/>
                <w:sz w:val="18"/>
                <w:szCs w:val="18"/>
                <w:highlight w:val="green"/>
                <w:lang w:val="it"/>
              </w:rPr>
            </w:pPr>
            <w:r w:rsidRPr="00F11B63">
              <w:rPr>
                <w:rFonts w:cstheme="minorHAnsi"/>
                <w:sz w:val="18"/>
                <w:szCs w:val="18"/>
                <w:highlight w:val="green"/>
                <w:lang w:val="it"/>
              </w:rPr>
              <w:t>O.33</w:t>
            </w:r>
          </w:p>
        </w:tc>
      </w:tr>
    </w:tbl>
    <w:p w14:paraId="2431DEE5" w14:textId="77777777" w:rsidR="006C4306" w:rsidRDefault="006C4306" w:rsidP="006C4306">
      <w:pPr>
        <w:spacing w:after="0"/>
      </w:pPr>
    </w:p>
    <w:p w14:paraId="2840C68B"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1981AB77" w14:textId="77777777" w:rsidTr="00F561E7">
        <w:tc>
          <w:tcPr>
            <w:tcW w:w="5000" w:type="pct"/>
            <w:gridSpan w:val="2"/>
            <w:shd w:val="clear" w:color="auto" w:fill="008E40"/>
            <w:vAlign w:val="center"/>
          </w:tcPr>
          <w:p w14:paraId="580D83AF"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3E62C282" w14:textId="77777777" w:rsidTr="00F561E7">
        <w:tc>
          <w:tcPr>
            <w:tcW w:w="808" w:type="pct"/>
            <w:shd w:val="clear" w:color="auto" w:fill="A7D9A3"/>
            <w:vAlign w:val="center"/>
          </w:tcPr>
          <w:p w14:paraId="1E9BB45F"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56636692"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40274EC3" w14:textId="77777777" w:rsidTr="00F561E7">
        <w:tc>
          <w:tcPr>
            <w:tcW w:w="808" w:type="pct"/>
            <w:vAlign w:val="center"/>
          </w:tcPr>
          <w:p w14:paraId="6DCCDC66"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01</w:t>
            </w:r>
          </w:p>
        </w:tc>
        <w:tc>
          <w:tcPr>
            <w:tcW w:w="4192" w:type="pct"/>
            <w:vAlign w:val="center"/>
          </w:tcPr>
          <w:p w14:paraId="673039D3"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progetto</w:t>
            </w:r>
          </w:p>
        </w:tc>
      </w:tr>
      <w:tr w:rsidR="006C4306" w:rsidRPr="00700099" w14:paraId="51B0A917" w14:textId="77777777" w:rsidTr="00F561E7">
        <w:tc>
          <w:tcPr>
            <w:tcW w:w="808" w:type="pct"/>
            <w:vAlign w:val="center"/>
          </w:tcPr>
          <w:p w14:paraId="3F055306"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02</w:t>
            </w:r>
          </w:p>
        </w:tc>
        <w:tc>
          <w:tcPr>
            <w:tcW w:w="4192" w:type="pct"/>
            <w:vAlign w:val="center"/>
          </w:tcPr>
          <w:p w14:paraId="4A4EF242"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Team di progetto</w:t>
            </w:r>
          </w:p>
        </w:tc>
      </w:tr>
      <w:tr w:rsidR="006C4306" w:rsidRPr="00700099" w14:paraId="47101E21" w14:textId="77777777" w:rsidTr="00F561E7">
        <w:tc>
          <w:tcPr>
            <w:tcW w:w="808" w:type="pct"/>
            <w:vAlign w:val="center"/>
          </w:tcPr>
          <w:p w14:paraId="0153AC67"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03</w:t>
            </w:r>
          </w:p>
        </w:tc>
        <w:tc>
          <w:tcPr>
            <w:tcW w:w="4192" w:type="pct"/>
            <w:vAlign w:val="center"/>
          </w:tcPr>
          <w:p w14:paraId="0209A51E" w14:textId="77777777" w:rsidR="006C4306" w:rsidRPr="00700099" w:rsidRDefault="006C4306" w:rsidP="00F561E7">
            <w:pPr>
              <w:spacing w:after="0"/>
              <w:jc w:val="both"/>
              <w:rPr>
                <w:rFonts w:cstheme="minorHAnsi"/>
                <w:sz w:val="18"/>
                <w:szCs w:val="18"/>
              </w:rPr>
            </w:pPr>
            <w:r w:rsidRPr="00700099">
              <w:rPr>
                <w:rFonts w:cstheme="minorHAnsi"/>
                <w:sz w:val="18"/>
                <w:szCs w:val="18"/>
              </w:rPr>
              <w:t>Coerenza delle tematiche affrontate con gli obiettivi generali e specifici della PAC</w:t>
            </w:r>
          </w:p>
        </w:tc>
      </w:tr>
      <w:tr w:rsidR="006C4306" w:rsidRPr="00700099" w14:paraId="322A7423" w14:textId="77777777" w:rsidTr="00F561E7">
        <w:tc>
          <w:tcPr>
            <w:tcW w:w="808" w:type="pct"/>
            <w:vAlign w:val="center"/>
          </w:tcPr>
          <w:p w14:paraId="5060C019"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04</w:t>
            </w:r>
          </w:p>
        </w:tc>
        <w:tc>
          <w:tcPr>
            <w:tcW w:w="4192" w:type="pct"/>
            <w:vAlign w:val="center"/>
          </w:tcPr>
          <w:p w14:paraId="2AB66416" w14:textId="77777777" w:rsidR="006C4306" w:rsidRPr="00700099" w:rsidRDefault="006C4306" w:rsidP="00F561E7">
            <w:pPr>
              <w:spacing w:after="0"/>
              <w:jc w:val="both"/>
              <w:rPr>
                <w:rFonts w:cstheme="minorHAnsi"/>
                <w:sz w:val="18"/>
                <w:szCs w:val="18"/>
              </w:rPr>
            </w:pPr>
            <w:r w:rsidRPr="00700099">
              <w:rPr>
                <w:rFonts w:cstheme="minorHAnsi"/>
                <w:sz w:val="18"/>
                <w:szCs w:val="18"/>
              </w:rPr>
              <w:t>Premialità per specifiche tematiche e/o obiettivi e/o ricaduta territoriale e/o tipologia di azioni attivate</w:t>
            </w:r>
          </w:p>
        </w:tc>
      </w:tr>
      <w:tr w:rsidR="006C4306" w:rsidRPr="00700099" w14:paraId="5166888C" w14:textId="77777777" w:rsidTr="00F561E7">
        <w:tc>
          <w:tcPr>
            <w:tcW w:w="808" w:type="pct"/>
            <w:vAlign w:val="center"/>
          </w:tcPr>
          <w:p w14:paraId="21B63BE2"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05</w:t>
            </w:r>
          </w:p>
        </w:tc>
        <w:tc>
          <w:tcPr>
            <w:tcW w:w="4192" w:type="pct"/>
            <w:vAlign w:val="center"/>
          </w:tcPr>
          <w:p w14:paraId="6724066B" w14:textId="77777777" w:rsidR="006C4306" w:rsidRPr="00700099" w:rsidRDefault="006C4306" w:rsidP="00F561E7">
            <w:pPr>
              <w:spacing w:after="0"/>
              <w:jc w:val="both"/>
              <w:rPr>
                <w:rFonts w:cstheme="minorHAnsi"/>
                <w:sz w:val="18"/>
                <w:szCs w:val="18"/>
              </w:rPr>
            </w:pPr>
            <w:r w:rsidRPr="00700099">
              <w:rPr>
                <w:rFonts w:cstheme="minorHAnsi"/>
                <w:sz w:val="18"/>
                <w:szCs w:val="18"/>
              </w:rPr>
              <w:t>Connessione con i progetti dei GO del PEI e/o con quelli di ricerca e innovazione sostenuti da altri</w:t>
            </w:r>
          </w:p>
          <w:p w14:paraId="6C173559" w14:textId="77777777" w:rsidR="006C4306" w:rsidRPr="00700099" w:rsidRDefault="006C4306" w:rsidP="00F561E7">
            <w:pPr>
              <w:spacing w:after="0"/>
              <w:jc w:val="both"/>
              <w:rPr>
                <w:rFonts w:cstheme="minorHAnsi"/>
                <w:sz w:val="18"/>
                <w:szCs w:val="18"/>
              </w:rPr>
            </w:pPr>
            <w:r w:rsidRPr="00700099">
              <w:rPr>
                <w:rFonts w:cstheme="minorHAnsi"/>
                <w:sz w:val="18"/>
                <w:szCs w:val="18"/>
              </w:rPr>
              <w:t>fondi comunitari, nazionali e regionali</w:t>
            </w:r>
          </w:p>
        </w:tc>
      </w:tr>
    </w:tbl>
    <w:p w14:paraId="65914E61" w14:textId="77777777" w:rsidR="006C4306" w:rsidRDefault="006C4306" w:rsidP="006C4306">
      <w:pPr>
        <w:spacing w:after="0"/>
      </w:pPr>
    </w:p>
    <w:p w14:paraId="1278D22E"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3F5232F3" w14:textId="77777777" w:rsidTr="00234D84">
        <w:tc>
          <w:tcPr>
            <w:tcW w:w="5000" w:type="pct"/>
            <w:gridSpan w:val="2"/>
            <w:shd w:val="clear" w:color="auto" w:fill="008E40"/>
          </w:tcPr>
          <w:p w14:paraId="4023FA9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3C738A2E" w14:textId="77777777" w:rsidTr="00234D84">
        <w:tc>
          <w:tcPr>
            <w:tcW w:w="832" w:type="pct"/>
            <w:shd w:val="clear" w:color="auto" w:fill="A7D9A3"/>
          </w:tcPr>
          <w:p w14:paraId="4F796CE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05448A5"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717268" w14:paraId="0FCCA773" w14:textId="77777777" w:rsidTr="00234D84">
        <w:trPr>
          <w:trHeight w:val="127"/>
        </w:trPr>
        <w:tc>
          <w:tcPr>
            <w:tcW w:w="832" w:type="pct"/>
            <w:shd w:val="clear" w:color="auto" w:fill="auto"/>
            <w:vAlign w:val="center"/>
          </w:tcPr>
          <w:p w14:paraId="3788CEF2" w14:textId="77777777" w:rsidR="006C4306" w:rsidRPr="00167EA2" w:rsidRDefault="006C4306" w:rsidP="00F561E7">
            <w:pPr>
              <w:spacing w:after="0"/>
              <w:jc w:val="center"/>
              <w:rPr>
                <w:rFonts w:cstheme="minorHAnsi"/>
                <w:b/>
                <w:bCs/>
                <w:sz w:val="18"/>
                <w:szCs w:val="18"/>
              </w:rPr>
            </w:pPr>
            <w:r w:rsidRPr="00B32209">
              <w:rPr>
                <w:rFonts w:cstheme="minorHAnsi"/>
                <w:b/>
                <w:bCs/>
                <w:sz w:val="18"/>
                <w:szCs w:val="18"/>
                <w:highlight w:val="green"/>
              </w:rPr>
              <w:t>2</w:t>
            </w:r>
          </w:p>
        </w:tc>
        <w:tc>
          <w:tcPr>
            <w:tcW w:w="4168" w:type="pct"/>
            <w:shd w:val="clear" w:color="auto" w:fill="auto"/>
            <w:vAlign w:val="center"/>
          </w:tcPr>
          <w:p w14:paraId="1677DFAD" w14:textId="77777777" w:rsidR="006C4306" w:rsidRPr="00B32209" w:rsidRDefault="006C4306" w:rsidP="00F561E7">
            <w:pPr>
              <w:spacing w:after="0"/>
              <w:jc w:val="both"/>
              <w:rPr>
                <w:rFonts w:cstheme="minorHAnsi"/>
                <w:b/>
                <w:bCs/>
                <w:sz w:val="18"/>
                <w:szCs w:val="18"/>
              </w:rPr>
            </w:pPr>
            <w:r w:rsidRPr="00F11B63">
              <w:rPr>
                <w:rFonts w:cstheme="minorHAnsi"/>
                <w:sz w:val="18"/>
                <w:szCs w:val="18"/>
              </w:rPr>
              <w:t>Region</w:t>
            </w:r>
            <w:r>
              <w:rPr>
                <w:rFonts w:cstheme="minorHAnsi"/>
                <w:sz w:val="18"/>
                <w:szCs w:val="18"/>
              </w:rPr>
              <w:t xml:space="preserve">e </w:t>
            </w:r>
            <w:r w:rsidRPr="00F11B63">
              <w:rPr>
                <w:rFonts w:cstheme="minorHAnsi"/>
                <w:sz w:val="18"/>
                <w:szCs w:val="18"/>
              </w:rPr>
              <w:t>attraverso gli enti strumentali e Società in house</w:t>
            </w:r>
          </w:p>
        </w:tc>
      </w:tr>
      <w:tr w:rsidR="006C4306" w:rsidRPr="00167EA2" w14:paraId="7D22D006" w14:textId="77777777" w:rsidTr="00234D84">
        <w:tc>
          <w:tcPr>
            <w:tcW w:w="5000" w:type="pct"/>
            <w:gridSpan w:val="2"/>
            <w:shd w:val="clear" w:color="auto" w:fill="008E40"/>
          </w:tcPr>
          <w:p w14:paraId="394091B6"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w:t>
            </w:r>
            <w:r w:rsidRPr="00167EA2">
              <w:rPr>
                <w:rFonts w:cstheme="minorHAnsi"/>
                <w:b/>
                <w:bCs/>
                <w:color w:val="FFFFFF" w:themeColor="background1"/>
                <w:sz w:val="18"/>
                <w:szCs w:val="18"/>
              </w:rPr>
              <w:t xml:space="preserve"> di ammissibilità</w:t>
            </w:r>
          </w:p>
        </w:tc>
      </w:tr>
      <w:tr w:rsidR="006C4306" w:rsidRPr="00167EA2" w14:paraId="69255C91" w14:textId="77777777" w:rsidTr="00234D84">
        <w:tc>
          <w:tcPr>
            <w:tcW w:w="832" w:type="pct"/>
            <w:shd w:val="clear" w:color="auto" w:fill="A7D9A3"/>
          </w:tcPr>
          <w:p w14:paraId="3B937F60"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248A4FD5"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1EFCB9E0" w14:textId="77777777" w:rsidTr="00234D84">
        <w:trPr>
          <w:trHeight w:val="127"/>
        </w:trPr>
        <w:tc>
          <w:tcPr>
            <w:tcW w:w="832" w:type="pct"/>
            <w:shd w:val="clear" w:color="auto" w:fill="auto"/>
            <w:vAlign w:val="center"/>
          </w:tcPr>
          <w:p w14:paraId="595D1DBC"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shd w:val="clear" w:color="auto" w:fill="auto"/>
            <w:vAlign w:val="center"/>
          </w:tcPr>
          <w:p w14:paraId="644AA730"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Le tematiche delle attività rispondono alle analisi dei fabbisogni formativi realizzate tenendo in dovuta considerazione sia gli aspetti teorico-pratici sia quelli metodologici</w:t>
            </w:r>
          </w:p>
        </w:tc>
      </w:tr>
      <w:tr w:rsidR="006C4306" w:rsidRPr="00167EA2" w14:paraId="4BFEF05F" w14:textId="77777777" w:rsidTr="00234D84">
        <w:tc>
          <w:tcPr>
            <w:tcW w:w="5000" w:type="pct"/>
            <w:gridSpan w:val="2"/>
            <w:shd w:val="clear" w:color="auto" w:fill="008E40"/>
          </w:tcPr>
          <w:p w14:paraId="60738D41"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w:t>
            </w:r>
            <w:r w:rsidRPr="00167EA2">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167EA2" w14:paraId="219B643F" w14:textId="77777777" w:rsidTr="00234D84">
        <w:tc>
          <w:tcPr>
            <w:tcW w:w="832" w:type="pct"/>
            <w:shd w:val="clear" w:color="auto" w:fill="A7D9A3"/>
          </w:tcPr>
          <w:p w14:paraId="0E584CB9"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6C84115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881106" w14:paraId="74D974A4" w14:textId="77777777" w:rsidTr="00234D84">
        <w:trPr>
          <w:trHeight w:val="127"/>
        </w:trPr>
        <w:tc>
          <w:tcPr>
            <w:tcW w:w="832" w:type="pct"/>
            <w:shd w:val="clear" w:color="auto" w:fill="auto"/>
            <w:vAlign w:val="center"/>
          </w:tcPr>
          <w:p w14:paraId="61618CBE" w14:textId="77777777" w:rsidR="006C4306" w:rsidRPr="00167EA2" w:rsidRDefault="006C4306" w:rsidP="00F561E7">
            <w:pPr>
              <w:spacing w:after="0"/>
              <w:jc w:val="center"/>
              <w:rPr>
                <w:rFonts w:cstheme="minorHAnsi"/>
                <w:b/>
                <w:bCs/>
                <w:sz w:val="18"/>
                <w:szCs w:val="18"/>
              </w:rPr>
            </w:pPr>
            <w:r>
              <w:rPr>
                <w:rFonts w:cstheme="minorHAnsi"/>
                <w:b/>
                <w:bCs/>
                <w:sz w:val="18"/>
                <w:szCs w:val="18"/>
              </w:rPr>
              <w:t>SRH02_C_LOM_01</w:t>
            </w:r>
          </w:p>
        </w:tc>
        <w:tc>
          <w:tcPr>
            <w:tcW w:w="4168" w:type="pct"/>
            <w:vAlign w:val="center"/>
          </w:tcPr>
          <w:p w14:paraId="76613647" w14:textId="77777777" w:rsidR="006C4306" w:rsidRDefault="006C4306" w:rsidP="00F561E7">
            <w:pPr>
              <w:spacing w:after="0"/>
              <w:jc w:val="both"/>
              <w:rPr>
                <w:rFonts w:cstheme="minorHAnsi"/>
                <w:sz w:val="18"/>
                <w:szCs w:val="18"/>
              </w:rPr>
            </w:pPr>
            <w:r w:rsidRPr="00FD2059">
              <w:rPr>
                <w:rFonts w:cstheme="minorHAnsi"/>
                <w:sz w:val="18"/>
                <w:szCs w:val="18"/>
                <w:highlight w:val="yellow"/>
              </w:rPr>
              <w:t>In caso di iniziative che prevedono la formazione</w:t>
            </w:r>
            <w:r>
              <w:rPr>
                <w:rFonts w:cstheme="minorHAnsi"/>
                <w:sz w:val="18"/>
                <w:szCs w:val="18"/>
              </w:rPr>
              <w:t>, le stesse possono essere proposte solo da s</w:t>
            </w:r>
            <w:r w:rsidRPr="00700099">
              <w:rPr>
                <w:rFonts w:cstheme="minorHAnsi"/>
                <w:sz w:val="18"/>
                <w:szCs w:val="18"/>
              </w:rPr>
              <w:t xml:space="preserve">oggetti accreditati secondo la normativa regionale vigente in materia di istruzione e formazione professionale. </w:t>
            </w:r>
          </w:p>
          <w:p w14:paraId="0A6C3928"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I soggetti non direttamente accreditati possono essere ammessi come beneficiari solo a seguito della costituzione di una partnership con uno o più soggetti accreditati per la formazione</w:t>
            </w:r>
          </w:p>
        </w:tc>
      </w:tr>
      <w:tr w:rsidR="006C4306" w:rsidRPr="00881106" w14:paraId="4DCCD38B" w14:textId="77777777" w:rsidTr="00234D84">
        <w:tc>
          <w:tcPr>
            <w:tcW w:w="832" w:type="pct"/>
            <w:shd w:val="clear" w:color="auto" w:fill="auto"/>
            <w:vAlign w:val="center"/>
          </w:tcPr>
          <w:p w14:paraId="555CB1DC" w14:textId="77777777" w:rsidR="006C4306" w:rsidRPr="00167EA2" w:rsidRDefault="006C4306" w:rsidP="00F561E7">
            <w:pPr>
              <w:spacing w:after="0"/>
              <w:jc w:val="center"/>
              <w:rPr>
                <w:rFonts w:cstheme="minorHAnsi"/>
                <w:b/>
                <w:bCs/>
                <w:sz w:val="18"/>
                <w:szCs w:val="18"/>
              </w:rPr>
            </w:pPr>
            <w:r>
              <w:rPr>
                <w:rFonts w:cstheme="minorHAnsi"/>
                <w:b/>
                <w:bCs/>
                <w:sz w:val="18"/>
                <w:szCs w:val="18"/>
              </w:rPr>
              <w:t>SRH02_C_LOM_02</w:t>
            </w:r>
          </w:p>
        </w:tc>
        <w:tc>
          <w:tcPr>
            <w:tcW w:w="4168" w:type="pct"/>
            <w:vAlign w:val="center"/>
          </w:tcPr>
          <w:p w14:paraId="60202F8B"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I destinatari delle iniziative devono avere una sed</w:t>
            </w:r>
            <w:r>
              <w:rPr>
                <w:rFonts w:cstheme="minorHAnsi"/>
                <w:sz w:val="18"/>
                <w:szCs w:val="18"/>
              </w:rPr>
              <w:t>e</w:t>
            </w:r>
            <w:r w:rsidRPr="00700099">
              <w:rPr>
                <w:rFonts w:cstheme="minorHAnsi"/>
                <w:sz w:val="18"/>
                <w:szCs w:val="18"/>
              </w:rPr>
              <w:t xml:space="preserve"> operativa in Regione Lombardia</w:t>
            </w:r>
          </w:p>
        </w:tc>
      </w:tr>
    </w:tbl>
    <w:p w14:paraId="45DC527D" w14:textId="77777777" w:rsidR="006C4306" w:rsidRDefault="006C4306" w:rsidP="006C4306">
      <w:pPr>
        <w:spacing w:after="0"/>
      </w:pPr>
    </w:p>
    <w:p w14:paraId="30555AD4"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558A538D" w14:textId="77777777" w:rsidR="006C4306" w:rsidRPr="00304590" w:rsidRDefault="006C4306" w:rsidP="006C4306">
      <w:pPr>
        <w:spacing w:after="0"/>
        <w:jc w:val="both"/>
        <w:rPr>
          <w:rFonts w:cstheme="minorHAnsi"/>
          <w:sz w:val="20"/>
          <w:szCs w:val="20"/>
        </w:rPr>
      </w:pPr>
      <w:r w:rsidRPr="00304590">
        <w:rPr>
          <w:rFonts w:cstheme="minorHAnsi"/>
          <w:sz w:val="20"/>
          <w:szCs w:val="20"/>
        </w:rPr>
        <w:t>Sono ammissibili le spese dirette e indirette sostenute per la progettazione, l’organizzazione e la realizzazione dell’intervento.</w:t>
      </w:r>
    </w:p>
    <w:p w14:paraId="36B42E93" w14:textId="77777777" w:rsidR="006C4306" w:rsidRPr="00102986" w:rsidRDefault="006C4306" w:rsidP="006C4306">
      <w:pPr>
        <w:spacing w:after="0"/>
        <w:rPr>
          <w:rFonts w:cstheme="minorHAnsi"/>
        </w:rPr>
      </w:pPr>
    </w:p>
    <w:p w14:paraId="396B9BE3"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1C46B7C7" w14:textId="77777777" w:rsidTr="00F561E7">
        <w:trPr>
          <w:trHeight w:val="275"/>
        </w:trPr>
        <w:tc>
          <w:tcPr>
            <w:tcW w:w="5000" w:type="pct"/>
            <w:gridSpan w:val="2"/>
            <w:shd w:val="clear" w:color="auto" w:fill="008E40"/>
            <w:vAlign w:val="center"/>
          </w:tcPr>
          <w:p w14:paraId="70482F2D"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0A371F7F" w14:textId="77777777" w:rsidTr="00F561E7">
        <w:trPr>
          <w:trHeight w:val="275"/>
        </w:trPr>
        <w:tc>
          <w:tcPr>
            <w:tcW w:w="808" w:type="pct"/>
            <w:shd w:val="clear" w:color="auto" w:fill="A7D9A3"/>
            <w:vAlign w:val="center"/>
          </w:tcPr>
          <w:p w14:paraId="60050C75"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3CBBC310"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17C51CDE" w14:textId="77777777" w:rsidTr="00F561E7">
        <w:trPr>
          <w:trHeight w:val="192"/>
        </w:trPr>
        <w:tc>
          <w:tcPr>
            <w:tcW w:w="808" w:type="pct"/>
            <w:vAlign w:val="center"/>
          </w:tcPr>
          <w:p w14:paraId="7FC00713"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04DC7019" w14:textId="77777777" w:rsidR="006C4306" w:rsidRPr="004D246B" w:rsidRDefault="006C4306" w:rsidP="00F561E7">
            <w:pPr>
              <w:spacing w:after="0"/>
              <w:jc w:val="both"/>
              <w:rPr>
                <w:rFonts w:cstheme="minorHAnsi"/>
                <w:sz w:val="18"/>
                <w:szCs w:val="18"/>
              </w:rPr>
            </w:pPr>
            <w:r w:rsidRPr="00700099">
              <w:rPr>
                <w:rFonts w:cstheme="minorHAnsi"/>
                <w:sz w:val="18"/>
                <w:szCs w:val="18"/>
              </w:rPr>
              <w:t>Garantire l’accesso alle attività selezionando i partecipanti secondo criteri oggettivi e pubblici</w:t>
            </w:r>
          </w:p>
        </w:tc>
      </w:tr>
      <w:tr w:rsidR="006C4306" w:rsidRPr="00700099" w14:paraId="053BD110" w14:textId="77777777" w:rsidTr="00F561E7">
        <w:trPr>
          <w:trHeight w:val="110"/>
        </w:trPr>
        <w:tc>
          <w:tcPr>
            <w:tcW w:w="808" w:type="pct"/>
            <w:vAlign w:val="center"/>
          </w:tcPr>
          <w:p w14:paraId="7FF12372"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60E9D276" w14:textId="77777777" w:rsidR="006C4306" w:rsidRPr="004D246B" w:rsidRDefault="006C4306" w:rsidP="00F561E7">
            <w:pPr>
              <w:spacing w:after="0"/>
              <w:jc w:val="both"/>
              <w:rPr>
                <w:rFonts w:cstheme="minorHAnsi"/>
                <w:sz w:val="18"/>
                <w:szCs w:val="18"/>
              </w:rPr>
            </w:pPr>
            <w:r w:rsidRPr="00700099">
              <w:rPr>
                <w:rFonts w:cstheme="minorHAnsi"/>
                <w:sz w:val="18"/>
                <w:szCs w:val="18"/>
              </w:rPr>
              <w:t>Realizzare il progetto in modo uniforme alle finalità dell’intervento ed al progetto approvato</w:t>
            </w:r>
          </w:p>
        </w:tc>
      </w:tr>
      <w:tr w:rsidR="006C4306" w:rsidRPr="00700099" w14:paraId="0B95DCAE" w14:textId="77777777" w:rsidTr="00F561E7">
        <w:trPr>
          <w:trHeight w:val="157"/>
        </w:trPr>
        <w:tc>
          <w:tcPr>
            <w:tcW w:w="808" w:type="pct"/>
            <w:vAlign w:val="center"/>
          </w:tcPr>
          <w:p w14:paraId="62CFFE45"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IM03</w:t>
            </w:r>
          </w:p>
        </w:tc>
        <w:tc>
          <w:tcPr>
            <w:tcW w:w="4192" w:type="pct"/>
            <w:vAlign w:val="center"/>
          </w:tcPr>
          <w:p w14:paraId="605A8464" w14:textId="77777777" w:rsidR="006C4306" w:rsidRPr="004D246B" w:rsidRDefault="006C4306" w:rsidP="00F561E7">
            <w:pPr>
              <w:spacing w:after="0"/>
              <w:jc w:val="both"/>
              <w:rPr>
                <w:rFonts w:cstheme="minorHAnsi"/>
                <w:sz w:val="18"/>
                <w:szCs w:val="18"/>
              </w:rPr>
            </w:pPr>
            <w:r w:rsidRPr="00700099">
              <w:rPr>
                <w:rFonts w:cstheme="minorHAnsi"/>
                <w:sz w:val="18"/>
                <w:szCs w:val="18"/>
              </w:rPr>
              <w:t>Garantire l’assenza di conflitto di interesse nell’attività realizzata</w:t>
            </w:r>
          </w:p>
        </w:tc>
      </w:tr>
    </w:tbl>
    <w:p w14:paraId="0F3FA55A" w14:textId="77777777" w:rsidR="006C4306" w:rsidRDefault="006C4306" w:rsidP="006C4306">
      <w:pPr>
        <w:spacing w:after="0"/>
      </w:pPr>
    </w:p>
    <w:tbl>
      <w:tblPr>
        <w:tblStyle w:val="Grigliatabella"/>
        <w:tblW w:w="5000" w:type="pct"/>
        <w:tblLook w:val="04A0" w:firstRow="1" w:lastRow="0" w:firstColumn="1" w:lastColumn="0" w:noHBand="0" w:noVBand="1"/>
      </w:tblPr>
      <w:tblGrid>
        <w:gridCol w:w="1639"/>
        <w:gridCol w:w="8501"/>
      </w:tblGrid>
      <w:tr w:rsidR="006C4306" w:rsidRPr="00700099" w14:paraId="6A1E2885" w14:textId="77777777" w:rsidTr="00F561E7">
        <w:tc>
          <w:tcPr>
            <w:tcW w:w="5000" w:type="pct"/>
            <w:gridSpan w:val="2"/>
            <w:shd w:val="clear" w:color="auto" w:fill="008E40"/>
            <w:vAlign w:val="center"/>
          </w:tcPr>
          <w:p w14:paraId="17B732A2"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0F131C99" w14:textId="77777777" w:rsidTr="00F561E7">
        <w:tc>
          <w:tcPr>
            <w:tcW w:w="808" w:type="pct"/>
            <w:shd w:val="clear" w:color="auto" w:fill="A7D9A3"/>
            <w:vAlign w:val="center"/>
          </w:tcPr>
          <w:p w14:paraId="220574F3"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466440B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4276DD40" w14:textId="77777777" w:rsidTr="00F561E7">
        <w:tc>
          <w:tcPr>
            <w:tcW w:w="808" w:type="pct"/>
            <w:vAlign w:val="center"/>
          </w:tcPr>
          <w:p w14:paraId="6B3CDFF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OB01</w:t>
            </w:r>
          </w:p>
        </w:tc>
        <w:tc>
          <w:tcPr>
            <w:tcW w:w="4192" w:type="pct"/>
          </w:tcPr>
          <w:p w14:paraId="1967E989"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B3220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ciascun beneficiario avrà l’obbligo di fornire su un sito web ufficiale e/o sui social media, una descrizione dell'operazione compresi gli obiettivi e i risultati evidenziando il sostegno finanziario dell'Unione europea</w:t>
            </w:r>
          </w:p>
        </w:tc>
      </w:tr>
      <w:tr w:rsidR="006C4306" w:rsidRPr="00700099" w14:paraId="45B14CB8" w14:textId="77777777" w:rsidTr="00F561E7">
        <w:tc>
          <w:tcPr>
            <w:tcW w:w="808" w:type="pct"/>
            <w:vAlign w:val="center"/>
          </w:tcPr>
          <w:p w14:paraId="6512A7B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OB02</w:t>
            </w:r>
          </w:p>
        </w:tc>
        <w:tc>
          <w:tcPr>
            <w:tcW w:w="4192" w:type="pct"/>
          </w:tcPr>
          <w:p w14:paraId="17B995B7"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B3220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 xml:space="preserve">ciascun beneficiario avrà l’obbligo di utilizzare l'emblema dell'Unione </w:t>
            </w:r>
            <w:r w:rsidRPr="00B32209">
              <w:rPr>
                <w:rFonts w:cstheme="minorHAnsi"/>
                <w:sz w:val="18"/>
                <w:szCs w:val="18"/>
                <w:highlight w:val="green"/>
              </w:rPr>
              <w:t>europea</w:t>
            </w:r>
            <w:r>
              <w:rPr>
                <w:rFonts w:cstheme="minorHAnsi"/>
                <w:sz w:val="18"/>
                <w:szCs w:val="18"/>
              </w:rPr>
              <w:t xml:space="preserve"> </w:t>
            </w:r>
            <w:r w:rsidRPr="00976E26">
              <w:rPr>
                <w:rFonts w:cstheme="minorHAnsi"/>
                <w:sz w:val="18"/>
                <w:szCs w:val="18"/>
              </w:rPr>
              <w:t>secondo le caratteristiche tecniche previste in tutti i materiali prodotti</w:t>
            </w:r>
          </w:p>
        </w:tc>
      </w:tr>
      <w:tr w:rsidR="006C4306" w:rsidRPr="00700099" w14:paraId="391F1838" w14:textId="77777777" w:rsidTr="00F561E7">
        <w:tc>
          <w:tcPr>
            <w:tcW w:w="808" w:type="pct"/>
            <w:vAlign w:val="center"/>
          </w:tcPr>
          <w:p w14:paraId="3DD9145F"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4BEF5F12"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bl>
    <w:p w14:paraId="78F0FEA6" w14:textId="77777777" w:rsidR="006C4306" w:rsidRDefault="006C4306" w:rsidP="006C4306">
      <w:pPr>
        <w:spacing w:after="0"/>
      </w:pPr>
    </w:p>
    <w:p w14:paraId="50660C22" w14:textId="77777777" w:rsidR="006C4306" w:rsidRPr="00E60942" w:rsidRDefault="006C4306" w:rsidP="006C4306">
      <w:pPr>
        <w:pStyle w:val="Titolo3"/>
        <w:rPr>
          <w:rFonts w:cstheme="minorHAnsi"/>
          <w:b/>
          <w:bCs/>
        </w:rPr>
      </w:pPr>
      <w:r w:rsidRPr="00B92537">
        <w:rPr>
          <w:i/>
          <w:iCs/>
          <w:color w:val="365F91" w:themeColor="accent1" w:themeShade="BF"/>
          <w:sz w:val="22"/>
          <w:szCs w:val="22"/>
        </w:rPr>
        <w:t>Gamma del sostegn</w:t>
      </w:r>
      <w:r>
        <w:rPr>
          <w:i/>
          <w:iCs/>
          <w:color w:val="365F91" w:themeColor="accent1" w:themeShade="BF"/>
          <w:sz w:val="22"/>
          <w:szCs w:val="22"/>
        </w:rPr>
        <w:t>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70BFAECE" w14:textId="77777777" w:rsidTr="00234D84">
        <w:trPr>
          <w:jc w:val="center"/>
        </w:trPr>
        <w:tc>
          <w:tcPr>
            <w:tcW w:w="2500" w:type="pct"/>
            <w:shd w:val="clear" w:color="auto" w:fill="008E40"/>
            <w:vAlign w:val="center"/>
          </w:tcPr>
          <w:p w14:paraId="75EC487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04A6094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32B1867D" w14:textId="77777777" w:rsidTr="00234D84">
        <w:trPr>
          <w:jc w:val="center"/>
        </w:trPr>
        <w:tc>
          <w:tcPr>
            <w:tcW w:w="2500" w:type="pct"/>
            <w:shd w:val="clear" w:color="auto" w:fill="008E40"/>
            <w:vAlign w:val="center"/>
          </w:tcPr>
          <w:p w14:paraId="04A1FAE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5522BF97"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311CD7A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p w14:paraId="3A88F1D0" w14:textId="77777777" w:rsidR="006C4306" w:rsidRPr="00036D05"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tc>
      </w:tr>
      <w:tr w:rsidR="006C4306" w:rsidRPr="00700099" w14:paraId="7FAE8230" w14:textId="77777777" w:rsidTr="00234D84">
        <w:trPr>
          <w:jc w:val="center"/>
        </w:trPr>
        <w:tc>
          <w:tcPr>
            <w:tcW w:w="2500" w:type="pct"/>
            <w:shd w:val="clear" w:color="auto" w:fill="008E40"/>
            <w:vAlign w:val="center"/>
          </w:tcPr>
          <w:p w14:paraId="5F813FA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7C73C620"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438" w:type="pct"/>
            <w:vAlign w:val="center"/>
          </w:tcPr>
          <w:p w14:paraId="0084BF60" w14:textId="77777777" w:rsidR="006C4306" w:rsidRPr="00700099" w:rsidRDefault="006C4306" w:rsidP="00F561E7">
            <w:pPr>
              <w:spacing w:after="0"/>
              <w:jc w:val="center"/>
              <w:rPr>
                <w:rFonts w:cstheme="minorHAnsi"/>
                <w:sz w:val="18"/>
                <w:szCs w:val="18"/>
              </w:rPr>
            </w:pPr>
            <w:r w:rsidRPr="00700099">
              <w:rPr>
                <w:rFonts w:cstheme="minorHAnsi"/>
                <w:sz w:val="18"/>
                <w:szCs w:val="18"/>
              </w:rPr>
              <w:t>100%</w:t>
            </w:r>
          </w:p>
        </w:tc>
      </w:tr>
      <w:tr w:rsidR="006C4306" w:rsidRPr="00700099" w14:paraId="628A2316" w14:textId="77777777" w:rsidTr="00234D84">
        <w:trPr>
          <w:jc w:val="center"/>
        </w:trPr>
        <w:tc>
          <w:tcPr>
            <w:tcW w:w="2500" w:type="pct"/>
            <w:shd w:val="clear" w:color="auto" w:fill="008E40"/>
            <w:vAlign w:val="center"/>
          </w:tcPr>
          <w:p w14:paraId="64C5741B"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0604212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67798E5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3D578FE1"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63377B82"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11794BE1" w14:textId="77777777" w:rsidTr="00234D84">
        <w:trPr>
          <w:jc w:val="center"/>
        </w:trPr>
        <w:tc>
          <w:tcPr>
            <w:tcW w:w="2500" w:type="pct"/>
            <w:shd w:val="clear" w:color="auto" w:fill="008E40"/>
            <w:vAlign w:val="center"/>
          </w:tcPr>
          <w:p w14:paraId="6870DC4E"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4CC089F5"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No</w:t>
            </w:r>
          </w:p>
        </w:tc>
      </w:tr>
    </w:tbl>
    <w:p w14:paraId="7560C257" w14:textId="77777777" w:rsidR="006C4306" w:rsidRPr="00700099" w:rsidRDefault="006C4306" w:rsidP="006C4306">
      <w:pPr>
        <w:spacing w:after="0"/>
        <w:rPr>
          <w:rFonts w:cstheme="minorHAnsi"/>
        </w:rPr>
      </w:pPr>
    </w:p>
    <w:p w14:paraId="1C0C6803" w14:textId="77777777" w:rsidR="006C4306" w:rsidRPr="00036D05" w:rsidRDefault="006C4306" w:rsidP="006C4306">
      <w:pPr>
        <w:pStyle w:val="Titolo3"/>
        <w:spacing w:before="0"/>
        <w:rPr>
          <w:i/>
          <w:iCs/>
          <w:color w:val="365F91" w:themeColor="accent1" w:themeShade="BF"/>
          <w:sz w:val="22"/>
          <w:szCs w:val="22"/>
        </w:rPr>
      </w:pPr>
      <w:r w:rsidRPr="00036D05">
        <w:rPr>
          <w:i/>
          <w:iCs/>
          <w:color w:val="365F91" w:themeColor="accent1" w:themeShade="BF"/>
          <w:sz w:val="22"/>
          <w:szCs w:val="22"/>
        </w:rPr>
        <w:t>Partecipazione della scheda di intervento a progetti integrati (LEADER, Misure di cooperazione, etc.)</w:t>
      </w:r>
    </w:p>
    <w:p w14:paraId="22FEFDDA" w14:textId="77777777" w:rsidR="006C4306" w:rsidRPr="002F3E7F" w:rsidRDefault="006C4306" w:rsidP="006C4306">
      <w:pPr>
        <w:spacing w:after="0"/>
        <w:rPr>
          <w:rFonts w:cstheme="minorHAnsi"/>
          <w:sz w:val="20"/>
          <w:szCs w:val="20"/>
        </w:rPr>
      </w:pPr>
      <w:r w:rsidRPr="002F3E7F">
        <w:rPr>
          <w:rFonts w:cstheme="minorHAnsi"/>
          <w:sz w:val="20"/>
          <w:szCs w:val="20"/>
        </w:rPr>
        <w:t>LEADER: No.</w:t>
      </w:r>
    </w:p>
    <w:p w14:paraId="2B5D67F7" w14:textId="77777777" w:rsidR="006C4306" w:rsidRPr="002F3E7F" w:rsidRDefault="006C4306" w:rsidP="006C4306">
      <w:pPr>
        <w:spacing w:after="0"/>
        <w:rPr>
          <w:rFonts w:cstheme="minorHAnsi"/>
          <w:sz w:val="20"/>
          <w:szCs w:val="20"/>
        </w:rPr>
      </w:pPr>
      <w:r w:rsidRPr="002F3E7F">
        <w:rPr>
          <w:rFonts w:cstheme="minorHAnsi"/>
          <w:sz w:val="20"/>
          <w:szCs w:val="20"/>
        </w:rPr>
        <w:t>Cooperazione: No.</w:t>
      </w:r>
    </w:p>
    <w:p w14:paraId="396A4B6B" w14:textId="77777777" w:rsidR="006C4306" w:rsidRDefault="006C4306" w:rsidP="006C4306">
      <w:pPr>
        <w:spacing w:after="0"/>
        <w:rPr>
          <w:rFonts w:eastAsiaTheme="majorEastAsia" w:cstheme="minorHAnsi"/>
          <w:b/>
          <w:bCs/>
          <w:color w:val="008000"/>
          <w:sz w:val="26"/>
          <w:szCs w:val="26"/>
        </w:rPr>
      </w:pPr>
      <w:r>
        <w:rPr>
          <w:rFonts w:cstheme="minorHAnsi"/>
          <w:b/>
          <w:bCs/>
        </w:rPr>
        <w:br w:type="page"/>
      </w:r>
    </w:p>
    <w:p w14:paraId="3DDC15CC" w14:textId="77777777" w:rsidR="006C4306" w:rsidRPr="00E915BB" w:rsidRDefault="006C4306" w:rsidP="006C4306">
      <w:pPr>
        <w:pStyle w:val="Titolo2"/>
        <w:rPr>
          <w:rFonts w:asciiTheme="minorHAnsi" w:hAnsiTheme="minorHAnsi" w:cstheme="minorHAnsi"/>
          <w:b/>
          <w:bCs/>
        </w:rPr>
      </w:pPr>
      <w:bookmarkStart w:id="174" w:name="_Toc133425243"/>
      <w:r w:rsidRPr="00E915BB">
        <w:rPr>
          <w:rFonts w:asciiTheme="minorHAnsi" w:hAnsiTheme="minorHAnsi" w:cstheme="minorHAnsi"/>
          <w:b/>
          <w:bCs/>
        </w:rPr>
        <w:t>SRH03</w:t>
      </w:r>
      <w:r>
        <w:rPr>
          <w:rFonts w:asciiTheme="minorHAnsi" w:hAnsiTheme="minorHAnsi" w:cstheme="minorHAnsi"/>
          <w:b/>
          <w:bCs/>
        </w:rPr>
        <w:t xml:space="preserve"> – Formazione degli imprenditori agricoli, degli addetti alle imprese operanti nei settori agricoltura, zootecnia, industrie alimentari, e degli altri soggetti privati e pubblici funzionali allo sviluppo delle aree rurali</w:t>
      </w:r>
      <w:bookmarkEnd w:id="174"/>
    </w:p>
    <w:p w14:paraId="3F3D095A" w14:textId="77777777" w:rsidR="006C4306" w:rsidRDefault="006C4306" w:rsidP="006C4306">
      <w:pPr>
        <w:pStyle w:val="Titolo3"/>
        <w:rPr>
          <w:i/>
          <w:iCs/>
          <w:sz w:val="22"/>
          <w:szCs w:val="22"/>
        </w:rPr>
      </w:pPr>
      <w:r>
        <w:rPr>
          <w:i/>
          <w:iCs/>
          <w:sz w:val="22"/>
          <w:szCs w:val="22"/>
        </w:rPr>
        <w:t>Descrizione</w:t>
      </w:r>
    </w:p>
    <w:p w14:paraId="239C9E29" w14:textId="77777777" w:rsidR="006C4306" w:rsidRPr="007A00AF" w:rsidRDefault="006C4306" w:rsidP="006C4306">
      <w:pPr>
        <w:spacing w:before="40" w:after="40"/>
        <w:jc w:val="both"/>
        <w:rPr>
          <w:sz w:val="20"/>
          <w:szCs w:val="20"/>
        </w:rPr>
      </w:pPr>
      <w:r w:rsidRPr="007A00AF">
        <w:rPr>
          <w:noProof/>
          <w:sz w:val="20"/>
          <w:szCs w:val="20"/>
        </w:rPr>
        <w:t xml:space="preserve">L’intervento è finalizzato alla crescita delle competenze e capacità professionali degli </w:t>
      </w:r>
      <w:r w:rsidRPr="007A00AF">
        <w:rPr>
          <w:noProof/>
          <w:color w:val="000000"/>
          <w:sz w:val="20"/>
          <w:szCs w:val="20"/>
        </w:rPr>
        <w:t>addetti operanti a vario titolo nel settore agricolo, forestale e nei territori rurali</w:t>
      </w:r>
      <w:r w:rsidRPr="007A00AF">
        <w:rPr>
          <w:noProof/>
          <w:sz w:val="20"/>
          <w:szCs w:val="20"/>
        </w:rPr>
        <w:t xml:space="preserve">. </w:t>
      </w:r>
    </w:p>
    <w:p w14:paraId="4A6C43EA" w14:textId="77777777" w:rsidR="006C4306" w:rsidRPr="007A00AF" w:rsidRDefault="006C4306" w:rsidP="006C4306">
      <w:pPr>
        <w:spacing w:before="40" w:after="40"/>
        <w:jc w:val="both"/>
        <w:rPr>
          <w:sz w:val="20"/>
          <w:szCs w:val="20"/>
        </w:rPr>
      </w:pPr>
      <w:r w:rsidRPr="007A00AF">
        <w:rPr>
          <w:noProof/>
          <w:sz w:val="20"/>
          <w:szCs w:val="20"/>
        </w:rPr>
        <w:t>L’intervento sostiene la formazione e l’aggiornamento professionale dei soggetti destinatari, anche in sinergia tra di loro, attraverso attività di gruppo e individuali quali corsi, visite aziendali, sessioni pratiche, scambi di esperienze professionali, coaching, tutoraggio, stage, ecc.</w:t>
      </w:r>
      <w:r>
        <w:rPr>
          <w:noProof/>
          <w:sz w:val="20"/>
          <w:szCs w:val="20"/>
        </w:rPr>
        <w:t xml:space="preserve"> </w:t>
      </w:r>
      <w:r w:rsidRPr="005D7A20">
        <w:rPr>
          <w:noProof/>
          <w:sz w:val="20"/>
          <w:szCs w:val="20"/>
          <w:highlight w:val="green"/>
        </w:rPr>
        <w:t>(L’intervento non è rivolto ai consulenti e agli attori dell’AKIS destinatari della scheda SRH02)</w:t>
      </w:r>
      <w:r>
        <w:rPr>
          <w:noProof/>
          <w:sz w:val="20"/>
          <w:szCs w:val="20"/>
        </w:rPr>
        <w:t>.</w:t>
      </w:r>
    </w:p>
    <w:p w14:paraId="36764A9D" w14:textId="77777777" w:rsidR="006C4306" w:rsidRDefault="006C4306" w:rsidP="006C4306">
      <w:pPr>
        <w:spacing w:before="40" w:after="40"/>
        <w:jc w:val="both"/>
        <w:rPr>
          <w:noProof/>
          <w:sz w:val="20"/>
          <w:szCs w:val="20"/>
        </w:rPr>
      </w:pPr>
      <w:r w:rsidRPr="007A00AF">
        <w:rPr>
          <w:noProof/>
          <w:sz w:val="20"/>
          <w:szCs w:val="20"/>
        </w:rPr>
        <w:t>Le attività suddette verteranno sulle tematiche connesse con gli obiettivi generali e specifici della PAC 2023-2027 avendo particolare attenzione ai più recenti risultati della ricerca e alle innovazioni.</w:t>
      </w:r>
    </w:p>
    <w:p w14:paraId="7319445F" w14:textId="77777777" w:rsidR="006C4306" w:rsidRDefault="006C4306" w:rsidP="006C4306">
      <w:pPr>
        <w:spacing w:before="40" w:after="40"/>
        <w:jc w:val="both"/>
        <w:rPr>
          <w:sz w:val="20"/>
          <w:szCs w:val="20"/>
        </w:rPr>
      </w:pPr>
      <w:r w:rsidRPr="001D1AE7">
        <w:rPr>
          <w:sz w:val="20"/>
          <w:szCs w:val="20"/>
          <w:highlight w:val="green"/>
        </w:rPr>
        <w:t>Per accedere al finanziamento, le attività dovranno essere organizzate in progetti che verranno successivamente selezionati.</w:t>
      </w:r>
    </w:p>
    <w:p w14:paraId="2B60DA76" w14:textId="77777777" w:rsidR="006C4306" w:rsidRDefault="006C4306" w:rsidP="006C4306">
      <w:pPr>
        <w:spacing w:before="40" w:after="40"/>
        <w:jc w:val="both"/>
        <w:rPr>
          <w:sz w:val="20"/>
          <w:szCs w:val="20"/>
        </w:rPr>
      </w:pPr>
    </w:p>
    <w:p w14:paraId="3DA9B4B6" w14:textId="77777777" w:rsidR="006C4306" w:rsidRPr="008E61F5" w:rsidRDefault="006C4306" w:rsidP="006C4306">
      <w:pPr>
        <w:pStyle w:val="Titolo3"/>
        <w:rPr>
          <w:i/>
          <w:iCs/>
          <w:sz w:val="22"/>
          <w:szCs w:val="22"/>
        </w:rPr>
      </w:pPr>
      <w:r w:rsidRPr="008E61F5">
        <w:rPr>
          <w:i/>
          <w:iCs/>
          <w:sz w:val="22"/>
          <w:szCs w:val="22"/>
        </w:rPr>
        <w:t>Dotazione finanziaria</w:t>
      </w:r>
    </w:p>
    <w:tbl>
      <w:tblPr>
        <w:tblStyle w:val="Grigliatabella"/>
        <w:tblW w:w="5000" w:type="pct"/>
        <w:tblLook w:val="04A0" w:firstRow="1" w:lastRow="0" w:firstColumn="1" w:lastColumn="0" w:noHBand="0" w:noVBand="1"/>
      </w:tblPr>
      <w:tblGrid>
        <w:gridCol w:w="1621"/>
        <w:gridCol w:w="732"/>
        <w:gridCol w:w="1239"/>
        <w:gridCol w:w="1113"/>
        <w:gridCol w:w="2586"/>
        <w:gridCol w:w="1334"/>
        <w:gridCol w:w="754"/>
        <w:gridCol w:w="761"/>
      </w:tblGrid>
      <w:tr w:rsidR="006C4306" w:rsidRPr="00700099" w14:paraId="258368A2" w14:textId="77777777" w:rsidTr="007D0A67">
        <w:trPr>
          <w:trHeight w:val="405"/>
        </w:trPr>
        <w:tc>
          <w:tcPr>
            <w:tcW w:w="799" w:type="pct"/>
            <w:vMerge w:val="restart"/>
            <w:shd w:val="clear" w:color="auto" w:fill="008E40"/>
            <w:vAlign w:val="center"/>
          </w:tcPr>
          <w:p w14:paraId="32868DC6"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1" w:type="pct"/>
            <w:vMerge w:val="restart"/>
            <w:vAlign w:val="center"/>
          </w:tcPr>
          <w:p w14:paraId="6EF9AEB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SRH03</w:t>
            </w:r>
          </w:p>
        </w:tc>
        <w:tc>
          <w:tcPr>
            <w:tcW w:w="611" w:type="pct"/>
            <w:vMerge w:val="restart"/>
            <w:shd w:val="clear" w:color="auto" w:fill="008E40"/>
            <w:vAlign w:val="center"/>
          </w:tcPr>
          <w:p w14:paraId="7BB138E9"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4" w:type="pct"/>
            <w:gridSpan w:val="2"/>
            <w:vMerge w:val="restart"/>
            <w:vAlign w:val="center"/>
          </w:tcPr>
          <w:p w14:paraId="58E141F2" w14:textId="77777777" w:rsidR="006C4306" w:rsidRPr="00700099" w:rsidRDefault="006C4306" w:rsidP="00F561E7">
            <w:pPr>
              <w:spacing w:after="0"/>
              <w:jc w:val="center"/>
              <w:rPr>
                <w:rFonts w:cstheme="minorHAnsi"/>
                <w:b/>
                <w:bCs/>
                <w:sz w:val="18"/>
                <w:szCs w:val="18"/>
              </w:rPr>
            </w:pPr>
            <w:r w:rsidRPr="008A452C">
              <w:rPr>
                <w:rFonts w:cstheme="minorHAnsi"/>
                <w:b/>
                <w:bCs/>
                <w:sz w:val="18"/>
                <w:szCs w:val="18"/>
              </w:rPr>
              <w:t>Formazione degli imprenditori agricoli, degli addetti alle imprese operanti nei settori agricoltura, zootecnia, industrie alimentari, e degli altri soggetti privati e pubblici funzionali allo sviluppo delle aree rurali</w:t>
            </w:r>
          </w:p>
        </w:tc>
        <w:tc>
          <w:tcPr>
            <w:tcW w:w="658" w:type="pct"/>
            <w:vMerge w:val="restart"/>
            <w:shd w:val="clear" w:color="auto" w:fill="008E40"/>
            <w:vAlign w:val="center"/>
          </w:tcPr>
          <w:p w14:paraId="54ABD22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2" w:type="pct"/>
            <w:shd w:val="clear" w:color="auto" w:fill="92D050"/>
            <w:vAlign w:val="center"/>
          </w:tcPr>
          <w:p w14:paraId="5EA9276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419020511"/>
            <w14:checkbox>
              <w14:checked w14:val="1"/>
              <w14:checkedState w14:val="2612" w14:font="MS Gothic"/>
              <w14:uncheckedState w14:val="2610" w14:font="MS Gothic"/>
            </w14:checkbox>
          </w:sdtPr>
          <w:sdtEndPr/>
          <w:sdtContent>
            <w:tc>
              <w:tcPr>
                <w:tcW w:w="375" w:type="pct"/>
                <w:vAlign w:val="center"/>
              </w:tcPr>
              <w:p w14:paraId="1A5AB94C"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2DB82F3C" w14:textId="77777777" w:rsidTr="007D0A67">
        <w:trPr>
          <w:trHeight w:val="405"/>
        </w:trPr>
        <w:tc>
          <w:tcPr>
            <w:tcW w:w="799" w:type="pct"/>
            <w:vMerge/>
            <w:shd w:val="clear" w:color="auto" w:fill="008E40"/>
            <w:vAlign w:val="center"/>
          </w:tcPr>
          <w:p w14:paraId="3D51E864" w14:textId="77777777" w:rsidR="006C4306" w:rsidRPr="00700099" w:rsidRDefault="006C4306" w:rsidP="00F561E7">
            <w:pPr>
              <w:spacing w:after="0"/>
              <w:rPr>
                <w:rFonts w:cstheme="minorHAnsi"/>
                <w:sz w:val="18"/>
                <w:szCs w:val="18"/>
              </w:rPr>
            </w:pPr>
          </w:p>
        </w:tc>
        <w:tc>
          <w:tcPr>
            <w:tcW w:w="361" w:type="pct"/>
            <w:vMerge/>
            <w:vAlign w:val="center"/>
          </w:tcPr>
          <w:p w14:paraId="0A4D207E" w14:textId="77777777" w:rsidR="006C4306" w:rsidRPr="00700099" w:rsidRDefault="006C4306" w:rsidP="00F561E7">
            <w:pPr>
              <w:spacing w:after="0"/>
              <w:rPr>
                <w:rFonts w:cstheme="minorHAnsi"/>
                <w:sz w:val="18"/>
                <w:szCs w:val="18"/>
              </w:rPr>
            </w:pPr>
          </w:p>
        </w:tc>
        <w:tc>
          <w:tcPr>
            <w:tcW w:w="611" w:type="pct"/>
            <w:vMerge/>
            <w:shd w:val="clear" w:color="auto" w:fill="008E40"/>
            <w:vAlign w:val="center"/>
          </w:tcPr>
          <w:p w14:paraId="4BE44549" w14:textId="77777777" w:rsidR="006C4306" w:rsidRPr="00700099" w:rsidRDefault="006C4306" w:rsidP="00F561E7">
            <w:pPr>
              <w:spacing w:after="0"/>
              <w:rPr>
                <w:rFonts w:cstheme="minorHAnsi"/>
                <w:sz w:val="18"/>
                <w:szCs w:val="18"/>
              </w:rPr>
            </w:pPr>
          </w:p>
        </w:tc>
        <w:tc>
          <w:tcPr>
            <w:tcW w:w="1824" w:type="pct"/>
            <w:gridSpan w:val="2"/>
            <w:vMerge/>
            <w:vAlign w:val="center"/>
          </w:tcPr>
          <w:p w14:paraId="0F42CE40" w14:textId="77777777" w:rsidR="006C4306" w:rsidRPr="00700099" w:rsidRDefault="006C4306" w:rsidP="00F561E7">
            <w:pPr>
              <w:spacing w:after="0"/>
              <w:rPr>
                <w:rFonts w:cstheme="minorHAnsi"/>
                <w:sz w:val="18"/>
                <w:szCs w:val="18"/>
              </w:rPr>
            </w:pPr>
          </w:p>
        </w:tc>
        <w:tc>
          <w:tcPr>
            <w:tcW w:w="658" w:type="pct"/>
            <w:vMerge/>
            <w:shd w:val="clear" w:color="auto" w:fill="008E40"/>
            <w:vAlign w:val="center"/>
          </w:tcPr>
          <w:p w14:paraId="10EF20BB" w14:textId="77777777" w:rsidR="006C4306" w:rsidRPr="00700099" w:rsidRDefault="006C4306" w:rsidP="00F561E7">
            <w:pPr>
              <w:spacing w:after="0"/>
              <w:jc w:val="center"/>
              <w:rPr>
                <w:rFonts w:cstheme="minorHAnsi"/>
                <w:b/>
                <w:bCs/>
                <w:color w:val="FFFFFF" w:themeColor="background1"/>
                <w:sz w:val="18"/>
                <w:szCs w:val="18"/>
              </w:rPr>
            </w:pPr>
          </w:p>
        </w:tc>
        <w:tc>
          <w:tcPr>
            <w:tcW w:w="372" w:type="pct"/>
            <w:shd w:val="clear" w:color="auto" w:fill="FF0000"/>
            <w:vAlign w:val="center"/>
          </w:tcPr>
          <w:p w14:paraId="40C7513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678512012"/>
            <w14:checkbox>
              <w14:checked w14:val="0"/>
              <w14:checkedState w14:val="2612" w14:font="MS Gothic"/>
              <w14:uncheckedState w14:val="2610" w14:font="MS Gothic"/>
            </w14:checkbox>
          </w:sdtPr>
          <w:sdtEndPr/>
          <w:sdtContent>
            <w:tc>
              <w:tcPr>
                <w:tcW w:w="375" w:type="pct"/>
                <w:vAlign w:val="center"/>
              </w:tcPr>
              <w:p w14:paraId="398490EA" w14:textId="77777777" w:rsidR="006C4306" w:rsidRPr="00700099" w:rsidRDefault="006C4306" w:rsidP="00F561E7">
                <w:pPr>
                  <w:spacing w:after="0"/>
                  <w:jc w:val="center"/>
                  <w:rPr>
                    <w:rFonts w:cstheme="minorHAnsi"/>
                    <w:b/>
                    <w:bCs/>
                    <w:sz w:val="28"/>
                    <w:szCs w:val="28"/>
                  </w:rPr>
                </w:pPr>
                <w:r>
                  <w:rPr>
                    <w:rFonts w:ascii="MS Gothic" w:eastAsia="MS Gothic" w:hAnsi="MS Gothic" w:cstheme="minorHAnsi" w:hint="eastAsia"/>
                  </w:rPr>
                  <w:t>☐</w:t>
                </w:r>
              </w:p>
            </w:tc>
          </w:sdtContent>
        </w:sdt>
      </w:tr>
      <w:tr w:rsidR="006C4306" w:rsidRPr="00700099" w14:paraId="3EB54967" w14:textId="77777777" w:rsidTr="007D0A67">
        <w:trPr>
          <w:trHeight w:val="70"/>
        </w:trPr>
        <w:tc>
          <w:tcPr>
            <w:tcW w:w="1160" w:type="pct"/>
            <w:gridSpan w:val="2"/>
            <w:shd w:val="clear" w:color="auto" w:fill="008E40"/>
            <w:vAlign w:val="center"/>
          </w:tcPr>
          <w:p w14:paraId="0DF8DC8E" w14:textId="77777777" w:rsidR="006C4306" w:rsidRPr="00933EF4" w:rsidRDefault="006C4306" w:rsidP="00F561E7">
            <w:pPr>
              <w:spacing w:after="0"/>
              <w:jc w:val="center"/>
              <w:rPr>
                <w:rFonts w:cstheme="minorHAnsi"/>
                <w:b/>
                <w:bCs/>
                <w:sz w:val="18"/>
                <w:szCs w:val="18"/>
                <w:lang w:val="en-GB"/>
              </w:rPr>
            </w:pPr>
            <w:r w:rsidRPr="00933EF4">
              <w:rPr>
                <w:rFonts w:cstheme="minorHAnsi"/>
                <w:b/>
                <w:bCs/>
                <w:color w:val="FFFFFF" w:themeColor="background1"/>
                <w:sz w:val="18"/>
                <w:szCs w:val="18"/>
                <w:lang w:val="en-GB"/>
              </w:rPr>
              <w:t>Spesa Pubblica</w:t>
            </w:r>
          </w:p>
        </w:tc>
        <w:tc>
          <w:tcPr>
            <w:tcW w:w="1160" w:type="pct"/>
            <w:gridSpan w:val="2"/>
            <w:vAlign w:val="center"/>
          </w:tcPr>
          <w:p w14:paraId="1F31D934"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1.000.000,00</w:t>
            </w:r>
            <w:r>
              <w:rPr>
                <w:rFonts w:cstheme="minorHAnsi"/>
                <w:sz w:val="18"/>
                <w:szCs w:val="18"/>
                <w:lang w:val="it"/>
              </w:rPr>
              <w:t xml:space="preserve"> </w:t>
            </w:r>
            <w:r w:rsidRPr="00700099">
              <w:rPr>
                <w:rFonts w:cstheme="minorHAnsi"/>
                <w:sz w:val="18"/>
                <w:szCs w:val="18"/>
                <w:lang w:val="it"/>
              </w:rPr>
              <w:t>€</w:t>
            </w:r>
          </w:p>
        </w:tc>
        <w:tc>
          <w:tcPr>
            <w:tcW w:w="1933" w:type="pct"/>
            <w:gridSpan w:val="2"/>
            <w:shd w:val="clear" w:color="auto" w:fill="008E40"/>
            <w:vAlign w:val="center"/>
          </w:tcPr>
          <w:p w14:paraId="56665A69" w14:textId="77777777" w:rsidR="006C4306" w:rsidRPr="00933EF4" w:rsidRDefault="006C4306" w:rsidP="00F561E7">
            <w:pPr>
              <w:spacing w:after="0"/>
              <w:jc w:val="center"/>
              <w:rPr>
                <w:rFonts w:cstheme="minorHAnsi"/>
                <w:b/>
                <w:bCs/>
                <w:color w:val="FFFFFF" w:themeColor="background1"/>
                <w:sz w:val="18"/>
                <w:szCs w:val="18"/>
                <w:lang w:val="it"/>
              </w:rPr>
            </w:pPr>
            <w:r w:rsidRPr="00933EF4">
              <w:rPr>
                <w:rFonts w:cstheme="minorHAnsi"/>
                <w:b/>
                <w:bCs/>
                <w:color w:val="FFFFFF" w:themeColor="background1"/>
                <w:sz w:val="18"/>
                <w:szCs w:val="18"/>
                <w:lang w:val="en-GB"/>
              </w:rPr>
              <w:t>Contributo del FEASR</w:t>
            </w:r>
          </w:p>
        </w:tc>
        <w:tc>
          <w:tcPr>
            <w:tcW w:w="747" w:type="pct"/>
            <w:gridSpan w:val="2"/>
            <w:vAlign w:val="center"/>
          </w:tcPr>
          <w:p w14:paraId="2FA742AA"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407.000,00</w:t>
            </w:r>
            <w:r>
              <w:rPr>
                <w:rFonts w:cstheme="minorHAnsi"/>
                <w:sz w:val="18"/>
                <w:szCs w:val="18"/>
                <w:lang w:val="it"/>
              </w:rPr>
              <w:t xml:space="preserve"> </w:t>
            </w:r>
            <w:r w:rsidRPr="00700099">
              <w:rPr>
                <w:rFonts w:cstheme="minorHAnsi"/>
                <w:sz w:val="18"/>
                <w:szCs w:val="18"/>
                <w:lang w:val="it"/>
              </w:rPr>
              <w:t>€</w:t>
            </w:r>
          </w:p>
        </w:tc>
      </w:tr>
      <w:tr w:rsidR="006C4306" w:rsidRPr="00700099" w14:paraId="53D3EE43" w14:textId="77777777" w:rsidTr="007D0A67">
        <w:trPr>
          <w:trHeight w:val="70"/>
        </w:trPr>
        <w:tc>
          <w:tcPr>
            <w:tcW w:w="1160" w:type="pct"/>
            <w:gridSpan w:val="2"/>
            <w:shd w:val="clear" w:color="auto" w:fill="008E40"/>
            <w:vAlign w:val="center"/>
          </w:tcPr>
          <w:p w14:paraId="4BCDBF7F" w14:textId="77777777" w:rsidR="006C4306" w:rsidRPr="007A358F" w:rsidRDefault="006C4306" w:rsidP="00F561E7">
            <w:pPr>
              <w:spacing w:after="0"/>
              <w:jc w:val="center"/>
              <w:rPr>
                <w:rFonts w:cstheme="minorHAnsi"/>
                <w:color w:val="FFFFFF" w:themeColor="background1"/>
                <w:sz w:val="18"/>
                <w:szCs w:val="18"/>
                <w:highlight w:val="green"/>
                <w:lang w:val="en-GB"/>
              </w:rPr>
            </w:pPr>
            <w:r w:rsidRPr="007A358F">
              <w:rPr>
                <w:rFonts w:cstheme="minorHAnsi"/>
                <w:b/>
                <w:bCs/>
                <w:color w:val="FFFFFF" w:themeColor="background1"/>
                <w:sz w:val="18"/>
                <w:szCs w:val="18"/>
                <w:highlight w:val="green"/>
                <w:lang w:val="en-GB"/>
              </w:rPr>
              <w:t>Indicatori di Risultato - R</w:t>
            </w:r>
          </w:p>
        </w:tc>
        <w:tc>
          <w:tcPr>
            <w:tcW w:w="1160" w:type="pct"/>
            <w:gridSpan w:val="2"/>
            <w:vAlign w:val="center"/>
          </w:tcPr>
          <w:p w14:paraId="2F384520" w14:textId="77777777" w:rsidR="006C4306" w:rsidRPr="007A358F" w:rsidRDefault="006C4306" w:rsidP="00F561E7">
            <w:pPr>
              <w:spacing w:after="0"/>
              <w:jc w:val="center"/>
              <w:rPr>
                <w:rFonts w:cstheme="minorHAnsi"/>
                <w:sz w:val="18"/>
                <w:szCs w:val="18"/>
                <w:highlight w:val="green"/>
                <w:lang w:val="it"/>
              </w:rPr>
            </w:pPr>
            <w:r w:rsidRPr="007A358F">
              <w:rPr>
                <w:rFonts w:cstheme="minorHAnsi"/>
                <w:sz w:val="18"/>
                <w:szCs w:val="18"/>
                <w:highlight w:val="green"/>
                <w:lang w:val="it"/>
              </w:rPr>
              <w:t>R.1</w:t>
            </w:r>
          </w:p>
          <w:p w14:paraId="1CC0BC3C" w14:textId="77777777" w:rsidR="006C4306" w:rsidRPr="007A358F" w:rsidRDefault="006C4306" w:rsidP="00F561E7">
            <w:pPr>
              <w:spacing w:after="0"/>
              <w:jc w:val="center"/>
              <w:rPr>
                <w:rFonts w:cstheme="minorHAnsi"/>
                <w:sz w:val="18"/>
                <w:szCs w:val="18"/>
                <w:highlight w:val="green"/>
                <w:lang w:val="it"/>
              </w:rPr>
            </w:pPr>
            <w:r w:rsidRPr="007A358F">
              <w:rPr>
                <w:rFonts w:cstheme="minorHAnsi"/>
                <w:sz w:val="18"/>
                <w:szCs w:val="18"/>
                <w:highlight w:val="green"/>
                <w:lang w:val="it"/>
              </w:rPr>
              <w:t>R.2</w:t>
            </w:r>
          </w:p>
          <w:p w14:paraId="29021AF2" w14:textId="77777777" w:rsidR="006C4306" w:rsidRPr="007A358F" w:rsidRDefault="006C4306" w:rsidP="00F561E7">
            <w:pPr>
              <w:spacing w:after="0"/>
              <w:jc w:val="center"/>
              <w:rPr>
                <w:rFonts w:cstheme="minorHAnsi"/>
                <w:sz w:val="18"/>
                <w:szCs w:val="18"/>
                <w:highlight w:val="green"/>
                <w:lang w:val="it"/>
              </w:rPr>
            </w:pPr>
            <w:r w:rsidRPr="007A358F">
              <w:rPr>
                <w:rFonts w:cstheme="minorHAnsi"/>
                <w:sz w:val="18"/>
                <w:szCs w:val="18"/>
                <w:highlight w:val="green"/>
                <w:lang w:val="it"/>
              </w:rPr>
              <w:t>R.28</w:t>
            </w:r>
          </w:p>
        </w:tc>
        <w:tc>
          <w:tcPr>
            <w:tcW w:w="1933" w:type="pct"/>
            <w:gridSpan w:val="2"/>
            <w:shd w:val="clear" w:color="auto" w:fill="008E40"/>
            <w:vAlign w:val="center"/>
          </w:tcPr>
          <w:p w14:paraId="50D084E3" w14:textId="77777777" w:rsidR="006C4306" w:rsidRPr="007A358F" w:rsidRDefault="006C4306" w:rsidP="00F561E7">
            <w:pPr>
              <w:spacing w:after="0"/>
              <w:jc w:val="center"/>
              <w:rPr>
                <w:rFonts w:cstheme="minorHAnsi"/>
                <w:color w:val="FFFFFF" w:themeColor="background1"/>
                <w:sz w:val="18"/>
                <w:szCs w:val="18"/>
                <w:highlight w:val="green"/>
                <w:lang w:val="en-GB"/>
              </w:rPr>
            </w:pPr>
            <w:r w:rsidRPr="007A358F">
              <w:rPr>
                <w:rFonts w:cstheme="minorHAnsi"/>
                <w:b/>
                <w:bCs/>
                <w:color w:val="FFFFFF" w:themeColor="background1"/>
                <w:sz w:val="18"/>
                <w:szCs w:val="18"/>
                <w:highlight w:val="green"/>
                <w:lang w:val="en-GB"/>
              </w:rPr>
              <w:t>Indicatori di Output - O</w:t>
            </w:r>
          </w:p>
        </w:tc>
        <w:tc>
          <w:tcPr>
            <w:tcW w:w="747" w:type="pct"/>
            <w:gridSpan w:val="2"/>
            <w:vAlign w:val="center"/>
          </w:tcPr>
          <w:p w14:paraId="6A86E389" w14:textId="77777777" w:rsidR="006C4306" w:rsidRPr="007A358F" w:rsidRDefault="006C4306" w:rsidP="00F561E7">
            <w:pPr>
              <w:spacing w:after="0"/>
              <w:jc w:val="center"/>
              <w:rPr>
                <w:rFonts w:cstheme="minorHAnsi"/>
                <w:sz w:val="18"/>
                <w:szCs w:val="18"/>
                <w:highlight w:val="green"/>
                <w:lang w:val="it"/>
              </w:rPr>
            </w:pPr>
            <w:r w:rsidRPr="007A358F">
              <w:rPr>
                <w:rFonts w:cstheme="minorHAnsi"/>
                <w:sz w:val="18"/>
                <w:szCs w:val="18"/>
                <w:highlight w:val="green"/>
                <w:lang w:val="it"/>
              </w:rPr>
              <w:t>O.33</w:t>
            </w:r>
          </w:p>
        </w:tc>
      </w:tr>
    </w:tbl>
    <w:p w14:paraId="046864F9" w14:textId="77777777" w:rsidR="006C4306" w:rsidRDefault="006C4306" w:rsidP="006C4306">
      <w:pPr>
        <w:spacing w:after="0"/>
      </w:pPr>
    </w:p>
    <w:p w14:paraId="33F655C3"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49820BB2" w14:textId="77777777" w:rsidTr="00F561E7">
        <w:tc>
          <w:tcPr>
            <w:tcW w:w="5000" w:type="pct"/>
            <w:gridSpan w:val="2"/>
            <w:shd w:val="clear" w:color="auto" w:fill="008E40"/>
            <w:vAlign w:val="center"/>
          </w:tcPr>
          <w:p w14:paraId="0C44E140"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20DB4CFB" w14:textId="77777777" w:rsidTr="00F561E7">
        <w:tc>
          <w:tcPr>
            <w:tcW w:w="808" w:type="pct"/>
            <w:shd w:val="clear" w:color="auto" w:fill="A7D9A3"/>
            <w:vAlign w:val="center"/>
          </w:tcPr>
          <w:p w14:paraId="1D079564"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46FADC1E"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36BAB199" w14:textId="77777777" w:rsidTr="00F561E7">
        <w:tc>
          <w:tcPr>
            <w:tcW w:w="808" w:type="pct"/>
            <w:vAlign w:val="center"/>
          </w:tcPr>
          <w:p w14:paraId="18250A1C"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01</w:t>
            </w:r>
          </w:p>
        </w:tc>
        <w:tc>
          <w:tcPr>
            <w:tcW w:w="4192" w:type="pct"/>
            <w:vAlign w:val="center"/>
          </w:tcPr>
          <w:p w14:paraId="60018E3D"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progetto</w:t>
            </w:r>
            <w:r>
              <w:rPr>
                <w:rFonts w:cstheme="minorHAnsi"/>
                <w:sz w:val="18"/>
                <w:szCs w:val="18"/>
              </w:rPr>
              <w:t xml:space="preserve"> </w:t>
            </w:r>
            <w:r w:rsidRPr="00BD24FB">
              <w:rPr>
                <w:rFonts w:cstheme="minorHAnsi"/>
                <w:sz w:val="18"/>
                <w:szCs w:val="18"/>
                <w:highlight w:val="green"/>
              </w:rPr>
              <w:t>formativo</w:t>
            </w:r>
          </w:p>
        </w:tc>
      </w:tr>
      <w:tr w:rsidR="006C4306" w:rsidRPr="00700099" w14:paraId="3E31DFB1" w14:textId="77777777" w:rsidTr="00F561E7">
        <w:tc>
          <w:tcPr>
            <w:tcW w:w="808" w:type="pct"/>
            <w:vAlign w:val="center"/>
          </w:tcPr>
          <w:p w14:paraId="333C0297"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02</w:t>
            </w:r>
          </w:p>
        </w:tc>
        <w:tc>
          <w:tcPr>
            <w:tcW w:w="4192" w:type="pct"/>
            <w:vAlign w:val="center"/>
          </w:tcPr>
          <w:p w14:paraId="203C23B0" w14:textId="77777777" w:rsidR="006C4306" w:rsidRPr="00700099" w:rsidRDefault="006C4306" w:rsidP="00F561E7">
            <w:pPr>
              <w:spacing w:after="0"/>
              <w:jc w:val="both"/>
              <w:rPr>
                <w:rFonts w:cstheme="minorHAnsi"/>
                <w:sz w:val="18"/>
                <w:szCs w:val="18"/>
              </w:rPr>
            </w:pPr>
            <w:r w:rsidRPr="00700099">
              <w:rPr>
                <w:rFonts w:cstheme="minorHAnsi"/>
                <w:sz w:val="18"/>
                <w:szCs w:val="18"/>
              </w:rPr>
              <w:t>Coerenza delle tematiche affrontate con gli obiettivi generali e specifici della PAC</w:t>
            </w:r>
          </w:p>
        </w:tc>
      </w:tr>
      <w:tr w:rsidR="006C4306" w:rsidRPr="00700099" w14:paraId="694FF941" w14:textId="77777777" w:rsidTr="00F561E7">
        <w:tc>
          <w:tcPr>
            <w:tcW w:w="808" w:type="pct"/>
            <w:vAlign w:val="center"/>
          </w:tcPr>
          <w:p w14:paraId="1A5F7174"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03</w:t>
            </w:r>
          </w:p>
        </w:tc>
        <w:tc>
          <w:tcPr>
            <w:tcW w:w="4192" w:type="pct"/>
            <w:vAlign w:val="center"/>
          </w:tcPr>
          <w:p w14:paraId="5A90350C" w14:textId="77777777" w:rsidR="006C4306" w:rsidRPr="00700099" w:rsidRDefault="006C4306" w:rsidP="00F561E7">
            <w:pPr>
              <w:spacing w:after="0"/>
              <w:jc w:val="both"/>
              <w:rPr>
                <w:rFonts w:cstheme="minorHAnsi"/>
                <w:sz w:val="18"/>
                <w:szCs w:val="18"/>
              </w:rPr>
            </w:pPr>
            <w:r w:rsidRPr="00700099">
              <w:rPr>
                <w:rFonts w:cstheme="minorHAnsi"/>
                <w:sz w:val="18"/>
                <w:szCs w:val="18"/>
              </w:rPr>
              <w:t>Premialità per specifiche tematiche e/o obiettivi e/o ricaduta territoriale</w:t>
            </w:r>
          </w:p>
        </w:tc>
      </w:tr>
    </w:tbl>
    <w:p w14:paraId="3C1A2208" w14:textId="77777777" w:rsidR="006C4306" w:rsidRDefault="006C4306" w:rsidP="006C4306">
      <w:pPr>
        <w:spacing w:after="0"/>
      </w:pPr>
    </w:p>
    <w:p w14:paraId="51986A91"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45E05443" w14:textId="77777777" w:rsidTr="007D0A67">
        <w:tc>
          <w:tcPr>
            <w:tcW w:w="5000" w:type="pct"/>
            <w:gridSpan w:val="2"/>
            <w:shd w:val="clear" w:color="auto" w:fill="008E40"/>
          </w:tcPr>
          <w:p w14:paraId="5F3D1876"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1418AC0F" w14:textId="77777777" w:rsidTr="007D0A67">
        <w:trPr>
          <w:trHeight w:val="282"/>
        </w:trPr>
        <w:tc>
          <w:tcPr>
            <w:tcW w:w="832" w:type="pct"/>
            <w:shd w:val="clear" w:color="auto" w:fill="A7D9A3"/>
          </w:tcPr>
          <w:p w14:paraId="4A0D6FAC"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081F174"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717268" w14:paraId="7DC50AA6" w14:textId="77777777" w:rsidTr="007D0A67">
        <w:trPr>
          <w:trHeight w:val="127"/>
        </w:trPr>
        <w:tc>
          <w:tcPr>
            <w:tcW w:w="5000" w:type="pct"/>
            <w:gridSpan w:val="2"/>
            <w:shd w:val="clear" w:color="auto" w:fill="auto"/>
            <w:vAlign w:val="center"/>
          </w:tcPr>
          <w:p w14:paraId="118D88C8" w14:textId="77777777" w:rsidR="006C4306" w:rsidRPr="00757835" w:rsidRDefault="006C4306" w:rsidP="00F561E7">
            <w:pPr>
              <w:spacing w:after="0"/>
              <w:jc w:val="both"/>
              <w:rPr>
                <w:rFonts w:cstheme="minorHAnsi"/>
                <w:sz w:val="18"/>
                <w:szCs w:val="18"/>
              </w:rPr>
            </w:pPr>
            <w:r w:rsidRPr="00B32209">
              <w:rPr>
                <w:rFonts w:cstheme="minorHAnsi"/>
                <w:strike/>
                <w:color w:val="FF0000"/>
                <w:sz w:val="18"/>
                <w:szCs w:val="18"/>
              </w:rPr>
              <w:t>I soggetti di seguito indicati possono beneficiare dell’aiuto presentando la richiesta in forma singola o associata</w:t>
            </w:r>
            <w:r w:rsidRPr="00B32209">
              <w:rPr>
                <w:rFonts w:cstheme="minorHAnsi"/>
                <w:color w:val="FF0000"/>
                <w:sz w:val="18"/>
                <w:szCs w:val="18"/>
              </w:rPr>
              <w:t xml:space="preserve"> </w:t>
            </w:r>
            <w:r w:rsidRPr="00FE5E0A">
              <w:rPr>
                <w:rFonts w:cstheme="minorHAnsi"/>
                <w:sz w:val="18"/>
                <w:szCs w:val="18"/>
                <w:highlight w:val="green"/>
              </w:rPr>
              <w:t>Sono beneficiari le seguenti categorie di soggetti, ove accreditati all’attività di formazion</w:t>
            </w:r>
            <w:r>
              <w:rPr>
                <w:rFonts w:cstheme="minorHAnsi"/>
                <w:sz w:val="18"/>
                <w:szCs w:val="18"/>
                <w:highlight w:val="green"/>
              </w:rPr>
              <w:t>e:</w:t>
            </w:r>
            <w:r w:rsidRPr="00757835">
              <w:rPr>
                <w:rFonts w:cstheme="minorHAnsi"/>
                <w:sz w:val="18"/>
                <w:szCs w:val="18"/>
              </w:rPr>
              <w:t xml:space="preserve"> </w:t>
            </w:r>
          </w:p>
        </w:tc>
      </w:tr>
      <w:tr w:rsidR="006C4306" w:rsidRPr="00717268" w14:paraId="1192FE8E" w14:textId="77777777" w:rsidTr="007D0A67">
        <w:trPr>
          <w:trHeight w:val="127"/>
        </w:trPr>
        <w:tc>
          <w:tcPr>
            <w:tcW w:w="832" w:type="pct"/>
            <w:shd w:val="clear" w:color="auto" w:fill="auto"/>
            <w:vAlign w:val="center"/>
          </w:tcPr>
          <w:p w14:paraId="0B368E63" w14:textId="77777777" w:rsidR="006C4306" w:rsidRPr="009C0BCF" w:rsidRDefault="006C4306" w:rsidP="00F561E7">
            <w:pPr>
              <w:spacing w:after="0"/>
              <w:jc w:val="center"/>
              <w:rPr>
                <w:rFonts w:cstheme="minorHAnsi"/>
                <w:b/>
                <w:bCs/>
                <w:sz w:val="18"/>
                <w:szCs w:val="18"/>
                <w:highlight w:val="green"/>
              </w:rPr>
            </w:pPr>
            <w:r w:rsidRPr="009C0BCF">
              <w:rPr>
                <w:rFonts w:cstheme="minorHAnsi"/>
                <w:b/>
                <w:bCs/>
                <w:sz w:val="18"/>
                <w:szCs w:val="18"/>
                <w:highlight w:val="green"/>
              </w:rPr>
              <w:t>1</w:t>
            </w:r>
          </w:p>
        </w:tc>
        <w:tc>
          <w:tcPr>
            <w:tcW w:w="4168" w:type="pct"/>
            <w:shd w:val="clear" w:color="auto" w:fill="auto"/>
            <w:vAlign w:val="center"/>
          </w:tcPr>
          <w:p w14:paraId="47012270" w14:textId="77777777" w:rsidR="006C4306" w:rsidRPr="00717268" w:rsidRDefault="006C4306" w:rsidP="00F561E7">
            <w:pPr>
              <w:spacing w:after="0"/>
              <w:jc w:val="both"/>
              <w:rPr>
                <w:rFonts w:cstheme="minorHAnsi"/>
                <w:sz w:val="18"/>
                <w:szCs w:val="18"/>
              </w:rPr>
            </w:pPr>
            <w:r w:rsidRPr="00757835">
              <w:rPr>
                <w:rFonts w:cstheme="minorHAnsi"/>
                <w:sz w:val="18"/>
                <w:szCs w:val="18"/>
              </w:rPr>
              <w:t>Enti di Formazione accreditati</w:t>
            </w:r>
          </w:p>
        </w:tc>
      </w:tr>
      <w:tr w:rsidR="006C4306" w:rsidRPr="00717268" w14:paraId="53A717B6" w14:textId="77777777" w:rsidTr="007D0A67">
        <w:trPr>
          <w:trHeight w:val="127"/>
        </w:trPr>
        <w:tc>
          <w:tcPr>
            <w:tcW w:w="832" w:type="pct"/>
            <w:shd w:val="clear" w:color="auto" w:fill="auto"/>
            <w:vAlign w:val="center"/>
          </w:tcPr>
          <w:p w14:paraId="4F3C3539" w14:textId="77777777" w:rsidR="006C4306" w:rsidRPr="009C0BCF" w:rsidRDefault="006C4306" w:rsidP="00F561E7">
            <w:pPr>
              <w:spacing w:after="0"/>
              <w:jc w:val="center"/>
              <w:rPr>
                <w:rFonts w:cstheme="minorHAnsi"/>
                <w:b/>
                <w:bCs/>
                <w:sz w:val="18"/>
                <w:szCs w:val="18"/>
                <w:highlight w:val="green"/>
              </w:rPr>
            </w:pPr>
            <w:r w:rsidRPr="009C0BCF">
              <w:rPr>
                <w:rFonts w:cstheme="minorHAnsi"/>
                <w:b/>
                <w:bCs/>
                <w:sz w:val="18"/>
                <w:szCs w:val="18"/>
                <w:highlight w:val="green"/>
              </w:rPr>
              <w:t>2</w:t>
            </w:r>
          </w:p>
        </w:tc>
        <w:tc>
          <w:tcPr>
            <w:tcW w:w="4168" w:type="pct"/>
            <w:shd w:val="clear" w:color="auto" w:fill="auto"/>
            <w:vAlign w:val="center"/>
          </w:tcPr>
          <w:p w14:paraId="53D2A8EB" w14:textId="77777777" w:rsidR="006C4306" w:rsidRPr="00717268" w:rsidRDefault="006C4306" w:rsidP="00F561E7">
            <w:pPr>
              <w:spacing w:after="0"/>
              <w:jc w:val="both"/>
              <w:rPr>
                <w:rFonts w:cstheme="minorHAnsi"/>
                <w:sz w:val="18"/>
                <w:szCs w:val="18"/>
              </w:rPr>
            </w:pPr>
            <w:r w:rsidRPr="00757835">
              <w:rPr>
                <w:rFonts w:cstheme="minorHAnsi"/>
                <w:sz w:val="18"/>
                <w:szCs w:val="18"/>
              </w:rPr>
              <w:t>Soggetti prestatori di consulenza</w:t>
            </w:r>
          </w:p>
        </w:tc>
      </w:tr>
      <w:tr w:rsidR="006C4306" w:rsidRPr="00717268" w14:paraId="11AEA59A" w14:textId="77777777" w:rsidTr="007D0A67">
        <w:trPr>
          <w:trHeight w:val="127"/>
        </w:trPr>
        <w:tc>
          <w:tcPr>
            <w:tcW w:w="832" w:type="pct"/>
            <w:shd w:val="clear" w:color="auto" w:fill="auto"/>
            <w:vAlign w:val="center"/>
          </w:tcPr>
          <w:p w14:paraId="4C4580E0" w14:textId="77777777" w:rsidR="006C4306" w:rsidRPr="009C0BCF" w:rsidRDefault="006C4306" w:rsidP="00F561E7">
            <w:pPr>
              <w:spacing w:after="0"/>
              <w:jc w:val="center"/>
              <w:rPr>
                <w:rFonts w:cstheme="minorHAnsi"/>
                <w:b/>
                <w:bCs/>
                <w:sz w:val="18"/>
                <w:szCs w:val="18"/>
                <w:highlight w:val="green"/>
              </w:rPr>
            </w:pPr>
            <w:r w:rsidRPr="009C0BCF">
              <w:rPr>
                <w:rFonts w:cstheme="minorHAnsi"/>
                <w:b/>
                <w:bCs/>
                <w:sz w:val="18"/>
                <w:szCs w:val="18"/>
                <w:highlight w:val="green"/>
              </w:rPr>
              <w:t>3</w:t>
            </w:r>
          </w:p>
        </w:tc>
        <w:tc>
          <w:tcPr>
            <w:tcW w:w="4168" w:type="pct"/>
            <w:shd w:val="clear" w:color="auto" w:fill="auto"/>
            <w:vAlign w:val="center"/>
          </w:tcPr>
          <w:p w14:paraId="216DF076" w14:textId="77777777" w:rsidR="006C4306" w:rsidRPr="00717268" w:rsidRDefault="006C4306" w:rsidP="00F561E7">
            <w:pPr>
              <w:spacing w:after="0"/>
              <w:jc w:val="both"/>
              <w:rPr>
                <w:rFonts w:cstheme="minorHAnsi"/>
                <w:sz w:val="18"/>
                <w:szCs w:val="18"/>
              </w:rPr>
            </w:pPr>
            <w:r w:rsidRPr="00757835">
              <w:rPr>
                <w:rFonts w:cstheme="minorHAnsi"/>
                <w:sz w:val="18"/>
                <w:szCs w:val="18"/>
              </w:rPr>
              <w:t>Enti di ricerca, Università e Scuole di studi superiori universitari pubblici e privati</w:t>
            </w:r>
          </w:p>
        </w:tc>
      </w:tr>
      <w:tr w:rsidR="006C4306" w:rsidRPr="00717268" w14:paraId="1F0F5B95" w14:textId="77777777" w:rsidTr="007D0A67">
        <w:trPr>
          <w:trHeight w:val="127"/>
        </w:trPr>
        <w:tc>
          <w:tcPr>
            <w:tcW w:w="832" w:type="pct"/>
            <w:shd w:val="clear" w:color="auto" w:fill="auto"/>
            <w:vAlign w:val="center"/>
          </w:tcPr>
          <w:p w14:paraId="7413CA67" w14:textId="77777777" w:rsidR="006C4306" w:rsidRPr="009C0BCF" w:rsidRDefault="006C4306" w:rsidP="00F561E7">
            <w:pPr>
              <w:spacing w:after="0"/>
              <w:jc w:val="center"/>
              <w:rPr>
                <w:rFonts w:cstheme="minorHAnsi"/>
                <w:b/>
                <w:bCs/>
                <w:sz w:val="18"/>
                <w:szCs w:val="18"/>
                <w:highlight w:val="green"/>
              </w:rPr>
            </w:pPr>
            <w:r w:rsidRPr="009C0BCF">
              <w:rPr>
                <w:rFonts w:cstheme="minorHAnsi"/>
                <w:b/>
                <w:bCs/>
                <w:sz w:val="18"/>
                <w:szCs w:val="18"/>
                <w:highlight w:val="green"/>
              </w:rPr>
              <w:t>4</w:t>
            </w:r>
          </w:p>
        </w:tc>
        <w:tc>
          <w:tcPr>
            <w:tcW w:w="4168" w:type="pct"/>
            <w:shd w:val="clear" w:color="auto" w:fill="auto"/>
            <w:vAlign w:val="center"/>
          </w:tcPr>
          <w:p w14:paraId="3648B9DE" w14:textId="77777777" w:rsidR="006C4306" w:rsidRPr="00717268" w:rsidRDefault="006C4306" w:rsidP="00F561E7">
            <w:pPr>
              <w:spacing w:after="0"/>
              <w:jc w:val="both"/>
              <w:rPr>
                <w:rFonts w:cstheme="minorHAnsi"/>
                <w:sz w:val="18"/>
                <w:szCs w:val="18"/>
              </w:rPr>
            </w:pPr>
            <w:r w:rsidRPr="00757835">
              <w:rPr>
                <w:rFonts w:cstheme="minorHAnsi"/>
                <w:sz w:val="18"/>
                <w:szCs w:val="18"/>
              </w:rPr>
              <w:t>Istituti Tecnici Superiori</w:t>
            </w:r>
          </w:p>
        </w:tc>
      </w:tr>
      <w:tr w:rsidR="006C4306" w:rsidRPr="00717268" w14:paraId="7AEC5AF0" w14:textId="77777777" w:rsidTr="007D0A67">
        <w:trPr>
          <w:trHeight w:val="127"/>
        </w:trPr>
        <w:tc>
          <w:tcPr>
            <w:tcW w:w="832" w:type="pct"/>
            <w:shd w:val="clear" w:color="auto" w:fill="auto"/>
            <w:vAlign w:val="center"/>
          </w:tcPr>
          <w:p w14:paraId="2B39261E" w14:textId="77777777" w:rsidR="006C4306" w:rsidRPr="009C0BCF" w:rsidRDefault="006C4306" w:rsidP="00F561E7">
            <w:pPr>
              <w:spacing w:after="0"/>
              <w:jc w:val="center"/>
              <w:rPr>
                <w:rFonts w:cstheme="minorHAnsi"/>
                <w:b/>
                <w:bCs/>
                <w:sz w:val="18"/>
                <w:szCs w:val="18"/>
                <w:highlight w:val="green"/>
              </w:rPr>
            </w:pPr>
            <w:r w:rsidRPr="009C0BCF">
              <w:rPr>
                <w:rFonts w:cstheme="minorHAnsi"/>
                <w:b/>
                <w:bCs/>
                <w:sz w:val="18"/>
                <w:szCs w:val="18"/>
                <w:highlight w:val="green"/>
              </w:rPr>
              <w:t>6</w:t>
            </w:r>
          </w:p>
        </w:tc>
        <w:tc>
          <w:tcPr>
            <w:tcW w:w="4168" w:type="pct"/>
            <w:shd w:val="clear" w:color="auto" w:fill="auto"/>
            <w:vAlign w:val="center"/>
          </w:tcPr>
          <w:p w14:paraId="4A780F36" w14:textId="77777777" w:rsidR="006C4306" w:rsidRPr="00717268" w:rsidRDefault="006C4306" w:rsidP="00F561E7">
            <w:pPr>
              <w:spacing w:after="0"/>
              <w:jc w:val="both"/>
              <w:rPr>
                <w:rFonts w:cstheme="minorHAnsi"/>
                <w:sz w:val="18"/>
                <w:szCs w:val="18"/>
              </w:rPr>
            </w:pPr>
            <w:r w:rsidRPr="00757835">
              <w:rPr>
                <w:rFonts w:cstheme="minorHAnsi"/>
                <w:sz w:val="18"/>
                <w:szCs w:val="18"/>
              </w:rPr>
              <w:t>Altri soggetti pubblici e privati attivi nell’ambito dell’AKIS</w:t>
            </w:r>
          </w:p>
        </w:tc>
      </w:tr>
      <w:tr w:rsidR="006C4306" w:rsidRPr="00717268" w14:paraId="10DCB002" w14:textId="77777777" w:rsidTr="007D0A67">
        <w:trPr>
          <w:trHeight w:val="127"/>
        </w:trPr>
        <w:tc>
          <w:tcPr>
            <w:tcW w:w="832" w:type="pct"/>
            <w:shd w:val="clear" w:color="auto" w:fill="auto"/>
            <w:vAlign w:val="center"/>
          </w:tcPr>
          <w:p w14:paraId="58699E99" w14:textId="77777777" w:rsidR="006C4306" w:rsidRPr="009C0BCF" w:rsidRDefault="006C4306" w:rsidP="00F561E7">
            <w:pPr>
              <w:spacing w:after="0"/>
              <w:jc w:val="center"/>
              <w:rPr>
                <w:rFonts w:cstheme="minorHAnsi"/>
                <w:b/>
                <w:bCs/>
                <w:sz w:val="18"/>
                <w:szCs w:val="18"/>
                <w:highlight w:val="green"/>
              </w:rPr>
            </w:pPr>
            <w:r w:rsidRPr="009C0BCF">
              <w:rPr>
                <w:rFonts w:cstheme="minorHAnsi"/>
                <w:b/>
                <w:bCs/>
                <w:sz w:val="18"/>
                <w:szCs w:val="18"/>
                <w:highlight w:val="green"/>
              </w:rPr>
              <w:t>7</w:t>
            </w:r>
          </w:p>
        </w:tc>
        <w:tc>
          <w:tcPr>
            <w:tcW w:w="4168" w:type="pct"/>
            <w:shd w:val="clear" w:color="auto" w:fill="auto"/>
            <w:vAlign w:val="center"/>
          </w:tcPr>
          <w:p w14:paraId="66F645B2" w14:textId="77777777" w:rsidR="006C4306" w:rsidRPr="00717268" w:rsidRDefault="006C4306" w:rsidP="00F561E7">
            <w:pPr>
              <w:spacing w:after="0"/>
              <w:jc w:val="both"/>
              <w:rPr>
                <w:rFonts w:cstheme="minorHAnsi"/>
                <w:sz w:val="18"/>
                <w:szCs w:val="18"/>
              </w:rPr>
            </w:pPr>
            <w:r w:rsidRPr="00757835">
              <w:rPr>
                <w:rFonts w:cstheme="minorHAnsi"/>
                <w:sz w:val="18"/>
                <w:szCs w:val="18"/>
              </w:rPr>
              <w:t>Regioni e Province autonome anche attraverso i loro Enti strumentali, Agenzie e Società in house</w:t>
            </w:r>
          </w:p>
        </w:tc>
      </w:tr>
      <w:tr w:rsidR="006C4306" w:rsidRPr="00717268" w14:paraId="59120068" w14:textId="77777777" w:rsidTr="007D0A67">
        <w:trPr>
          <w:trHeight w:val="127"/>
        </w:trPr>
        <w:tc>
          <w:tcPr>
            <w:tcW w:w="5000" w:type="pct"/>
            <w:gridSpan w:val="2"/>
            <w:shd w:val="clear" w:color="auto" w:fill="auto"/>
            <w:vAlign w:val="center"/>
          </w:tcPr>
          <w:p w14:paraId="7D58F73E" w14:textId="77777777" w:rsidR="006C4306" w:rsidRPr="00757835" w:rsidRDefault="006C4306" w:rsidP="00F561E7">
            <w:pPr>
              <w:spacing w:after="0"/>
              <w:jc w:val="both"/>
              <w:rPr>
                <w:rFonts w:cstheme="minorHAnsi"/>
                <w:sz w:val="18"/>
                <w:szCs w:val="18"/>
              </w:rPr>
            </w:pPr>
            <w:r w:rsidRPr="009C0BCF">
              <w:rPr>
                <w:rFonts w:cstheme="minorHAnsi"/>
                <w:sz w:val="18"/>
                <w:szCs w:val="18"/>
                <w:highlight w:val="green"/>
              </w:rPr>
              <w:t>I soggetti di cui sopra beneficiano dell’aiuto presentando la richiesta in forma singola o associata</w:t>
            </w:r>
          </w:p>
        </w:tc>
      </w:tr>
      <w:tr w:rsidR="006C4306" w:rsidRPr="00167EA2" w14:paraId="6573FFAD" w14:textId="77777777" w:rsidTr="007D0A67">
        <w:tc>
          <w:tcPr>
            <w:tcW w:w="5000" w:type="pct"/>
            <w:gridSpan w:val="2"/>
            <w:shd w:val="clear" w:color="auto" w:fill="008E40"/>
          </w:tcPr>
          <w:p w14:paraId="22A66B6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w:t>
            </w:r>
            <w:r w:rsidRPr="00167EA2">
              <w:rPr>
                <w:rFonts w:cstheme="minorHAnsi"/>
                <w:b/>
                <w:bCs/>
                <w:color w:val="FFFFFF" w:themeColor="background1"/>
                <w:sz w:val="18"/>
                <w:szCs w:val="18"/>
              </w:rPr>
              <w:t xml:space="preserve"> di ammissibilità</w:t>
            </w:r>
          </w:p>
        </w:tc>
      </w:tr>
      <w:tr w:rsidR="006C4306" w:rsidRPr="00167EA2" w14:paraId="194F4BD8" w14:textId="77777777" w:rsidTr="007D0A67">
        <w:tc>
          <w:tcPr>
            <w:tcW w:w="832" w:type="pct"/>
            <w:shd w:val="clear" w:color="auto" w:fill="A7D9A3"/>
          </w:tcPr>
          <w:p w14:paraId="2E2469D7"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45FD165A"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691B92C1" w14:textId="77777777" w:rsidTr="007D0A67">
        <w:trPr>
          <w:trHeight w:val="127"/>
        </w:trPr>
        <w:tc>
          <w:tcPr>
            <w:tcW w:w="832" w:type="pct"/>
            <w:shd w:val="clear" w:color="auto" w:fill="auto"/>
            <w:vAlign w:val="center"/>
          </w:tcPr>
          <w:p w14:paraId="121D6C72"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shd w:val="clear" w:color="auto" w:fill="auto"/>
            <w:vAlign w:val="center"/>
          </w:tcPr>
          <w:p w14:paraId="0DD61620"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I beneficiari devono essere accreditati</w:t>
            </w:r>
          </w:p>
        </w:tc>
      </w:tr>
      <w:tr w:rsidR="006C4306" w:rsidRPr="00167EA2" w14:paraId="6B0787B5" w14:textId="77777777" w:rsidTr="007D0A67">
        <w:trPr>
          <w:trHeight w:val="127"/>
        </w:trPr>
        <w:tc>
          <w:tcPr>
            <w:tcW w:w="832" w:type="pct"/>
            <w:shd w:val="clear" w:color="auto" w:fill="auto"/>
            <w:vAlign w:val="center"/>
          </w:tcPr>
          <w:p w14:paraId="61D9DABE"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CR02</w:t>
            </w:r>
          </w:p>
        </w:tc>
        <w:tc>
          <w:tcPr>
            <w:tcW w:w="4168" w:type="pct"/>
            <w:shd w:val="clear" w:color="auto" w:fill="auto"/>
            <w:vAlign w:val="center"/>
          </w:tcPr>
          <w:p w14:paraId="7DA982B0"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Non sono ammesse attività formative comprese nei percorsi previsti dall’istruzione scolastica</w:t>
            </w:r>
          </w:p>
        </w:tc>
      </w:tr>
      <w:tr w:rsidR="006C4306" w:rsidRPr="00167EA2" w14:paraId="5C5F962F" w14:textId="77777777" w:rsidTr="007D0A67">
        <w:trPr>
          <w:trHeight w:val="127"/>
        </w:trPr>
        <w:tc>
          <w:tcPr>
            <w:tcW w:w="832" w:type="pct"/>
            <w:shd w:val="clear" w:color="auto" w:fill="auto"/>
            <w:vAlign w:val="center"/>
          </w:tcPr>
          <w:p w14:paraId="1AEE08A4"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CR03</w:t>
            </w:r>
          </w:p>
        </w:tc>
        <w:tc>
          <w:tcPr>
            <w:tcW w:w="4168" w:type="pct"/>
            <w:shd w:val="clear" w:color="auto" w:fill="auto"/>
            <w:vAlign w:val="center"/>
          </w:tcPr>
          <w:p w14:paraId="38CE45FC"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Non sono ammissibili attività formative rivolte a destinatari che già aderiscono, per la stessa tematica, ad azioni previste dai programmi settoriali (OCM) o d</w:t>
            </w:r>
            <w:r>
              <w:rPr>
                <w:rFonts w:cstheme="minorHAnsi"/>
                <w:sz w:val="18"/>
                <w:szCs w:val="18"/>
              </w:rPr>
              <w:t>a</w:t>
            </w:r>
            <w:r w:rsidRPr="00700099">
              <w:rPr>
                <w:rFonts w:cstheme="minorHAnsi"/>
                <w:sz w:val="18"/>
                <w:szCs w:val="18"/>
              </w:rPr>
              <w:t>l Fondo Sociale Europeo</w:t>
            </w:r>
          </w:p>
        </w:tc>
      </w:tr>
      <w:tr w:rsidR="006C4306" w:rsidRPr="00167EA2" w14:paraId="68B8F4EB" w14:textId="77777777" w:rsidTr="007D0A67">
        <w:tc>
          <w:tcPr>
            <w:tcW w:w="5000" w:type="pct"/>
            <w:gridSpan w:val="2"/>
            <w:shd w:val="clear" w:color="auto" w:fill="008E40"/>
          </w:tcPr>
          <w:p w14:paraId="5A116768"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Altri c</w:t>
            </w:r>
            <w:r w:rsidRPr="00167EA2">
              <w:rPr>
                <w:rFonts w:cstheme="minorHAnsi"/>
                <w:b/>
                <w:bCs/>
                <w:color w:val="FFFFFF" w:themeColor="background1"/>
                <w:sz w:val="18"/>
                <w:szCs w:val="18"/>
              </w:rPr>
              <w:t>riteri di ammissibilità</w:t>
            </w:r>
            <w:r>
              <w:rPr>
                <w:rFonts w:cstheme="minorHAnsi"/>
                <w:b/>
                <w:bCs/>
                <w:color w:val="FFFFFF" w:themeColor="background1"/>
                <w:sz w:val="18"/>
                <w:szCs w:val="18"/>
              </w:rPr>
              <w:t xml:space="preserve"> specifici regionali</w:t>
            </w:r>
          </w:p>
        </w:tc>
      </w:tr>
      <w:tr w:rsidR="006C4306" w:rsidRPr="00167EA2" w14:paraId="7744AFE0" w14:textId="77777777" w:rsidTr="007D0A67">
        <w:tc>
          <w:tcPr>
            <w:tcW w:w="832" w:type="pct"/>
            <w:shd w:val="clear" w:color="auto" w:fill="A7D9A3"/>
          </w:tcPr>
          <w:p w14:paraId="1A98CA0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728BC655"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881106" w14:paraId="0FD951C0" w14:textId="77777777" w:rsidTr="007D0A67">
        <w:trPr>
          <w:trHeight w:val="127"/>
        </w:trPr>
        <w:tc>
          <w:tcPr>
            <w:tcW w:w="832" w:type="pct"/>
            <w:shd w:val="clear" w:color="auto" w:fill="auto"/>
            <w:vAlign w:val="center"/>
          </w:tcPr>
          <w:p w14:paraId="211C0E1A" w14:textId="77777777" w:rsidR="006C4306" w:rsidRPr="00167EA2" w:rsidRDefault="006C4306" w:rsidP="00F561E7">
            <w:pPr>
              <w:spacing w:after="0"/>
              <w:jc w:val="center"/>
              <w:rPr>
                <w:rFonts w:cstheme="minorHAnsi"/>
                <w:b/>
                <w:bCs/>
                <w:sz w:val="18"/>
                <w:szCs w:val="18"/>
              </w:rPr>
            </w:pPr>
            <w:r>
              <w:rPr>
                <w:rFonts w:cstheme="minorHAnsi"/>
                <w:b/>
                <w:bCs/>
                <w:sz w:val="18"/>
                <w:szCs w:val="18"/>
              </w:rPr>
              <w:t>SRH03_C_LOM_01</w:t>
            </w:r>
          </w:p>
        </w:tc>
        <w:tc>
          <w:tcPr>
            <w:tcW w:w="4168" w:type="pct"/>
            <w:vAlign w:val="center"/>
          </w:tcPr>
          <w:p w14:paraId="4C55BA4F" w14:textId="77777777" w:rsidR="006C4306" w:rsidRPr="00881106" w:rsidRDefault="006C4306" w:rsidP="00F561E7">
            <w:pPr>
              <w:spacing w:after="0"/>
              <w:jc w:val="both"/>
              <w:rPr>
                <w:rFonts w:cstheme="minorHAnsi"/>
                <w:b/>
                <w:bCs/>
                <w:sz w:val="18"/>
                <w:szCs w:val="18"/>
              </w:rPr>
            </w:pPr>
            <w:r w:rsidRPr="00FD2059">
              <w:rPr>
                <w:rFonts w:cstheme="minorHAnsi"/>
                <w:sz w:val="18"/>
                <w:szCs w:val="18"/>
                <w:highlight w:val="yellow"/>
              </w:rPr>
              <w:t>In caso di iniziative che prevedono la formazione</w:t>
            </w:r>
            <w:r>
              <w:rPr>
                <w:rFonts w:cstheme="minorHAnsi"/>
                <w:sz w:val="18"/>
                <w:szCs w:val="18"/>
              </w:rPr>
              <w:t>, le stesse possono essere proposte solo da s</w:t>
            </w:r>
            <w:r w:rsidRPr="00700099">
              <w:rPr>
                <w:rFonts w:cstheme="minorHAnsi"/>
                <w:sz w:val="18"/>
                <w:szCs w:val="18"/>
              </w:rPr>
              <w:t>oggetti accreditati secondo la normativa regionale vigente in materia di istruzione e formazione professionale. I soggetti non direttamente accreditati possono essere ammessi solo a seguito della costituzione di una partnership con uno o più soggetti accreditati per la formazione</w:t>
            </w:r>
          </w:p>
        </w:tc>
      </w:tr>
      <w:tr w:rsidR="006C4306" w:rsidRPr="00881106" w14:paraId="4EA8F175" w14:textId="77777777" w:rsidTr="007D0A67">
        <w:trPr>
          <w:trHeight w:val="127"/>
        </w:trPr>
        <w:tc>
          <w:tcPr>
            <w:tcW w:w="832" w:type="pct"/>
            <w:shd w:val="clear" w:color="auto" w:fill="auto"/>
            <w:vAlign w:val="center"/>
          </w:tcPr>
          <w:p w14:paraId="1F21FF8E" w14:textId="77777777" w:rsidR="006C4306" w:rsidRDefault="006C4306" w:rsidP="00F561E7">
            <w:pPr>
              <w:spacing w:after="0"/>
              <w:jc w:val="center"/>
              <w:rPr>
                <w:rFonts w:cstheme="minorHAnsi"/>
                <w:b/>
                <w:bCs/>
                <w:sz w:val="18"/>
                <w:szCs w:val="18"/>
              </w:rPr>
            </w:pPr>
            <w:r>
              <w:rPr>
                <w:rFonts w:cstheme="minorHAnsi"/>
                <w:b/>
                <w:bCs/>
                <w:sz w:val="18"/>
                <w:szCs w:val="18"/>
              </w:rPr>
              <w:t>SRH03_C_LOM_02</w:t>
            </w:r>
          </w:p>
        </w:tc>
        <w:tc>
          <w:tcPr>
            <w:tcW w:w="4168" w:type="pct"/>
            <w:vAlign w:val="center"/>
          </w:tcPr>
          <w:p w14:paraId="7655A507"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 xml:space="preserve">I </w:t>
            </w:r>
            <w:r>
              <w:rPr>
                <w:rFonts w:cstheme="minorHAnsi"/>
                <w:sz w:val="18"/>
                <w:szCs w:val="18"/>
              </w:rPr>
              <w:t>fruitori</w:t>
            </w:r>
            <w:r w:rsidRPr="00700099">
              <w:rPr>
                <w:rFonts w:cstheme="minorHAnsi"/>
                <w:sz w:val="18"/>
                <w:szCs w:val="18"/>
              </w:rPr>
              <w:t xml:space="preserve"> delle iniziative</w:t>
            </w:r>
            <w:r>
              <w:rPr>
                <w:rFonts w:cstheme="minorHAnsi"/>
                <w:sz w:val="18"/>
                <w:szCs w:val="18"/>
              </w:rPr>
              <w:t xml:space="preserve"> di formazione</w:t>
            </w:r>
            <w:r w:rsidRPr="00700099">
              <w:rPr>
                <w:rFonts w:cstheme="minorHAnsi"/>
                <w:sz w:val="18"/>
                <w:szCs w:val="18"/>
              </w:rPr>
              <w:t xml:space="preserve"> devono avere una sede operativa in regione Lombardia</w:t>
            </w:r>
          </w:p>
        </w:tc>
      </w:tr>
    </w:tbl>
    <w:p w14:paraId="4243EF58" w14:textId="77777777" w:rsidR="006C4306" w:rsidRDefault="006C4306" w:rsidP="006C4306">
      <w:pPr>
        <w:spacing w:after="0"/>
      </w:pPr>
    </w:p>
    <w:p w14:paraId="4341D4A4"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4F8770F8" w14:textId="77777777" w:rsidR="006C4306" w:rsidRPr="00304590" w:rsidRDefault="006C4306" w:rsidP="006C4306">
      <w:pPr>
        <w:jc w:val="both"/>
        <w:rPr>
          <w:sz w:val="20"/>
          <w:szCs w:val="20"/>
        </w:rPr>
      </w:pPr>
      <w:r w:rsidRPr="00304590">
        <w:rPr>
          <w:sz w:val="20"/>
          <w:szCs w:val="20"/>
        </w:rPr>
        <w:t>Sono ammissibili le spese di progettazione, coordinamento e realizzazione dell’</w:t>
      </w:r>
      <w:r>
        <w:rPr>
          <w:sz w:val="20"/>
          <w:szCs w:val="20"/>
        </w:rPr>
        <w:t>intervento</w:t>
      </w:r>
      <w:r w:rsidRPr="00304590">
        <w:rPr>
          <w:sz w:val="20"/>
          <w:szCs w:val="20"/>
        </w:rPr>
        <w:t>.</w:t>
      </w:r>
    </w:p>
    <w:p w14:paraId="1A05A852"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1FD5297A" w14:textId="77777777" w:rsidTr="007D0A67">
        <w:trPr>
          <w:trHeight w:val="275"/>
        </w:trPr>
        <w:tc>
          <w:tcPr>
            <w:tcW w:w="5000" w:type="pct"/>
            <w:gridSpan w:val="2"/>
            <w:shd w:val="clear" w:color="auto" w:fill="008E40"/>
            <w:vAlign w:val="center"/>
          </w:tcPr>
          <w:p w14:paraId="66171D8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4A4E8AC5" w14:textId="77777777" w:rsidTr="007D0A67">
        <w:trPr>
          <w:trHeight w:val="275"/>
        </w:trPr>
        <w:tc>
          <w:tcPr>
            <w:tcW w:w="808" w:type="pct"/>
            <w:shd w:val="clear" w:color="auto" w:fill="A7D9A3"/>
            <w:vAlign w:val="center"/>
          </w:tcPr>
          <w:p w14:paraId="4FA4E7D7"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045EF7A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5A4A7311" w14:textId="77777777" w:rsidTr="007D0A67">
        <w:trPr>
          <w:trHeight w:val="274"/>
        </w:trPr>
        <w:tc>
          <w:tcPr>
            <w:tcW w:w="808" w:type="pct"/>
            <w:vAlign w:val="center"/>
          </w:tcPr>
          <w:p w14:paraId="422E72A5"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0AF0FDEF"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Garantire l’accesso alle attività selezionando i partecipanti secondo criteri oggettivi e </w:t>
            </w:r>
            <w:r>
              <w:rPr>
                <w:rFonts w:cstheme="minorHAnsi"/>
                <w:sz w:val="18"/>
                <w:szCs w:val="18"/>
              </w:rPr>
              <w:t>trasparenti</w:t>
            </w:r>
          </w:p>
        </w:tc>
      </w:tr>
      <w:tr w:rsidR="006C4306" w:rsidRPr="00700099" w14:paraId="6F70A5DD" w14:textId="77777777" w:rsidTr="007D0A67">
        <w:trPr>
          <w:trHeight w:val="274"/>
        </w:trPr>
        <w:tc>
          <w:tcPr>
            <w:tcW w:w="808" w:type="pct"/>
            <w:vAlign w:val="center"/>
          </w:tcPr>
          <w:p w14:paraId="752D4AAF"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659710E9" w14:textId="77777777" w:rsidR="006C4306" w:rsidRPr="004D246B" w:rsidRDefault="006C4306" w:rsidP="00F561E7">
            <w:pPr>
              <w:spacing w:after="0"/>
              <w:jc w:val="both"/>
              <w:rPr>
                <w:rFonts w:cstheme="minorHAnsi"/>
                <w:sz w:val="18"/>
                <w:szCs w:val="18"/>
              </w:rPr>
            </w:pPr>
            <w:r>
              <w:rPr>
                <w:rFonts w:cstheme="minorHAnsi"/>
                <w:sz w:val="18"/>
                <w:szCs w:val="18"/>
              </w:rPr>
              <w:t>Mantenere i</w:t>
            </w:r>
            <w:r w:rsidRPr="00700099">
              <w:rPr>
                <w:rFonts w:cstheme="minorHAnsi"/>
                <w:sz w:val="18"/>
                <w:szCs w:val="18"/>
              </w:rPr>
              <w:t xml:space="preserve"> requisiti di ammissibilità per tutta la durata dell’operazione</w:t>
            </w:r>
          </w:p>
        </w:tc>
      </w:tr>
      <w:tr w:rsidR="006C4306" w:rsidRPr="00700099" w14:paraId="172CA505" w14:textId="77777777" w:rsidTr="007D0A67">
        <w:tc>
          <w:tcPr>
            <w:tcW w:w="5000" w:type="pct"/>
            <w:gridSpan w:val="2"/>
            <w:shd w:val="clear" w:color="auto" w:fill="008E40"/>
            <w:vAlign w:val="center"/>
          </w:tcPr>
          <w:p w14:paraId="4F980CB7"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412DBE80" w14:textId="77777777" w:rsidTr="007D0A67">
        <w:tc>
          <w:tcPr>
            <w:tcW w:w="808" w:type="pct"/>
            <w:shd w:val="clear" w:color="auto" w:fill="A7D9A3"/>
            <w:vAlign w:val="center"/>
          </w:tcPr>
          <w:p w14:paraId="26C370CF"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32CB6D52"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2E9687D1" w14:textId="77777777" w:rsidTr="007D0A67">
        <w:tc>
          <w:tcPr>
            <w:tcW w:w="808" w:type="pct"/>
            <w:vAlign w:val="center"/>
          </w:tcPr>
          <w:p w14:paraId="12F21AE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1</w:t>
            </w:r>
          </w:p>
        </w:tc>
        <w:tc>
          <w:tcPr>
            <w:tcW w:w="4192" w:type="pct"/>
          </w:tcPr>
          <w:p w14:paraId="6CFFDB8C"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95003D">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ciascun beneficiario avrà l’obbligo di fornire su un sito web ufficiale e/o sui social media, una descrizione dell'operazione compresi gli obiettivi e i risultati evidenziando il sostegno finanziario dell'Unione europea</w:t>
            </w:r>
          </w:p>
        </w:tc>
      </w:tr>
      <w:tr w:rsidR="006C4306" w:rsidRPr="00700099" w14:paraId="717F71B8" w14:textId="77777777" w:rsidTr="007D0A67">
        <w:tc>
          <w:tcPr>
            <w:tcW w:w="808" w:type="pct"/>
            <w:vAlign w:val="center"/>
          </w:tcPr>
          <w:p w14:paraId="5FE51D7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2</w:t>
            </w:r>
          </w:p>
        </w:tc>
        <w:tc>
          <w:tcPr>
            <w:tcW w:w="4192" w:type="pct"/>
          </w:tcPr>
          <w:p w14:paraId="73A73A96"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95003D">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 xml:space="preserve">ciascun beneficiario avrà l’obbligo di utilizzare l'emblema dell'Unione </w:t>
            </w:r>
            <w:r w:rsidRPr="0095003D">
              <w:rPr>
                <w:rFonts w:cstheme="minorHAnsi"/>
                <w:sz w:val="18"/>
                <w:szCs w:val="18"/>
                <w:highlight w:val="green"/>
              </w:rPr>
              <w:t>europea</w:t>
            </w:r>
            <w:r>
              <w:rPr>
                <w:rFonts w:cstheme="minorHAnsi"/>
                <w:sz w:val="18"/>
                <w:szCs w:val="18"/>
              </w:rPr>
              <w:t xml:space="preserve"> </w:t>
            </w:r>
            <w:r w:rsidRPr="00976E26">
              <w:rPr>
                <w:rFonts w:cstheme="minorHAnsi"/>
                <w:sz w:val="18"/>
                <w:szCs w:val="18"/>
              </w:rPr>
              <w:t>secondo le caratteristiche tecniche previste in tutti i materiali prodotti</w:t>
            </w:r>
          </w:p>
        </w:tc>
      </w:tr>
      <w:tr w:rsidR="006C4306" w:rsidRPr="00700099" w14:paraId="4D448BD7" w14:textId="77777777" w:rsidTr="007D0A67">
        <w:trPr>
          <w:trHeight w:val="46"/>
        </w:trPr>
        <w:tc>
          <w:tcPr>
            <w:tcW w:w="808" w:type="pct"/>
            <w:vAlign w:val="center"/>
          </w:tcPr>
          <w:p w14:paraId="413A88F8"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7DA565EF"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bl>
    <w:p w14:paraId="59B5A76C" w14:textId="77777777" w:rsidR="006C4306" w:rsidRDefault="006C4306" w:rsidP="006C4306">
      <w:pPr>
        <w:spacing w:after="0"/>
      </w:pPr>
    </w:p>
    <w:p w14:paraId="28E4BECA" w14:textId="77777777" w:rsidR="006C4306" w:rsidRPr="00E60942" w:rsidRDefault="006C4306" w:rsidP="006C4306">
      <w:pPr>
        <w:pStyle w:val="Titolo3"/>
        <w:rPr>
          <w:rFonts w:cstheme="minorHAnsi"/>
          <w:b/>
          <w:bCs/>
        </w:rPr>
      </w:pPr>
      <w:r w:rsidRPr="00B92537">
        <w:rPr>
          <w:i/>
          <w:iCs/>
          <w:color w:val="365F91" w:themeColor="accent1" w:themeShade="BF"/>
          <w:sz w:val="22"/>
          <w:szCs w:val="22"/>
        </w:rPr>
        <w:t>Gamma del sostegn</w:t>
      </w:r>
      <w:r>
        <w:rPr>
          <w:i/>
          <w:iCs/>
          <w:color w:val="365F91" w:themeColor="accent1" w:themeShade="BF"/>
          <w:sz w:val="22"/>
          <w:szCs w:val="22"/>
        </w:rPr>
        <w:t>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769D64F7" w14:textId="77777777" w:rsidTr="007D0A67">
        <w:trPr>
          <w:jc w:val="center"/>
        </w:trPr>
        <w:tc>
          <w:tcPr>
            <w:tcW w:w="2500" w:type="pct"/>
            <w:shd w:val="clear" w:color="auto" w:fill="008E40"/>
            <w:vAlign w:val="center"/>
          </w:tcPr>
          <w:p w14:paraId="6A781C1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1CDA1D29"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0BD2508D" w14:textId="77777777" w:rsidTr="007D0A67">
        <w:trPr>
          <w:jc w:val="center"/>
        </w:trPr>
        <w:tc>
          <w:tcPr>
            <w:tcW w:w="2500" w:type="pct"/>
            <w:shd w:val="clear" w:color="auto" w:fill="008E40"/>
            <w:vAlign w:val="center"/>
          </w:tcPr>
          <w:p w14:paraId="0F3744FB"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565DFE5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6EF423ED"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p w14:paraId="27133BC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p w14:paraId="27E809F2"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Finanziamento a tasso forfettario </w:t>
            </w:r>
          </w:p>
        </w:tc>
      </w:tr>
      <w:tr w:rsidR="006C4306" w:rsidRPr="00700099" w14:paraId="72C62698" w14:textId="77777777" w:rsidTr="007D0A67">
        <w:trPr>
          <w:jc w:val="center"/>
        </w:trPr>
        <w:tc>
          <w:tcPr>
            <w:tcW w:w="2500" w:type="pct"/>
            <w:shd w:val="clear" w:color="auto" w:fill="008E40"/>
            <w:vAlign w:val="center"/>
          </w:tcPr>
          <w:p w14:paraId="1E68D73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37150FFB"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438" w:type="pct"/>
            <w:vAlign w:val="center"/>
          </w:tcPr>
          <w:p w14:paraId="3E12D019" w14:textId="77777777" w:rsidR="006C4306" w:rsidRPr="00700099" w:rsidRDefault="006C4306" w:rsidP="00F561E7">
            <w:pPr>
              <w:spacing w:after="0"/>
              <w:jc w:val="center"/>
              <w:rPr>
                <w:rFonts w:cstheme="minorHAnsi"/>
                <w:sz w:val="18"/>
                <w:szCs w:val="18"/>
              </w:rPr>
            </w:pPr>
            <w:r w:rsidRPr="00700099">
              <w:rPr>
                <w:rFonts w:cstheme="minorHAnsi"/>
                <w:sz w:val="18"/>
                <w:szCs w:val="18"/>
              </w:rPr>
              <w:t>100%</w:t>
            </w:r>
          </w:p>
        </w:tc>
      </w:tr>
      <w:tr w:rsidR="006C4306" w:rsidRPr="00700099" w14:paraId="542659DF" w14:textId="77777777" w:rsidTr="007D0A67">
        <w:trPr>
          <w:jc w:val="center"/>
        </w:trPr>
        <w:tc>
          <w:tcPr>
            <w:tcW w:w="2500" w:type="pct"/>
            <w:shd w:val="clear" w:color="auto" w:fill="008E40"/>
            <w:vAlign w:val="center"/>
          </w:tcPr>
          <w:p w14:paraId="36C39B6B"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092E17A4"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484D91C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62DF00D2"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202F5D98"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53C25A18" w14:textId="77777777" w:rsidTr="007D0A67">
        <w:trPr>
          <w:jc w:val="center"/>
        </w:trPr>
        <w:tc>
          <w:tcPr>
            <w:tcW w:w="2500" w:type="pct"/>
            <w:shd w:val="clear" w:color="auto" w:fill="008E40"/>
            <w:vAlign w:val="center"/>
          </w:tcPr>
          <w:p w14:paraId="5E52AF0E"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25128D45"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No.</w:t>
            </w:r>
          </w:p>
        </w:tc>
      </w:tr>
    </w:tbl>
    <w:p w14:paraId="6207363D" w14:textId="77777777" w:rsidR="006C4306" w:rsidRPr="00700099" w:rsidRDefault="006C4306" w:rsidP="006C4306">
      <w:pPr>
        <w:spacing w:after="0"/>
        <w:rPr>
          <w:rFonts w:cstheme="minorHAnsi"/>
        </w:rPr>
      </w:pPr>
    </w:p>
    <w:p w14:paraId="49B8B51A" w14:textId="77777777" w:rsidR="006C4306" w:rsidRPr="00C57BDC" w:rsidRDefault="006C4306" w:rsidP="006C4306">
      <w:pPr>
        <w:pStyle w:val="Titolo3"/>
        <w:spacing w:before="0"/>
        <w:rPr>
          <w:i/>
          <w:iCs/>
          <w:color w:val="365F91" w:themeColor="accent1" w:themeShade="BF"/>
          <w:sz w:val="22"/>
          <w:szCs w:val="22"/>
        </w:rPr>
      </w:pPr>
      <w:r w:rsidRPr="00C57BDC">
        <w:rPr>
          <w:i/>
          <w:iCs/>
          <w:color w:val="365F91" w:themeColor="accent1" w:themeShade="BF"/>
          <w:sz w:val="22"/>
          <w:szCs w:val="22"/>
        </w:rPr>
        <w:t>Partecipazione della scheda di intervento a progetti integrati (LEADER, Misure di cooperazione, etc.)</w:t>
      </w:r>
    </w:p>
    <w:p w14:paraId="4E087259"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LEADER: Sì, </w:t>
      </w:r>
      <w:r w:rsidRPr="002F3E7F">
        <w:rPr>
          <w:rFonts w:cstheme="minorHAnsi"/>
          <w:sz w:val="20"/>
          <w:szCs w:val="20"/>
          <w:highlight w:val="green"/>
        </w:rPr>
        <w:t>l’intervento SRH03 di cui al PSP 2023-27 è attivabile anche in ambito LEADER.</w:t>
      </w:r>
    </w:p>
    <w:p w14:paraId="35179A3F" w14:textId="77777777" w:rsidR="006C4306" w:rsidRPr="002F3E7F" w:rsidRDefault="006C4306" w:rsidP="006C4306">
      <w:pPr>
        <w:spacing w:after="0"/>
        <w:jc w:val="both"/>
        <w:rPr>
          <w:rFonts w:cstheme="minorHAnsi"/>
          <w:sz w:val="20"/>
          <w:szCs w:val="20"/>
        </w:rPr>
      </w:pPr>
      <w:r w:rsidRPr="002F3E7F">
        <w:rPr>
          <w:rFonts w:cstheme="minorHAnsi"/>
          <w:sz w:val="20"/>
          <w:szCs w:val="20"/>
        </w:rPr>
        <w:t>Cooperazione: Sì. L’intervento può essere attivato anche nell’ambito di progetti di cooperazione.</w:t>
      </w:r>
    </w:p>
    <w:p w14:paraId="65853B86" w14:textId="77777777" w:rsidR="006C4306" w:rsidRDefault="006C4306" w:rsidP="006C4306">
      <w:pPr>
        <w:spacing w:after="200" w:line="276" w:lineRule="auto"/>
        <w:rPr>
          <w:rFonts w:eastAsiaTheme="majorEastAsia" w:cstheme="minorHAnsi"/>
          <w:b/>
          <w:bCs/>
          <w:color w:val="008000"/>
          <w:sz w:val="26"/>
          <w:szCs w:val="26"/>
        </w:rPr>
      </w:pPr>
      <w:r>
        <w:rPr>
          <w:rFonts w:cstheme="minorHAnsi"/>
          <w:b/>
          <w:bCs/>
        </w:rPr>
        <w:br w:type="page"/>
      </w:r>
    </w:p>
    <w:p w14:paraId="43497F50" w14:textId="77777777" w:rsidR="006C4306" w:rsidRPr="00E915BB" w:rsidRDefault="006C4306" w:rsidP="006C4306">
      <w:pPr>
        <w:pStyle w:val="Titolo2"/>
        <w:rPr>
          <w:rFonts w:asciiTheme="minorHAnsi" w:hAnsiTheme="minorHAnsi" w:cstheme="minorHAnsi"/>
          <w:b/>
          <w:bCs/>
        </w:rPr>
      </w:pPr>
      <w:bookmarkStart w:id="175" w:name="_Toc133425244"/>
      <w:r w:rsidRPr="00E915BB">
        <w:rPr>
          <w:rFonts w:asciiTheme="minorHAnsi" w:hAnsiTheme="minorHAnsi" w:cstheme="minorHAnsi"/>
          <w:b/>
          <w:bCs/>
        </w:rPr>
        <w:t>SRH04</w:t>
      </w:r>
      <w:r>
        <w:rPr>
          <w:rFonts w:asciiTheme="minorHAnsi" w:hAnsiTheme="minorHAnsi" w:cstheme="minorHAnsi"/>
          <w:b/>
          <w:bCs/>
        </w:rPr>
        <w:t xml:space="preserve"> - </w:t>
      </w:r>
      <w:r w:rsidRPr="004434E8">
        <w:rPr>
          <w:rFonts w:asciiTheme="minorHAnsi" w:hAnsiTheme="minorHAnsi" w:cstheme="minorHAnsi"/>
          <w:b/>
          <w:bCs/>
        </w:rPr>
        <w:t>Azioni di informazione</w:t>
      </w:r>
      <w:bookmarkEnd w:id="175"/>
    </w:p>
    <w:p w14:paraId="75A5EEA9" w14:textId="77777777" w:rsidR="006C4306" w:rsidRDefault="006C4306" w:rsidP="006C4306">
      <w:pPr>
        <w:pStyle w:val="Titolo3"/>
        <w:spacing w:before="0"/>
        <w:rPr>
          <w:i/>
          <w:iCs/>
          <w:sz w:val="22"/>
          <w:szCs w:val="22"/>
        </w:rPr>
      </w:pPr>
      <w:r>
        <w:rPr>
          <w:i/>
          <w:iCs/>
          <w:sz w:val="22"/>
          <w:szCs w:val="22"/>
        </w:rPr>
        <w:t>Descrizione</w:t>
      </w:r>
    </w:p>
    <w:p w14:paraId="79C1B7FC" w14:textId="77777777" w:rsidR="006C4306" w:rsidRPr="007A00AF" w:rsidRDefault="006C4306" w:rsidP="006C4306">
      <w:pPr>
        <w:spacing w:after="40"/>
        <w:jc w:val="both"/>
        <w:rPr>
          <w:sz w:val="20"/>
          <w:szCs w:val="20"/>
        </w:rPr>
      </w:pPr>
      <w:r w:rsidRPr="007A00AF">
        <w:rPr>
          <w:noProof/>
          <w:sz w:val="20"/>
          <w:szCs w:val="20"/>
        </w:rPr>
        <w:t>L’intervento intende favorire, diffondere e condividere la conoscenza, le esperienze e le opportunità, l'innovazione e i risultati della ricerca e la digitalizzazione nel settore agroforestale e nelle zone rurali. I destinatari delle attività di informazione sono gli addetti dei settori agricolo, forestale, gli altri soggetti pubblici e privati e i gestori del territorio operanti nelle zone rurali, e più in generale i cittadini e i consumatori.</w:t>
      </w:r>
    </w:p>
    <w:p w14:paraId="17BC42A6" w14:textId="77777777" w:rsidR="006C4306" w:rsidRPr="007A00AF" w:rsidRDefault="006C4306" w:rsidP="006C4306">
      <w:pPr>
        <w:spacing w:before="40" w:after="40"/>
        <w:jc w:val="both"/>
        <w:rPr>
          <w:sz w:val="20"/>
          <w:szCs w:val="20"/>
        </w:rPr>
      </w:pPr>
      <w:r w:rsidRPr="007A00AF">
        <w:rPr>
          <w:noProof/>
          <w:sz w:val="20"/>
          <w:szCs w:val="20"/>
        </w:rPr>
        <w:t xml:space="preserve">L’attività di informazione rafforza il potenziale umano delle persone per promuovere la crescita economica, lo sviluppo sociale e per migliorare la sostenibilità ambientale delle imprese agricole e forestali. </w:t>
      </w:r>
    </w:p>
    <w:p w14:paraId="2C5596C6" w14:textId="77777777" w:rsidR="006C4306" w:rsidRDefault="006C4306" w:rsidP="006C4306">
      <w:pPr>
        <w:spacing w:before="40" w:after="40"/>
        <w:jc w:val="both"/>
        <w:rPr>
          <w:noProof/>
          <w:sz w:val="20"/>
          <w:szCs w:val="20"/>
        </w:rPr>
      </w:pPr>
      <w:r w:rsidRPr="007A00AF">
        <w:rPr>
          <w:noProof/>
          <w:sz w:val="20"/>
          <w:szCs w:val="20"/>
        </w:rPr>
        <w:t>L’intervento si realizza attraverso attività ricadenti in una o più delle seguenti tipologie: iniziative di confronto (sportelli informativi, incontri tecnici, convegni, seminari ecc.), prodotti informativi (bollettini, newsletter, opuscoli, pubblicazioni, schede, ecc.) su supporto multimediale o tramite strumenti social/web e altre iniziative idonee alla diffusione delle informazioni.</w:t>
      </w:r>
      <w:r>
        <w:rPr>
          <w:noProof/>
          <w:sz w:val="20"/>
          <w:szCs w:val="20"/>
        </w:rPr>
        <w:t xml:space="preserve"> </w:t>
      </w:r>
      <w:r w:rsidRPr="00615528">
        <w:rPr>
          <w:noProof/>
          <w:sz w:val="20"/>
          <w:szCs w:val="20"/>
        </w:rPr>
        <w:t>I progetti informativi sono collegati alle tematiche indicate nell’art. 15, par</w:t>
      </w:r>
      <w:r>
        <w:rPr>
          <w:noProof/>
          <w:sz w:val="20"/>
          <w:szCs w:val="20"/>
        </w:rPr>
        <w:t>.</w:t>
      </w:r>
      <w:r w:rsidRPr="00615528">
        <w:rPr>
          <w:noProof/>
          <w:sz w:val="20"/>
          <w:szCs w:val="20"/>
        </w:rPr>
        <w:t xml:space="preserve"> 4) del </w:t>
      </w:r>
      <w:r>
        <w:rPr>
          <w:noProof/>
          <w:sz w:val="20"/>
          <w:szCs w:val="20"/>
        </w:rPr>
        <w:t>Reg. (UE) 2021/2115</w:t>
      </w:r>
      <w:r w:rsidRPr="00615528">
        <w:rPr>
          <w:noProof/>
          <w:sz w:val="20"/>
          <w:szCs w:val="20"/>
        </w:rPr>
        <w:t xml:space="preserve">. </w:t>
      </w:r>
    </w:p>
    <w:p w14:paraId="6A85F3CF" w14:textId="77777777" w:rsidR="006C4306" w:rsidRDefault="006C4306" w:rsidP="006C4306">
      <w:pPr>
        <w:spacing w:before="40" w:after="40"/>
        <w:jc w:val="both"/>
        <w:rPr>
          <w:noProof/>
          <w:sz w:val="20"/>
          <w:szCs w:val="20"/>
        </w:rPr>
      </w:pPr>
      <w:r w:rsidRPr="00615528">
        <w:rPr>
          <w:noProof/>
          <w:sz w:val="20"/>
          <w:szCs w:val="20"/>
        </w:rPr>
        <w:t xml:space="preserve">Tra le attività previste dall’intervento sono incluse la diffusione dei progetti GO, delle loro sintesi e dei risultati realizzati. </w:t>
      </w:r>
    </w:p>
    <w:p w14:paraId="2FE729C9" w14:textId="77777777" w:rsidR="006C4306" w:rsidRDefault="006C4306" w:rsidP="006C4306">
      <w:pPr>
        <w:spacing w:before="40" w:after="40"/>
        <w:jc w:val="both"/>
        <w:rPr>
          <w:noProof/>
          <w:sz w:val="20"/>
          <w:szCs w:val="20"/>
        </w:rPr>
      </w:pPr>
      <w:r w:rsidRPr="003C18E5">
        <w:rPr>
          <w:noProof/>
          <w:sz w:val="20"/>
          <w:szCs w:val="20"/>
          <w:highlight w:val="green"/>
        </w:rPr>
        <w:t>Per accedere al finanziamento, le attività dovranno essere organizzate in progetti</w:t>
      </w:r>
      <w:r>
        <w:rPr>
          <w:noProof/>
          <w:sz w:val="20"/>
          <w:szCs w:val="20"/>
          <w:highlight w:val="green"/>
        </w:rPr>
        <w:t xml:space="preserve"> di informazione</w:t>
      </w:r>
      <w:r w:rsidRPr="003C18E5">
        <w:rPr>
          <w:noProof/>
          <w:sz w:val="20"/>
          <w:szCs w:val="20"/>
          <w:highlight w:val="green"/>
        </w:rPr>
        <w:t xml:space="preserve"> che verranno successivamente selezionati.</w:t>
      </w:r>
    </w:p>
    <w:p w14:paraId="523AD8D6" w14:textId="77777777" w:rsidR="006C4306" w:rsidRDefault="006C4306" w:rsidP="006C4306">
      <w:pPr>
        <w:spacing w:after="0"/>
      </w:pPr>
    </w:p>
    <w:p w14:paraId="369D7B42" w14:textId="77777777" w:rsidR="006C4306" w:rsidRPr="002726F2" w:rsidRDefault="006C4306" w:rsidP="006C4306">
      <w:pPr>
        <w:pStyle w:val="Titolo3"/>
        <w:rPr>
          <w:i/>
          <w:iCs/>
          <w:sz w:val="22"/>
          <w:szCs w:val="22"/>
        </w:rPr>
      </w:pPr>
      <w:r w:rsidRPr="002726F2">
        <w:rPr>
          <w:i/>
          <w:iCs/>
          <w:sz w:val="22"/>
          <w:szCs w:val="22"/>
        </w:rPr>
        <w:t>Dotazione finanziaria</w:t>
      </w:r>
    </w:p>
    <w:tbl>
      <w:tblPr>
        <w:tblStyle w:val="Grigliatabella"/>
        <w:tblW w:w="5000" w:type="pct"/>
        <w:tblLook w:val="04A0" w:firstRow="1" w:lastRow="0" w:firstColumn="1" w:lastColumn="0" w:noHBand="0" w:noVBand="1"/>
      </w:tblPr>
      <w:tblGrid>
        <w:gridCol w:w="1632"/>
        <w:gridCol w:w="740"/>
        <w:gridCol w:w="1249"/>
        <w:gridCol w:w="1124"/>
        <w:gridCol w:w="2606"/>
        <w:gridCol w:w="1347"/>
        <w:gridCol w:w="718"/>
        <w:gridCol w:w="724"/>
      </w:tblGrid>
      <w:tr w:rsidR="006C4306" w:rsidRPr="004434E8" w14:paraId="41177F57" w14:textId="77777777" w:rsidTr="00B64255">
        <w:trPr>
          <w:trHeight w:val="405"/>
        </w:trPr>
        <w:tc>
          <w:tcPr>
            <w:tcW w:w="805" w:type="pct"/>
            <w:vMerge w:val="restart"/>
            <w:shd w:val="clear" w:color="auto" w:fill="008E40"/>
            <w:vAlign w:val="center"/>
          </w:tcPr>
          <w:p w14:paraId="528E73EF" w14:textId="77777777" w:rsidR="006C4306" w:rsidRPr="004434E8" w:rsidRDefault="006C4306" w:rsidP="00F561E7">
            <w:pPr>
              <w:spacing w:after="0"/>
              <w:jc w:val="center"/>
              <w:rPr>
                <w:rFonts w:cstheme="minorHAnsi"/>
                <w:b/>
                <w:bCs/>
                <w:color w:val="002060"/>
                <w:sz w:val="18"/>
                <w:szCs w:val="18"/>
              </w:rPr>
            </w:pPr>
            <w:r w:rsidRPr="004434E8">
              <w:rPr>
                <w:rFonts w:cstheme="minorHAnsi"/>
                <w:b/>
                <w:bCs/>
                <w:color w:val="FFFFFF" w:themeColor="background1"/>
                <w:sz w:val="18"/>
                <w:szCs w:val="18"/>
              </w:rPr>
              <w:t>Codice intervento</w:t>
            </w:r>
          </w:p>
        </w:tc>
        <w:tc>
          <w:tcPr>
            <w:tcW w:w="364" w:type="pct"/>
            <w:vMerge w:val="restart"/>
            <w:vAlign w:val="center"/>
          </w:tcPr>
          <w:p w14:paraId="3E027350" w14:textId="77777777" w:rsidR="006C4306" w:rsidRPr="004434E8" w:rsidRDefault="006C4306" w:rsidP="00F561E7">
            <w:pPr>
              <w:spacing w:after="0"/>
              <w:jc w:val="center"/>
              <w:rPr>
                <w:rFonts w:cstheme="minorHAnsi"/>
                <w:b/>
                <w:bCs/>
                <w:sz w:val="18"/>
                <w:szCs w:val="18"/>
              </w:rPr>
            </w:pPr>
            <w:r w:rsidRPr="004434E8">
              <w:rPr>
                <w:rFonts w:cstheme="minorHAnsi"/>
                <w:b/>
                <w:bCs/>
                <w:sz w:val="18"/>
                <w:szCs w:val="18"/>
              </w:rPr>
              <w:t>SRH04</w:t>
            </w:r>
          </w:p>
        </w:tc>
        <w:tc>
          <w:tcPr>
            <w:tcW w:w="616" w:type="pct"/>
            <w:vMerge w:val="restart"/>
            <w:shd w:val="clear" w:color="auto" w:fill="008E40"/>
            <w:vAlign w:val="center"/>
          </w:tcPr>
          <w:p w14:paraId="7F0E9595" w14:textId="77777777" w:rsidR="006C4306" w:rsidRPr="004434E8" w:rsidRDefault="006C4306" w:rsidP="00F561E7">
            <w:pPr>
              <w:spacing w:after="0"/>
              <w:jc w:val="center"/>
              <w:rPr>
                <w:rFonts w:cstheme="minorHAnsi"/>
                <w:b/>
                <w:bCs/>
                <w:color w:val="002060"/>
                <w:sz w:val="18"/>
                <w:szCs w:val="18"/>
              </w:rPr>
            </w:pPr>
            <w:r w:rsidRPr="004434E8">
              <w:rPr>
                <w:rFonts w:cstheme="minorHAnsi"/>
                <w:b/>
                <w:bCs/>
                <w:color w:val="FFFFFF" w:themeColor="background1"/>
                <w:sz w:val="18"/>
                <w:szCs w:val="18"/>
              </w:rPr>
              <w:t>Titolo intervento</w:t>
            </w:r>
          </w:p>
        </w:tc>
        <w:tc>
          <w:tcPr>
            <w:tcW w:w="1839" w:type="pct"/>
            <w:gridSpan w:val="2"/>
            <w:vMerge w:val="restart"/>
            <w:vAlign w:val="center"/>
          </w:tcPr>
          <w:p w14:paraId="6D8D66F1" w14:textId="77777777" w:rsidR="006C4306" w:rsidRPr="004434E8" w:rsidRDefault="006C4306" w:rsidP="00F561E7">
            <w:pPr>
              <w:spacing w:after="0"/>
              <w:jc w:val="center"/>
              <w:rPr>
                <w:rFonts w:cstheme="minorHAnsi"/>
                <w:b/>
                <w:bCs/>
                <w:sz w:val="18"/>
                <w:szCs w:val="18"/>
              </w:rPr>
            </w:pPr>
            <w:r w:rsidRPr="004434E8">
              <w:rPr>
                <w:rFonts w:cstheme="minorHAnsi"/>
                <w:b/>
                <w:bCs/>
                <w:sz w:val="18"/>
                <w:szCs w:val="18"/>
              </w:rPr>
              <w:t>Azioni di informazione</w:t>
            </w:r>
          </w:p>
        </w:tc>
        <w:tc>
          <w:tcPr>
            <w:tcW w:w="664" w:type="pct"/>
            <w:vMerge w:val="restart"/>
            <w:shd w:val="clear" w:color="auto" w:fill="008E40"/>
            <w:vAlign w:val="center"/>
          </w:tcPr>
          <w:p w14:paraId="64B32874" w14:textId="77777777" w:rsidR="006C4306" w:rsidRPr="004434E8" w:rsidRDefault="006C4306" w:rsidP="00F561E7">
            <w:pPr>
              <w:spacing w:after="0"/>
              <w:jc w:val="center"/>
              <w:rPr>
                <w:rFonts w:cstheme="minorHAnsi"/>
                <w:b/>
                <w:bCs/>
                <w:color w:val="FFFFFF" w:themeColor="background1"/>
                <w:sz w:val="18"/>
                <w:szCs w:val="18"/>
              </w:rPr>
            </w:pPr>
            <w:r w:rsidRPr="004434E8">
              <w:rPr>
                <w:rFonts w:cstheme="minorHAnsi"/>
                <w:b/>
                <w:bCs/>
                <w:color w:val="FFFFFF" w:themeColor="background1"/>
                <w:sz w:val="18"/>
                <w:szCs w:val="18"/>
              </w:rPr>
              <w:t>Attivato da Regione Lombardia</w:t>
            </w:r>
          </w:p>
        </w:tc>
        <w:tc>
          <w:tcPr>
            <w:tcW w:w="354" w:type="pct"/>
            <w:shd w:val="clear" w:color="auto" w:fill="92D050"/>
            <w:vAlign w:val="center"/>
          </w:tcPr>
          <w:p w14:paraId="4823E28D" w14:textId="77777777" w:rsidR="006C4306" w:rsidRPr="004434E8" w:rsidRDefault="006C4306" w:rsidP="00F561E7">
            <w:pPr>
              <w:spacing w:after="0"/>
              <w:jc w:val="center"/>
              <w:rPr>
                <w:rFonts w:cstheme="minorHAnsi"/>
                <w:b/>
                <w:bCs/>
                <w:color w:val="FFFFFF" w:themeColor="background1"/>
                <w:sz w:val="18"/>
                <w:szCs w:val="18"/>
              </w:rPr>
            </w:pPr>
            <w:r w:rsidRPr="004434E8">
              <w:rPr>
                <w:rFonts w:cstheme="minorHAnsi"/>
                <w:b/>
                <w:bCs/>
                <w:color w:val="FFFFFF" w:themeColor="background1"/>
                <w:sz w:val="18"/>
                <w:szCs w:val="18"/>
              </w:rPr>
              <w:t>Sì</w:t>
            </w:r>
          </w:p>
        </w:tc>
        <w:sdt>
          <w:sdtPr>
            <w:rPr>
              <w:rFonts w:cstheme="minorHAnsi"/>
            </w:rPr>
            <w:id w:val="-1883697192"/>
            <w14:checkbox>
              <w14:checked w14:val="1"/>
              <w14:checkedState w14:val="2612" w14:font="MS Gothic"/>
              <w14:uncheckedState w14:val="2610" w14:font="MS Gothic"/>
            </w14:checkbox>
          </w:sdtPr>
          <w:sdtEndPr/>
          <w:sdtContent>
            <w:tc>
              <w:tcPr>
                <w:tcW w:w="358" w:type="pct"/>
                <w:vAlign w:val="center"/>
              </w:tcPr>
              <w:p w14:paraId="23B71118" w14:textId="77777777" w:rsidR="006C4306" w:rsidRPr="004434E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4434E8" w14:paraId="37757708" w14:textId="77777777" w:rsidTr="00B64255">
        <w:trPr>
          <w:trHeight w:val="405"/>
        </w:trPr>
        <w:tc>
          <w:tcPr>
            <w:tcW w:w="805" w:type="pct"/>
            <w:vMerge/>
            <w:shd w:val="clear" w:color="auto" w:fill="008E40"/>
            <w:vAlign w:val="center"/>
          </w:tcPr>
          <w:p w14:paraId="3D7CFA3B" w14:textId="77777777" w:rsidR="006C4306" w:rsidRPr="004434E8" w:rsidRDefault="006C4306" w:rsidP="00F561E7">
            <w:pPr>
              <w:spacing w:after="0"/>
              <w:rPr>
                <w:rFonts w:cstheme="minorHAnsi"/>
                <w:sz w:val="18"/>
                <w:szCs w:val="18"/>
              </w:rPr>
            </w:pPr>
          </w:p>
        </w:tc>
        <w:tc>
          <w:tcPr>
            <w:tcW w:w="364" w:type="pct"/>
            <w:vMerge/>
            <w:vAlign w:val="center"/>
          </w:tcPr>
          <w:p w14:paraId="7E988A2A" w14:textId="77777777" w:rsidR="006C4306" w:rsidRPr="004434E8" w:rsidRDefault="006C4306" w:rsidP="00F561E7">
            <w:pPr>
              <w:spacing w:after="0"/>
              <w:rPr>
                <w:rFonts w:cstheme="minorHAnsi"/>
                <w:sz w:val="18"/>
                <w:szCs w:val="18"/>
              </w:rPr>
            </w:pPr>
          </w:p>
        </w:tc>
        <w:tc>
          <w:tcPr>
            <w:tcW w:w="616" w:type="pct"/>
            <w:vMerge/>
            <w:shd w:val="clear" w:color="auto" w:fill="008E40"/>
            <w:vAlign w:val="center"/>
          </w:tcPr>
          <w:p w14:paraId="3CF95A34" w14:textId="77777777" w:rsidR="006C4306" w:rsidRPr="004434E8" w:rsidRDefault="006C4306" w:rsidP="00F561E7">
            <w:pPr>
              <w:spacing w:after="0"/>
              <w:rPr>
                <w:rFonts w:cstheme="minorHAnsi"/>
                <w:sz w:val="18"/>
                <w:szCs w:val="18"/>
              </w:rPr>
            </w:pPr>
          </w:p>
        </w:tc>
        <w:tc>
          <w:tcPr>
            <w:tcW w:w="1839" w:type="pct"/>
            <w:gridSpan w:val="2"/>
            <w:vMerge/>
            <w:vAlign w:val="center"/>
          </w:tcPr>
          <w:p w14:paraId="45065AED" w14:textId="77777777" w:rsidR="006C4306" w:rsidRPr="004434E8" w:rsidRDefault="006C4306" w:rsidP="00F561E7">
            <w:pPr>
              <w:spacing w:after="0"/>
              <w:rPr>
                <w:rFonts w:cstheme="minorHAnsi"/>
                <w:sz w:val="18"/>
                <w:szCs w:val="18"/>
              </w:rPr>
            </w:pPr>
          </w:p>
        </w:tc>
        <w:tc>
          <w:tcPr>
            <w:tcW w:w="664" w:type="pct"/>
            <w:vMerge/>
            <w:shd w:val="clear" w:color="auto" w:fill="008E40"/>
            <w:vAlign w:val="center"/>
          </w:tcPr>
          <w:p w14:paraId="1FDB0E5E" w14:textId="77777777" w:rsidR="006C4306" w:rsidRPr="004434E8" w:rsidRDefault="006C4306" w:rsidP="00F561E7">
            <w:pPr>
              <w:spacing w:after="0"/>
              <w:jc w:val="center"/>
              <w:rPr>
                <w:rFonts w:cstheme="minorHAnsi"/>
                <w:b/>
                <w:bCs/>
                <w:color w:val="FFFFFF" w:themeColor="background1"/>
                <w:sz w:val="18"/>
                <w:szCs w:val="18"/>
              </w:rPr>
            </w:pPr>
          </w:p>
        </w:tc>
        <w:tc>
          <w:tcPr>
            <w:tcW w:w="354" w:type="pct"/>
            <w:shd w:val="clear" w:color="auto" w:fill="FF0000"/>
            <w:vAlign w:val="center"/>
          </w:tcPr>
          <w:p w14:paraId="31C2DE94" w14:textId="77777777" w:rsidR="006C4306" w:rsidRPr="004434E8" w:rsidRDefault="006C4306" w:rsidP="00F561E7">
            <w:pPr>
              <w:spacing w:after="0"/>
              <w:jc w:val="center"/>
              <w:rPr>
                <w:rFonts w:cstheme="minorHAnsi"/>
                <w:b/>
                <w:bCs/>
                <w:color w:val="FFFFFF" w:themeColor="background1"/>
                <w:sz w:val="18"/>
                <w:szCs w:val="18"/>
              </w:rPr>
            </w:pPr>
            <w:r w:rsidRPr="004434E8">
              <w:rPr>
                <w:rFonts w:cstheme="minorHAnsi"/>
                <w:b/>
                <w:bCs/>
                <w:color w:val="FFFFFF" w:themeColor="background1"/>
                <w:sz w:val="18"/>
                <w:szCs w:val="18"/>
              </w:rPr>
              <w:t>No</w:t>
            </w:r>
          </w:p>
        </w:tc>
        <w:sdt>
          <w:sdtPr>
            <w:rPr>
              <w:rFonts w:cstheme="minorHAnsi"/>
            </w:rPr>
            <w:id w:val="289564713"/>
            <w14:checkbox>
              <w14:checked w14:val="0"/>
              <w14:checkedState w14:val="2612" w14:font="MS Gothic"/>
              <w14:uncheckedState w14:val="2610" w14:font="MS Gothic"/>
            </w14:checkbox>
          </w:sdtPr>
          <w:sdtEndPr/>
          <w:sdtContent>
            <w:tc>
              <w:tcPr>
                <w:tcW w:w="358" w:type="pct"/>
                <w:vAlign w:val="center"/>
              </w:tcPr>
              <w:p w14:paraId="1BE1909C" w14:textId="77777777" w:rsidR="006C4306" w:rsidRPr="004434E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4434E8" w14:paraId="6713709B" w14:textId="77777777" w:rsidTr="00B64255">
        <w:trPr>
          <w:trHeight w:val="70"/>
        </w:trPr>
        <w:tc>
          <w:tcPr>
            <w:tcW w:w="1170" w:type="pct"/>
            <w:gridSpan w:val="2"/>
            <w:shd w:val="clear" w:color="auto" w:fill="008E40"/>
            <w:vAlign w:val="center"/>
          </w:tcPr>
          <w:p w14:paraId="306436E3" w14:textId="77777777" w:rsidR="006C4306" w:rsidRPr="00933EF4" w:rsidRDefault="006C4306" w:rsidP="00F561E7">
            <w:pPr>
              <w:spacing w:after="0"/>
              <w:jc w:val="center"/>
              <w:rPr>
                <w:rFonts w:cstheme="minorHAnsi"/>
                <w:b/>
                <w:bCs/>
                <w:sz w:val="18"/>
                <w:szCs w:val="18"/>
                <w:lang w:val="en-GB"/>
              </w:rPr>
            </w:pPr>
            <w:r w:rsidRPr="00933EF4">
              <w:rPr>
                <w:rFonts w:cstheme="minorHAnsi"/>
                <w:b/>
                <w:bCs/>
                <w:color w:val="FFFFFF" w:themeColor="background1"/>
                <w:sz w:val="18"/>
                <w:szCs w:val="18"/>
                <w:lang w:val="en-GB"/>
              </w:rPr>
              <w:t>Spesa Pubblica</w:t>
            </w:r>
          </w:p>
        </w:tc>
        <w:tc>
          <w:tcPr>
            <w:tcW w:w="1170" w:type="pct"/>
            <w:gridSpan w:val="2"/>
            <w:vAlign w:val="center"/>
          </w:tcPr>
          <w:p w14:paraId="0F9A7929" w14:textId="77777777" w:rsidR="006C4306" w:rsidRPr="004434E8" w:rsidRDefault="006C4306" w:rsidP="00F561E7">
            <w:pPr>
              <w:spacing w:after="0"/>
              <w:jc w:val="center"/>
              <w:rPr>
                <w:rFonts w:cstheme="minorHAnsi"/>
                <w:sz w:val="18"/>
                <w:szCs w:val="18"/>
                <w:lang w:val="it"/>
              </w:rPr>
            </w:pPr>
            <w:r w:rsidRPr="004434E8">
              <w:rPr>
                <w:rFonts w:cstheme="minorHAnsi"/>
                <w:sz w:val="18"/>
                <w:szCs w:val="18"/>
                <w:lang w:val="it"/>
              </w:rPr>
              <w:t>1.000.000,00</w:t>
            </w:r>
            <w:r>
              <w:rPr>
                <w:rFonts w:cstheme="minorHAnsi"/>
                <w:sz w:val="18"/>
                <w:szCs w:val="18"/>
                <w:lang w:val="it"/>
              </w:rPr>
              <w:t xml:space="preserve"> </w:t>
            </w:r>
            <w:r w:rsidRPr="004434E8">
              <w:rPr>
                <w:rFonts w:cstheme="minorHAnsi"/>
                <w:sz w:val="18"/>
                <w:szCs w:val="18"/>
                <w:lang w:val="it"/>
              </w:rPr>
              <w:t>€</w:t>
            </w:r>
          </w:p>
        </w:tc>
        <w:tc>
          <w:tcPr>
            <w:tcW w:w="1949" w:type="pct"/>
            <w:gridSpan w:val="2"/>
            <w:shd w:val="clear" w:color="auto" w:fill="008E40"/>
            <w:vAlign w:val="center"/>
          </w:tcPr>
          <w:p w14:paraId="3426D371" w14:textId="77777777" w:rsidR="006C4306" w:rsidRPr="00933EF4" w:rsidRDefault="006C4306" w:rsidP="00F561E7">
            <w:pPr>
              <w:spacing w:after="0"/>
              <w:jc w:val="center"/>
              <w:rPr>
                <w:rFonts w:cstheme="minorHAnsi"/>
                <w:b/>
                <w:bCs/>
                <w:color w:val="FFFFFF" w:themeColor="background1"/>
                <w:sz w:val="18"/>
                <w:szCs w:val="18"/>
                <w:lang w:val="it"/>
              </w:rPr>
            </w:pPr>
            <w:r w:rsidRPr="00933EF4">
              <w:rPr>
                <w:rFonts w:cstheme="minorHAnsi"/>
                <w:b/>
                <w:bCs/>
                <w:color w:val="FFFFFF" w:themeColor="background1"/>
                <w:sz w:val="18"/>
                <w:szCs w:val="18"/>
                <w:lang w:val="en-GB"/>
              </w:rPr>
              <w:t>Contributo del FEASR</w:t>
            </w:r>
          </w:p>
        </w:tc>
        <w:tc>
          <w:tcPr>
            <w:tcW w:w="712" w:type="pct"/>
            <w:gridSpan w:val="2"/>
            <w:vAlign w:val="center"/>
          </w:tcPr>
          <w:p w14:paraId="508A5CB5" w14:textId="77777777" w:rsidR="006C4306" w:rsidRPr="004434E8" w:rsidRDefault="006C4306" w:rsidP="00F561E7">
            <w:pPr>
              <w:spacing w:after="0"/>
              <w:jc w:val="center"/>
              <w:rPr>
                <w:rFonts w:cstheme="minorHAnsi"/>
                <w:sz w:val="18"/>
                <w:szCs w:val="18"/>
                <w:lang w:val="it"/>
              </w:rPr>
            </w:pPr>
            <w:r w:rsidRPr="004434E8">
              <w:rPr>
                <w:rFonts w:cstheme="minorHAnsi"/>
                <w:sz w:val="18"/>
                <w:szCs w:val="18"/>
                <w:lang w:val="it"/>
              </w:rPr>
              <w:t>407.000,00</w:t>
            </w:r>
            <w:r>
              <w:rPr>
                <w:rFonts w:cstheme="minorHAnsi"/>
                <w:sz w:val="18"/>
                <w:szCs w:val="18"/>
                <w:lang w:val="it"/>
              </w:rPr>
              <w:t xml:space="preserve"> </w:t>
            </w:r>
            <w:r w:rsidRPr="004434E8">
              <w:rPr>
                <w:rFonts w:cstheme="minorHAnsi"/>
                <w:sz w:val="18"/>
                <w:szCs w:val="18"/>
                <w:lang w:val="it"/>
              </w:rPr>
              <w:t>€</w:t>
            </w:r>
          </w:p>
        </w:tc>
      </w:tr>
      <w:tr w:rsidR="006C4306" w:rsidRPr="004434E8" w14:paraId="40F50DF8" w14:textId="77777777" w:rsidTr="00B64255">
        <w:trPr>
          <w:trHeight w:val="70"/>
        </w:trPr>
        <w:tc>
          <w:tcPr>
            <w:tcW w:w="1170" w:type="pct"/>
            <w:gridSpan w:val="2"/>
            <w:shd w:val="clear" w:color="auto" w:fill="008E40"/>
            <w:vAlign w:val="center"/>
          </w:tcPr>
          <w:p w14:paraId="6FD3D6E1" w14:textId="77777777" w:rsidR="006C4306" w:rsidRPr="004F0BB2" w:rsidRDefault="006C4306" w:rsidP="00F561E7">
            <w:pPr>
              <w:spacing w:after="0"/>
              <w:jc w:val="center"/>
              <w:rPr>
                <w:rFonts w:cstheme="minorHAnsi"/>
                <w:color w:val="FFFFFF" w:themeColor="background1"/>
                <w:sz w:val="18"/>
                <w:szCs w:val="18"/>
                <w:highlight w:val="green"/>
                <w:lang w:val="en-GB"/>
              </w:rPr>
            </w:pPr>
            <w:r w:rsidRPr="004F0BB2">
              <w:rPr>
                <w:rFonts w:cstheme="minorHAnsi"/>
                <w:b/>
                <w:bCs/>
                <w:color w:val="FFFFFF" w:themeColor="background1"/>
                <w:sz w:val="18"/>
                <w:szCs w:val="18"/>
                <w:highlight w:val="green"/>
                <w:lang w:val="en-GB"/>
              </w:rPr>
              <w:t>Indicatori di Risultato - R</w:t>
            </w:r>
          </w:p>
        </w:tc>
        <w:tc>
          <w:tcPr>
            <w:tcW w:w="1170" w:type="pct"/>
            <w:gridSpan w:val="2"/>
            <w:vAlign w:val="center"/>
          </w:tcPr>
          <w:p w14:paraId="2CE75726" w14:textId="77777777" w:rsidR="006C4306" w:rsidRPr="004F0BB2" w:rsidRDefault="006C4306" w:rsidP="00F561E7">
            <w:pPr>
              <w:spacing w:after="0"/>
              <w:jc w:val="center"/>
              <w:rPr>
                <w:rFonts w:cstheme="minorHAnsi"/>
                <w:sz w:val="18"/>
                <w:szCs w:val="18"/>
                <w:highlight w:val="green"/>
                <w:lang w:val="it"/>
              </w:rPr>
            </w:pPr>
            <w:r w:rsidRPr="004F0BB2">
              <w:rPr>
                <w:rFonts w:cstheme="minorHAnsi"/>
                <w:sz w:val="18"/>
                <w:szCs w:val="18"/>
                <w:highlight w:val="green"/>
                <w:lang w:val="it"/>
              </w:rPr>
              <w:t>R.1</w:t>
            </w:r>
          </w:p>
        </w:tc>
        <w:tc>
          <w:tcPr>
            <w:tcW w:w="1949" w:type="pct"/>
            <w:gridSpan w:val="2"/>
            <w:shd w:val="clear" w:color="auto" w:fill="008E40"/>
            <w:vAlign w:val="center"/>
          </w:tcPr>
          <w:p w14:paraId="42070560" w14:textId="77777777" w:rsidR="006C4306" w:rsidRPr="004F0BB2" w:rsidRDefault="006C4306" w:rsidP="00F561E7">
            <w:pPr>
              <w:spacing w:after="0"/>
              <w:jc w:val="center"/>
              <w:rPr>
                <w:rFonts w:cstheme="minorHAnsi"/>
                <w:color w:val="FFFFFF" w:themeColor="background1"/>
                <w:sz w:val="18"/>
                <w:szCs w:val="18"/>
                <w:highlight w:val="green"/>
                <w:lang w:val="en-GB"/>
              </w:rPr>
            </w:pPr>
            <w:r w:rsidRPr="004F0BB2">
              <w:rPr>
                <w:rFonts w:cstheme="minorHAnsi"/>
                <w:b/>
                <w:bCs/>
                <w:color w:val="FFFFFF" w:themeColor="background1"/>
                <w:sz w:val="18"/>
                <w:szCs w:val="18"/>
                <w:highlight w:val="green"/>
                <w:lang w:val="en-GB"/>
              </w:rPr>
              <w:t>Indicatori di Output - O</w:t>
            </w:r>
          </w:p>
        </w:tc>
        <w:tc>
          <w:tcPr>
            <w:tcW w:w="712" w:type="pct"/>
            <w:gridSpan w:val="2"/>
            <w:vAlign w:val="center"/>
          </w:tcPr>
          <w:p w14:paraId="22661309" w14:textId="77777777" w:rsidR="006C4306" w:rsidRPr="004F0BB2" w:rsidRDefault="006C4306" w:rsidP="00F561E7">
            <w:pPr>
              <w:spacing w:after="0"/>
              <w:jc w:val="center"/>
              <w:rPr>
                <w:rFonts w:cstheme="minorHAnsi"/>
                <w:sz w:val="18"/>
                <w:szCs w:val="18"/>
                <w:highlight w:val="green"/>
                <w:lang w:val="it"/>
              </w:rPr>
            </w:pPr>
            <w:r w:rsidRPr="004F0BB2">
              <w:rPr>
                <w:rFonts w:cstheme="minorHAnsi"/>
                <w:sz w:val="18"/>
                <w:szCs w:val="18"/>
                <w:highlight w:val="green"/>
                <w:lang w:val="it"/>
              </w:rPr>
              <w:t>O.33</w:t>
            </w:r>
          </w:p>
        </w:tc>
      </w:tr>
    </w:tbl>
    <w:p w14:paraId="1425CACC" w14:textId="77777777" w:rsidR="006C4306" w:rsidRDefault="006C4306" w:rsidP="006C4306">
      <w:pPr>
        <w:spacing w:after="0"/>
      </w:pPr>
    </w:p>
    <w:p w14:paraId="08E1B693"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05A799C9" w14:textId="77777777" w:rsidTr="00F561E7">
        <w:tc>
          <w:tcPr>
            <w:tcW w:w="5000" w:type="pct"/>
            <w:gridSpan w:val="2"/>
            <w:shd w:val="clear" w:color="auto" w:fill="008E40"/>
            <w:vAlign w:val="center"/>
          </w:tcPr>
          <w:p w14:paraId="5625DD4C"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5B2E8829" w14:textId="77777777" w:rsidTr="00F561E7">
        <w:tc>
          <w:tcPr>
            <w:tcW w:w="808" w:type="pct"/>
            <w:shd w:val="clear" w:color="auto" w:fill="A7D9A3"/>
            <w:vAlign w:val="center"/>
          </w:tcPr>
          <w:p w14:paraId="09C35A16"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2663BBF6"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5F154153" w14:textId="77777777" w:rsidTr="00F561E7">
        <w:tc>
          <w:tcPr>
            <w:tcW w:w="808" w:type="pct"/>
            <w:vAlign w:val="center"/>
          </w:tcPr>
          <w:p w14:paraId="232A64CA"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01</w:t>
            </w:r>
          </w:p>
        </w:tc>
        <w:tc>
          <w:tcPr>
            <w:tcW w:w="4192" w:type="pct"/>
            <w:vAlign w:val="center"/>
          </w:tcPr>
          <w:p w14:paraId="2C694F55"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Qualità del progetto </w:t>
            </w:r>
          </w:p>
        </w:tc>
      </w:tr>
      <w:tr w:rsidR="006C4306" w:rsidRPr="00700099" w14:paraId="4474557C" w14:textId="77777777" w:rsidTr="00F561E7">
        <w:tc>
          <w:tcPr>
            <w:tcW w:w="808" w:type="pct"/>
            <w:vAlign w:val="center"/>
          </w:tcPr>
          <w:p w14:paraId="4D77F800"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02</w:t>
            </w:r>
          </w:p>
        </w:tc>
        <w:tc>
          <w:tcPr>
            <w:tcW w:w="4192" w:type="pct"/>
            <w:vAlign w:val="center"/>
          </w:tcPr>
          <w:p w14:paraId="0E71F297"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Team di progetto</w:t>
            </w:r>
          </w:p>
        </w:tc>
      </w:tr>
      <w:tr w:rsidR="006C4306" w:rsidRPr="00700099" w14:paraId="5450A9EA" w14:textId="77777777" w:rsidTr="00F561E7">
        <w:tc>
          <w:tcPr>
            <w:tcW w:w="808" w:type="pct"/>
            <w:vAlign w:val="center"/>
          </w:tcPr>
          <w:p w14:paraId="3E004C97"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03</w:t>
            </w:r>
          </w:p>
        </w:tc>
        <w:tc>
          <w:tcPr>
            <w:tcW w:w="4192" w:type="pct"/>
            <w:vAlign w:val="center"/>
          </w:tcPr>
          <w:p w14:paraId="2C870ED4" w14:textId="77777777" w:rsidR="006C4306" w:rsidRPr="00700099" w:rsidRDefault="006C4306" w:rsidP="00F561E7">
            <w:pPr>
              <w:spacing w:after="0"/>
              <w:jc w:val="both"/>
              <w:rPr>
                <w:rFonts w:cstheme="minorHAnsi"/>
                <w:sz w:val="18"/>
                <w:szCs w:val="18"/>
              </w:rPr>
            </w:pPr>
            <w:r w:rsidRPr="00700099">
              <w:rPr>
                <w:rFonts w:cstheme="minorHAnsi"/>
                <w:sz w:val="18"/>
                <w:szCs w:val="18"/>
              </w:rPr>
              <w:t>Coerenza delle tematiche affrontate con gli obiettivi generali e specifici della PAC</w:t>
            </w:r>
          </w:p>
        </w:tc>
      </w:tr>
      <w:tr w:rsidR="006C4306" w:rsidRPr="00700099" w14:paraId="7C071E45" w14:textId="77777777" w:rsidTr="00F561E7">
        <w:tc>
          <w:tcPr>
            <w:tcW w:w="808" w:type="pct"/>
            <w:vAlign w:val="center"/>
          </w:tcPr>
          <w:p w14:paraId="35935A1D"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04</w:t>
            </w:r>
          </w:p>
        </w:tc>
        <w:tc>
          <w:tcPr>
            <w:tcW w:w="4192" w:type="pct"/>
            <w:vAlign w:val="center"/>
          </w:tcPr>
          <w:p w14:paraId="70F4D7C9" w14:textId="77777777" w:rsidR="006C4306" w:rsidRPr="00700099" w:rsidRDefault="006C4306" w:rsidP="00F561E7">
            <w:pPr>
              <w:spacing w:after="0"/>
              <w:jc w:val="both"/>
              <w:rPr>
                <w:rFonts w:cstheme="minorHAnsi"/>
                <w:sz w:val="18"/>
                <w:szCs w:val="18"/>
              </w:rPr>
            </w:pPr>
            <w:r w:rsidRPr="00700099">
              <w:rPr>
                <w:rFonts w:cstheme="minorHAnsi"/>
                <w:sz w:val="18"/>
                <w:szCs w:val="18"/>
              </w:rPr>
              <w:t>Premialità per specifiche tematiche e/o obiettivi e/o ricaduta territoriale e/o tipologia di attività sulla</w:t>
            </w:r>
            <w:r>
              <w:rPr>
                <w:rFonts w:cstheme="minorHAnsi"/>
                <w:sz w:val="18"/>
                <w:szCs w:val="18"/>
              </w:rPr>
              <w:t xml:space="preserve"> </w:t>
            </w:r>
            <w:r w:rsidRPr="00700099">
              <w:rPr>
                <w:rFonts w:cstheme="minorHAnsi"/>
                <w:sz w:val="18"/>
                <w:szCs w:val="18"/>
              </w:rPr>
              <w:t>base delle diverse esigenze regionali e/o locali</w:t>
            </w:r>
          </w:p>
        </w:tc>
      </w:tr>
    </w:tbl>
    <w:p w14:paraId="38213EC5" w14:textId="77777777" w:rsidR="006C4306" w:rsidRDefault="006C4306" w:rsidP="006C4306">
      <w:pPr>
        <w:spacing w:after="0"/>
      </w:pPr>
    </w:p>
    <w:p w14:paraId="6E71CF39"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52CD040B" w14:textId="77777777" w:rsidTr="00B64255">
        <w:tc>
          <w:tcPr>
            <w:tcW w:w="5000" w:type="pct"/>
            <w:gridSpan w:val="2"/>
            <w:shd w:val="clear" w:color="auto" w:fill="008E40"/>
          </w:tcPr>
          <w:p w14:paraId="1F27BEBC"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6650FA62" w14:textId="77777777" w:rsidTr="00B64255">
        <w:trPr>
          <w:trHeight w:val="282"/>
        </w:trPr>
        <w:tc>
          <w:tcPr>
            <w:tcW w:w="832" w:type="pct"/>
            <w:shd w:val="clear" w:color="auto" w:fill="A7D9A3"/>
          </w:tcPr>
          <w:p w14:paraId="1E20FA5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72313F29"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757835" w14:paraId="31BFAB83" w14:textId="77777777" w:rsidTr="00B64255">
        <w:trPr>
          <w:trHeight w:val="127"/>
        </w:trPr>
        <w:tc>
          <w:tcPr>
            <w:tcW w:w="5000" w:type="pct"/>
            <w:gridSpan w:val="2"/>
            <w:shd w:val="clear" w:color="auto" w:fill="auto"/>
            <w:vAlign w:val="center"/>
          </w:tcPr>
          <w:p w14:paraId="4BA2706C" w14:textId="77777777" w:rsidR="006C4306" w:rsidRPr="00757835" w:rsidRDefault="006C4306" w:rsidP="00F561E7">
            <w:pPr>
              <w:spacing w:after="0"/>
              <w:jc w:val="both"/>
              <w:rPr>
                <w:rFonts w:cstheme="minorHAnsi"/>
                <w:sz w:val="18"/>
                <w:szCs w:val="18"/>
              </w:rPr>
            </w:pPr>
            <w:r w:rsidRPr="00757835">
              <w:rPr>
                <w:rFonts w:cstheme="minorHAnsi"/>
                <w:sz w:val="18"/>
                <w:szCs w:val="18"/>
              </w:rPr>
              <w:t xml:space="preserve">I soggetti di </w:t>
            </w:r>
            <w:r>
              <w:rPr>
                <w:rFonts w:cstheme="minorHAnsi"/>
                <w:sz w:val="18"/>
                <w:szCs w:val="18"/>
              </w:rPr>
              <w:t>seguito indicati possono</w:t>
            </w:r>
            <w:r w:rsidRPr="00757835">
              <w:rPr>
                <w:rFonts w:cstheme="minorHAnsi"/>
                <w:sz w:val="18"/>
                <w:szCs w:val="18"/>
              </w:rPr>
              <w:t xml:space="preserve"> beneficia</w:t>
            </w:r>
            <w:r>
              <w:rPr>
                <w:rFonts w:cstheme="minorHAnsi"/>
                <w:sz w:val="18"/>
                <w:szCs w:val="18"/>
              </w:rPr>
              <w:t>re</w:t>
            </w:r>
            <w:r w:rsidRPr="00757835">
              <w:rPr>
                <w:rFonts w:cstheme="minorHAnsi"/>
                <w:sz w:val="18"/>
                <w:szCs w:val="18"/>
              </w:rPr>
              <w:t xml:space="preserve"> dell’aiuto presentando la richiesta in forma singola o associata</w:t>
            </w:r>
          </w:p>
        </w:tc>
      </w:tr>
      <w:tr w:rsidR="006C4306" w:rsidRPr="00717268" w14:paraId="3136FC46" w14:textId="77777777" w:rsidTr="00B64255">
        <w:trPr>
          <w:trHeight w:val="127"/>
        </w:trPr>
        <w:tc>
          <w:tcPr>
            <w:tcW w:w="832" w:type="pct"/>
            <w:shd w:val="clear" w:color="auto" w:fill="auto"/>
            <w:vAlign w:val="center"/>
          </w:tcPr>
          <w:p w14:paraId="212396FC"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1</w:t>
            </w:r>
          </w:p>
        </w:tc>
        <w:tc>
          <w:tcPr>
            <w:tcW w:w="4168" w:type="pct"/>
            <w:shd w:val="clear" w:color="auto" w:fill="auto"/>
            <w:vAlign w:val="center"/>
          </w:tcPr>
          <w:p w14:paraId="6D640594" w14:textId="77777777" w:rsidR="006C4306" w:rsidRPr="00717268" w:rsidRDefault="006C4306" w:rsidP="00F561E7">
            <w:pPr>
              <w:spacing w:after="0"/>
              <w:jc w:val="both"/>
              <w:rPr>
                <w:rFonts w:cstheme="minorHAnsi"/>
                <w:sz w:val="18"/>
                <w:szCs w:val="18"/>
              </w:rPr>
            </w:pPr>
            <w:r w:rsidRPr="00757835">
              <w:rPr>
                <w:rFonts w:cstheme="minorHAnsi"/>
                <w:sz w:val="18"/>
                <w:szCs w:val="18"/>
              </w:rPr>
              <w:t>Enti di Formazione accreditati</w:t>
            </w:r>
          </w:p>
        </w:tc>
      </w:tr>
      <w:tr w:rsidR="006C4306" w:rsidRPr="00717268" w14:paraId="0165190A" w14:textId="77777777" w:rsidTr="00B64255">
        <w:trPr>
          <w:trHeight w:val="127"/>
        </w:trPr>
        <w:tc>
          <w:tcPr>
            <w:tcW w:w="832" w:type="pct"/>
            <w:shd w:val="clear" w:color="auto" w:fill="auto"/>
            <w:vAlign w:val="center"/>
          </w:tcPr>
          <w:p w14:paraId="2578C680"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2</w:t>
            </w:r>
          </w:p>
        </w:tc>
        <w:tc>
          <w:tcPr>
            <w:tcW w:w="4168" w:type="pct"/>
            <w:shd w:val="clear" w:color="auto" w:fill="auto"/>
            <w:vAlign w:val="center"/>
          </w:tcPr>
          <w:p w14:paraId="2563D167" w14:textId="77777777" w:rsidR="006C4306" w:rsidRPr="00717268" w:rsidRDefault="006C4306" w:rsidP="00F561E7">
            <w:pPr>
              <w:spacing w:after="0"/>
              <w:jc w:val="both"/>
              <w:rPr>
                <w:rFonts w:cstheme="minorHAnsi"/>
                <w:sz w:val="18"/>
                <w:szCs w:val="18"/>
              </w:rPr>
            </w:pPr>
            <w:r w:rsidRPr="00757835">
              <w:rPr>
                <w:rFonts w:cstheme="minorHAnsi"/>
                <w:sz w:val="18"/>
                <w:szCs w:val="18"/>
              </w:rPr>
              <w:t>Soggetti prestatori di consulenza</w:t>
            </w:r>
          </w:p>
        </w:tc>
      </w:tr>
      <w:tr w:rsidR="006C4306" w:rsidRPr="00717268" w14:paraId="39AEB750" w14:textId="77777777" w:rsidTr="00B64255">
        <w:trPr>
          <w:trHeight w:val="127"/>
        </w:trPr>
        <w:tc>
          <w:tcPr>
            <w:tcW w:w="832" w:type="pct"/>
            <w:shd w:val="clear" w:color="auto" w:fill="auto"/>
            <w:vAlign w:val="center"/>
          </w:tcPr>
          <w:p w14:paraId="1E7E4616"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3</w:t>
            </w:r>
          </w:p>
        </w:tc>
        <w:tc>
          <w:tcPr>
            <w:tcW w:w="4168" w:type="pct"/>
            <w:shd w:val="clear" w:color="auto" w:fill="auto"/>
            <w:vAlign w:val="center"/>
          </w:tcPr>
          <w:p w14:paraId="6D538F56" w14:textId="77777777" w:rsidR="006C4306" w:rsidRPr="00717268" w:rsidRDefault="006C4306" w:rsidP="00F561E7">
            <w:pPr>
              <w:spacing w:after="0"/>
              <w:jc w:val="both"/>
              <w:rPr>
                <w:rFonts w:cstheme="minorHAnsi"/>
                <w:sz w:val="18"/>
                <w:szCs w:val="18"/>
              </w:rPr>
            </w:pPr>
            <w:r w:rsidRPr="00757835">
              <w:rPr>
                <w:rFonts w:cstheme="minorHAnsi"/>
                <w:sz w:val="18"/>
                <w:szCs w:val="18"/>
              </w:rPr>
              <w:t>Enti di ricerca, Università e Scuole di studi superiori universitari pubblici e privati</w:t>
            </w:r>
          </w:p>
        </w:tc>
      </w:tr>
      <w:tr w:rsidR="006C4306" w:rsidRPr="00717268" w14:paraId="42DD8486" w14:textId="77777777" w:rsidTr="00B64255">
        <w:trPr>
          <w:trHeight w:val="127"/>
        </w:trPr>
        <w:tc>
          <w:tcPr>
            <w:tcW w:w="832" w:type="pct"/>
            <w:shd w:val="clear" w:color="auto" w:fill="auto"/>
            <w:vAlign w:val="center"/>
          </w:tcPr>
          <w:p w14:paraId="7EBB4ADB"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4</w:t>
            </w:r>
          </w:p>
        </w:tc>
        <w:tc>
          <w:tcPr>
            <w:tcW w:w="4168" w:type="pct"/>
            <w:shd w:val="clear" w:color="auto" w:fill="auto"/>
            <w:vAlign w:val="center"/>
          </w:tcPr>
          <w:p w14:paraId="7233A8BE" w14:textId="77777777" w:rsidR="006C4306" w:rsidRPr="00717268" w:rsidRDefault="006C4306" w:rsidP="00F561E7">
            <w:pPr>
              <w:spacing w:after="0"/>
              <w:jc w:val="both"/>
              <w:rPr>
                <w:rFonts w:cstheme="minorHAnsi"/>
                <w:sz w:val="18"/>
                <w:szCs w:val="18"/>
              </w:rPr>
            </w:pPr>
            <w:r w:rsidRPr="00757835">
              <w:rPr>
                <w:rFonts w:cstheme="minorHAnsi"/>
                <w:sz w:val="18"/>
                <w:szCs w:val="18"/>
              </w:rPr>
              <w:t>Istituti Tecnici Superiori</w:t>
            </w:r>
          </w:p>
        </w:tc>
      </w:tr>
      <w:tr w:rsidR="006C4306" w:rsidRPr="00717268" w14:paraId="6BA8448B" w14:textId="77777777" w:rsidTr="00B64255">
        <w:trPr>
          <w:trHeight w:val="127"/>
        </w:trPr>
        <w:tc>
          <w:tcPr>
            <w:tcW w:w="832" w:type="pct"/>
            <w:shd w:val="clear" w:color="auto" w:fill="auto"/>
            <w:vAlign w:val="center"/>
          </w:tcPr>
          <w:p w14:paraId="4731DA20"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5</w:t>
            </w:r>
          </w:p>
        </w:tc>
        <w:tc>
          <w:tcPr>
            <w:tcW w:w="4168" w:type="pct"/>
            <w:shd w:val="clear" w:color="auto" w:fill="auto"/>
            <w:vAlign w:val="center"/>
          </w:tcPr>
          <w:p w14:paraId="5E89E879" w14:textId="77777777" w:rsidR="006C4306" w:rsidRPr="00757835" w:rsidRDefault="006C4306" w:rsidP="00F561E7">
            <w:pPr>
              <w:spacing w:after="0"/>
              <w:jc w:val="both"/>
              <w:rPr>
                <w:rFonts w:cstheme="minorHAnsi"/>
                <w:sz w:val="18"/>
                <w:szCs w:val="18"/>
              </w:rPr>
            </w:pPr>
            <w:r>
              <w:rPr>
                <w:rFonts w:cstheme="minorHAnsi"/>
                <w:sz w:val="18"/>
                <w:szCs w:val="18"/>
              </w:rPr>
              <w:t>Istituti di istruzione tecnici e professionali</w:t>
            </w:r>
          </w:p>
        </w:tc>
      </w:tr>
      <w:tr w:rsidR="006C4306" w:rsidRPr="00717268" w14:paraId="778D109C" w14:textId="77777777" w:rsidTr="00B64255">
        <w:trPr>
          <w:trHeight w:val="127"/>
        </w:trPr>
        <w:tc>
          <w:tcPr>
            <w:tcW w:w="832" w:type="pct"/>
            <w:shd w:val="clear" w:color="auto" w:fill="auto"/>
            <w:vAlign w:val="center"/>
          </w:tcPr>
          <w:p w14:paraId="315A797D"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6</w:t>
            </w:r>
          </w:p>
        </w:tc>
        <w:tc>
          <w:tcPr>
            <w:tcW w:w="4168" w:type="pct"/>
            <w:shd w:val="clear" w:color="auto" w:fill="auto"/>
            <w:vAlign w:val="center"/>
          </w:tcPr>
          <w:p w14:paraId="76F386F3" w14:textId="77777777" w:rsidR="006C4306" w:rsidRPr="00717268" w:rsidRDefault="006C4306" w:rsidP="00F561E7">
            <w:pPr>
              <w:spacing w:after="0"/>
              <w:jc w:val="both"/>
              <w:rPr>
                <w:rFonts w:cstheme="minorHAnsi"/>
                <w:sz w:val="18"/>
                <w:szCs w:val="18"/>
              </w:rPr>
            </w:pPr>
            <w:r w:rsidRPr="00757835">
              <w:rPr>
                <w:rFonts w:cstheme="minorHAnsi"/>
                <w:sz w:val="18"/>
                <w:szCs w:val="18"/>
              </w:rPr>
              <w:t>Altri soggetti pubblici e privati attivi nell’ambito dell’AKIS</w:t>
            </w:r>
          </w:p>
        </w:tc>
      </w:tr>
      <w:tr w:rsidR="006C4306" w:rsidRPr="00717268" w14:paraId="5AB29C70" w14:textId="77777777" w:rsidTr="00B64255">
        <w:trPr>
          <w:trHeight w:val="127"/>
        </w:trPr>
        <w:tc>
          <w:tcPr>
            <w:tcW w:w="832" w:type="pct"/>
            <w:shd w:val="clear" w:color="auto" w:fill="auto"/>
            <w:vAlign w:val="center"/>
          </w:tcPr>
          <w:p w14:paraId="79C32615" w14:textId="77777777" w:rsidR="006C4306" w:rsidRPr="0095003D" w:rsidRDefault="006C4306" w:rsidP="00F561E7">
            <w:pPr>
              <w:spacing w:after="0"/>
              <w:jc w:val="center"/>
              <w:rPr>
                <w:rFonts w:cstheme="minorHAnsi"/>
                <w:b/>
                <w:bCs/>
                <w:sz w:val="18"/>
                <w:szCs w:val="18"/>
                <w:highlight w:val="green"/>
              </w:rPr>
            </w:pPr>
            <w:r w:rsidRPr="0095003D">
              <w:rPr>
                <w:rFonts w:cstheme="minorHAnsi"/>
                <w:b/>
                <w:bCs/>
                <w:sz w:val="18"/>
                <w:szCs w:val="18"/>
                <w:highlight w:val="green"/>
              </w:rPr>
              <w:t>7</w:t>
            </w:r>
          </w:p>
        </w:tc>
        <w:tc>
          <w:tcPr>
            <w:tcW w:w="4168" w:type="pct"/>
            <w:shd w:val="clear" w:color="auto" w:fill="auto"/>
            <w:vAlign w:val="center"/>
          </w:tcPr>
          <w:p w14:paraId="4E98E5BE" w14:textId="77777777" w:rsidR="006C4306" w:rsidRPr="00717268" w:rsidRDefault="006C4306" w:rsidP="00F561E7">
            <w:pPr>
              <w:spacing w:after="0"/>
              <w:jc w:val="both"/>
              <w:rPr>
                <w:rFonts w:cstheme="minorHAnsi"/>
                <w:sz w:val="18"/>
                <w:szCs w:val="18"/>
              </w:rPr>
            </w:pPr>
            <w:r w:rsidRPr="00757835">
              <w:rPr>
                <w:rFonts w:cstheme="minorHAnsi"/>
                <w:sz w:val="18"/>
                <w:szCs w:val="18"/>
              </w:rPr>
              <w:t>Regioni e Province autonome anche attraverso i loro Enti strumentali, Agenzie e Società in house</w:t>
            </w:r>
          </w:p>
        </w:tc>
      </w:tr>
      <w:tr w:rsidR="006C4306" w:rsidRPr="00167EA2" w14:paraId="5472EA88" w14:textId="77777777" w:rsidTr="00B64255">
        <w:tc>
          <w:tcPr>
            <w:tcW w:w="5000" w:type="pct"/>
            <w:gridSpan w:val="2"/>
            <w:shd w:val="clear" w:color="auto" w:fill="008E40"/>
          </w:tcPr>
          <w:p w14:paraId="11285C8B"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w:t>
            </w:r>
            <w:r w:rsidRPr="00167EA2">
              <w:rPr>
                <w:rFonts w:cstheme="minorHAnsi"/>
                <w:b/>
                <w:bCs/>
                <w:color w:val="FFFFFF" w:themeColor="background1"/>
                <w:sz w:val="18"/>
                <w:szCs w:val="18"/>
              </w:rPr>
              <w:t xml:space="preserve"> di ammissibilità</w:t>
            </w:r>
          </w:p>
        </w:tc>
      </w:tr>
      <w:tr w:rsidR="006C4306" w:rsidRPr="00167EA2" w14:paraId="6DB20DEA" w14:textId="77777777" w:rsidTr="00B64255">
        <w:tc>
          <w:tcPr>
            <w:tcW w:w="832" w:type="pct"/>
            <w:shd w:val="clear" w:color="auto" w:fill="A7D9A3"/>
          </w:tcPr>
          <w:p w14:paraId="579C396C"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1F53D228"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697077F8" w14:textId="77777777" w:rsidTr="00B64255">
        <w:trPr>
          <w:trHeight w:val="127"/>
        </w:trPr>
        <w:tc>
          <w:tcPr>
            <w:tcW w:w="832" w:type="pct"/>
            <w:shd w:val="clear" w:color="auto" w:fill="auto"/>
            <w:vAlign w:val="center"/>
          </w:tcPr>
          <w:p w14:paraId="62CCAB7D"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shd w:val="clear" w:color="auto" w:fill="auto"/>
            <w:vAlign w:val="center"/>
          </w:tcPr>
          <w:p w14:paraId="60DBC063" w14:textId="77777777" w:rsidR="006C4306" w:rsidRPr="00881106" w:rsidRDefault="006C4306" w:rsidP="00F561E7">
            <w:pPr>
              <w:spacing w:after="0"/>
              <w:rPr>
                <w:rFonts w:cstheme="minorHAnsi"/>
                <w:b/>
                <w:bCs/>
                <w:sz w:val="18"/>
                <w:szCs w:val="18"/>
              </w:rPr>
            </w:pPr>
            <w:r w:rsidRPr="00700099">
              <w:rPr>
                <w:rFonts w:cstheme="minorHAnsi"/>
                <w:sz w:val="18"/>
                <w:szCs w:val="18"/>
              </w:rPr>
              <w:t>Demarcazione con attività di informazione previste nelle OCM</w:t>
            </w:r>
          </w:p>
        </w:tc>
      </w:tr>
    </w:tbl>
    <w:p w14:paraId="1AB7556A" w14:textId="77777777" w:rsidR="006C4306" w:rsidRDefault="006C4306" w:rsidP="006C4306">
      <w:pPr>
        <w:spacing w:after="0"/>
      </w:pPr>
    </w:p>
    <w:p w14:paraId="065481B4"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730080B9" w14:textId="77777777" w:rsidR="006C4306" w:rsidRPr="00304590" w:rsidRDefault="006C4306" w:rsidP="006C4306">
      <w:pPr>
        <w:jc w:val="both"/>
        <w:rPr>
          <w:sz w:val="20"/>
          <w:szCs w:val="20"/>
        </w:rPr>
      </w:pPr>
      <w:r w:rsidRPr="00304590">
        <w:rPr>
          <w:sz w:val="20"/>
          <w:szCs w:val="20"/>
        </w:rPr>
        <w:t>Sono ammissibili le spese di progettazione, coordinamento e realizzazione dell’intervento.</w:t>
      </w:r>
    </w:p>
    <w:p w14:paraId="75572B18" w14:textId="77777777" w:rsidR="006C4306" w:rsidRPr="00C53796" w:rsidRDefault="006C4306" w:rsidP="006C4306">
      <w:pPr>
        <w:spacing w:after="0"/>
      </w:pPr>
    </w:p>
    <w:p w14:paraId="2C1D3B85"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0D596BCC" w14:textId="77777777" w:rsidTr="00F561E7">
        <w:trPr>
          <w:trHeight w:val="275"/>
        </w:trPr>
        <w:tc>
          <w:tcPr>
            <w:tcW w:w="5000" w:type="pct"/>
            <w:gridSpan w:val="2"/>
            <w:shd w:val="clear" w:color="auto" w:fill="008E40"/>
            <w:vAlign w:val="center"/>
          </w:tcPr>
          <w:p w14:paraId="7881244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0E3C4127" w14:textId="77777777" w:rsidTr="00F561E7">
        <w:trPr>
          <w:trHeight w:val="275"/>
        </w:trPr>
        <w:tc>
          <w:tcPr>
            <w:tcW w:w="808" w:type="pct"/>
            <w:shd w:val="clear" w:color="auto" w:fill="A7D9A3"/>
            <w:vAlign w:val="center"/>
          </w:tcPr>
          <w:p w14:paraId="3A8926FC"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3AA95C0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45ED58E1" w14:textId="77777777" w:rsidTr="00F561E7">
        <w:trPr>
          <w:trHeight w:val="274"/>
        </w:trPr>
        <w:tc>
          <w:tcPr>
            <w:tcW w:w="808" w:type="pct"/>
            <w:vAlign w:val="center"/>
          </w:tcPr>
          <w:p w14:paraId="389C2905"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59DE72F7"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Garantire </w:t>
            </w:r>
            <w:r>
              <w:rPr>
                <w:rFonts w:cstheme="minorHAnsi"/>
                <w:sz w:val="18"/>
                <w:szCs w:val="18"/>
              </w:rPr>
              <w:t xml:space="preserve">il libero </w:t>
            </w:r>
            <w:r w:rsidRPr="00700099">
              <w:rPr>
                <w:rFonts w:cstheme="minorHAnsi"/>
                <w:sz w:val="18"/>
                <w:szCs w:val="18"/>
              </w:rPr>
              <w:t>accesso a tutti i potenziali destinatari</w:t>
            </w:r>
          </w:p>
        </w:tc>
      </w:tr>
      <w:tr w:rsidR="006C4306" w:rsidRPr="00700099" w14:paraId="62EC104A" w14:textId="77777777" w:rsidTr="00F561E7">
        <w:trPr>
          <w:trHeight w:val="274"/>
        </w:trPr>
        <w:tc>
          <w:tcPr>
            <w:tcW w:w="808" w:type="pct"/>
            <w:vAlign w:val="center"/>
          </w:tcPr>
          <w:p w14:paraId="3D777FD6"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2C701540" w14:textId="77777777" w:rsidR="006C4306" w:rsidRPr="004D246B" w:rsidRDefault="006C4306" w:rsidP="00F561E7">
            <w:pPr>
              <w:spacing w:after="0"/>
              <w:jc w:val="both"/>
              <w:rPr>
                <w:rFonts w:cstheme="minorHAnsi"/>
                <w:sz w:val="18"/>
                <w:szCs w:val="18"/>
              </w:rPr>
            </w:pPr>
            <w:r w:rsidRPr="00700099">
              <w:rPr>
                <w:rFonts w:cstheme="minorHAnsi"/>
                <w:sz w:val="18"/>
                <w:szCs w:val="18"/>
              </w:rPr>
              <w:t>Mantenere i requisiti di ammissibilità per tutta la durata dell’operazione</w:t>
            </w:r>
          </w:p>
        </w:tc>
      </w:tr>
      <w:tr w:rsidR="006C4306" w:rsidRPr="00700099" w14:paraId="60B9092E" w14:textId="77777777" w:rsidTr="00F561E7">
        <w:trPr>
          <w:trHeight w:val="274"/>
        </w:trPr>
        <w:tc>
          <w:tcPr>
            <w:tcW w:w="808" w:type="pct"/>
            <w:vAlign w:val="center"/>
          </w:tcPr>
          <w:p w14:paraId="1539D122"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IM03</w:t>
            </w:r>
          </w:p>
        </w:tc>
        <w:tc>
          <w:tcPr>
            <w:tcW w:w="4192" w:type="pct"/>
            <w:vAlign w:val="center"/>
          </w:tcPr>
          <w:p w14:paraId="6618CE8E" w14:textId="77777777" w:rsidR="006C4306" w:rsidRPr="004D246B" w:rsidRDefault="006C4306" w:rsidP="00F561E7">
            <w:pPr>
              <w:spacing w:after="0"/>
              <w:jc w:val="both"/>
              <w:rPr>
                <w:rFonts w:cstheme="minorHAnsi"/>
                <w:sz w:val="18"/>
                <w:szCs w:val="18"/>
              </w:rPr>
            </w:pPr>
            <w:r w:rsidRPr="00700099">
              <w:rPr>
                <w:rFonts w:cstheme="minorHAnsi"/>
                <w:sz w:val="18"/>
                <w:szCs w:val="18"/>
              </w:rPr>
              <w:t>Garantire l’assenza di conflitto di interesse nell’attività realizzata</w:t>
            </w:r>
          </w:p>
        </w:tc>
      </w:tr>
      <w:tr w:rsidR="006C4306" w:rsidRPr="00700099" w14:paraId="283D528B" w14:textId="77777777" w:rsidTr="00F561E7">
        <w:tc>
          <w:tcPr>
            <w:tcW w:w="5000" w:type="pct"/>
            <w:gridSpan w:val="2"/>
            <w:shd w:val="clear" w:color="auto" w:fill="008E40"/>
            <w:vAlign w:val="center"/>
          </w:tcPr>
          <w:p w14:paraId="35A2239F"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1E0F01BE" w14:textId="77777777" w:rsidTr="00F561E7">
        <w:tc>
          <w:tcPr>
            <w:tcW w:w="808" w:type="pct"/>
            <w:shd w:val="clear" w:color="auto" w:fill="A7D9A3"/>
            <w:vAlign w:val="center"/>
          </w:tcPr>
          <w:p w14:paraId="539478C9"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01EA8C2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1C7A8E5C" w14:textId="77777777" w:rsidTr="00F561E7">
        <w:tc>
          <w:tcPr>
            <w:tcW w:w="808" w:type="pct"/>
            <w:vAlign w:val="center"/>
          </w:tcPr>
          <w:p w14:paraId="40C2A680"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1</w:t>
            </w:r>
          </w:p>
        </w:tc>
        <w:tc>
          <w:tcPr>
            <w:tcW w:w="4192" w:type="pct"/>
          </w:tcPr>
          <w:p w14:paraId="067A4A21"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95003D">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ciascun beneficiario avrà l’obbligo di fornire su un sito web ufficiale e/o sui social media, una descrizione dell'operazione compresi gli obiettivi e i risultati evidenziando il sostegno finanziario dell'Unione europea</w:t>
            </w:r>
          </w:p>
        </w:tc>
      </w:tr>
      <w:tr w:rsidR="006C4306" w:rsidRPr="00700099" w14:paraId="08E8AB95" w14:textId="77777777" w:rsidTr="00F561E7">
        <w:tc>
          <w:tcPr>
            <w:tcW w:w="808" w:type="pct"/>
            <w:vAlign w:val="center"/>
          </w:tcPr>
          <w:p w14:paraId="24B42602"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2</w:t>
            </w:r>
          </w:p>
        </w:tc>
        <w:tc>
          <w:tcPr>
            <w:tcW w:w="4192" w:type="pct"/>
          </w:tcPr>
          <w:p w14:paraId="2E22D240"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95003D">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 xml:space="preserve">ciascun beneficiario avrà l’obbligo di utilizzare l'emblema dell'Unione </w:t>
            </w:r>
            <w:r w:rsidRPr="0095003D">
              <w:rPr>
                <w:rFonts w:cstheme="minorHAnsi"/>
                <w:sz w:val="18"/>
                <w:szCs w:val="18"/>
                <w:highlight w:val="green"/>
              </w:rPr>
              <w:t>europea</w:t>
            </w:r>
            <w:r>
              <w:rPr>
                <w:rFonts w:cstheme="minorHAnsi"/>
                <w:sz w:val="18"/>
                <w:szCs w:val="18"/>
              </w:rPr>
              <w:t xml:space="preserve"> </w:t>
            </w:r>
            <w:r w:rsidRPr="00976E26">
              <w:rPr>
                <w:rFonts w:cstheme="minorHAnsi"/>
                <w:sz w:val="18"/>
                <w:szCs w:val="18"/>
              </w:rPr>
              <w:t>secondo le caratteristiche tecniche previste in tutti i materiali prodotti</w:t>
            </w:r>
          </w:p>
        </w:tc>
      </w:tr>
      <w:tr w:rsidR="006C4306" w:rsidRPr="00700099" w14:paraId="72230113" w14:textId="77777777" w:rsidTr="00F561E7">
        <w:tc>
          <w:tcPr>
            <w:tcW w:w="808" w:type="pct"/>
            <w:vAlign w:val="center"/>
          </w:tcPr>
          <w:p w14:paraId="610B2DC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04E8CD92"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bl>
    <w:p w14:paraId="43ED2818" w14:textId="77777777" w:rsidR="006C4306" w:rsidRDefault="006C4306" w:rsidP="006C4306">
      <w:pPr>
        <w:spacing w:after="0"/>
      </w:pPr>
    </w:p>
    <w:p w14:paraId="7C27F3A9" w14:textId="77777777" w:rsidR="006C4306" w:rsidRPr="00E60942" w:rsidRDefault="006C4306" w:rsidP="006C4306">
      <w:pPr>
        <w:pStyle w:val="Titolo3"/>
        <w:rPr>
          <w:rFonts w:cstheme="minorHAnsi"/>
          <w:b/>
          <w:bCs/>
        </w:rPr>
      </w:pPr>
      <w:r w:rsidRPr="00B92537">
        <w:rPr>
          <w:i/>
          <w:iCs/>
          <w:color w:val="365F91" w:themeColor="accent1" w:themeShade="BF"/>
          <w:sz w:val="22"/>
          <w:szCs w:val="22"/>
        </w:rPr>
        <w:t>Gamma del sostegn</w:t>
      </w:r>
      <w:r>
        <w:rPr>
          <w:i/>
          <w:iCs/>
          <w:color w:val="365F91" w:themeColor="accent1" w:themeShade="BF"/>
          <w:sz w:val="22"/>
          <w:szCs w:val="22"/>
        </w:rPr>
        <w:t>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072AC57C" w14:textId="77777777" w:rsidTr="00B64255">
        <w:trPr>
          <w:jc w:val="center"/>
        </w:trPr>
        <w:tc>
          <w:tcPr>
            <w:tcW w:w="2500" w:type="pct"/>
            <w:shd w:val="clear" w:color="auto" w:fill="008E40"/>
            <w:vAlign w:val="center"/>
          </w:tcPr>
          <w:p w14:paraId="23BB9D8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6F96CC5C"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54BBF86C" w14:textId="77777777" w:rsidTr="00B64255">
        <w:trPr>
          <w:jc w:val="center"/>
        </w:trPr>
        <w:tc>
          <w:tcPr>
            <w:tcW w:w="2500" w:type="pct"/>
            <w:shd w:val="clear" w:color="auto" w:fill="008E40"/>
            <w:vAlign w:val="center"/>
          </w:tcPr>
          <w:p w14:paraId="0EE6D46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48704425"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15F3248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p w14:paraId="2BCCDD6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p w14:paraId="6D579A01"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Finanziamento a tasso </w:t>
            </w:r>
            <w:r>
              <w:rPr>
                <w:rFonts w:cstheme="minorHAnsi"/>
                <w:sz w:val="18"/>
                <w:szCs w:val="18"/>
              </w:rPr>
              <w:t>fisso</w:t>
            </w:r>
            <w:r w:rsidRPr="00700099">
              <w:rPr>
                <w:rFonts w:cstheme="minorHAnsi"/>
                <w:sz w:val="18"/>
                <w:szCs w:val="18"/>
              </w:rPr>
              <w:t xml:space="preserve"> </w:t>
            </w:r>
          </w:p>
        </w:tc>
      </w:tr>
      <w:tr w:rsidR="006C4306" w:rsidRPr="00700099" w14:paraId="59766B2F" w14:textId="77777777" w:rsidTr="00B64255">
        <w:trPr>
          <w:jc w:val="center"/>
        </w:trPr>
        <w:tc>
          <w:tcPr>
            <w:tcW w:w="2500" w:type="pct"/>
            <w:shd w:val="clear" w:color="auto" w:fill="008E40"/>
            <w:vAlign w:val="center"/>
          </w:tcPr>
          <w:p w14:paraId="4A361BFA"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18DC305F"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438" w:type="pct"/>
            <w:vAlign w:val="center"/>
          </w:tcPr>
          <w:p w14:paraId="52386B3A" w14:textId="77777777" w:rsidR="006C4306" w:rsidRPr="00700099" w:rsidRDefault="006C4306" w:rsidP="00F561E7">
            <w:pPr>
              <w:spacing w:after="0"/>
              <w:jc w:val="center"/>
              <w:rPr>
                <w:rFonts w:cstheme="minorHAnsi"/>
                <w:sz w:val="18"/>
                <w:szCs w:val="18"/>
              </w:rPr>
            </w:pPr>
            <w:r w:rsidRPr="00700099">
              <w:rPr>
                <w:rFonts w:cstheme="minorHAnsi"/>
                <w:sz w:val="18"/>
                <w:szCs w:val="18"/>
              </w:rPr>
              <w:t>80%</w:t>
            </w:r>
          </w:p>
        </w:tc>
      </w:tr>
      <w:tr w:rsidR="006C4306" w:rsidRPr="00700099" w14:paraId="7CDE729F" w14:textId="77777777" w:rsidTr="00B64255">
        <w:trPr>
          <w:jc w:val="center"/>
        </w:trPr>
        <w:tc>
          <w:tcPr>
            <w:tcW w:w="2500" w:type="pct"/>
            <w:shd w:val="clear" w:color="auto" w:fill="008E40"/>
            <w:vAlign w:val="center"/>
          </w:tcPr>
          <w:p w14:paraId="2EFABF1F"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6482C1F4"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0757A89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48EBD231"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19EB8F2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6A30D778" w14:textId="77777777" w:rsidTr="00B64255">
        <w:trPr>
          <w:jc w:val="center"/>
        </w:trPr>
        <w:tc>
          <w:tcPr>
            <w:tcW w:w="2500" w:type="pct"/>
            <w:shd w:val="clear" w:color="auto" w:fill="008E40"/>
            <w:vAlign w:val="center"/>
          </w:tcPr>
          <w:p w14:paraId="7CE04035"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420C3A99"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No</w:t>
            </w:r>
          </w:p>
        </w:tc>
      </w:tr>
    </w:tbl>
    <w:p w14:paraId="6EC71944" w14:textId="77777777" w:rsidR="006C4306" w:rsidRPr="00700099" w:rsidRDefault="006C4306" w:rsidP="006C4306">
      <w:pPr>
        <w:spacing w:after="0"/>
        <w:rPr>
          <w:rFonts w:cstheme="minorHAnsi"/>
        </w:rPr>
      </w:pPr>
    </w:p>
    <w:p w14:paraId="67213D83" w14:textId="77777777" w:rsidR="006C4306" w:rsidRPr="007F3EEA" w:rsidRDefault="006C4306" w:rsidP="006C4306">
      <w:pPr>
        <w:pStyle w:val="Titolo3"/>
        <w:rPr>
          <w:i/>
          <w:iCs/>
          <w:color w:val="365F91" w:themeColor="accent1" w:themeShade="BF"/>
          <w:sz w:val="22"/>
          <w:szCs w:val="22"/>
        </w:rPr>
      </w:pPr>
      <w:r w:rsidRPr="007F3EEA">
        <w:rPr>
          <w:i/>
          <w:iCs/>
          <w:color w:val="365F91" w:themeColor="accent1" w:themeShade="BF"/>
          <w:sz w:val="22"/>
          <w:szCs w:val="22"/>
        </w:rPr>
        <w:t>Partecipazione della scheda di intervento a progetti integrati (LEADER, Misure di cooperazione, etc.)</w:t>
      </w:r>
    </w:p>
    <w:p w14:paraId="0141B584"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LEADER: Sì, </w:t>
      </w:r>
      <w:r w:rsidRPr="002F3E7F">
        <w:rPr>
          <w:rFonts w:cstheme="minorHAnsi"/>
          <w:sz w:val="20"/>
          <w:szCs w:val="20"/>
          <w:highlight w:val="green"/>
        </w:rPr>
        <w:t>l’intervento SRH04 di cui al PSP 2023-27 è attivabile anche in ambito LEADER.</w:t>
      </w:r>
    </w:p>
    <w:p w14:paraId="50DD4425" w14:textId="77777777" w:rsidR="006C4306" w:rsidRPr="002F3E7F" w:rsidRDefault="006C4306" w:rsidP="006C4306">
      <w:pPr>
        <w:spacing w:after="0"/>
        <w:jc w:val="both"/>
        <w:rPr>
          <w:rFonts w:cstheme="minorHAnsi"/>
          <w:sz w:val="20"/>
          <w:szCs w:val="20"/>
        </w:rPr>
      </w:pPr>
      <w:r w:rsidRPr="002F3E7F">
        <w:rPr>
          <w:rFonts w:cstheme="minorHAnsi"/>
          <w:sz w:val="20"/>
          <w:szCs w:val="20"/>
        </w:rPr>
        <w:t>Cooperazione: Sì. L’intervento può essere attivato anche nell’ambito di progetti di cooperazione.</w:t>
      </w:r>
    </w:p>
    <w:p w14:paraId="538C2C50" w14:textId="77777777" w:rsidR="006C4306" w:rsidRDefault="006C4306" w:rsidP="006C4306">
      <w:pPr>
        <w:jc w:val="both"/>
        <w:rPr>
          <w:rFonts w:cstheme="minorHAnsi"/>
          <w:b/>
          <w:bCs/>
        </w:rPr>
      </w:pPr>
    </w:p>
    <w:p w14:paraId="438CDB72" w14:textId="77777777" w:rsidR="006C4306" w:rsidRDefault="006C4306" w:rsidP="006C4306">
      <w:pPr>
        <w:jc w:val="both"/>
        <w:rPr>
          <w:rFonts w:eastAsiaTheme="majorEastAsia" w:cstheme="minorHAnsi"/>
          <w:b/>
          <w:bCs/>
          <w:color w:val="008000"/>
          <w:sz w:val="26"/>
          <w:szCs w:val="26"/>
        </w:rPr>
      </w:pPr>
      <w:r>
        <w:rPr>
          <w:rFonts w:cstheme="minorHAnsi"/>
          <w:b/>
          <w:bCs/>
        </w:rPr>
        <w:br w:type="page"/>
      </w:r>
    </w:p>
    <w:p w14:paraId="0DCB6ADA" w14:textId="77777777" w:rsidR="006C4306" w:rsidRPr="00E915BB" w:rsidRDefault="006C4306" w:rsidP="006C4306">
      <w:pPr>
        <w:pStyle w:val="Titolo2"/>
        <w:rPr>
          <w:rFonts w:asciiTheme="minorHAnsi" w:hAnsiTheme="minorHAnsi" w:cstheme="minorHAnsi"/>
          <w:b/>
          <w:bCs/>
        </w:rPr>
      </w:pPr>
      <w:bookmarkStart w:id="176" w:name="_Toc133425245"/>
      <w:r w:rsidRPr="00E915BB">
        <w:rPr>
          <w:rFonts w:asciiTheme="minorHAnsi" w:hAnsiTheme="minorHAnsi" w:cstheme="minorHAnsi"/>
          <w:b/>
          <w:bCs/>
        </w:rPr>
        <w:t>SRH05</w:t>
      </w:r>
      <w:r>
        <w:rPr>
          <w:rFonts w:asciiTheme="minorHAnsi" w:hAnsiTheme="minorHAnsi" w:cstheme="minorHAnsi"/>
          <w:b/>
          <w:bCs/>
        </w:rPr>
        <w:t xml:space="preserve"> - </w:t>
      </w:r>
      <w:r w:rsidRPr="004434E8">
        <w:rPr>
          <w:rFonts w:asciiTheme="minorHAnsi" w:hAnsiTheme="minorHAnsi" w:cstheme="minorHAnsi"/>
          <w:b/>
          <w:bCs/>
        </w:rPr>
        <w:t>Azioni dimostrative per il settore agricolo, forestale e</w:t>
      </w:r>
      <w:r>
        <w:rPr>
          <w:rFonts w:asciiTheme="minorHAnsi" w:hAnsiTheme="minorHAnsi" w:cstheme="minorHAnsi"/>
          <w:b/>
          <w:bCs/>
        </w:rPr>
        <w:t>d</w:t>
      </w:r>
      <w:r w:rsidRPr="004434E8">
        <w:rPr>
          <w:rFonts w:asciiTheme="minorHAnsi" w:hAnsiTheme="minorHAnsi" w:cstheme="minorHAnsi"/>
          <w:b/>
          <w:bCs/>
        </w:rPr>
        <w:t xml:space="preserve"> i territori rurali</w:t>
      </w:r>
      <w:bookmarkEnd w:id="176"/>
    </w:p>
    <w:p w14:paraId="4FCED6C8" w14:textId="77777777" w:rsidR="006C4306" w:rsidRDefault="006C4306" w:rsidP="006C4306">
      <w:pPr>
        <w:pStyle w:val="Titolo3"/>
        <w:rPr>
          <w:i/>
          <w:iCs/>
          <w:sz w:val="22"/>
          <w:szCs w:val="22"/>
        </w:rPr>
      </w:pPr>
      <w:r>
        <w:rPr>
          <w:i/>
          <w:iCs/>
          <w:sz w:val="22"/>
          <w:szCs w:val="22"/>
        </w:rPr>
        <w:t>Descrizione</w:t>
      </w:r>
    </w:p>
    <w:p w14:paraId="4D12893A" w14:textId="77777777" w:rsidR="006C4306" w:rsidRDefault="006C4306" w:rsidP="006C4306">
      <w:pPr>
        <w:spacing w:before="40" w:after="40"/>
        <w:jc w:val="both"/>
        <w:rPr>
          <w:noProof/>
          <w:sz w:val="20"/>
          <w:szCs w:val="20"/>
        </w:rPr>
      </w:pPr>
      <w:r w:rsidRPr="007A00AF">
        <w:rPr>
          <w:noProof/>
          <w:sz w:val="20"/>
          <w:szCs w:val="20"/>
        </w:rPr>
        <w:t xml:space="preserve">L’intervento è finalizzato a sostenere progetti dimostrativi in grado di favorire il rafforzamento e lo scambio di conoscenze a favore degli addetti dei settori agricolo, forestale, degli altri soggetti pubblici e privati e dei gestori del territorio operanti nelle zone rurali e, più in generale, dei cittadini e dei consumatori mediante la verifica diretta, in presenza o a distanza, delle opportunità offerte dalle innovazioni e dai risultati della </w:t>
      </w:r>
      <w:r w:rsidRPr="00615528">
        <w:rPr>
          <w:noProof/>
          <w:sz w:val="20"/>
          <w:szCs w:val="20"/>
        </w:rPr>
        <w:t xml:space="preserve">ricerca. </w:t>
      </w:r>
    </w:p>
    <w:p w14:paraId="5B27565A" w14:textId="77777777" w:rsidR="006C4306" w:rsidRDefault="006C4306" w:rsidP="006C4306">
      <w:pPr>
        <w:spacing w:before="40" w:after="40"/>
        <w:jc w:val="both"/>
        <w:rPr>
          <w:noProof/>
          <w:sz w:val="20"/>
          <w:szCs w:val="20"/>
        </w:rPr>
      </w:pPr>
      <w:r w:rsidRPr="00BF5503">
        <w:rPr>
          <w:noProof/>
          <w:sz w:val="20"/>
          <w:szCs w:val="20"/>
          <w:highlight w:val="green"/>
        </w:rPr>
        <w:t>Le attività dimostrative consistono nella realizzazione, ad esempio, di prove in campo e operative, attività di collaudo, esercitazioni finalizzate alla divulgazione di innovazioni tecnologiche, tecniche di processo, di prodotto, organizzative, ecc., inerenti al settore agroalimentare e forestale in termini produttivi, sociali e ambientali e le azioni connesse alla dimostrazione (visite, open day, seminari, webinar, ecc.). La dimostrazione è ospitata da aziende in condizioni produttive reali e presso centri sperimentali, anche utilizzando strumenti virtuali e “on-line” per comunicare con gli utenti</w:t>
      </w:r>
      <w:r w:rsidRPr="00BF5503">
        <w:rPr>
          <w:noProof/>
          <w:sz w:val="20"/>
          <w:szCs w:val="20"/>
        </w:rPr>
        <w:t>.</w:t>
      </w:r>
    </w:p>
    <w:p w14:paraId="0F28A433" w14:textId="77777777" w:rsidR="006C4306" w:rsidRDefault="006C4306" w:rsidP="006C4306">
      <w:pPr>
        <w:spacing w:before="40" w:after="40"/>
        <w:jc w:val="both"/>
        <w:rPr>
          <w:noProof/>
          <w:sz w:val="20"/>
          <w:szCs w:val="20"/>
        </w:rPr>
      </w:pPr>
      <w:r w:rsidRPr="00615528">
        <w:rPr>
          <w:noProof/>
          <w:sz w:val="20"/>
          <w:szCs w:val="20"/>
        </w:rPr>
        <w:t xml:space="preserve">Per accedere al finanziamento, le attività dovranno essere organizzate in progetti di </w:t>
      </w:r>
      <w:r w:rsidRPr="00EC1AA5">
        <w:rPr>
          <w:noProof/>
          <w:sz w:val="20"/>
          <w:szCs w:val="20"/>
          <w:highlight w:val="green"/>
        </w:rPr>
        <w:t>dimostrazione che saranno successivamente selezionati.</w:t>
      </w:r>
    </w:p>
    <w:p w14:paraId="252FE26A" w14:textId="77777777" w:rsidR="006C4306" w:rsidRPr="00853893" w:rsidRDefault="006C4306" w:rsidP="006C4306">
      <w:pPr>
        <w:spacing w:after="0"/>
      </w:pPr>
    </w:p>
    <w:p w14:paraId="390DC497" w14:textId="77777777" w:rsidR="006C4306" w:rsidRPr="00684AD4" w:rsidRDefault="006C4306" w:rsidP="006C4306">
      <w:pPr>
        <w:pStyle w:val="Titolo3"/>
        <w:rPr>
          <w:i/>
          <w:iCs/>
          <w:sz w:val="22"/>
          <w:szCs w:val="22"/>
        </w:rPr>
      </w:pPr>
      <w:r w:rsidRPr="00684AD4">
        <w:rPr>
          <w:i/>
          <w:iCs/>
          <w:sz w:val="22"/>
          <w:szCs w:val="22"/>
        </w:rPr>
        <w:t>Dotazione finanziaria</w:t>
      </w:r>
    </w:p>
    <w:tbl>
      <w:tblPr>
        <w:tblStyle w:val="Grigliatabella"/>
        <w:tblW w:w="5000" w:type="pct"/>
        <w:tblLook w:val="04A0" w:firstRow="1" w:lastRow="0" w:firstColumn="1" w:lastColumn="0" w:noHBand="0" w:noVBand="1"/>
      </w:tblPr>
      <w:tblGrid>
        <w:gridCol w:w="1616"/>
        <w:gridCol w:w="732"/>
        <w:gridCol w:w="1235"/>
        <w:gridCol w:w="1113"/>
        <w:gridCol w:w="2578"/>
        <w:gridCol w:w="1334"/>
        <w:gridCol w:w="765"/>
        <w:gridCol w:w="767"/>
      </w:tblGrid>
      <w:tr w:rsidR="006C4306" w:rsidRPr="004434E8" w14:paraId="1DB79777" w14:textId="77777777" w:rsidTr="00702AB3">
        <w:trPr>
          <w:trHeight w:val="405"/>
        </w:trPr>
        <w:tc>
          <w:tcPr>
            <w:tcW w:w="797" w:type="pct"/>
            <w:vMerge w:val="restart"/>
            <w:shd w:val="clear" w:color="auto" w:fill="008E40"/>
            <w:vAlign w:val="center"/>
          </w:tcPr>
          <w:p w14:paraId="603BA4A7" w14:textId="77777777" w:rsidR="006C4306" w:rsidRPr="004434E8" w:rsidRDefault="006C4306" w:rsidP="00F561E7">
            <w:pPr>
              <w:spacing w:after="0"/>
              <w:jc w:val="center"/>
              <w:rPr>
                <w:rFonts w:cstheme="minorHAnsi"/>
                <w:b/>
                <w:bCs/>
                <w:color w:val="002060"/>
                <w:sz w:val="18"/>
                <w:szCs w:val="18"/>
              </w:rPr>
            </w:pPr>
            <w:r w:rsidRPr="004434E8">
              <w:rPr>
                <w:rFonts w:cstheme="minorHAnsi"/>
                <w:b/>
                <w:bCs/>
                <w:color w:val="FFFFFF" w:themeColor="background1"/>
                <w:sz w:val="18"/>
                <w:szCs w:val="18"/>
              </w:rPr>
              <w:t>Codice intervento</w:t>
            </w:r>
          </w:p>
        </w:tc>
        <w:tc>
          <w:tcPr>
            <w:tcW w:w="361" w:type="pct"/>
            <w:vMerge w:val="restart"/>
            <w:vAlign w:val="center"/>
          </w:tcPr>
          <w:p w14:paraId="6B2885AA" w14:textId="77777777" w:rsidR="006C4306" w:rsidRPr="004434E8" w:rsidRDefault="006C4306" w:rsidP="00F561E7">
            <w:pPr>
              <w:spacing w:after="0"/>
              <w:jc w:val="center"/>
              <w:rPr>
                <w:rFonts w:cstheme="minorHAnsi"/>
                <w:b/>
                <w:bCs/>
                <w:sz w:val="18"/>
                <w:szCs w:val="18"/>
              </w:rPr>
            </w:pPr>
            <w:r w:rsidRPr="004434E8">
              <w:rPr>
                <w:rFonts w:cstheme="minorHAnsi"/>
                <w:b/>
                <w:bCs/>
                <w:sz w:val="18"/>
                <w:szCs w:val="18"/>
              </w:rPr>
              <w:t>SRH05</w:t>
            </w:r>
          </w:p>
        </w:tc>
        <w:tc>
          <w:tcPr>
            <w:tcW w:w="609" w:type="pct"/>
            <w:vMerge w:val="restart"/>
            <w:shd w:val="clear" w:color="auto" w:fill="008E40"/>
            <w:vAlign w:val="center"/>
          </w:tcPr>
          <w:p w14:paraId="0C9CB349" w14:textId="77777777" w:rsidR="006C4306" w:rsidRPr="004434E8" w:rsidRDefault="006C4306" w:rsidP="00F561E7">
            <w:pPr>
              <w:spacing w:after="0"/>
              <w:jc w:val="center"/>
              <w:rPr>
                <w:rFonts w:cstheme="minorHAnsi"/>
                <w:b/>
                <w:bCs/>
                <w:color w:val="002060"/>
                <w:sz w:val="18"/>
                <w:szCs w:val="18"/>
              </w:rPr>
            </w:pPr>
            <w:r w:rsidRPr="004434E8">
              <w:rPr>
                <w:rFonts w:cstheme="minorHAnsi"/>
                <w:b/>
                <w:bCs/>
                <w:color w:val="FFFFFF" w:themeColor="background1"/>
                <w:sz w:val="18"/>
                <w:szCs w:val="18"/>
              </w:rPr>
              <w:t>Titolo intervento</w:t>
            </w:r>
          </w:p>
        </w:tc>
        <w:tc>
          <w:tcPr>
            <w:tcW w:w="1820" w:type="pct"/>
            <w:gridSpan w:val="2"/>
            <w:vMerge w:val="restart"/>
            <w:vAlign w:val="center"/>
          </w:tcPr>
          <w:p w14:paraId="7296B9FA" w14:textId="77777777" w:rsidR="006C4306" w:rsidRPr="004434E8" w:rsidRDefault="006C4306" w:rsidP="00F561E7">
            <w:pPr>
              <w:spacing w:after="0"/>
              <w:jc w:val="center"/>
              <w:rPr>
                <w:rFonts w:cstheme="minorHAnsi"/>
                <w:b/>
                <w:bCs/>
                <w:sz w:val="18"/>
                <w:szCs w:val="18"/>
              </w:rPr>
            </w:pPr>
            <w:r w:rsidRPr="004434E8">
              <w:rPr>
                <w:rFonts w:cstheme="minorHAnsi"/>
                <w:b/>
                <w:bCs/>
                <w:sz w:val="18"/>
                <w:szCs w:val="18"/>
              </w:rPr>
              <w:t>Azioni dimostrative per il settore agricolo, forestale e</w:t>
            </w:r>
            <w:r>
              <w:rPr>
                <w:rFonts w:cstheme="minorHAnsi"/>
                <w:b/>
                <w:bCs/>
                <w:sz w:val="18"/>
                <w:szCs w:val="18"/>
              </w:rPr>
              <w:t>d</w:t>
            </w:r>
            <w:r w:rsidRPr="004434E8">
              <w:rPr>
                <w:rFonts w:cstheme="minorHAnsi"/>
                <w:b/>
                <w:bCs/>
                <w:sz w:val="18"/>
                <w:szCs w:val="18"/>
              </w:rPr>
              <w:t xml:space="preserve"> i territori rurali</w:t>
            </w:r>
          </w:p>
        </w:tc>
        <w:tc>
          <w:tcPr>
            <w:tcW w:w="657" w:type="pct"/>
            <w:vMerge w:val="restart"/>
            <w:shd w:val="clear" w:color="auto" w:fill="008E40"/>
            <w:vAlign w:val="center"/>
          </w:tcPr>
          <w:p w14:paraId="1B69B072" w14:textId="77777777" w:rsidR="006C4306" w:rsidRPr="004434E8" w:rsidRDefault="006C4306" w:rsidP="00F561E7">
            <w:pPr>
              <w:spacing w:after="0"/>
              <w:jc w:val="center"/>
              <w:rPr>
                <w:rFonts w:cstheme="minorHAnsi"/>
                <w:b/>
                <w:bCs/>
                <w:color w:val="FFFFFF" w:themeColor="background1"/>
                <w:sz w:val="18"/>
                <w:szCs w:val="18"/>
              </w:rPr>
            </w:pPr>
            <w:r w:rsidRPr="004434E8">
              <w:rPr>
                <w:rFonts w:cstheme="minorHAnsi"/>
                <w:b/>
                <w:bCs/>
                <w:color w:val="FFFFFF" w:themeColor="background1"/>
                <w:sz w:val="18"/>
                <w:szCs w:val="18"/>
              </w:rPr>
              <w:t>Attivato da Regione Lombardia</w:t>
            </w:r>
          </w:p>
        </w:tc>
        <w:tc>
          <w:tcPr>
            <w:tcW w:w="377" w:type="pct"/>
            <w:shd w:val="clear" w:color="auto" w:fill="92D050"/>
            <w:vAlign w:val="center"/>
          </w:tcPr>
          <w:p w14:paraId="40A2CC5F" w14:textId="77777777" w:rsidR="006C4306" w:rsidRPr="004434E8" w:rsidRDefault="006C4306" w:rsidP="00F561E7">
            <w:pPr>
              <w:spacing w:after="0"/>
              <w:jc w:val="center"/>
              <w:rPr>
                <w:rFonts w:cstheme="minorHAnsi"/>
                <w:b/>
                <w:bCs/>
                <w:color w:val="FFFFFF" w:themeColor="background1"/>
                <w:sz w:val="18"/>
                <w:szCs w:val="18"/>
              </w:rPr>
            </w:pPr>
            <w:r w:rsidRPr="004434E8">
              <w:rPr>
                <w:rFonts w:cstheme="minorHAnsi"/>
                <w:b/>
                <w:bCs/>
                <w:color w:val="FFFFFF" w:themeColor="background1"/>
                <w:sz w:val="18"/>
                <w:szCs w:val="18"/>
              </w:rPr>
              <w:t>Sì</w:t>
            </w:r>
          </w:p>
        </w:tc>
        <w:sdt>
          <w:sdtPr>
            <w:rPr>
              <w:rFonts w:cstheme="minorHAnsi"/>
            </w:rPr>
            <w:id w:val="1912652786"/>
            <w14:checkbox>
              <w14:checked w14:val="1"/>
              <w14:checkedState w14:val="2612" w14:font="MS Gothic"/>
              <w14:uncheckedState w14:val="2610" w14:font="MS Gothic"/>
            </w14:checkbox>
          </w:sdtPr>
          <w:sdtEndPr/>
          <w:sdtContent>
            <w:tc>
              <w:tcPr>
                <w:tcW w:w="380" w:type="pct"/>
                <w:vAlign w:val="center"/>
              </w:tcPr>
              <w:p w14:paraId="408732E0" w14:textId="77777777" w:rsidR="006C4306" w:rsidRPr="004434E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4434E8" w14:paraId="6867F1F3" w14:textId="77777777" w:rsidTr="00702AB3">
        <w:trPr>
          <w:trHeight w:val="405"/>
        </w:trPr>
        <w:tc>
          <w:tcPr>
            <w:tcW w:w="797" w:type="pct"/>
            <w:vMerge/>
            <w:shd w:val="clear" w:color="auto" w:fill="008E40"/>
            <w:vAlign w:val="center"/>
          </w:tcPr>
          <w:p w14:paraId="273A6CC6" w14:textId="77777777" w:rsidR="006C4306" w:rsidRPr="004434E8" w:rsidRDefault="006C4306" w:rsidP="00F561E7">
            <w:pPr>
              <w:spacing w:after="0"/>
              <w:rPr>
                <w:rFonts w:cstheme="minorHAnsi"/>
                <w:sz w:val="18"/>
                <w:szCs w:val="18"/>
              </w:rPr>
            </w:pPr>
          </w:p>
        </w:tc>
        <w:tc>
          <w:tcPr>
            <w:tcW w:w="361" w:type="pct"/>
            <w:vMerge/>
            <w:vAlign w:val="center"/>
          </w:tcPr>
          <w:p w14:paraId="076BB8C8" w14:textId="77777777" w:rsidR="006C4306" w:rsidRPr="004434E8" w:rsidRDefault="006C4306" w:rsidP="00F561E7">
            <w:pPr>
              <w:spacing w:after="0"/>
              <w:rPr>
                <w:rFonts w:cstheme="minorHAnsi"/>
                <w:sz w:val="18"/>
                <w:szCs w:val="18"/>
              </w:rPr>
            </w:pPr>
          </w:p>
        </w:tc>
        <w:tc>
          <w:tcPr>
            <w:tcW w:w="609" w:type="pct"/>
            <w:vMerge/>
            <w:shd w:val="clear" w:color="auto" w:fill="008E40"/>
            <w:vAlign w:val="center"/>
          </w:tcPr>
          <w:p w14:paraId="4A9C83C2" w14:textId="77777777" w:rsidR="006C4306" w:rsidRPr="004434E8" w:rsidRDefault="006C4306" w:rsidP="00F561E7">
            <w:pPr>
              <w:spacing w:after="0"/>
              <w:rPr>
                <w:rFonts w:cstheme="minorHAnsi"/>
                <w:sz w:val="18"/>
                <w:szCs w:val="18"/>
              </w:rPr>
            </w:pPr>
          </w:p>
        </w:tc>
        <w:tc>
          <w:tcPr>
            <w:tcW w:w="1820" w:type="pct"/>
            <w:gridSpan w:val="2"/>
            <w:vMerge/>
            <w:vAlign w:val="center"/>
          </w:tcPr>
          <w:p w14:paraId="71777EAB" w14:textId="77777777" w:rsidR="006C4306" w:rsidRPr="004434E8" w:rsidRDefault="006C4306" w:rsidP="00F561E7">
            <w:pPr>
              <w:spacing w:after="0"/>
              <w:rPr>
                <w:rFonts w:cstheme="minorHAnsi"/>
                <w:sz w:val="18"/>
                <w:szCs w:val="18"/>
              </w:rPr>
            </w:pPr>
          </w:p>
        </w:tc>
        <w:tc>
          <w:tcPr>
            <w:tcW w:w="657" w:type="pct"/>
            <w:vMerge/>
            <w:shd w:val="clear" w:color="auto" w:fill="008E40"/>
            <w:vAlign w:val="center"/>
          </w:tcPr>
          <w:p w14:paraId="1043541E" w14:textId="77777777" w:rsidR="006C4306" w:rsidRPr="004434E8" w:rsidRDefault="006C4306" w:rsidP="00F561E7">
            <w:pPr>
              <w:spacing w:after="0"/>
              <w:jc w:val="center"/>
              <w:rPr>
                <w:rFonts w:cstheme="minorHAnsi"/>
                <w:b/>
                <w:bCs/>
                <w:color w:val="FFFFFF" w:themeColor="background1"/>
                <w:sz w:val="18"/>
                <w:szCs w:val="18"/>
              </w:rPr>
            </w:pPr>
          </w:p>
        </w:tc>
        <w:tc>
          <w:tcPr>
            <w:tcW w:w="377" w:type="pct"/>
            <w:shd w:val="clear" w:color="auto" w:fill="FF0000"/>
            <w:vAlign w:val="center"/>
          </w:tcPr>
          <w:p w14:paraId="01FECF41" w14:textId="77777777" w:rsidR="006C4306" w:rsidRPr="004434E8" w:rsidRDefault="006C4306" w:rsidP="00F561E7">
            <w:pPr>
              <w:spacing w:after="0"/>
              <w:jc w:val="center"/>
              <w:rPr>
                <w:rFonts w:cstheme="minorHAnsi"/>
                <w:b/>
                <w:bCs/>
                <w:color w:val="FFFFFF" w:themeColor="background1"/>
                <w:sz w:val="18"/>
                <w:szCs w:val="18"/>
              </w:rPr>
            </w:pPr>
            <w:r w:rsidRPr="004434E8">
              <w:rPr>
                <w:rFonts w:cstheme="minorHAnsi"/>
                <w:b/>
                <w:bCs/>
                <w:color w:val="FFFFFF" w:themeColor="background1"/>
                <w:sz w:val="18"/>
                <w:szCs w:val="18"/>
              </w:rPr>
              <w:t>No</w:t>
            </w:r>
          </w:p>
        </w:tc>
        <w:sdt>
          <w:sdtPr>
            <w:rPr>
              <w:rFonts w:cstheme="minorHAnsi"/>
            </w:rPr>
            <w:id w:val="1974874287"/>
            <w14:checkbox>
              <w14:checked w14:val="0"/>
              <w14:checkedState w14:val="2612" w14:font="MS Gothic"/>
              <w14:uncheckedState w14:val="2610" w14:font="MS Gothic"/>
            </w14:checkbox>
          </w:sdtPr>
          <w:sdtEndPr/>
          <w:sdtContent>
            <w:tc>
              <w:tcPr>
                <w:tcW w:w="380" w:type="pct"/>
                <w:vAlign w:val="center"/>
              </w:tcPr>
              <w:p w14:paraId="2761A79D" w14:textId="77777777" w:rsidR="006C4306" w:rsidRPr="004434E8" w:rsidRDefault="006C4306" w:rsidP="00F561E7">
                <w:pPr>
                  <w:spacing w:after="0"/>
                  <w:jc w:val="center"/>
                  <w:rPr>
                    <w:rFonts w:cstheme="minorHAnsi"/>
                    <w:b/>
                    <w:bCs/>
                    <w:sz w:val="18"/>
                    <w:szCs w:val="18"/>
                  </w:rPr>
                </w:pPr>
                <w:r>
                  <w:rPr>
                    <w:rFonts w:ascii="MS Gothic" w:eastAsia="MS Gothic" w:hAnsi="MS Gothic" w:cstheme="minorHAnsi" w:hint="eastAsia"/>
                  </w:rPr>
                  <w:t>☐</w:t>
                </w:r>
              </w:p>
            </w:tc>
          </w:sdtContent>
        </w:sdt>
      </w:tr>
      <w:tr w:rsidR="006C4306" w:rsidRPr="004434E8" w14:paraId="55E01FD0" w14:textId="77777777" w:rsidTr="00702AB3">
        <w:trPr>
          <w:trHeight w:val="70"/>
        </w:trPr>
        <w:tc>
          <w:tcPr>
            <w:tcW w:w="1158" w:type="pct"/>
            <w:gridSpan w:val="2"/>
            <w:shd w:val="clear" w:color="auto" w:fill="008E40"/>
            <w:vAlign w:val="center"/>
          </w:tcPr>
          <w:p w14:paraId="76B9E5CB" w14:textId="77777777" w:rsidR="006C4306" w:rsidRPr="00933EF4" w:rsidRDefault="006C4306" w:rsidP="00F561E7">
            <w:pPr>
              <w:spacing w:after="0"/>
              <w:jc w:val="center"/>
              <w:rPr>
                <w:rFonts w:cstheme="minorHAnsi"/>
                <w:b/>
                <w:bCs/>
                <w:sz w:val="18"/>
                <w:szCs w:val="18"/>
                <w:lang w:val="en-GB"/>
              </w:rPr>
            </w:pPr>
            <w:r w:rsidRPr="00933EF4">
              <w:rPr>
                <w:rFonts w:cstheme="minorHAnsi"/>
                <w:b/>
                <w:bCs/>
                <w:color w:val="FFFFFF" w:themeColor="background1"/>
                <w:sz w:val="18"/>
                <w:szCs w:val="18"/>
                <w:lang w:val="en-GB"/>
              </w:rPr>
              <w:t>Spesa Pubblica</w:t>
            </w:r>
          </w:p>
        </w:tc>
        <w:tc>
          <w:tcPr>
            <w:tcW w:w="1158" w:type="pct"/>
            <w:gridSpan w:val="2"/>
            <w:vAlign w:val="center"/>
          </w:tcPr>
          <w:p w14:paraId="54B199E0" w14:textId="77777777" w:rsidR="006C4306" w:rsidRPr="004434E8" w:rsidRDefault="006C4306" w:rsidP="00F561E7">
            <w:pPr>
              <w:spacing w:after="0"/>
              <w:jc w:val="center"/>
              <w:rPr>
                <w:rFonts w:cstheme="minorHAnsi"/>
                <w:sz w:val="18"/>
                <w:szCs w:val="18"/>
                <w:lang w:val="it"/>
              </w:rPr>
            </w:pPr>
            <w:r w:rsidRPr="004434E8">
              <w:rPr>
                <w:rFonts w:cstheme="minorHAnsi"/>
                <w:sz w:val="18"/>
                <w:szCs w:val="18"/>
                <w:lang w:val="it"/>
              </w:rPr>
              <w:t>4.000.000,00</w:t>
            </w:r>
            <w:r>
              <w:rPr>
                <w:rFonts w:cstheme="minorHAnsi"/>
                <w:sz w:val="18"/>
                <w:szCs w:val="18"/>
                <w:lang w:val="it"/>
              </w:rPr>
              <w:t xml:space="preserve"> </w:t>
            </w:r>
            <w:r w:rsidRPr="004434E8">
              <w:rPr>
                <w:rFonts w:cstheme="minorHAnsi"/>
                <w:sz w:val="18"/>
                <w:szCs w:val="18"/>
                <w:lang w:val="it"/>
              </w:rPr>
              <w:t>€</w:t>
            </w:r>
          </w:p>
        </w:tc>
        <w:tc>
          <w:tcPr>
            <w:tcW w:w="1929" w:type="pct"/>
            <w:gridSpan w:val="2"/>
            <w:shd w:val="clear" w:color="auto" w:fill="008E40"/>
            <w:vAlign w:val="center"/>
          </w:tcPr>
          <w:p w14:paraId="3C690D67" w14:textId="77777777" w:rsidR="006C4306" w:rsidRPr="00933EF4" w:rsidRDefault="006C4306" w:rsidP="00F561E7">
            <w:pPr>
              <w:spacing w:after="0"/>
              <w:jc w:val="center"/>
              <w:rPr>
                <w:rFonts w:cstheme="minorHAnsi"/>
                <w:b/>
                <w:bCs/>
                <w:color w:val="FFFFFF" w:themeColor="background1"/>
                <w:sz w:val="18"/>
                <w:szCs w:val="18"/>
                <w:lang w:val="it"/>
              </w:rPr>
            </w:pPr>
            <w:r w:rsidRPr="00933EF4">
              <w:rPr>
                <w:rFonts w:cstheme="minorHAnsi"/>
                <w:b/>
                <w:bCs/>
                <w:color w:val="FFFFFF" w:themeColor="background1"/>
                <w:sz w:val="18"/>
                <w:szCs w:val="18"/>
                <w:lang w:val="en-GB"/>
              </w:rPr>
              <w:t>Contributo del FEASR</w:t>
            </w:r>
          </w:p>
        </w:tc>
        <w:tc>
          <w:tcPr>
            <w:tcW w:w="756" w:type="pct"/>
            <w:gridSpan w:val="2"/>
            <w:vAlign w:val="center"/>
          </w:tcPr>
          <w:p w14:paraId="2533F8E5" w14:textId="77777777" w:rsidR="006C4306" w:rsidRPr="004434E8" w:rsidRDefault="006C4306" w:rsidP="00F561E7">
            <w:pPr>
              <w:spacing w:after="0"/>
              <w:jc w:val="center"/>
              <w:rPr>
                <w:rFonts w:cstheme="minorHAnsi"/>
                <w:sz w:val="18"/>
                <w:szCs w:val="18"/>
                <w:lang w:val="it"/>
              </w:rPr>
            </w:pPr>
            <w:r w:rsidRPr="004434E8">
              <w:rPr>
                <w:rFonts w:cstheme="minorHAnsi"/>
                <w:sz w:val="18"/>
                <w:szCs w:val="18"/>
                <w:lang w:val="it"/>
              </w:rPr>
              <w:t>1.628.000,00</w:t>
            </w:r>
            <w:r>
              <w:rPr>
                <w:rFonts w:cstheme="minorHAnsi"/>
                <w:sz w:val="18"/>
                <w:szCs w:val="18"/>
                <w:lang w:val="it"/>
              </w:rPr>
              <w:t xml:space="preserve"> </w:t>
            </w:r>
            <w:r w:rsidRPr="004434E8">
              <w:rPr>
                <w:rFonts w:cstheme="minorHAnsi"/>
                <w:sz w:val="18"/>
                <w:szCs w:val="18"/>
                <w:lang w:val="it"/>
              </w:rPr>
              <w:t>€</w:t>
            </w:r>
          </w:p>
        </w:tc>
      </w:tr>
      <w:tr w:rsidR="006C4306" w:rsidRPr="004434E8" w14:paraId="3AE50D62" w14:textId="77777777" w:rsidTr="00702AB3">
        <w:trPr>
          <w:trHeight w:val="70"/>
        </w:trPr>
        <w:tc>
          <w:tcPr>
            <w:tcW w:w="1158" w:type="pct"/>
            <w:gridSpan w:val="2"/>
            <w:shd w:val="clear" w:color="auto" w:fill="008E40"/>
            <w:vAlign w:val="center"/>
          </w:tcPr>
          <w:p w14:paraId="1231585D" w14:textId="77777777" w:rsidR="006C4306" w:rsidRPr="004F0BB2" w:rsidRDefault="006C4306" w:rsidP="00F561E7">
            <w:pPr>
              <w:spacing w:after="0"/>
              <w:jc w:val="center"/>
              <w:rPr>
                <w:rFonts w:cstheme="minorHAnsi"/>
                <w:color w:val="FFFFFF" w:themeColor="background1"/>
                <w:sz w:val="18"/>
                <w:szCs w:val="18"/>
                <w:highlight w:val="green"/>
                <w:lang w:val="en-GB"/>
              </w:rPr>
            </w:pPr>
            <w:r w:rsidRPr="004F0BB2">
              <w:rPr>
                <w:rFonts w:cstheme="minorHAnsi"/>
                <w:b/>
                <w:bCs/>
                <w:color w:val="FFFFFF" w:themeColor="background1"/>
                <w:sz w:val="18"/>
                <w:szCs w:val="18"/>
                <w:highlight w:val="green"/>
                <w:lang w:val="en-GB"/>
              </w:rPr>
              <w:t>Indicatori di Risultato - R</w:t>
            </w:r>
          </w:p>
        </w:tc>
        <w:tc>
          <w:tcPr>
            <w:tcW w:w="1158" w:type="pct"/>
            <w:gridSpan w:val="2"/>
            <w:vAlign w:val="center"/>
          </w:tcPr>
          <w:p w14:paraId="0A17AD8C" w14:textId="77777777" w:rsidR="006C4306" w:rsidRPr="004F0BB2" w:rsidRDefault="006C4306" w:rsidP="00F561E7">
            <w:pPr>
              <w:spacing w:after="0"/>
              <w:jc w:val="center"/>
              <w:rPr>
                <w:rFonts w:cstheme="minorHAnsi"/>
                <w:sz w:val="18"/>
                <w:szCs w:val="18"/>
                <w:highlight w:val="green"/>
                <w:lang w:val="it"/>
              </w:rPr>
            </w:pPr>
            <w:r w:rsidRPr="004F0BB2">
              <w:rPr>
                <w:rFonts w:cstheme="minorHAnsi"/>
                <w:sz w:val="18"/>
                <w:szCs w:val="18"/>
                <w:highlight w:val="green"/>
                <w:lang w:val="it"/>
              </w:rPr>
              <w:t>R.1</w:t>
            </w:r>
          </w:p>
        </w:tc>
        <w:tc>
          <w:tcPr>
            <w:tcW w:w="1929" w:type="pct"/>
            <w:gridSpan w:val="2"/>
            <w:shd w:val="clear" w:color="auto" w:fill="008E40"/>
            <w:vAlign w:val="center"/>
          </w:tcPr>
          <w:p w14:paraId="49698B75" w14:textId="77777777" w:rsidR="006C4306" w:rsidRPr="004F0BB2" w:rsidRDefault="006C4306" w:rsidP="00F561E7">
            <w:pPr>
              <w:spacing w:after="0"/>
              <w:jc w:val="center"/>
              <w:rPr>
                <w:rFonts w:cstheme="minorHAnsi"/>
                <w:color w:val="FFFFFF" w:themeColor="background1"/>
                <w:sz w:val="18"/>
                <w:szCs w:val="18"/>
                <w:highlight w:val="green"/>
                <w:lang w:val="en-GB"/>
              </w:rPr>
            </w:pPr>
            <w:r w:rsidRPr="004F0BB2">
              <w:rPr>
                <w:rFonts w:cstheme="minorHAnsi"/>
                <w:b/>
                <w:bCs/>
                <w:color w:val="FFFFFF" w:themeColor="background1"/>
                <w:sz w:val="18"/>
                <w:szCs w:val="18"/>
                <w:highlight w:val="green"/>
                <w:lang w:val="en-GB"/>
              </w:rPr>
              <w:t>Indicatori di Output - O</w:t>
            </w:r>
          </w:p>
        </w:tc>
        <w:tc>
          <w:tcPr>
            <w:tcW w:w="756" w:type="pct"/>
            <w:gridSpan w:val="2"/>
            <w:vAlign w:val="center"/>
          </w:tcPr>
          <w:p w14:paraId="7117D8CC" w14:textId="77777777" w:rsidR="006C4306" w:rsidRPr="004F0BB2" w:rsidRDefault="006C4306" w:rsidP="00F561E7">
            <w:pPr>
              <w:spacing w:after="0"/>
              <w:jc w:val="center"/>
              <w:rPr>
                <w:rFonts w:cstheme="minorHAnsi"/>
                <w:sz w:val="18"/>
                <w:szCs w:val="18"/>
                <w:highlight w:val="green"/>
                <w:lang w:val="it"/>
              </w:rPr>
            </w:pPr>
            <w:r w:rsidRPr="004F0BB2">
              <w:rPr>
                <w:rFonts w:cstheme="minorHAnsi"/>
                <w:sz w:val="18"/>
                <w:szCs w:val="18"/>
                <w:highlight w:val="green"/>
                <w:lang w:val="it"/>
              </w:rPr>
              <w:t>O.33</w:t>
            </w:r>
          </w:p>
        </w:tc>
      </w:tr>
    </w:tbl>
    <w:p w14:paraId="003F4B70" w14:textId="77777777" w:rsidR="006C4306" w:rsidRDefault="006C4306" w:rsidP="006C4306">
      <w:pPr>
        <w:spacing w:after="0"/>
      </w:pPr>
    </w:p>
    <w:p w14:paraId="173DAB35"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5E3A7681" w14:textId="77777777" w:rsidTr="00F561E7">
        <w:tc>
          <w:tcPr>
            <w:tcW w:w="5000" w:type="pct"/>
            <w:gridSpan w:val="2"/>
            <w:shd w:val="clear" w:color="auto" w:fill="008E40"/>
            <w:vAlign w:val="center"/>
          </w:tcPr>
          <w:p w14:paraId="33DDC77B"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4E66152B" w14:textId="77777777" w:rsidTr="00F561E7">
        <w:tc>
          <w:tcPr>
            <w:tcW w:w="808" w:type="pct"/>
            <w:shd w:val="clear" w:color="auto" w:fill="A7D9A3"/>
            <w:vAlign w:val="center"/>
          </w:tcPr>
          <w:p w14:paraId="03E12775"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6FB358E4"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63890906" w14:textId="77777777" w:rsidTr="00F561E7">
        <w:tc>
          <w:tcPr>
            <w:tcW w:w="808" w:type="pct"/>
            <w:vAlign w:val="center"/>
          </w:tcPr>
          <w:p w14:paraId="3D46F3A7"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PS01</w:t>
            </w:r>
          </w:p>
        </w:tc>
        <w:tc>
          <w:tcPr>
            <w:tcW w:w="4192" w:type="pct"/>
            <w:vAlign w:val="center"/>
          </w:tcPr>
          <w:p w14:paraId="65FE301F"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Qualità del progetto </w:t>
            </w:r>
          </w:p>
        </w:tc>
      </w:tr>
      <w:tr w:rsidR="006C4306" w:rsidRPr="00700099" w14:paraId="02389D45" w14:textId="77777777" w:rsidTr="00F561E7">
        <w:tc>
          <w:tcPr>
            <w:tcW w:w="808" w:type="pct"/>
            <w:vAlign w:val="center"/>
          </w:tcPr>
          <w:p w14:paraId="1B2C1D5F"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PS02</w:t>
            </w:r>
          </w:p>
        </w:tc>
        <w:tc>
          <w:tcPr>
            <w:tcW w:w="4192" w:type="pct"/>
            <w:vAlign w:val="center"/>
          </w:tcPr>
          <w:p w14:paraId="066F9876"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Team di progetto</w:t>
            </w:r>
          </w:p>
        </w:tc>
      </w:tr>
      <w:tr w:rsidR="006C4306" w:rsidRPr="00700099" w14:paraId="71054E3A" w14:textId="77777777" w:rsidTr="00F561E7">
        <w:tc>
          <w:tcPr>
            <w:tcW w:w="808" w:type="pct"/>
            <w:vAlign w:val="center"/>
          </w:tcPr>
          <w:p w14:paraId="50F60E99"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PS03</w:t>
            </w:r>
          </w:p>
        </w:tc>
        <w:tc>
          <w:tcPr>
            <w:tcW w:w="4192" w:type="pct"/>
            <w:vAlign w:val="center"/>
          </w:tcPr>
          <w:p w14:paraId="0A9AD5B6" w14:textId="77777777" w:rsidR="006C4306" w:rsidRPr="00700099" w:rsidRDefault="006C4306" w:rsidP="00F561E7">
            <w:pPr>
              <w:spacing w:after="0"/>
              <w:jc w:val="both"/>
              <w:rPr>
                <w:rFonts w:cstheme="minorHAnsi"/>
                <w:sz w:val="18"/>
                <w:szCs w:val="18"/>
              </w:rPr>
            </w:pPr>
            <w:r w:rsidRPr="00700099">
              <w:rPr>
                <w:rFonts w:cstheme="minorHAnsi"/>
                <w:sz w:val="18"/>
                <w:szCs w:val="18"/>
              </w:rPr>
              <w:t>Coerenza delle tematiche affrontate con gli obiettivi generali e specifici della PAC</w:t>
            </w:r>
          </w:p>
        </w:tc>
      </w:tr>
      <w:tr w:rsidR="006C4306" w:rsidRPr="00700099" w14:paraId="6529EF0E" w14:textId="77777777" w:rsidTr="00F561E7">
        <w:tc>
          <w:tcPr>
            <w:tcW w:w="808" w:type="pct"/>
            <w:vAlign w:val="center"/>
          </w:tcPr>
          <w:p w14:paraId="7397003A"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PS04</w:t>
            </w:r>
          </w:p>
        </w:tc>
        <w:tc>
          <w:tcPr>
            <w:tcW w:w="4192" w:type="pct"/>
            <w:vAlign w:val="center"/>
          </w:tcPr>
          <w:p w14:paraId="02F0A656" w14:textId="77777777" w:rsidR="006C4306" w:rsidRPr="00700099" w:rsidRDefault="006C4306" w:rsidP="00F561E7">
            <w:pPr>
              <w:spacing w:after="0"/>
              <w:jc w:val="both"/>
              <w:rPr>
                <w:rFonts w:cstheme="minorHAnsi"/>
                <w:sz w:val="18"/>
                <w:szCs w:val="18"/>
              </w:rPr>
            </w:pPr>
            <w:r w:rsidRPr="00700099">
              <w:rPr>
                <w:rFonts w:cstheme="minorHAnsi"/>
                <w:sz w:val="18"/>
                <w:szCs w:val="18"/>
              </w:rPr>
              <w:t>Premialità per specifiche tematiche e/o obiettivi e/o ricaduta territoriale e/o tipologia di azioni attivate</w:t>
            </w:r>
          </w:p>
        </w:tc>
      </w:tr>
    </w:tbl>
    <w:p w14:paraId="14C4E6AD" w14:textId="77777777" w:rsidR="006C4306" w:rsidRDefault="006C4306" w:rsidP="006C4306">
      <w:pPr>
        <w:spacing w:after="0"/>
      </w:pPr>
    </w:p>
    <w:p w14:paraId="60D22541"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16B32646" w14:textId="77777777" w:rsidTr="00702AB3">
        <w:tc>
          <w:tcPr>
            <w:tcW w:w="5000" w:type="pct"/>
            <w:gridSpan w:val="2"/>
            <w:shd w:val="clear" w:color="auto" w:fill="008E40"/>
          </w:tcPr>
          <w:p w14:paraId="78EC2778"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310A2C51" w14:textId="77777777" w:rsidTr="00702AB3">
        <w:trPr>
          <w:trHeight w:val="282"/>
        </w:trPr>
        <w:tc>
          <w:tcPr>
            <w:tcW w:w="832" w:type="pct"/>
            <w:shd w:val="clear" w:color="auto" w:fill="A7D9A3"/>
          </w:tcPr>
          <w:p w14:paraId="71D012A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5669B9C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757835" w14:paraId="7E1DAF4C" w14:textId="77777777" w:rsidTr="00702AB3">
        <w:trPr>
          <w:trHeight w:val="127"/>
        </w:trPr>
        <w:tc>
          <w:tcPr>
            <w:tcW w:w="5000" w:type="pct"/>
            <w:gridSpan w:val="2"/>
            <w:shd w:val="clear" w:color="auto" w:fill="auto"/>
            <w:vAlign w:val="center"/>
          </w:tcPr>
          <w:p w14:paraId="6E52EB67" w14:textId="77777777" w:rsidR="006C4306" w:rsidRPr="00757835" w:rsidRDefault="006C4306" w:rsidP="00F561E7">
            <w:pPr>
              <w:spacing w:after="0"/>
              <w:jc w:val="both"/>
              <w:rPr>
                <w:rFonts w:cstheme="minorHAnsi"/>
                <w:sz w:val="18"/>
                <w:szCs w:val="18"/>
              </w:rPr>
            </w:pPr>
            <w:r w:rsidRPr="00757835">
              <w:rPr>
                <w:rFonts w:cstheme="minorHAnsi"/>
                <w:sz w:val="18"/>
                <w:szCs w:val="18"/>
              </w:rPr>
              <w:t xml:space="preserve">I soggetti di </w:t>
            </w:r>
            <w:r>
              <w:rPr>
                <w:rFonts w:cstheme="minorHAnsi"/>
                <w:sz w:val="18"/>
                <w:szCs w:val="18"/>
              </w:rPr>
              <w:t>seguito indicati possono</w:t>
            </w:r>
            <w:r w:rsidRPr="00757835">
              <w:rPr>
                <w:rFonts w:cstheme="minorHAnsi"/>
                <w:sz w:val="18"/>
                <w:szCs w:val="18"/>
              </w:rPr>
              <w:t xml:space="preserve"> beneficia</w:t>
            </w:r>
            <w:r>
              <w:rPr>
                <w:rFonts w:cstheme="minorHAnsi"/>
                <w:sz w:val="18"/>
                <w:szCs w:val="18"/>
              </w:rPr>
              <w:t>re</w:t>
            </w:r>
            <w:r w:rsidRPr="00757835">
              <w:rPr>
                <w:rFonts w:cstheme="minorHAnsi"/>
                <w:sz w:val="18"/>
                <w:szCs w:val="18"/>
              </w:rPr>
              <w:t xml:space="preserve"> dell’aiuto presentando la richiesta in forma singola o associata</w:t>
            </w:r>
          </w:p>
        </w:tc>
      </w:tr>
      <w:tr w:rsidR="006C4306" w:rsidRPr="00717268" w14:paraId="62E9D1B5" w14:textId="77777777" w:rsidTr="00702AB3">
        <w:trPr>
          <w:trHeight w:val="127"/>
        </w:trPr>
        <w:tc>
          <w:tcPr>
            <w:tcW w:w="832" w:type="pct"/>
            <w:shd w:val="clear" w:color="auto" w:fill="auto"/>
            <w:vAlign w:val="center"/>
          </w:tcPr>
          <w:p w14:paraId="53DAF191"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1</w:t>
            </w:r>
          </w:p>
        </w:tc>
        <w:tc>
          <w:tcPr>
            <w:tcW w:w="4168" w:type="pct"/>
            <w:shd w:val="clear" w:color="auto" w:fill="auto"/>
            <w:vAlign w:val="center"/>
          </w:tcPr>
          <w:p w14:paraId="1172245E" w14:textId="77777777" w:rsidR="006C4306" w:rsidRPr="00717268" w:rsidRDefault="006C4306" w:rsidP="00F561E7">
            <w:pPr>
              <w:spacing w:after="0"/>
              <w:jc w:val="both"/>
              <w:rPr>
                <w:rFonts w:cstheme="minorHAnsi"/>
                <w:sz w:val="18"/>
                <w:szCs w:val="18"/>
              </w:rPr>
            </w:pPr>
            <w:r w:rsidRPr="00757835">
              <w:rPr>
                <w:rFonts w:cstheme="minorHAnsi"/>
                <w:sz w:val="18"/>
                <w:szCs w:val="18"/>
              </w:rPr>
              <w:t>Enti di Formazione accreditati</w:t>
            </w:r>
          </w:p>
        </w:tc>
      </w:tr>
      <w:tr w:rsidR="006C4306" w:rsidRPr="00717268" w14:paraId="185DBF7D" w14:textId="77777777" w:rsidTr="00702AB3">
        <w:trPr>
          <w:trHeight w:val="127"/>
        </w:trPr>
        <w:tc>
          <w:tcPr>
            <w:tcW w:w="832" w:type="pct"/>
            <w:shd w:val="clear" w:color="auto" w:fill="auto"/>
            <w:vAlign w:val="center"/>
          </w:tcPr>
          <w:p w14:paraId="3F1F095C"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2</w:t>
            </w:r>
          </w:p>
        </w:tc>
        <w:tc>
          <w:tcPr>
            <w:tcW w:w="4168" w:type="pct"/>
            <w:shd w:val="clear" w:color="auto" w:fill="auto"/>
            <w:vAlign w:val="center"/>
          </w:tcPr>
          <w:p w14:paraId="24B6EAE3" w14:textId="77777777" w:rsidR="006C4306" w:rsidRPr="00717268" w:rsidRDefault="006C4306" w:rsidP="00F561E7">
            <w:pPr>
              <w:spacing w:after="0"/>
              <w:jc w:val="both"/>
              <w:rPr>
                <w:rFonts w:cstheme="minorHAnsi"/>
                <w:sz w:val="18"/>
                <w:szCs w:val="18"/>
              </w:rPr>
            </w:pPr>
            <w:r w:rsidRPr="00757835">
              <w:rPr>
                <w:rFonts w:cstheme="minorHAnsi"/>
                <w:sz w:val="18"/>
                <w:szCs w:val="18"/>
              </w:rPr>
              <w:t>Soggetti prestatori di consulenza</w:t>
            </w:r>
          </w:p>
        </w:tc>
      </w:tr>
      <w:tr w:rsidR="006C4306" w:rsidRPr="00717268" w14:paraId="0AF85451" w14:textId="77777777" w:rsidTr="00702AB3">
        <w:trPr>
          <w:trHeight w:val="127"/>
        </w:trPr>
        <w:tc>
          <w:tcPr>
            <w:tcW w:w="832" w:type="pct"/>
            <w:shd w:val="clear" w:color="auto" w:fill="auto"/>
            <w:vAlign w:val="center"/>
          </w:tcPr>
          <w:p w14:paraId="5F87DAA7"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3</w:t>
            </w:r>
          </w:p>
        </w:tc>
        <w:tc>
          <w:tcPr>
            <w:tcW w:w="4168" w:type="pct"/>
            <w:shd w:val="clear" w:color="auto" w:fill="auto"/>
            <w:vAlign w:val="center"/>
          </w:tcPr>
          <w:p w14:paraId="79DC1401" w14:textId="77777777" w:rsidR="006C4306" w:rsidRPr="00717268" w:rsidRDefault="006C4306" w:rsidP="00F561E7">
            <w:pPr>
              <w:spacing w:after="0"/>
              <w:jc w:val="both"/>
              <w:rPr>
                <w:rFonts w:cstheme="minorHAnsi"/>
                <w:sz w:val="18"/>
                <w:szCs w:val="18"/>
              </w:rPr>
            </w:pPr>
            <w:r w:rsidRPr="00757835">
              <w:rPr>
                <w:rFonts w:cstheme="minorHAnsi"/>
                <w:sz w:val="18"/>
                <w:szCs w:val="18"/>
              </w:rPr>
              <w:t>Enti di ricerca, Università e Scuole di studi superiori universitari pubblici e privati</w:t>
            </w:r>
          </w:p>
        </w:tc>
      </w:tr>
      <w:tr w:rsidR="006C4306" w:rsidRPr="00717268" w14:paraId="4ACF6024" w14:textId="77777777" w:rsidTr="00702AB3">
        <w:trPr>
          <w:trHeight w:val="127"/>
        </w:trPr>
        <w:tc>
          <w:tcPr>
            <w:tcW w:w="832" w:type="pct"/>
            <w:shd w:val="clear" w:color="auto" w:fill="auto"/>
            <w:vAlign w:val="center"/>
          </w:tcPr>
          <w:p w14:paraId="73C754E8"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4</w:t>
            </w:r>
          </w:p>
        </w:tc>
        <w:tc>
          <w:tcPr>
            <w:tcW w:w="4168" w:type="pct"/>
            <w:shd w:val="clear" w:color="auto" w:fill="auto"/>
            <w:vAlign w:val="center"/>
          </w:tcPr>
          <w:p w14:paraId="41112BF0" w14:textId="77777777" w:rsidR="006C4306" w:rsidRPr="00717268" w:rsidRDefault="006C4306" w:rsidP="00F561E7">
            <w:pPr>
              <w:spacing w:after="0"/>
              <w:jc w:val="both"/>
              <w:rPr>
                <w:rFonts w:cstheme="minorHAnsi"/>
                <w:sz w:val="18"/>
                <w:szCs w:val="18"/>
              </w:rPr>
            </w:pPr>
            <w:r w:rsidRPr="00757835">
              <w:rPr>
                <w:rFonts w:cstheme="minorHAnsi"/>
                <w:sz w:val="18"/>
                <w:szCs w:val="18"/>
              </w:rPr>
              <w:t>Istituti Tecnici Superiori</w:t>
            </w:r>
          </w:p>
        </w:tc>
      </w:tr>
      <w:tr w:rsidR="006C4306" w:rsidRPr="00757835" w14:paraId="4A5278C0" w14:textId="77777777" w:rsidTr="00702AB3">
        <w:trPr>
          <w:trHeight w:val="127"/>
        </w:trPr>
        <w:tc>
          <w:tcPr>
            <w:tcW w:w="832" w:type="pct"/>
            <w:shd w:val="clear" w:color="auto" w:fill="auto"/>
            <w:vAlign w:val="center"/>
          </w:tcPr>
          <w:p w14:paraId="10A829A3"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5</w:t>
            </w:r>
          </w:p>
        </w:tc>
        <w:tc>
          <w:tcPr>
            <w:tcW w:w="4168" w:type="pct"/>
            <w:shd w:val="clear" w:color="auto" w:fill="auto"/>
            <w:vAlign w:val="center"/>
          </w:tcPr>
          <w:p w14:paraId="1E51FC8D" w14:textId="77777777" w:rsidR="006C4306" w:rsidRPr="00757835" w:rsidRDefault="006C4306" w:rsidP="00F561E7">
            <w:pPr>
              <w:spacing w:after="0"/>
              <w:jc w:val="both"/>
              <w:rPr>
                <w:rFonts w:cstheme="minorHAnsi"/>
                <w:sz w:val="18"/>
                <w:szCs w:val="18"/>
              </w:rPr>
            </w:pPr>
            <w:r>
              <w:rPr>
                <w:rFonts w:cstheme="minorHAnsi"/>
                <w:sz w:val="18"/>
                <w:szCs w:val="18"/>
              </w:rPr>
              <w:t>Istituti di istruzione tecnici e professionali</w:t>
            </w:r>
          </w:p>
        </w:tc>
      </w:tr>
      <w:tr w:rsidR="006C4306" w:rsidRPr="00717268" w14:paraId="5F8E882F" w14:textId="77777777" w:rsidTr="00702AB3">
        <w:trPr>
          <w:trHeight w:val="127"/>
        </w:trPr>
        <w:tc>
          <w:tcPr>
            <w:tcW w:w="832" w:type="pct"/>
            <w:shd w:val="clear" w:color="auto" w:fill="auto"/>
            <w:vAlign w:val="center"/>
          </w:tcPr>
          <w:p w14:paraId="58EF3B2F"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6</w:t>
            </w:r>
          </w:p>
        </w:tc>
        <w:tc>
          <w:tcPr>
            <w:tcW w:w="4168" w:type="pct"/>
            <w:shd w:val="clear" w:color="auto" w:fill="auto"/>
            <w:vAlign w:val="center"/>
          </w:tcPr>
          <w:p w14:paraId="6CBE6751" w14:textId="77777777" w:rsidR="006C4306" w:rsidRPr="00717268" w:rsidRDefault="006C4306" w:rsidP="00F561E7">
            <w:pPr>
              <w:spacing w:after="0"/>
              <w:jc w:val="both"/>
              <w:rPr>
                <w:rFonts w:cstheme="minorHAnsi"/>
                <w:sz w:val="18"/>
                <w:szCs w:val="18"/>
              </w:rPr>
            </w:pPr>
            <w:r w:rsidRPr="00757835">
              <w:rPr>
                <w:rFonts w:cstheme="minorHAnsi"/>
                <w:sz w:val="18"/>
                <w:szCs w:val="18"/>
              </w:rPr>
              <w:t>Altri soggetti pubblici e privati attivi nell’ambito dell’AKIS</w:t>
            </w:r>
          </w:p>
        </w:tc>
      </w:tr>
      <w:tr w:rsidR="006C4306" w:rsidRPr="00717268" w14:paraId="00BA4534" w14:textId="77777777" w:rsidTr="00702AB3">
        <w:trPr>
          <w:trHeight w:val="127"/>
        </w:trPr>
        <w:tc>
          <w:tcPr>
            <w:tcW w:w="832" w:type="pct"/>
            <w:shd w:val="clear" w:color="auto" w:fill="auto"/>
            <w:vAlign w:val="center"/>
          </w:tcPr>
          <w:p w14:paraId="7A0B535B" w14:textId="77777777" w:rsidR="006C4306" w:rsidRPr="005B3279" w:rsidRDefault="006C4306" w:rsidP="00F561E7">
            <w:pPr>
              <w:spacing w:after="0"/>
              <w:jc w:val="center"/>
              <w:rPr>
                <w:rFonts w:cstheme="minorHAnsi"/>
                <w:b/>
                <w:bCs/>
                <w:sz w:val="18"/>
                <w:szCs w:val="18"/>
                <w:highlight w:val="green"/>
              </w:rPr>
            </w:pPr>
            <w:r w:rsidRPr="005B3279">
              <w:rPr>
                <w:rFonts w:cstheme="minorHAnsi"/>
                <w:b/>
                <w:bCs/>
                <w:sz w:val="18"/>
                <w:szCs w:val="18"/>
                <w:highlight w:val="green"/>
              </w:rPr>
              <w:t>7</w:t>
            </w:r>
          </w:p>
        </w:tc>
        <w:tc>
          <w:tcPr>
            <w:tcW w:w="4168" w:type="pct"/>
            <w:shd w:val="clear" w:color="auto" w:fill="auto"/>
            <w:vAlign w:val="center"/>
          </w:tcPr>
          <w:p w14:paraId="1F89B38F" w14:textId="77777777" w:rsidR="006C4306" w:rsidRPr="00717268" w:rsidRDefault="006C4306" w:rsidP="00F561E7">
            <w:pPr>
              <w:spacing w:after="0"/>
              <w:jc w:val="both"/>
              <w:rPr>
                <w:rFonts w:cstheme="minorHAnsi"/>
                <w:sz w:val="18"/>
                <w:szCs w:val="18"/>
              </w:rPr>
            </w:pPr>
            <w:r w:rsidRPr="00757835">
              <w:rPr>
                <w:rFonts w:cstheme="minorHAnsi"/>
                <w:sz w:val="18"/>
                <w:szCs w:val="18"/>
              </w:rPr>
              <w:t>Regioni e Province autonome anche attraverso i loro Enti strumentali, Agenzie e Società in house</w:t>
            </w:r>
          </w:p>
        </w:tc>
      </w:tr>
      <w:tr w:rsidR="006C4306" w:rsidRPr="00167EA2" w14:paraId="0BC8997A" w14:textId="77777777" w:rsidTr="00702AB3">
        <w:tc>
          <w:tcPr>
            <w:tcW w:w="5000" w:type="pct"/>
            <w:gridSpan w:val="2"/>
            <w:shd w:val="clear" w:color="auto" w:fill="008E40"/>
          </w:tcPr>
          <w:p w14:paraId="04FD7D9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w:t>
            </w:r>
            <w:r w:rsidRPr="00167EA2">
              <w:rPr>
                <w:rFonts w:cstheme="minorHAnsi"/>
                <w:b/>
                <w:bCs/>
                <w:color w:val="FFFFFF" w:themeColor="background1"/>
                <w:sz w:val="18"/>
                <w:szCs w:val="18"/>
              </w:rPr>
              <w:t xml:space="preserve"> di ammissibilità</w:t>
            </w:r>
          </w:p>
        </w:tc>
      </w:tr>
      <w:tr w:rsidR="006C4306" w:rsidRPr="00167EA2" w14:paraId="18320F9A" w14:textId="77777777" w:rsidTr="00702AB3">
        <w:tc>
          <w:tcPr>
            <w:tcW w:w="832" w:type="pct"/>
            <w:shd w:val="clear" w:color="auto" w:fill="A7D9A3"/>
          </w:tcPr>
          <w:p w14:paraId="29B48717"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DAF468C"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277FB6D0" w14:textId="77777777" w:rsidTr="00702AB3">
        <w:trPr>
          <w:trHeight w:val="127"/>
        </w:trPr>
        <w:tc>
          <w:tcPr>
            <w:tcW w:w="832" w:type="pct"/>
            <w:shd w:val="clear" w:color="auto" w:fill="auto"/>
            <w:vAlign w:val="center"/>
          </w:tcPr>
          <w:p w14:paraId="538D36E6"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shd w:val="clear" w:color="auto" w:fill="auto"/>
            <w:vAlign w:val="center"/>
          </w:tcPr>
          <w:p w14:paraId="6B7FF8FB" w14:textId="77777777" w:rsidR="006C4306" w:rsidRPr="00881106" w:rsidRDefault="006C4306" w:rsidP="00F561E7">
            <w:pPr>
              <w:spacing w:after="0"/>
              <w:rPr>
                <w:rFonts w:cstheme="minorHAnsi"/>
                <w:b/>
                <w:bCs/>
                <w:sz w:val="18"/>
                <w:szCs w:val="18"/>
              </w:rPr>
            </w:pPr>
            <w:r w:rsidRPr="00700099">
              <w:rPr>
                <w:rFonts w:cstheme="minorHAnsi"/>
                <w:sz w:val="18"/>
                <w:szCs w:val="18"/>
              </w:rPr>
              <w:t xml:space="preserve">Demarcazione con </w:t>
            </w:r>
            <w:r>
              <w:rPr>
                <w:rFonts w:cstheme="minorHAnsi"/>
                <w:sz w:val="18"/>
                <w:szCs w:val="18"/>
              </w:rPr>
              <w:t>altri interventi che prevedono il sostegno ad attività dimostrative</w:t>
            </w:r>
          </w:p>
        </w:tc>
      </w:tr>
    </w:tbl>
    <w:p w14:paraId="69950654" w14:textId="77777777" w:rsidR="006C4306" w:rsidRDefault="006C4306" w:rsidP="006C4306">
      <w:pPr>
        <w:spacing w:after="0"/>
      </w:pPr>
    </w:p>
    <w:p w14:paraId="1520AA45"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2130E62B" w14:textId="77777777" w:rsidR="006C4306" w:rsidRPr="00304590" w:rsidRDefault="006C4306" w:rsidP="006C4306">
      <w:pPr>
        <w:jc w:val="both"/>
        <w:rPr>
          <w:sz w:val="20"/>
          <w:szCs w:val="20"/>
        </w:rPr>
      </w:pPr>
      <w:r w:rsidRPr="00304590">
        <w:rPr>
          <w:sz w:val="20"/>
          <w:szCs w:val="20"/>
        </w:rPr>
        <w:t>Sono ammissibili le spese di progettazione, coordinamento e realizzazione dell’intervento.</w:t>
      </w:r>
    </w:p>
    <w:p w14:paraId="6BFAD5F0"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1E71F7BD" w14:textId="77777777" w:rsidTr="00F561E7">
        <w:trPr>
          <w:trHeight w:val="275"/>
        </w:trPr>
        <w:tc>
          <w:tcPr>
            <w:tcW w:w="5000" w:type="pct"/>
            <w:gridSpan w:val="2"/>
            <w:shd w:val="clear" w:color="auto" w:fill="008E40"/>
            <w:vAlign w:val="center"/>
          </w:tcPr>
          <w:p w14:paraId="10EE3B9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0903F6DA" w14:textId="77777777" w:rsidTr="00F561E7">
        <w:trPr>
          <w:trHeight w:val="275"/>
        </w:trPr>
        <w:tc>
          <w:tcPr>
            <w:tcW w:w="808" w:type="pct"/>
            <w:shd w:val="clear" w:color="auto" w:fill="A7D9A3"/>
            <w:vAlign w:val="center"/>
          </w:tcPr>
          <w:p w14:paraId="1539D140"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661D319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6455A771" w14:textId="77777777" w:rsidTr="00F561E7">
        <w:trPr>
          <w:trHeight w:val="274"/>
        </w:trPr>
        <w:tc>
          <w:tcPr>
            <w:tcW w:w="808" w:type="pct"/>
            <w:vAlign w:val="center"/>
          </w:tcPr>
          <w:p w14:paraId="7821B4E0"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4024F19B"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Garantire </w:t>
            </w:r>
            <w:r>
              <w:rPr>
                <w:rFonts w:cstheme="minorHAnsi"/>
                <w:sz w:val="18"/>
                <w:szCs w:val="18"/>
              </w:rPr>
              <w:t xml:space="preserve">il libero </w:t>
            </w:r>
            <w:r w:rsidRPr="00700099">
              <w:rPr>
                <w:rFonts w:cstheme="minorHAnsi"/>
                <w:sz w:val="18"/>
                <w:szCs w:val="18"/>
              </w:rPr>
              <w:t>accesso a tutti i potenziali destinatari</w:t>
            </w:r>
          </w:p>
        </w:tc>
      </w:tr>
      <w:tr w:rsidR="006C4306" w:rsidRPr="00700099" w14:paraId="611B625F" w14:textId="77777777" w:rsidTr="00F561E7">
        <w:trPr>
          <w:trHeight w:val="274"/>
        </w:trPr>
        <w:tc>
          <w:tcPr>
            <w:tcW w:w="808" w:type="pct"/>
            <w:vAlign w:val="center"/>
          </w:tcPr>
          <w:p w14:paraId="4505759D"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7D7DE086" w14:textId="77777777" w:rsidR="006C4306" w:rsidRPr="004D246B" w:rsidRDefault="006C4306" w:rsidP="00F561E7">
            <w:pPr>
              <w:spacing w:after="0"/>
              <w:jc w:val="both"/>
              <w:rPr>
                <w:rFonts w:cstheme="minorHAnsi"/>
                <w:sz w:val="18"/>
                <w:szCs w:val="18"/>
              </w:rPr>
            </w:pPr>
            <w:r w:rsidRPr="00700099">
              <w:rPr>
                <w:rFonts w:cstheme="minorHAnsi"/>
                <w:sz w:val="18"/>
                <w:szCs w:val="18"/>
              </w:rPr>
              <w:t>Mantenere i requisiti di ammissibilità per tutta la durata dell’operazione</w:t>
            </w:r>
          </w:p>
        </w:tc>
      </w:tr>
      <w:tr w:rsidR="006C4306" w:rsidRPr="00700099" w14:paraId="6EABB214" w14:textId="77777777" w:rsidTr="00F561E7">
        <w:trPr>
          <w:trHeight w:val="274"/>
        </w:trPr>
        <w:tc>
          <w:tcPr>
            <w:tcW w:w="808" w:type="pct"/>
            <w:vAlign w:val="center"/>
          </w:tcPr>
          <w:p w14:paraId="7299D3B7"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IM03</w:t>
            </w:r>
          </w:p>
        </w:tc>
        <w:tc>
          <w:tcPr>
            <w:tcW w:w="4192" w:type="pct"/>
            <w:vAlign w:val="center"/>
          </w:tcPr>
          <w:p w14:paraId="125C0154" w14:textId="77777777" w:rsidR="006C4306" w:rsidRPr="004D246B" w:rsidRDefault="006C4306" w:rsidP="00F561E7">
            <w:pPr>
              <w:spacing w:after="0"/>
              <w:jc w:val="both"/>
              <w:rPr>
                <w:rFonts w:cstheme="minorHAnsi"/>
                <w:sz w:val="18"/>
                <w:szCs w:val="18"/>
              </w:rPr>
            </w:pPr>
            <w:r w:rsidRPr="00700099">
              <w:rPr>
                <w:rFonts w:cstheme="minorHAnsi"/>
                <w:sz w:val="18"/>
                <w:szCs w:val="18"/>
              </w:rPr>
              <w:t>Garantire l’assenza di conflitto di interesse nell’attività realizzata</w:t>
            </w:r>
          </w:p>
        </w:tc>
      </w:tr>
      <w:tr w:rsidR="006C4306" w:rsidRPr="00700099" w14:paraId="431B6846" w14:textId="77777777" w:rsidTr="00F561E7">
        <w:tc>
          <w:tcPr>
            <w:tcW w:w="5000" w:type="pct"/>
            <w:gridSpan w:val="2"/>
            <w:shd w:val="clear" w:color="auto" w:fill="008E40"/>
            <w:vAlign w:val="center"/>
          </w:tcPr>
          <w:p w14:paraId="4BDB9CCE"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414364B6" w14:textId="77777777" w:rsidTr="00F561E7">
        <w:tc>
          <w:tcPr>
            <w:tcW w:w="808" w:type="pct"/>
            <w:shd w:val="clear" w:color="auto" w:fill="A7D9A3"/>
            <w:vAlign w:val="center"/>
          </w:tcPr>
          <w:p w14:paraId="0D7C0C51"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6AF12C75"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3911748E" w14:textId="77777777" w:rsidTr="00F561E7">
        <w:tc>
          <w:tcPr>
            <w:tcW w:w="808" w:type="pct"/>
            <w:vAlign w:val="center"/>
          </w:tcPr>
          <w:p w14:paraId="517B7CA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1</w:t>
            </w:r>
          </w:p>
        </w:tc>
        <w:tc>
          <w:tcPr>
            <w:tcW w:w="4192" w:type="pct"/>
          </w:tcPr>
          <w:p w14:paraId="0969C0AD"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5B327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ciascun beneficiario avrà l’obbligo di fornire su un sito web ufficiale e/o sui social media, una descrizione dell'operazione compresi gli obiettivi e i risultati evidenziando il sostegno finanziario dell'Unione europea</w:t>
            </w:r>
          </w:p>
        </w:tc>
      </w:tr>
      <w:tr w:rsidR="006C4306" w:rsidRPr="00700099" w14:paraId="49AA8C0B" w14:textId="77777777" w:rsidTr="00F561E7">
        <w:tc>
          <w:tcPr>
            <w:tcW w:w="808" w:type="pct"/>
            <w:vAlign w:val="center"/>
          </w:tcPr>
          <w:p w14:paraId="6DB13EE7"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2</w:t>
            </w:r>
          </w:p>
        </w:tc>
        <w:tc>
          <w:tcPr>
            <w:tcW w:w="4192" w:type="pct"/>
          </w:tcPr>
          <w:p w14:paraId="43C72385"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5B327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 xml:space="preserve">ciascun beneficiario avrà l’obbligo di utilizzare l'emblema dell'Unione </w:t>
            </w:r>
            <w:r w:rsidRPr="005B3279">
              <w:rPr>
                <w:rFonts w:cstheme="minorHAnsi"/>
                <w:sz w:val="18"/>
                <w:szCs w:val="18"/>
                <w:highlight w:val="green"/>
              </w:rPr>
              <w:t>europea</w:t>
            </w:r>
            <w:r>
              <w:rPr>
                <w:rFonts w:cstheme="minorHAnsi"/>
                <w:sz w:val="18"/>
                <w:szCs w:val="18"/>
              </w:rPr>
              <w:t xml:space="preserve"> </w:t>
            </w:r>
            <w:r w:rsidRPr="00976E26">
              <w:rPr>
                <w:rFonts w:cstheme="minorHAnsi"/>
                <w:sz w:val="18"/>
                <w:szCs w:val="18"/>
              </w:rPr>
              <w:t>secondo le caratteristiche tecniche previste in tutti i materiali prodotti</w:t>
            </w:r>
          </w:p>
        </w:tc>
      </w:tr>
      <w:tr w:rsidR="006C4306" w:rsidRPr="00700099" w14:paraId="5F16DA41" w14:textId="77777777" w:rsidTr="00F561E7">
        <w:tc>
          <w:tcPr>
            <w:tcW w:w="808" w:type="pct"/>
            <w:vAlign w:val="center"/>
          </w:tcPr>
          <w:p w14:paraId="2ECB5CF6"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4ABA1079"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bl>
    <w:p w14:paraId="0ABFE9D3" w14:textId="77777777" w:rsidR="006C4306" w:rsidRDefault="006C4306" w:rsidP="006C4306"/>
    <w:p w14:paraId="7F7A00F1" w14:textId="77777777" w:rsidR="006C4306" w:rsidRPr="00E60942" w:rsidRDefault="006C4306" w:rsidP="006C4306">
      <w:pPr>
        <w:pStyle w:val="Titolo3"/>
        <w:rPr>
          <w:rFonts w:cstheme="minorHAnsi"/>
          <w:b/>
          <w:bCs/>
        </w:rPr>
      </w:pPr>
      <w:r w:rsidRPr="00B92537">
        <w:rPr>
          <w:i/>
          <w:iCs/>
          <w:color w:val="365F91" w:themeColor="accent1" w:themeShade="BF"/>
          <w:sz w:val="22"/>
          <w:szCs w:val="22"/>
        </w:rPr>
        <w:t>Gamma del sostegn</w:t>
      </w:r>
      <w:r>
        <w:rPr>
          <w:i/>
          <w:iCs/>
          <w:color w:val="365F91" w:themeColor="accent1" w:themeShade="BF"/>
          <w:sz w:val="22"/>
          <w:szCs w:val="22"/>
        </w:rPr>
        <w:t>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08E3C1AE" w14:textId="77777777" w:rsidTr="00702AB3">
        <w:trPr>
          <w:jc w:val="center"/>
        </w:trPr>
        <w:tc>
          <w:tcPr>
            <w:tcW w:w="2500" w:type="pct"/>
            <w:shd w:val="clear" w:color="auto" w:fill="008E40"/>
            <w:vAlign w:val="center"/>
          </w:tcPr>
          <w:p w14:paraId="06830DB9"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6CB22289"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4C1BE711" w14:textId="77777777" w:rsidTr="00702AB3">
        <w:trPr>
          <w:jc w:val="center"/>
        </w:trPr>
        <w:tc>
          <w:tcPr>
            <w:tcW w:w="2500" w:type="pct"/>
            <w:shd w:val="clear" w:color="auto" w:fill="008E40"/>
            <w:vAlign w:val="center"/>
          </w:tcPr>
          <w:p w14:paraId="2489F6DF"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5BD08780"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69EB2612"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p w14:paraId="7D2061F1"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p w14:paraId="5E5A5FD9" w14:textId="77777777" w:rsidR="006C4306" w:rsidRPr="00700099" w:rsidRDefault="006C4306" w:rsidP="00F561E7">
            <w:pPr>
              <w:spacing w:after="0"/>
              <w:rPr>
                <w:rFonts w:cstheme="minorHAnsi"/>
                <w:b/>
                <w:bCs/>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Finanziamento a tasso </w:t>
            </w:r>
            <w:r>
              <w:rPr>
                <w:rFonts w:cstheme="minorHAnsi"/>
                <w:sz w:val="18"/>
                <w:szCs w:val="18"/>
              </w:rPr>
              <w:t>fisso</w:t>
            </w:r>
            <w:r w:rsidRPr="00700099">
              <w:rPr>
                <w:rFonts w:cstheme="minorHAnsi"/>
                <w:sz w:val="18"/>
                <w:szCs w:val="18"/>
              </w:rPr>
              <w:t xml:space="preserve"> </w:t>
            </w:r>
          </w:p>
        </w:tc>
      </w:tr>
      <w:tr w:rsidR="006C4306" w:rsidRPr="00700099" w14:paraId="03A052B1" w14:textId="77777777" w:rsidTr="00702AB3">
        <w:trPr>
          <w:jc w:val="center"/>
        </w:trPr>
        <w:tc>
          <w:tcPr>
            <w:tcW w:w="2500" w:type="pct"/>
            <w:shd w:val="clear" w:color="auto" w:fill="008E40"/>
            <w:vAlign w:val="center"/>
          </w:tcPr>
          <w:p w14:paraId="657C4BD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6C76810C"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438" w:type="pct"/>
            <w:vAlign w:val="center"/>
          </w:tcPr>
          <w:p w14:paraId="19419290" w14:textId="77777777" w:rsidR="006C4306" w:rsidRPr="00700099" w:rsidRDefault="006C4306" w:rsidP="00F561E7">
            <w:pPr>
              <w:spacing w:after="0"/>
              <w:jc w:val="center"/>
              <w:rPr>
                <w:rFonts w:cstheme="minorHAnsi"/>
                <w:sz w:val="18"/>
                <w:szCs w:val="18"/>
              </w:rPr>
            </w:pPr>
            <w:r w:rsidRPr="00700099">
              <w:rPr>
                <w:rFonts w:cstheme="minorHAnsi"/>
                <w:sz w:val="18"/>
                <w:szCs w:val="18"/>
              </w:rPr>
              <w:t>80%</w:t>
            </w:r>
          </w:p>
        </w:tc>
      </w:tr>
      <w:tr w:rsidR="006C4306" w:rsidRPr="00700099" w14:paraId="03DA26FB" w14:textId="77777777" w:rsidTr="00702AB3">
        <w:trPr>
          <w:jc w:val="center"/>
        </w:trPr>
        <w:tc>
          <w:tcPr>
            <w:tcW w:w="2500" w:type="pct"/>
            <w:shd w:val="clear" w:color="auto" w:fill="008E40"/>
            <w:vAlign w:val="center"/>
          </w:tcPr>
          <w:p w14:paraId="38910281"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2E19DD2A"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314666F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74E97309"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3AEF27E4"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2E0A6A6C" w14:textId="77777777" w:rsidTr="00702AB3">
        <w:trPr>
          <w:jc w:val="center"/>
        </w:trPr>
        <w:tc>
          <w:tcPr>
            <w:tcW w:w="2500" w:type="pct"/>
            <w:shd w:val="clear" w:color="auto" w:fill="008E40"/>
            <w:vAlign w:val="center"/>
          </w:tcPr>
          <w:p w14:paraId="631613CB"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61023DD1"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No</w:t>
            </w:r>
          </w:p>
        </w:tc>
      </w:tr>
    </w:tbl>
    <w:p w14:paraId="60A16F80" w14:textId="77777777" w:rsidR="006C4306" w:rsidRPr="00700099" w:rsidRDefault="006C4306" w:rsidP="006C4306">
      <w:pPr>
        <w:spacing w:after="0"/>
        <w:rPr>
          <w:rFonts w:cstheme="minorHAnsi"/>
        </w:rPr>
      </w:pPr>
    </w:p>
    <w:p w14:paraId="2C3F592B" w14:textId="77777777" w:rsidR="006C4306" w:rsidRPr="00E2747A" w:rsidRDefault="006C4306" w:rsidP="006C4306">
      <w:pPr>
        <w:pStyle w:val="Titolo3"/>
        <w:spacing w:before="0"/>
        <w:rPr>
          <w:i/>
          <w:iCs/>
          <w:color w:val="365F91" w:themeColor="accent1" w:themeShade="BF"/>
          <w:sz w:val="22"/>
          <w:szCs w:val="22"/>
        </w:rPr>
      </w:pPr>
      <w:r w:rsidRPr="00E2747A">
        <w:rPr>
          <w:i/>
          <w:iCs/>
          <w:color w:val="365F91" w:themeColor="accent1" w:themeShade="BF"/>
          <w:sz w:val="22"/>
          <w:szCs w:val="22"/>
        </w:rPr>
        <w:t>Partecipazione della scheda di intervento a progetti integrati (LEADER, Misure di cooperazione, etc.)</w:t>
      </w:r>
    </w:p>
    <w:p w14:paraId="154C8E08" w14:textId="77777777" w:rsidR="006C4306" w:rsidRPr="002F3E7F" w:rsidRDefault="006C4306" w:rsidP="006C4306">
      <w:pPr>
        <w:spacing w:after="0"/>
        <w:jc w:val="both"/>
        <w:rPr>
          <w:rFonts w:cstheme="minorHAnsi"/>
          <w:sz w:val="20"/>
          <w:szCs w:val="20"/>
        </w:rPr>
      </w:pPr>
      <w:r w:rsidRPr="002F3E7F">
        <w:rPr>
          <w:rFonts w:cstheme="minorHAnsi"/>
          <w:sz w:val="20"/>
          <w:szCs w:val="20"/>
        </w:rPr>
        <w:t xml:space="preserve">LEADER: </w:t>
      </w:r>
      <w:r w:rsidRPr="002F3E7F">
        <w:rPr>
          <w:rFonts w:cstheme="minorHAnsi"/>
          <w:sz w:val="20"/>
          <w:szCs w:val="20"/>
          <w:highlight w:val="green"/>
        </w:rPr>
        <w:t>Sì, l’intervento SRH05 di cui al PSP 2023-27 è attivabile anche in ambito LEADER</w:t>
      </w:r>
      <w:r w:rsidRPr="002F3E7F">
        <w:rPr>
          <w:rFonts w:cstheme="minorHAnsi"/>
          <w:sz w:val="20"/>
          <w:szCs w:val="20"/>
        </w:rPr>
        <w:t>.</w:t>
      </w:r>
    </w:p>
    <w:p w14:paraId="34F1805B" w14:textId="77777777" w:rsidR="006C4306" w:rsidRPr="002F3E7F" w:rsidRDefault="006C4306" w:rsidP="006C4306">
      <w:pPr>
        <w:spacing w:after="0"/>
        <w:jc w:val="both"/>
        <w:rPr>
          <w:rFonts w:cstheme="minorHAnsi"/>
          <w:sz w:val="20"/>
          <w:szCs w:val="20"/>
        </w:rPr>
      </w:pPr>
      <w:r w:rsidRPr="002F3E7F">
        <w:rPr>
          <w:rFonts w:cstheme="minorHAnsi"/>
          <w:sz w:val="20"/>
          <w:szCs w:val="20"/>
        </w:rPr>
        <w:t>Cooperazione: Sì. L’intervento può essere attivato anche nell’ambito di progetti di cooperazione.</w:t>
      </w:r>
    </w:p>
    <w:p w14:paraId="2FD5E66C" w14:textId="77777777" w:rsidR="006C4306" w:rsidRPr="002F3E7F" w:rsidRDefault="006C4306" w:rsidP="006C4306">
      <w:pPr>
        <w:spacing w:after="200" w:line="276" w:lineRule="auto"/>
        <w:rPr>
          <w:rFonts w:cstheme="minorHAnsi"/>
          <w:sz w:val="20"/>
          <w:szCs w:val="20"/>
        </w:rPr>
      </w:pPr>
      <w:r w:rsidRPr="002F3E7F">
        <w:rPr>
          <w:rFonts w:cstheme="minorHAnsi"/>
          <w:sz w:val="20"/>
          <w:szCs w:val="20"/>
        </w:rPr>
        <w:br w:type="page"/>
      </w:r>
    </w:p>
    <w:p w14:paraId="3BF57C06" w14:textId="77777777" w:rsidR="006C4306" w:rsidRPr="00684AD4" w:rsidRDefault="006C4306" w:rsidP="006C4306">
      <w:pPr>
        <w:spacing w:after="0"/>
        <w:jc w:val="both"/>
        <w:rPr>
          <w:rFonts w:cstheme="minorHAnsi"/>
          <w:sz w:val="18"/>
          <w:szCs w:val="18"/>
        </w:rPr>
      </w:pPr>
    </w:p>
    <w:p w14:paraId="53A3D443" w14:textId="77777777" w:rsidR="006C4306" w:rsidRPr="00E915BB" w:rsidRDefault="006C4306" w:rsidP="006C4306">
      <w:pPr>
        <w:pStyle w:val="Titolo2"/>
        <w:spacing w:before="0"/>
        <w:rPr>
          <w:rFonts w:asciiTheme="minorHAnsi" w:hAnsiTheme="minorHAnsi" w:cstheme="minorHAnsi"/>
          <w:b/>
          <w:bCs/>
        </w:rPr>
      </w:pPr>
      <w:bookmarkStart w:id="177" w:name="_Toc133425246"/>
      <w:r w:rsidRPr="00E915BB">
        <w:rPr>
          <w:rFonts w:asciiTheme="minorHAnsi" w:hAnsiTheme="minorHAnsi" w:cstheme="minorHAnsi"/>
          <w:b/>
          <w:bCs/>
        </w:rPr>
        <w:t>SRH06</w:t>
      </w:r>
      <w:r>
        <w:rPr>
          <w:rFonts w:asciiTheme="minorHAnsi" w:hAnsiTheme="minorHAnsi" w:cstheme="minorHAnsi"/>
          <w:b/>
          <w:bCs/>
        </w:rPr>
        <w:t xml:space="preserve"> - </w:t>
      </w:r>
      <w:r w:rsidRPr="004434E8">
        <w:rPr>
          <w:rFonts w:asciiTheme="minorHAnsi" w:hAnsiTheme="minorHAnsi" w:cstheme="minorHAnsi"/>
          <w:b/>
          <w:bCs/>
        </w:rPr>
        <w:t>Servizi di back office per l'AKIS</w:t>
      </w:r>
      <w:bookmarkEnd w:id="177"/>
    </w:p>
    <w:p w14:paraId="4F12DF43" w14:textId="77777777" w:rsidR="006C4306" w:rsidRDefault="006C4306" w:rsidP="006C4306">
      <w:pPr>
        <w:pStyle w:val="Titolo3"/>
        <w:spacing w:before="0"/>
        <w:rPr>
          <w:i/>
          <w:iCs/>
          <w:sz w:val="22"/>
          <w:szCs w:val="22"/>
        </w:rPr>
      </w:pPr>
      <w:r>
        <w:rPr>
          <w:i/>
          <w:iCs/>
          <w:sz w:val="22"/>
          <w:szCs w:val="22"/>
        </w:rPr>
        <w:t>Descrizione</w:t>
      </w:r>
    </w:p>
    <w:p w14:paraId="220BEDC6" w14:textId="77777777" w:rsidR="006C4306" w:rsidRPr="007A00AF" w:rsidRDefault="006C4306" w:rsidP="006C4306">
      <w:pPr>
        <w:spacing w:after="0"/>
        <w:jc w:val="both"/>
        <w:rPr>
          <w:sz w:val="20"/>
          <w:szCs w:val="20"/>
        </w:rPr>
      </w:pPr>
      <w:r w:rsidRPr="007A00AF">
        <w:rPr>
          <w:noProof/>
          <w:sz w:val="20"/>
          <w:szCs w:val="20"/>
        </w:rPr>
        <w:t>L’intervento sostiene i servizi di back office al fine di fornire informazioni e supporti specialistici per i consulenti e gli altri attori dell’AKIS in materia, ad esempio, di: uso delle risorse naturali (acqua, suolo, aria); eventi atmosferici e cambiamenti climatici; problemi connessi ai settori zootecnico, forestale e alle produzioni vegetali (inclusa la loro difesa); condizioni dei mercati; gestione dell’impresa. I suddetti servizi saranno forniti da soggetti esperti, in relazione a necessità e temi di interesse degli attori AKIS che lavorano nelle aree rurali e con le imprese.</w:t>
      </w:r>
      <w:r w:rsidRPr="007A00AF">
        <w:rPr>
          <w:sz w:val="20"/>
          <w:szCs w:val="20"/>
        </w:rPr>
        <w:t xml:space="preserve"> </w:t>
      </w:r>
    </w:p>
    <w:p w14:paraId="3EAD9601" w14:textId="77777777" w:rsidR="006C4306" w:rsidRPr="007A00AF" w:rsidRDefault="006C4306" w:rsidP="006C4306">
      <w:pPr>
        <w:jc w:val="both"/>
        <w:rPr>
          <w:sz w:val="20"/>
          <w:szCs w:val="20"/>
        </w:rPr>
      </w:pPr>
      <w:r w:rsidRPr="007A00AF">
        <w:rPr>
          <w:sz w:val="20"/>
          <w:szCs w:val="20"/>
        </w:rPr>
        <w:t>L’intervento si propone di:</w:t>
      </w:r>
    </w:p>
    <w:p w14:paraId="24606C5F" w14:textId="77777777" w:rsidR="006C4306" w:rsidRPr="007A00AF" w:rsidRDefault="006C4306" w:rsidP="006C4306">
      <w:pPr>
        <w:pStyle w:val="Paragrafoelenco"/>
        <w:numPr>
          <w:ilvl w:val="0"/>
          <w:numId w:val="58"/>
        </w:numPr>
        <w:jc w:val="both"/>
        <w:rPr>
          <w:sz w:val="20"/>
          <w:szCs w:val="20"/>
        </w:rPr>
      </w:pPr>
      <w:r w:rsidRPr="007A00AF">
        <w:rPr>
          <w:sz w:val="20"/>
          <w:szCs w:val="20"/>
        </w:rPr>
        <w:t>Realizzare, potenziare e integrare reti di monitoraggio per la raccolta dati, analisi (comprese quelle di laboratorio) e informazioni, incluse quelle provenienti da azioni/progetti di sperimentazione;</w:t>
      </w:r>
    </w:p>
    <w:p w14:paraId="222A4158" w14:textId="77777777" w:rsidR="006C4306" w:rsidRPr="007A00AF" w:rsidRDefault="006C4306" w:rsidP="006C4306">
      <w:pPr>
        <w:pStyle w:val="Paragrafoelenco"/>
        <w:numPr>
          <w:ilvl w:val="0"/>
          <w:numId w:val="58"/>
        </w:numPr>
        <w:jc w:val="both"/>
        <w:rPr>
          <w:sz w:val="20"/>
          <w:szCs w:val="20"/>
        </w:rPr>
      </w:pPr>
      <w:r w:rsidRPr="007A00AF">
        <w:rPr>
          <w:sz w:val="20"/>
          <w:szCs w:val="20"/>
        </w:rPr>
        <w:t>Realizzare e rendere disponibili ai consulenti e all’AKIS banche dati regionali, nazionali, internazionali;</w:t>
      </w:r>
    </w:p>
    <w:p w14:paraId="4A1995B9" w14:textId="77777777" w:rsidR="006C4306" w:rsidRPr="007A00AF" w:rsidRDefault="006C4306" w:rsidP="006C4306">
      <w:pPr>
        <w:pStyle w:val="Paragrafoelenco"/>
        <w:numPr>
          <w:ilvl w:val="0"/>
          <w:numId w:val="58"/>
        </w:numPr>
        <w:jc w:val="both"/>
        <w:rPr>
          <w:sz w:val="20"/>
          <w:szCs w:val="20"/>
        </w:rPr>
      </w:pPr>
      <w:r w:rsidRPr="007A00AF">
        <w:rPr>
          <w:sz w:val="20"/>
          <w:szCs w:val="20"/>
        </w:rPr>
        <w:t>Sviluppare e rendere disponibili strumenti digitali anche per realizzare elaborazioni complesse (DSS, IA, ecc.);</w:t>
      </w:r>
    </w:p>
    <w:p w14:paraId="5291C25B" w14:textId="77777777" w:rsidR="006C4306" w:rsidRDefault="006C4306" w:rsidP="006C4306">
      <w:pPr>
        <w:pStyle w:val="Paragrafoelenco"/>
        <w:numPr>
          <w:ilvl w:val="0"/>
          <w:numId w:val="58"/>
        </w:numPr>
        <w:jc w:val="both"/>
        <w:rPr>
          <w:sz w:val="20"/>
          <w:szCs w:val="20"/>
        </w:rPr>
      </w:pPr>
      <w:r w:rsidRPr="007A00AF">
        <w:rPr>
          <w:sz w:val="20"/>
          <w:szCs w:val="20"/>
        </w:rPr>
        <w:t>Realizzare attività di networking e comunità virtuali tra consulenti e gli altri attori dell’AKIS, a livello regionale, nazionale e internazionale.</w:t>
      </w:r>
    </w:p>
    <w:p w14:paraId="3CDA0955" w14:textId="77777777" w:rsidR="006C4306" w:rsidRPr="00974C81" w:rsidRDefault="006C4306" w:rsidP="006C4306">
      <w:pPr>
        <w:spacing w:after="0"/>
        <w:jc w:val="both"/>
        <w:rPr>
          <w:sz w:val="20"/>
          <w:szCs w:val="20"/>
          <w:highlight w:val="green"/>
        </w:rPr>
      </w:pPr>
      <w:r w:rsidRPr="00974C81">
        <w:rPr>
          <w:sz w:val="20"/>
          <w:szCs w:val="20"/>
          <w:highlight w:val="green"/>
        </w:rPr>
        <w:t>Per il presente intervento è prevista la possibilità di attuare i progetti a livello interregionale</w:t>
      </w:r>
      <w:r>
        <w:rPr>
          <w:sz w:val="20"/>
          <w:szCs w:val="20"/>
          <w:highlight w:val="green"/>
        </w:rPr>
        <w:t>.</w:t>
      </w:r>
    </w:p>
    <w:p w14:paraId="13A4C76A" w14:textId="77777777" w:rsidR="006C4306" w:rsidRPr="00974C81" w:rsidRDefault="006C4306" w:rsidP="006C4306">
      <w:pPr>
        <w:spacing w:after="0"/>
        <w:jc w:val="both"/>
        <w:rPr>
          <w:sz w:val="20"/>
          <w:szCs w:val="20"/>
        </w:rPr>
      </w:pPr>
      <w:r w:rsidRPr="00974C81">
        <w:rPr>
          <w:sz w:val="20"/>
          <w:szCs w:val="20"/>
          <w:highlight w:val="green"/>
        </w:rPr>
        <w:t>Per il presente intervento può essere prevista l’attuazione di parte dell’operazione al di fuori del territorio</w:t>
      </w:r>
      <w:r>
        <w:rPr>
          <w:sz w:val="20"/>
          <w:szCs w:val="20"/>
          <w:highlight w:val="green"/>
        </w:rPr>
        <w:t xml:space="preserve"> </w:t>
      </w:r>
      <w:r w:rsidRPr="00974C81">
        <w:rPr>
          <w:sz w:val="20"/>
          <w:szCs w:val="20"/>
          <w:highlight w:val="green"/>
        </w:rPr>
        <w:t>della Regione o Provincia autonoma competente o del territorio dello Stato italiano nel caso in cui gli</w:t>
      </w:r>
      <w:r>
        <w:rPr>
          <w:sz w:val="20"/>
          <w:szCs w:val="20"/>
          <w:highlight w:val="green"/>
        </w:rPr>
        <w:t xml:space="preserve"> </w:t>
      </w:r>
      <w:r w:rsidRPr="00974C81">
        <w:rPr>
          <w:sz w:val="20"/>
          <w:szCs w:val="20"/>
          <w:highlight w:val="green"/>
        </w:rPr>
        <w:t>attori dell’AKIS, utenti dell’azione di back-office, ne abbiano beneficio.</w:t>
      </w:r>
    </w:p>
    <w:p w14:paraId="3382F690" w14:textId="77777777" w:rsidR="006C4306" w:rsidRPr="00C53796" w:rsidRDefault="006C4306" w:rsidP="006C4306">
      <w:pPr>
        <w:spacing w:after="0"/>
      </w:pPr>
    </w:p>
    <w:p w14:paraId="4239CFF9" w14:textId="77777777" w:rsidR="006C4306" w:rsidRPr="00795BD3" w:rsidRDefault="006C4306" w:rsidP="006C4306">
      <w:pPr>
        <w:pStyle w:val="Titolo3"/>
        <w:rPr>
          <w:i/>
          <w:iCs/>
          <w:sz w:val="22"/>
          <w:szCs w:val="22"/>
        </w:rPr>
      </w:pPr>
      <w:r w:rsidRPr="00795BD3">
        <w:rPr>
          <w:i/>
          <w:iCs/>
          <w:sz w:val="22"/>
          <w:szCs w:val="22"/>
        </w:rPr>
        <w:t>Dotazione finanziaria</w:t>
      </w:r>
    </w:p>
    <w:tbl>
      <w:tblPr>
        <w:tblStyle w:val="Grigliatabella"/>
        <w:tblW w:w="5000" w:type="pct"/>
        <w:tblLook w:val="04A0" w:firstRow="1" w:lastRow="0" w:firstColumn="1" w:lastColumn="0" w:noHBand="0" w:noVBand="1"/>
      </w:tblPr>
      <w:tblGrid>
        <w:gridCol w:w="1621"/>
        <w:gridCol w:w="735"/>
        <w:gridCol w:w="1239"/>
        <w:gridCol w:w="1115"/>
        <w:gridCol w:w="2586"/>
        <w:gridCol w:w="1336"/>
        <w:gridCol w:w="750"/>
        <w:gridCol w:w="758"/>
      </w:tblGrid>
      <w:tr w:rsidR="006C4306" w:rsidRPr="00700099" w14:paraId="65B5D8A4" w14:textId="77777777" w:rsidTr="00D156CC">
        <w:trPr>
          <w:trHeight w:val="405"/>
        </w:trPr>
        <w:tc>
          <w:tcPr>
            <w:tcW w:w="799" w:type="pct"/>
            <w:vMerge w:val="restart"/>
            <w:shd w:val="clear" w:color="auto" w:fill="008E40"/>
            <w:vAlign w:val="center"/>
          </w:tcPr>
          <w:p w14:paraId="3EEC5F3F"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Codice intervento</w:t>
            </w:r>
          </w:p>
        </w:tc>
        <w:tc>
          <w:tcPr>
            <w:tcW w:w="362" w:type="pct"/>
            <w:vMerge w:val="restart"/>
            <w:vAlign w:val="center"/>
          </w:tcPr>
          <w:p w14:paraId="0D0EBAE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SRH06</w:t>
            </w:r>
          </w:p>
        </w:tc>
        <w:tc>
          <w:tcPr>
            <w:tcW w:w="611" w:type="pct"/>
            <w:vMerge w:val="restart"/>
            <w:shd w:val="clear" w:color="auto" w:fill="008E40"/>
            <w:vAlign w:val="center"/>
          </w:tcPr>
          <w:p w14:paraId="0925AAB5" w14:textId="77777777" w:rsidR="006C4306" w:rsidRPr="00700099" w:rsidRDefault="006C4306" w:rsidP="00F561E7">
            <w:pPr>
              <w:spacing w:after="0"/>
              <w:jc w:val="center"/>
              <w:rPr>
                <w:rFonts w:cstheme="minorHAnsi"/>
                <w:b/>
                <w:bCs/>
                <w:color w:val="002060"/>
                <w:sz w:val="18"/>
                <w:szCs w:val="18"/>
              </w:rPr>
            </w:pPr>
            <w:r w:rsidRPr="00700099">
              <w:rPr>
                <w:rFonts w:cstheme="minorHAnsi"/>
                <w:b/>
                <w:bCs/>
                <w:color w:val="FFFFFF" w:themeColor="background1"/>
                <w:sz w:val="18"/>
                <w:szCs w:val="18"/>
              </w:rPr>
              <w:t>Titolo intervento</w:t>
            </w:r>
          </w:p>
        </w:tc>
        <w:tc>
          <w:tcPr>
            <w:tcW w:w="1825" w:type="pct"/>
            <w:gridSpan w:val="2"/>
            <w:vMerge w:val="restart"/>
            <w:vAlign w:val="center"/>
          </w:tcPr>
          <w:p w14:paraId="0512935C"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Servizi di back office per l'AKIS</w:t>
            </w:r>
          </w:p>
        </w:tc>
        <w:tc>
          <w:tcPr>
            <w:tcW w:w="658" w:type="pct"/>
            <w:vMerge w:val="restart"/>
            <w:shd w:val="clear" w:color="auto" w:fill="008E40"/>
            <w:vAlign w:val="center"/>
          </w:tcPr>
          <w:p w14:paraId="34ABED57"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Attivato da Regione Lombardia</w:t>
            </w:r>
          </w:p>
        </w:tc>
        <w:tc>
          <w:tcPr>
            <w:tcW w:w="370" w:type="pct"/>
            <w:shd w:val="clear" w:color="auto" w:fill="92D050"/>
            <w:vAlign w:val="center"/>
          </w:tcPr>
          <w:p w14:paraId="42BCEFE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Sì</w:t>
            </w:r>
          </w:p>
        </w:tc>
        <w:sdt>
          <w:sdtPr>
            <w:rPr>
              <w:rFonts w:cstheme="minorHAnsi"/>
            </w:rPr>
            <w:id w:val="-798606816"/>
            <w14:checkbox>
              <w14:checked w14:val="1"/>
              <w14:checkedState w14:val="2612" w14:font="MS Gothic"/>
              <w14:uncheckedState w14:val="2610" w14:font="MS Gothic"/>
            </w14:checkbox>
          </w:sdtPr>
          <w:sdtEndPr/>
          <w:sdtContent>
            <w:tc>
              <w:tcPr>
                <w:tcW w:w="374" w:type="pct"/>
                <w:vAlign w:val="center"/>
              </w:tcPr>
              <w:p w14:paraId="654D68AE" w14:textId="77777777" w:rsidR="006C4306" w:rsidRPr="000256D2" w:rsidRDefault="006C4306" w:rsidP="00F561E7">
                <w:pPr>
                  <w:spacing w:after="0"/>
                  <w:jc w:val="center"/>
                  <w:rPr>
                    <w:rFonts w:cstheme="minorHAnsi"/>
                    <w:sz w:val="28"/>
                    <w:szCs w:val="28"/>
                  </w:rPr>
                </w:pPr>
                <w:r>
                  <w:rPr>
                    <w:rFonts w:ascii="MS Gothic" w:eastAsia="MS Gothic" w:hAnsi="MS Gothic" w:cstheme="minorHAnsi" w:hint="eastAsia"/>
                  </w:rPr>
                  <w:t>☒</w:t>
                </w:r>
              </w:p>
            </w:tc>
          </w:sdtContent>
        </w:sdt>
      </w:tr>
      <w:tr w:rsidR="006C4306" w:rsidRPr="00700099" w14:paraId="5D3E6575" w14:textId="77777777" w:rsidTr="00D156CC">
        <w:trPr>
          <w:trHeight w:val="405"/>
        </w:trPr>
        <w:tc>
          <w:tcPr>
            <w:tcW w:w="799" w:type="pct"/>
            <w:vMerge/>
            <w:shd w:val="clear" w:color="auto" w:fill="008E40"/>
            <w:vAlign w:val="center"/>
          </w:tcPr>
          <w:p w14:paraId="0C44E7F8" w14:textId="77777777" w:rsidR="006C4306" w:rsidRPr="00700099" w:rsidRDefault="006C4306" w:rsidP="00F561E7">
            <w:pPr>
              <w:spacing w:after="0"/>
              <w:rPr>
                <w:rFonts w:cstheme="minorHAnsi"/>
                <w:sz w:val="18"/>
                <w:szCs w:val="18"/>
              </w:rPr>
            </w:pPr>
          </w:p>
        </w:tc>
        <w:tc>
          <w:tcPr>
            <w:tcW w:w="362" w:type="pct"/>
            <w:vMerge/>
            <w:vAlign w:val="center"/>
          </w:tcPr>
          <w:p w14:paraId="4A83C725" w14:textId="77777777" w:rsidR="006C4306" w:rsidRPr="00700099" w:rsidRDefault="006C4306" w:rsidP="00F561E7">
            <w:pPr>
              <w:spacing w:after="0"/>
              <w:rPr>
                <w:rFonts w:cstheme="minorHAnsi"/>
                <w:sz w:val="18"/>
                <w:szCs w:val="18"/>
              </w:rPr>
            </w:pPr>
          </w:p>
        </w:tc>
        <w:tc>
          <w:tcPr>
            <w:tcW w:w="611" w:type="pct"/>
            <w:vMerge/>
            <w:shd w:val="clear" w:color="auto" w:fill="008E40"/>
            <w:vAlign w:val="center"/>
          </w:tcPr>
          <w:p w14:paraId="3C7BBD2B" w14:textId="77777777" w:rsidR="006C4306" w:rsidRPr="00700099" w:rsidRDefault="006C4306" w:rsidP="00F561E7">
            <w:pPr>
              <w:spacing w:after="0"/>
              <w:rPr>
                <w:rFonts w:cstheme="minorHAnsi"/>
                <w:sz w:val="18"/>
                <w:szCs w:val="18"/>
              </w:rPr>
            </w:pPr>
          </w:p>
        </w:tc>
        <w:tc>
          <w:tcPr>
            <w:tcW w:w="1825" w:type="pct"/>
            <w:gridSpan w:val="2"/>
            <w:vMerge/>
            <w:vAlign w:val="center"/>
          </w:tcPr>
          <w:p w14:paraId="7214F595" w14:textId="77777777" w:rsidR="006C4306" w:rsidRPr="00700099" w:rsidRDefault="006C4306" w:rsidP="00F561E7">
            <w:pPr>
              <w:spacing w:after="0"/>
              <w:rPr>
                <w:rFonts w:cstheme="minorHAnsi"/>
                <w:sz w:val="18"/>
                <w:szCs w:val="18"/>
              </w:rPr>
            </w:pPr>
          </w:p>
        </w:tc>
        <w:tc>
          <w:tcPr>
            <w:tcW w:w="658" w:type="pct"/>
            <w:vMerge/>
            <w:shd w:val="clear" w:color="auto" w:fill="008E40"/>
            <w:vAlign w:val="center"/>
          </w:tcPr>
          <w:p w14:paraId="291E429A" w14:textId="77777777" w:rsidR="006C4306" w:rsidRPr="00700099" w:rsidRDefault="006C4306" w:rsidP="00F561E7">
            <w:pPr>
              <w:spacing w:after="0"/>
              <w:jc w:val="center"/>
              <w:rPr>
                <w:rFonts w:cstheme="minorHAnsi"/>
                <w:b/>
                <w:bCs/>
                <w:color w:val="FFFFFF" w:themeColor="background1"/>
                <w:sz w:val="18"/>
                <w:szCs w:val="18"/>
              </w:rPr>
            </w:pPr>
          </w:p>
        </w:tc>
        <w:tc>
          <w:tcPr>
            <w:tcW w:w="370" w:type="pct"/>
            <w:shd w:val="clear" w:color="auto" w:fill="FF0000"/>
            <w:vAlign w:val="center"/>
          </w:tcPr>
          <w:p w14:paraId="08EDCFF6"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No</w:t>
            </w:r>
          </w:p>
        </w:tc>
        <w:sdt>
          <w:sdtPr>
            <w:rPr>
              <w:rFonts w:cstheme="minorHAnsi"/>
            </w:rPr>
            <w:id w:val="740760243"/>
            <w14:checkbox>
              <w14:checked w14:val="0"/>
              <w14:checkedState w14:val="2612" w14:font="MS Gothic"/>
              <w14:uncheckedState w14:val="2610" w14:font="MS Gothic"/>
            </w14:checkbox>
          </w:sdtPr>
          <w:sdtEndPr/>
          <w:sdtContent>
            <w:tc>
              <w:tcPr>
                <w:tcW w:w="374" w:type="pct"/>
                <w:vAlign w:val="center"/>
              </w:tcPr>
              <w:p w14:paraId="264FC4D2" w14:textId="77777777" w:rsidR="006C4306" w:rsidRPr="000256D2" w:rsidRDefault="006C4306" w:rsidP="00F561E7">
                <w:pPr>
                  <w:spacing w:after="0"/>
                  <w:jc w:val="center"/>
                  <w:rPr>
                    <w:rFonts w:cstheme="minorHAnsi"/>
                    <w:sz w:val="28"/>
                    <w:szCs w:val="28"/>
                  </w:rPr>
                </w:pPr>
                <w:r>
                  <w:rPr>
                    <w:rFonts w:ascii="MS Gothic" w:eastAsia="MS Gothic" w:hAnsi="MS Gothic" w:cstheme="minorHAnsi" w:hint="eastAsia"/>
                  </w:rPr>
                  <w:t>☐</w:t>
                </w:r>
              </w:p>
            </w:tc>
          </w:sdtContent>
        </w:sdt>
      </w:tr>
      <w:tr w:rsidR="006C4306" w:rsidRPr="00700099" w14:paraId="58026A6C" w14:textId="77777777" w:rsidTr="00D156CC">
        <w:trPr>
          <w:trHeight w:val="70"/>
        </w:trPr>
        <w:tc>
          <w:tcPr>
            <w:tcW w:w="1161" w:type="pct"/>
            <w:gridSpan w:val="2"/>
            <w:shd w:val="clear" w:color="auto" w:fill="008E40"/>
            <w:vAlign w:val="center"/>
          </w:tcPr>
          <w:p w14:paraId="3DC72A0C" w14:textId="77777777" w:rsidR="006C4306" w:rsidRPr="00933EF4" w:rsidRDefault="006C4306" w:rsidP="00F561E7">
            <w:pPr>
              <w:spacing w:after="0"/>
              <w:jc w:val="center"/>
              <w:rPr>
                <w:rFonts w:cstheme="minorHAnsi"/>
                <w:b/>
                <w:bCs/>
                <w:sz w:val="18"/>
                <w:szCs w:val="18"/>
                <w:lang w:val="en-GB"/>
              </w:rPr>
            </w:pPr>
            <w:r w:rsidRPr="00933EF4">
              <w:rPr>
                <w:rFonts w:cstheme="minorHAnsi"/>
                <w:b/>
                <w:bCs/>
                <w:color w:val="FFFFFF" w:themeColor="background1"/>
                <w:sz w:val="18"/>
                <w:szCs w:val="18"/>
                <w:lang w:val="en-GB"/>
              </w:rPr>
              <w:t>Spesa Pubblica</w:t>
            </w:r>
          </w:p>
        </w:tc>
        <w:tc>
          <w:tcPr>
            <w:tcW w:w="1161" w:type="pct"/>
            <w:gridSpan w:val="2"/>
            <w:vAlign w:val="center"/>
          </w:tcPr>
          <w:p w14:paraId="1CA4E175"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1.500.000,00</w:t>
            </w:r>
            <w:r>
              <w:rPr>
                <w:rFonts w:cstheme="minorHAnsi"/>
                <w:sz w:val="18"/>
                <w:szCs w:val="18"/>
                <w:lang w:val="it"/>
              </w:rPr>
              <w:t xml:space="preserve"> </w:t>
            </w:r>
            <w:r w:rsidRPr="00700099">
              <w:rPr>
                <w:rFonts w:cstheme="minorHAnsi"/>
                <w:sz w:val="18"/>
                <w:szCs w:val="18"/>
                <w:lang w:val="it"/>
              </w:rPr>
              <w:t>€</w:t>
            </w:r>
          </w:p>
        </w:tc>
        <w:tc>
          <w:tcPr>
            <w:tcW w:w="1934" w:type="pct"/>
            <w:gridSpan w:val="2"/>
            <w:shd w:val="clear" w:color="auto" w:fill="008E40"/>
            <w:vAlign w:val="center"/>
          </w:tcPr>
          <w:p w14:paraId="7C6A09D6" w14:textId="77777777" w:rsidR="006C4306" w:rsidRPr="00933EF4" w:rsidRDefault="006C4306" w:rsidP="00F561E7">
            <w:pPr>
              <w:spacing w:after="0"/>
              <w:jc w:val="center"/>
              <w:rPr>
                <w:rFonts w:cstheme="minorHAnsi"/>
                <w:b/>
                <w:bCs/>
                <w:color w:val="FFFFFF" w:themeColor="background1"/>
                <w:sz w:val="18"/>
                <w:szCs w:val="18"/>
                <w:lang w:val="it"/>
              </w:rPr>
            </w:pPr>
            <w:r w:rsidRPr="00933EF4">
              <w:rPr>
                <w:rFonts w:cstheme="minorHAnsi"/>
                <w:b/>
                <w:bCs/>
                <w:color w:val="FFFFFF" w:themeColor="background1"/>
                <w:sz w:val="18"/>
                <w:szCs w:val="18"/>
                <w:lang w:val="en-GB"/>
              </w:rPr>
              <w:t>Contributo del FEASR</w:t>
            </w:r>
          </w:p>
        </w:tc>
        <w:tc>
          <w:tcPr>
            <w:tcW w:w="744" w:type="pct"/>
            <w:gridSpan w:val="2"/>
            <w:vAlign w:val="center"/>
          </w:tcPr>
          <w:p w14:paraId="0B0849C3" w14:textId="77777777" w:rsidR="006C4306" w:rsidRPr="00700099" w:rsidRDefault="006C4306" w:rsidP="00F561E7">
            <w:pPr>
              <w:spacing w:after="0"/>
              <w:jc w:val="center"/>
              <w:rPr>
                <w:rFonts w:cstheme="minorHAnsi"/>
                <w:sz w:val="18"/>
                <w:szCs w:val="18"/>
                <w:lang w:val="it"/>
              </w:rPr>
            </w:pPr>
            <w:r w:rsidRPr="00700099">
              <w:rPr>
                <w:rFonts w:cstheme="minorHAnsi"/>
                <w:sz w:val="18"/>
                <w:szCs w:val="18"/>
                <w:lang w:val="it"/>
              </w:rPr>
              <w:t>610.500,00 €</w:t>
            </w:r>
          </w:p>
        </w:tc>
      </w:tr>
      <w:tr w:rsidR="006C4306" w:rsidRPr="00700099" w14:paraId="226AB77E" w14:textId="77777777" w:rsidTr="00D156CC">
        <w:trPr>
          <w:trHeight w:val="70"/>
        </w:trPr>
        <w:tc>
          <w:tcPr>
            <w:tcW w:w="1161" w:type="pct"/>
            <w:gridSpan w:val="2"/>
            <w:shd w:val="clear" w:color="auto" w:fill="008E40"/>
            <w:vAlign w:val="center"/>
          </w:tcPr>
          <w:p w14:paraId="6FB98DFE" w14:textId="77777777" w:rsidR="006C4306" w:rsidRPr="004F0BB2" w:rsidRDefault="006C4306" w:rsidP="00F561E7">
            <w:pPr>
              <w:spacing w:after="0"/>
              <w:jc w:val="center"/>
              <w:rPr>
                <w:rFonts w:cstheme="minorHAnsi"/>
                <w:color w:val="FFFFFF" w:themeColor="background1"/>
                <w:sz w:val="18"/>
                <w:szCs w:val="18"/>
                <w:highlight w:val="green"/>
                <w:lang w:val="en-GB"/>
              </w:rPr>
            </w:pPr>
            <w:r w:rsidRPr="004F0BB2">
              <w:rPr>
                <w:rFonts w:cstheme="minorHAnsi"/>
                <w:b/>
                <w:bCs/>
                <w:color w:val="FFFFFF" w:themeColor="background1"/>
                <w:sz w:val="18"/>
                <w:szCs w:val="18"/>
                <w:highlight w:val="green"/>
                <w:lang w:val="en-GB"/>
              </w:rPr>
              <w:t>Indicatori di Risultato - R</w:t>
            </w:r>
          </w:p>
        </w:tc>
        <w:tc>
          <w:tcPr>
            <w:tcW w:w="1161" w:type="pct"/>
            <w:gridSpan w:val="2"/>
            <w:vAlign w:val="center"/>
          </w:tcPr>
          <w:p w14:paraId="3C894488" w14:textId="77777777" w:rsidR="006C4306" w:rsidRPr="004F0BB2" w:rsidRDefault="006C4306" w:rsidP="00F561E7">
            <w:pPr>
              <w:spacing w:after="0"/>
              <w:jc w:val="center"/>
              <w:rPr>
                <w:rFonts w:cstheme="minorHAnsi"/>
                <w:sz w:val="18"/>
                <w:szCs w:val="18"/>
                <w:highlight w:val="green"/>
                <w:lang w:val="it"/>
              </w:rPr>
            </w:pPr>
            <w:r w:rsidRPr="004F0BB2">
              <w:rPr>
                <w:rFonts w:cstheme="minorHAnsi"/>
                <w:sz w:val="18"/>
                <w:szCs w:val="18"/>
                <w:highlight w:val="green"/>
                <w:lang w:val="it"/>
              </w:rPr>
              <w:t>R.1</w:t>
            </w:r>
          </w:p>
        </w:tc>
        <w:tc>
          <w:tcPr>
            <w:tcW w:w="1934" w:type="pct"/>
            <w:gridSpan w:val="2"/>
            <w:shd w:val="clear" w:color="auto" w:fill="008E40"/>
            <w:vAlign w:val="center"/>
          </w:tcPr>
          <w:p w14:paraId="7916E799" w14:textId="77777777" w:rsidR="006C4306" w:rsidRPr="004F0BB2" w:rsidRDefault="006C4306" w:rsidP="00F561E7">
            <w:pPr>
              <w:spacing w:after="0"/>
              <w:jc w:val="center"/>
              <w:rPr>
                <w:rFonts w:cstheme="minorHAnsi"/>
                <w:color w:val="FFFFFF" w:themeColor="background1"/>
                <w:sz w:val="18"/>
                <w:szCs w:val="18"/>
                <w:highlight w:val="green"/>
                <w:lang w:val="en-GB"/>
              </w:rPr>
            </w:pPr>
            <w:r w:rsidRPr="004F0BB2">
              <w:rPr>
                <w:rFonts w:cstheme="minorHAnsi"/>
                <w:b/>
                <w:bCs/>
                <w:color w:val="FFFFFF" w:themeColor="background1"/>
                <w:sz w:val="18"/>
                <w:szCs w:val="18"/>
                <w:highlight w:val="green"/>
                <w:lang w:val="en-GB"/>
              </w:rPr>
              <w:t>Indicatori di Output - O</w:t>
            </w:r>
          </w:p>
        </w:tc>
        <w:tc>
          <w:tcPr>
            <w:tcW w:w="744" w:type="pct"/>
            <w:gridSpan w:val="2"/>
            <w:vAlign w:val="center"/>
          </w:tcPr>
          <w:p w14:paraId="7EBFE2BF" w14:textId="77777777" w:rsidR="006C4306" w:rsidRPr="004F0BB2" w:rsidRDefault="006C4306" w:rsidP="00F561E7">
            <w:pPr>
              <w:spacing w:after="0"/>
              <w:jc w:val="center"/>
              <w:rPr>
                <w:rFonts w:cstheme="minorHAnsi"/>
                <w:sz w:val="18"/>
                <w:szCs w:val="18"/>
                <w:highlight w:val="green"/>
                <w:lang w:val="it"/>
              </w:rPr>
            </w:pPr>
            <w:r w:rsidRPr="004F0BB2">
              <w:rPr>
                <w:rFonts w:cstheme="minorHAnsi"/>
                <w:sz w:val="18"/>
                <w:szCs w:val="18"/>
                <w:highlight w:val="green"/>
                <w:lang w:val="it"/>
              </w:rPr>
              <w:t>O.33</w:t>
            </w:r>
          </w:p>
        </w:tc>
      </w:tr>
    </w:tbl>
    <w:p w14:paraId="730E2B38" w14:textId="77777777" w:rsidR="006C4306" w:rsidRDefault="006C4306" w:rsidP="006C4306">
      <w:pPr>
        <w:spacing w:after="0"/>
      </w:pPr>
    </w:p>
    <w:p w14:paraId="019D0A5E" w14:textId="77777777" w:rsidR="006C4306" w:rsidRPr="00E01E68" w:rsidRDefault="006C4306" w:rsidP="006C4306">
      <w:pPr>
        <w:pStyle w:val="Titolo3"/>
        <w:rPr>
          <w:i/>
          <w:iCs/>
          <w:sz w:val="22"/>
          <w:szCs w:val="22"/>
        </w:rPr>
      </w:pPr>
      <w:r w:rsidRPr="00E01E68">
        <w:rPr>
          <w:i/>
          <w:iCs/>
          <w:sz w:val="22"/>
          <w:szCs w:val="22"/>
        </w:rPr>
        <w:t xml:space="preserve">Principi di selezione </w:t>
      </w:r>
    </w:p>
    <w:tbl>
      <w:tblPr>
        <w:tblStyle w:val="Grigliatabella"/>
        <w:tblW w:w="5000" w:type="pct"/>
        <w:tblLook w:val="04A0" w:firstRow="1" w:lastRow="0" w:firstColumn="1" w:lastColumn="0" w:noHBand="0" w:noVBand="1"/>
      </w:tblPr>
      <w:tblGrid>
        <w:gridCol w:w="1639"/>
        <w:gridCol w:w="8501"/>
      </w:tblGrid>
      <w:tr w:rsidR="006C4306" w:rsidRPr="00700099" w14:paraId="1A3C1597" w14:textId="77777777" w:rsidTr="00F561E7">
        <w:tc>
          <w:tcPr>
            <w:tcW w:w="5000" w:type="pct"/>
            <w:gridSpan w:val="2"/>
            <w:shd w:val="clear" w:color="auto" w:fill="008E40"/>
            <w:vAlign w:val="center"/>
          </w:tcPr>
          <w:p w14:paraId="00A377EB" w14:textId="77777777" w:rsidR="006C4306" w:rsidRPr="00700099" w:rsidRDefault="006C4306" w:rsidP="00F561E7">
            <w:pPr>
              <w:spacing w:after="0"/>
              <w:jc w:val="center"/>
              <w:rPr>
                <w:rFonts w:cstheme="minorHAnsi"/>
                <w:sz w:val="18"/>
                <w:szCs w:val="18"/>
              </w:rPr>
            </w:pPr>
            <w:r>
              <w:rPr>
                <w:rFonts w:cstheme="minorHAnsi"/>
                <w:b/>
                <w:bCs/>
                <w:color w:val="FFFFFF" w:themeColor="background1"/>
                <w:sz w:val="18"/>
                <w:szCs w:val="18"/>
              </w:rPr>
              <w:t>Principi di selezione</w:t>
            </w:r>
          </w:p>
        </w:tc>
      </w:tr>
      <w:tr w:rsidR="006C4306" w:rsidRPr="00293C3E" w14:paraId="04DC8AC3" w14:textId="77777777" w:rsidTr="00F561E7">
        <w:tc>
          <w:tcPr>
            <w:tcW w:w="808" w:type="pct"/>
            <w:shd w:val="clear" w:color="auto" w:fill="A7D9A3"/>
            <w:vAlign w:val="center"/>
          </w:tcPr>
          <w:p w14:paraId="0E150F12" w14:textId="77777777" w:rsidR="006C4306" w:rsidRDefault="006C4306" w:rsidP="00F561E7">
            <w:pPr>
              <w:spacing w:after="0"/>
              <w:jc w:val="center"/>
              <w:rPr>
                <w:rFonts w:cstheme="minorHAnsi"/>
                <w:b/>
                <w:bCs/>
                <w:sz w:val="18"/>
                <w:szCs w:val="18"/>
              </w:rPr>
            </w:pPr>
            <w:r>
              <w:rPr>
                <w:rFonts w:cstheme="minorHAnsi"/>
                <w:b/>
                <w:bCs/>
                <w:sz w:val="18"/>
                <w:szCs w:val="18"/>
              </w:rPr>
              <w:t>Codice</w:t>
            </w:r>
          </w:p>
        </w:tc>
        <w:tc>
          <w:tcPr>
            <w:tcW w:w="4192" w:type="pct"/>
            <w:shd w:val="clear" w:color="auto" w:fill="A7D9A3"/>
            <w:vAlign w:val="center"/>
          </w:tcPr>
          <w:p w14:paraId="58EFDC20" w14:textId="77777777" w:rsidR="006C4306" w:rsidRPr="00293C3E" w:rsidRDefault="006C4306" w:rsidP="00F561E7">
            <w:pPr>
              <w:spacing w:after="0"/>
              <w:jc w:val="center"/>
              <w:rPr>
                <w:rFonts w:cstheme="minorHAnsi"/>
                <w:b/>
                <w:bCs/>
                <w:sz w:val="18"/>
                <w:szCs w:val="18"/>
              </w:rPr>
            </w:pPr>
            <w:r>
              <w:rPr>
                <w:rFonts w:cstheme="minorHAnsi"/>
                <w:b/>
                <w:bCs/>
                <w:sz w:val="18"/>
                <w:szCs w:val="18"/>
              </w:rPr>
              <w:t>Descrizione</w:t>
            </w:r>
          </w:p>
        </w:tc>
      </w:tr>
      <w:tr w:rsidR="006C4306" w:rsidRPr="00700099" w14:paraId="1AE4CBD6" w14:textId="77777777" w:rsidTr="00F561E7">
        <w:tc>
          <w:tcPr>
            <w:tcW w:w="808" w:type="pct"/>
            <w:vAlign w:val="center"/>
          </w:tcPr>
          <w:p w14:paraId="1BC40F71"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01</w:t>
            </w:r>
          </w:p>
        </w:tc>
        <w:tc>
          <w:tcPr>
            <w:tcW w:w="4192" w:type="pct"/>
            <w:vAlign w:val="center"/>
          </w:tcPr>
          <w:p w14:paraId="4B912928" w14:textId="77777777" w:rsidR="006C4306" w:rsidRPr="00700099" w:rsidRDefault="006C4306" w:rsidP="00F561E7">
            <w:pPr>
              <w:spacing w:after="0"/>
              <w:jc w:val="both"/>
              <w:rPr>
                <w:rFonts w:cstheme="minorHAnsi"/>
                <w:sz w:val="18"/>
                <w:szCs w:val="18"/>
              </w:rPr>
            </w:pPr>
            <w:r w:rsidRPr="00700099">
              <w:rPr>
                <w:rFonts w:cstheme="minorHAnsi"/>
                <w:sz w:val="18"/>
                <w:szCs w:val="18"/>
              </w:rPr>
              <w:t xml:space="preserve">Qualità del progetto </w:t>
            </w:r>
          </w:p>
        </w:tc>
      </w:tr>
      <w:tr w:rsidR="006C4306" w:rsidRPr="00700099" w14:paraId="166C9D98" w14:textId="77777777" w:rsidTr="00F561E7">
        <w:tc>
          <w:tcPr>
            <w:tcW w:w="808" w:type="pct"/>
            <w:vAlign w:val="center"/>
          </w:tcPr>
          <w:p w14:paraId="566C7E39"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02</w:t>
            </w:r>
          </w:p>
        </w:tc>
        <w:tc>
          <w:tcPr>
            <w:tcW w:w="4192" w:type="pct"/>
            <w:vAlign w:val="center"/>
          </w:tcPr>
          <w:p w14:paraId="1B33345D" w14:textId="77777777" w:rsidR="006C4306" w:rsidRPr="00700099" w:rsidRDefault="006C4306" w:rsidP="00F561E7">
            <w:pPr>
              <w:spacing w:after="0"/>
              <w:jc w:val="both"/>
              <w:rPr>
                <w:rFonts w:cstheme="minorHAnsi"/>
                <w:sz w:val="18"/>
                <w:szCs w:val="18"/>
              </w:rPr>
            </w:pPr>
            <w:r w:rsidRPr="00700099">
              <w:rPr>
                <w:rFonts w:cstheme="minorHAnsi"/>
                <w:sz w:val="18"/>
                <w:szCs w:val="18"/>
              </w:rPr>
              <w:t>Qualità del Team di progetto</w:t>
            </w:r>
          </w:p>
        </w:tc>
      </w:tr>
      <w:tr w:rsidR="006C4306" w:rsidRPr="00700099" w14:paraId="07069456" w14:textId="77777777" w:rsidTr="00F561E7">
        <w:tc>
          <w:tcPr>
            <w:tcW w:w="808" w:type="pct"/>
            <w:vAlign w:val="center"/>
          </w:tcPr>
          <w:p w14:paraId="5FE68079"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03</w:t>
            </w:r>
          </w:p>
        </w:tc>
        <w:tc>
          <w:tcPr>
            <w:tcW w:w="4192" w:type="pct"/>
            <w:vAlign w:val="center"/>
          </w:tcPr>
          <w:p w14:paraId="28DB7AE6" w14:textId="77777777" w:rsidR="006C4306" w:rsidRPr="00700099" w:rsidRDefault="006C4306" w:rsidP="00F561E7">
            <w:pPr>
              <w:spacing w:after="0"/>
              <w:jc w:val="both"/>
              <w:rPr>
                <w:rFonts w:cstheme="minorHAnsi"/>
                <w:sz w:val="18"/>
                <w:szCs w:val="18"/>
              </w:rPr>
            </w:pPr>
            <w:r w:rsidRPr="00700099">
              <w:rPr>
                <w:rFonts w:cstheme="minorHAnsi"/>
                <w:sz w:val="18"/>
                <w:szCs w:val="18"/>
              </w:rPr>
              <w:t>Coerenza delle tematiche affrontate con gli obiettivi generali e specifici della PAC</w:t>
            </w:r>
          </w:p>
        </w:tc>
      </w:tr>
      <w:tr w:rsidR="006C4306" w:rsidRPr="00700099" w14:paraId="7A495BD0" w14:textId="77777777" w:rsidTr="00F561E7">
        <w:tc>
          <w:tcPr>
            <w:tcW w:w="808" w:type="pct"/>
            <w:vAlign w:val="center"/>
          </w:tcPr>
          <w:p w14:paraId="2275655C" w14:textId="77777777" w:rsidR="006C4306" w:rsidRPr="00700099" w:rsidRDefault="006C4306" w:rsidP="00F561E7">
            <w:pPr>
              <w:spacing w:after="0"/>
              <w:jc w:val="center"/>
              <w:rPr>
                <w:rFonts w:cstheme="minorHAnsi"/>
                <w:sz w:val="18"/>
                <w:szCs w:val="18"/>
              </w:rPr>
            </w:pPr>
            <w:r w:rsidRPr="00700099">
              <w:rPr>
                <w:rFonts w:cstheme="minorHAnsi"/>
                <w:b/>
                <w:bCs/>
                <w:sz w:val="18"/>
                <w:szCs w:val="18"/>
              </w:rPr>
              <w:t>04</w:t>
            </w:r>
          </w:p>
        </w:tc>
        <w:tc>
          <w:tcPr>
            <w:tcW w:w="4192" w:type="pct"/>
            <w:vAlign w:val="center"/>
          </w:tcPr>
          <w:p w14:paraId="0CBE4428" w14:textId="77777777" w:rsidR="006C4306" w:rsidRPr="00700099" w:rsidRDefault="006C4306" w:rsidP="00F561E7">
            <w:pPr>
              <w:spacing w:after="0"/>
              <w:jc w:val="both"/>
              <w:rPr>
                <w:rFonts w:cstheme="minorHAnsi"/>
                <w:sz w:val="18"/>
                <w:szCs w:val="18"/>
              </w:rPr>
            </w:pPr>
            <w:r w:rsidRPr="00700099">
              <w:rPr>
                <w:rFonts w:cstheme="minorHAnsi"/>
                <w:sz w:val="18"/>
                <w:szCs w:val="18"/>
              </w:rPr>
              <w:t>Premialità per specifiche tematiche e/o obiettivi e/o ricaduta territoriale e/o tipologia di attività</w:t>
            </w:r>
          </w:p>
        </w:tc>
      </w:tr>
    </w:tbl>
    <w:p w14:paraId="6B543DFC" w14:textId="77777777" w:rsidR="006C4306" w:rsidRDefault="006C4306" w:rsidP="006C4306">
      <w:pPr>
        <w:spacing w:after="0"/>
      </w:pPr>
    </w:p>
    <w:p w14:paraId="19DADD77" w14:textId="77777777" w:rsidR="006C4306" w:rsidRPr="00C937C8" w:rsidRDefault="006C4306" w:rsidP="006C4306">
      <w:pPr>
        <w:pStyle w:val="Titolo3"/>
        <w:rPr>
          <w:i/>
          <w:iCs/>
          <w:color w:val="365F91" w:themeColor="accent1" w:themeShade="BF"/>
          <w:sz w:val="22"/>
          <w:szCs w:val="22"/>
        </w:rPr>
      </w:pPr>
      <w:r w:rsidRPr="00C937C8">
        <w:rPr>
          <w:i/>
          <w:iCs/>
          <w:color w:val="365F91" w:themeColor="accent1" w:themeShade="BF"/>
          <w:sz w:val="22"/>
          <w:szCs w:val="22"/>
        </w:rPr>
        <w:t>Criteri di ammissibilità</w:t>
      </w:r>
    </w:p>
    <w:tbl>
      <w:tblPr>
        <w:tblStyle w:val="Grigliatabella"/>
        <w:tblW w:w="5000" w:type="pct"/>
        <w:tblLook w:val="04A0" w:firstRow="1" w:lastRow="0" w:firstColumn="1" w:lastColumn="0" w:noHBand="0" w:noVBand="1"/>
      </w:tblPr>
      <w:tblGrid>
        <w:gridCol w:w="1687"/>
        <w:gridCol w:w="8453"/>
      </w:tblGrid>
      <w:tr w:rsidR="006C4306" w:rsidRPr="00167EA2" w14:paraId="46A8ADCD" w14:textId="77777777" w:rsidTr="00D156CC">
        <w:tc>
          <w:tcPr>
            <w:tcW w:w="5000" w:type="pct"/>
            <w:gridSpan w:val="2"/>
            <w:shd w:val="clear" w:color="auto" w:fill="008E40"/>
          </w:tcPr>
          <w:p w14:paraId="7C6EEDE0"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Beneficiari</w:t>
            </w:r>
          </w:p>
        </w:tc>
      </w:tr>
      <w:tr w:rsidR="006C4306" w:rsidRPr="00167EA2" w14:paraId="6F167CFD" w14:textId="77777777" w:rsidTr="00D156CC">
        <w:tc>
          <w:tcPr>
            <w:tcW w:w="832" w:type="pct"/>
            <w:shd w:val="clear" w:color="auto" w:fill="A7D9A3"/>
          </w:tcPr>
          <w:p w14:paraId="50205C07"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0477481F"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717268" w14:paraId="6910BD27" w14:textId="77777777" w:rsidTr="00D156CC">
        <w:trPr>
          <w:trHeight w:val="127"/>
        </w:trPr>
        <w:tc>
          <w:tcPr>
            <w:tcW w:w="832" w:type="pct"/>
            <w:shd w:val="clear" w:color="auto" w:fill="auto"/>
            <w:vAlign w:val="center"/>
          </w:tcPr>
          <w:p w14:paraId="4CC5EACC" w14:textId="77777777" w:rsidR="006C4306" w:rsidRPr="00167EA2" w:rsidRDefault="006C4306" w:rsidP="00F561E7">
            <w:pPr>
              <w:spacing w:after="0"/>
              <w:jc w:val="center"/>
              <w:rPr>
                <w:rFonts w:cstheme="minorHAnsi"/>
                <w:b/>
                <w:bCs/>
                <w:sz w:val="18"/>
                <w:szCs w:val="18"/>
              </w:rPr>
            </w:pPr>
            <w:r w:rsidRPr="005B3279">
              <w:rPr>
                <w:rFonts w:cstheme="minorHAnsi"/>
                <w:b/>
                <w:bCs/>
                <w:sz w:val="18"/>
                <w:szCs w:val="18"/>
                <w:highlight w:val="green"/>
              </w:rPr>
              <w:t>7</w:t>
            </w:r>
          </w:p>
        </w:tc>
        <w:tc>
          <w:tcPr>
            <w:tcW w:w="4168" w:type="pct"/>
            <w:shd w:val="clear" w:color="auto" w:fill="auto"/>
            <w:vAlign w:val="center"/>
          </w:tcPr>
          <w:p w14:paraId="5FCD7BBC" w14:textId="77777777" w:rsidR="006C4306" w:rsidRPr="004F0BB2" w:rsidRDefault="006C4306" w:rsidP="00F561E7">
            <w:pPr>
              <w:spacing w:after="0"/>
              <w:jc w:val="both"/>
              <w:rPr>
                <w:rFonts w:cstheme="minorHAnsi"/>
                <w:sz w:val="18"/>
                <w:szCs w:val="18"/>
              </w:rPr>
            </w:pPr>
            <w:r w:rsidRPr="004F0BB2">
              <w:rPr>
                <w:rFonts w:cstheme="minorHAnsi"/>
                <w:sz w:val="18"/>
                <w:szCs w:val="18"/>
              </w:rPr>
              <w:t>Region</w:t>
            </w:r>
            <w:r>
              <w:rPr>
                <w:rFonts w:cstheme="minorHAnsi"/>
                <w:sz w:val="18"/>
                <w:szCs w:val="18"/>
              </w:rPr>
              <w:t xml:space="preserve">e </w:t>
            </w:r>
            <w:r w:rsidRPr="004F0BB2">
              <w:rPr>
                <w:rFonts w:cstheme="minorHAnsi"/>
                <w:sz w:val="18"/>
                <w:szCs w:val="18"/>
              </w:rPr>
              <w:t>attraverso gli enti strumentali e Società in house</w:t>
            </w:r>
          </w:p>
        </w:tc>
      </w:tr>
      <w:tr w:rsidR="006C4306" w:rsidRPr="00167EA2" w14:paraId="1538DEA8" w14:textId="77777777" w:rsidTr="00D156CC">
        <w:tc>
          <w:tcPr>
            <w:tcW w:w="5000" w:type="pct"/>
            <w:gridSpan w:val="2"/>
            <w:shd w:val="clear" w:color="auto" w:fill="008E40"/>
          </w:tcPr>
          <w:p w14:paraId="4235638D" w14:textId="77777777" w:rsidR="006C4306" w:rsidRPr="00167EA2" w:rsidRDefault="006C4306" w:rsidP="00F561E7">
            <w:pPr>
              <w:spacing w:after="0"/>
              <w:jc w:val="center"/>
              <w:rPr>
                <w:rFonts w:cstheme="minorHAnsi"/>
                <w:b/>
                <w:bCs/>
                <w:sz w:val="18"/>
                <w:szCs w:val="18"/>
              </w:rPr>
            </w:pPr>
            <w:r>
              <w:rPr>
                <w:rFonts w:cstheme="minorHAnsi"/>
                <w:b/>
                <w:bCs/>
                <w:color w:val="FFFFFF" w:themeColor="background1"/>
                <w:sz w:val="18"/>
                <w:szCs w:val="18"/>
              </w:rPr>
              <w:t>Criteri</w:t>
            </w:r>
            <w:r w:rsidRPr="00167EA2">
              <w:rPr>
                <w:rFonts w:cstheme="minorHAnsi"/>
                <w:b/>
                <w:bCs/>
                <w:color w:val="FFFFFF" w:themeColor="background1"/>
                <w:sz w:val="18"/>
                <w:szCs w:val="18"/>
              </w:rPr>
              <w:t xml:space="preserve"> di ammissibilità</w:t>
            </w:r>
          </w:p>
        </w:tc>
      </w:tr>
      <w:tr w:rsidR="006C4306" w:rsidRPr="00167EA2" w14:paraId="2A615166" w14:textId="77777777" w:rsidTr="00D156CC">
        <w:tc>
          <w:tcPr>
            <w:tcW w:w="832" w:type="pct"/>
            <w:shd w:val="clear" w:color="auto" w:fill="A7D9A3"/>
          </w:tcPr>
          <w:p w14:paraId="41C2A2FB"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Codice</w:t>
            </w:r>
          </w:p>
        </w:tc>
        <w:tc>
          <w:tcPr>
            <w:tcW w:w="4168" w:type="pct"/>
            <w:shd w:val="clear" w:color="auto" w:fill="A7D9A3"/>
          </w:tcPr>
          <w:p w14:paraId="62F349C1" w14:textId="77777777" w:rsidR="006C4306" w:rsidRPr="00167EA2" w:rsidRDefault="006C4306" w:rsidP="00F561E7">
            <w:pPr>
              <w:spacing w:after="0"/>
              <w:jc w:val="center"/>
              <w:rPr>
                <w:rFonts w:cstheme="minorHAnsi"/>
                <w:b/>
                <w:bCs/>
                <w:sz w:val="18"/>
                <w:szCs w:val="18"/>
              </w:rPr>
            </w:pPr>
            <w:r w:rsidRPr="00167EA2">
              <w:rPr>
                <w:rFonts w:cstheme="minorHAnsi"/>
                <w:b/>
                <w:bCs/>
                <w:sz w:val="18"/>
                <w:szCs w:val="18"/>
              </w:rPr>
              <w:t>Descrizione</w:t>
            </w:r>
          </w:p>
        </w:tc>
      </w:tr>
      <w:tr w:rsidR="006C4306" w:rsidRPr="00167EA2" w14:paraId="7F6143E0" w14:textId="77777777" w:rsidTr="00D156CC">
        <w:trPr>
          <w:trHeight w:val="127"/>
        </w:trPr>
        <w:tc>
          <w:tcPr>
            <w:tcW w:w="832" w:type="pct"/>
            <w:shd w:val="clear" w:color="auto" w:fill="auto"/>
            <w:vAlign w:val="center"/>
          </w:tcPr>
          <w:p w14:paraId="727C7930" w14:textId="77777777" w:rsidR="006C4306" w:rsidRPr="00167EA2" w:rsidRDefault="006C4306" w:rsidP="00F561E7">
            <w:pPr>
              <w:spacing w:after="0"/>
              <w:jc w:val="center"/>
              <w:rPr>
                <w:rFonts w:cstheme="minorHAnsi"/>
                <w:b/>
                <w:bCs/>
                <w:sz w:val="18"/>
                <w:szCs w:val="18"/>
              </w:rPr>
            </w:pPr>
            <w:r w:rsidRPr="00700099">
              <w:rPr>
                <w:rFonts w:cstheme="minorHAnsi"/>
                <w:b/>
                <w:bCs/>
                <w:sz w:val="18"/>
                <w:szCs w:val="18"/>
              </w:rPr>
              <w:t>CR01</w:t>
            </w:r>
          </w:p>
        </w:tc>
        <w:tc>
          <w:tcPr>
            <w:tcW w:w="4168" w:type="pct"/>
            <w:shd w:val="clear" w:color="auto" w:fill="auto"/>
            <w:vAlign w:val="center"/>
          </w:tcPr>
          <w:p w14:paraId="2C421D0D" w14:textId="77777777" w:rsidR="006C4306" w:rsidRPr="00881106" w:rsidRDefault="006C4306" w:rsidP="00F561E7">
            <w:pPr>
              <w:spacing w:after="0"/>
              <w:jc w:val="both"/>
              <w:rPr>
                <w:rFonts w:cstheme="minorHAnsi"/>
                <w:b/>
                <w:bCs/>
                <w:sz w:val="18"/>
                <w:szCs w:val="18"/>
              </w:rPr>
            </w:pPr>
            <w:r w:rsidRPr="00700099">
              <w:rPr>
                <w:rFonts w:cstheme="minorHAnsi"/>
                <w:sz w:val="18"/>
                <w:szCs w:val="18"/>
              </w:rPr>
              <w:t xml:space="preserve">Il soggetto proponente presenta un progetto con almeno una delle attività descritte ai punti i, ii, iii, iv </w:t>
            </w:r>
            <w:r>
              <w:rPr>
                <w:rFonts w:cstheme="minorHAnsi"/>
                <w:sz w:val="18"/>
                <w:szCs w:val="18"/>
              </w:rPr>
              <w:t>di cui alla sezione “Descrizione”</w:t>
            </w:r>
          </w:p>
        </w:tc>
      </w:tr>
    </w:tbl>
    <w:p w14:paraId="5175E581" w14:textId="77777777" w:rsidR="006C4306" w:rsidRDefault="006C4306" w:rsidP="006C4306">
      <w:pPr>
        <w:spacing w:after="0"/>
      </w:pPr>
    </w:p>
    <w:p w14:paraId="32F26CE4" w14:textId="77777777" w:rsidR="006C4306" w:rsidRDefault="006C4306" w:rsidP="006C4306">
      <w:pPr>
        <w:pStyle w:val="Titolo3"/>
        <w:rPr>
          <w:i/>
          <w:iCs/>
          <w:color w:val="365F91" w:themeColor="accent1" w:themeShade="BF"/>
          <w:sz w:val="22"/>
          <w:szCs w:val="22"/>
        </w:rPr>
      </w:pPr>
      <w:r w:rsidRPr="003D5957">
        <w:rPr>
          <w:i/>
          <w:iCs/>
          <w:color w:val="365F91" w:themeColor="accent1" w:themeShade="BF"/>
          <w:sz w:val="22"/>
          <w:szCs w:val="22"/>
        </w:rPr>
        <w:t xml:space="preserve">Categorie di spese ammissibili </w:t>
      </w:r>
    </w:p>
    <w:p w14:paraId="1948374E" w14:textId="77777777" w:rsidR="006C4306" w:rsidRPr="00304590" w:rsidRDefault="006C4306" w:rsidP="006C4306">
      <w:pPr>
        <w:spacing w:after="0"/>
        <w:rPr>
          <w:sz w:val="20"/>
          <w:szCs w:val="20"/>
        </w:rPr>
      </w:pPr>
      <w:r w:rsidRPr="00304590">
        <w:rPr>
          <w:sz w:val="20"/>
          <w:szCs w:val="20"/>
        </w:rPr>
        <w:t>Sono ammissibili le spese di progettazione, coordinamento e realizzazione dell’</w:t>
      </w:r>
      <w:r>
        <w:rPr>
          <w:sz w:val="20"/>
          <w:szCs w:val="20"/>
        </w:rPr>
        <w:t>intervento</w:t>
      </w:r>
      <w:r w:rsidRPr="00304590">
        <w:rPr>
          <w:sz w:val="20"/>
          <w:szCs w:val="20"/>
        </w:rPr>
        <w:t>, compresi gli investimenti a essa correlati.</w:t>
      </w:r>
    </w:p>
    <w:p w14:paraId="027E61F6" w14:textId="77777777" w:rsidR="006C4306" w:rsidRDefault="006C4306" w:rsidP="006C4306">
      <w:pPr>
        <w:spacing w:after="0"/>
      </w:pPr>
    </w:p>
    <w:p w14:paraId="4580DDCD" w14:textId="77777777" w:rsidR="006C4306" w:rsidRPr="00270356" w:rsidRDefault="006C4306" w:rsidP="006C4306">
      <w:pPr>
        <w:pStyle w:val="Titolo3"/>
        <w:rPr>
          <w:i/>
          <w:iCs/>
          <w:color w:val="365F91" w:themeColor="accent1" w:themeShade="BF"/>
          <w:sz w:val="22"/>
          <w:szCs w:val="22"/>
        </w:rPr>
      </w:pPr>
      <w:r w:rsidRPr="00270356">
        <w:rPr>
          <w:i/>
          <w:iCs/>
          <w:color w:val="365F91" w:themeColor="accent1" w:themeShade="BF"/>
          <w:sz w:val="22"/>
          <w:szCs w:val="22"/>
        </w:rPr>
        <w:t>Impegni e altri obblighi</w:t>
      </w:r>
    </w:p>
    <w:tbl>
      <w:tblPr>
        <w:tblStyle w:val="Grigliatabella"/>
        <w:tblW w:w="5000" w:type="pct"/>
        <w:tblLook w:val="04A0" w:firstRow="1" w:lastRow="0" w:firstColumn="1" w:lastColumn="0" w:noHBand="0" w:noVBand="1"/>
      </w:tblPr>
      <w:tblGrid>
        <w:gridCol w:w="1639"/>
        <w:gridCol w:w="8501"/>
      </w:tblGrid>
      <w:tr w:rsidR="006C4306" w:rsidRPr="00700099" w14:paraId="0CACD52F" w14:textId="77777777" w:rsidTr="00F561E7">
        <w:trPr>
          <w:trHeight w:val="275"/>
        </w:trPr>
        <w:tc>
          <w:tcPr>
            <w:tcW w:w="5000" w:type="pct"/>
            <w:gridSpan w:val="2"/>
            <w:shd w:val="clear" w:color="auto" w:fill="008E40"/>
            <w:vAlign w:val="center"/>
          </w:tcPr>
          <w:p w14:paraId="7BC9ED98"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Impegni</w:t>
            </w:r>
            <w:r>
              <w:rPr>
                <w:rFonts w:cstheme="minorHAnsi"/>
                <w:b/>
                <w:bCs/>
                <w:color w:val="FFFFFF" w:themeColor="background1"/>
                <w:sz w:val="18"/>
                <w:szCs w:val="18"/>
              </w:rPr>
              <w:t xml:space="preserve"> </w:t>
            </w:r>
          </w:p>
        </w:tc>
      </w:tr>
      <w:tr w:rsidR="006C4306" w:rsidRPr="00700099" w14:paraId="2D756930" w14:textId="77777777" w:rsidTr="00F561E7">
        <w:trPr>
          <w:trHeight w:val="275"/>
        </w:trPr>
        <w:tc>
          <w:tcPr>
            <w:tcW w:w="808" w:type="pct"/>
            <w:shd w:val="clear" w:color="auto" w:fill="A7D9A3"/>
            <w:vAlign w:val="center"/>
          </w:tcPr>
          <w:p w14:paraId="5D7B3461"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5A9551F1"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31665E88" w14:textId="77777777" w:rsidTr="00F561E7">
        <w:trPr>
          <w:trHeight w:val="274"/>
        </w:trPr>
        <w:tc>
          <w:tcPr>
            <w:tcW w:w="808" w:type="pct"/>
            <w:vAlign w:val="center"/>
          </w:tcPr>
          <w:p w14:paraId="0C5119BA"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IM01</w:t>
            </w:r>
          </w:p>
        </w:tc>
        <w:tc>
          <w:tcPr>
            <w:tcW w:w="4192" w:type="pct"/>
            <w:vAlign w:val="center"/>
          </w:tcPr>
          <w:p w14:paraId="1E54AC65" w14:textId="77777777" w:rsidR="006C4306" w:rsidRPr="004D246B" w:rsidRDefault="006C4306" w:rsidP="00F561E7">
            <w:pPr>
              <w:spacing w:after="0"/>
              <w:jc w:val="both"/>
              <w:rPr>
                <w:rFonts w:cstheme="minorHAnsi"/>
                <w:sz w:val="18"/>
                <w:szCs w:val="18"/>
              </w:rPr>
            </w:pPr>
            <w:r w:rsidRPr="00700099">
              <w:rPr>
                <w:rFonts w:cstheme="minorHAnsi"/>
                <w:sz w:val="18"/>
                <w:szCs w:val="18"/>
              </w:rPr>
              <w:t xml:space="preserve">Garantire </w:t>
            </w:r>
            <w:r>
              <w:rPr>
                <w:rFonts w:cstheme="minorHAnsi"/>
                <w:sz w:val="18"/>
                <w:szCs w:val="18"/>
              </w:rPr>
              <w:t xml:space="preserve">il libero </w:t>
            </w:r>
            <w:r w:rsidRPr="00700099">
              <w:rPr>
                <w:rFonts w:cstheme="minorHAnsi"/>
                <w:sz w:val="18"/>
                <w:szCs w:val="18"/>
              </w:rPr>
              <w:t>accesso a tutti i potenziali destinatari</w:t>
            </w:r>
          </w:p>
        </w:tc>
      </w:tr>
      <w:tr w:rsidR="006C4306" w:rsidRPr="00700099" w14:paraId="1AFF1FE6" w14:textId="77777777" w:rsidTr="00F561E7">
        <w:trPr>
          <w:trHeight w:val="274"/>
        </w:trPr>
        <w:tc>
          <w:tcPr>
            <w:tcW w:w="808" w:type="pct"/>
            <w:vAlign w:val="center"/>
          </w:tcPr>
          <w:p w14:paraId="3F4557F4"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IM02</w:t>
            </w:r>
          </w:p>
        </w:tc>
        <w:tc>
          <w:tcPr>
            <w:tcW w:w="4192" w:type="pct"/>
            <w:vAlign w:val="center"/>
          </w:tcPr>
          <w:p w14:paraId="624C0F98" w14:textId="77777777" w:rsidR="006C4306" w:rsidRPr="004D246B" w:rsidRDefault="006C4306" w:rsidP="00F561E7">
            <w:pPr>
              <w:spacing w:after="0"/>
              <w:jc w:val="both"/>
              <w:rPr>
                <w:rFonts w:cstheme="minorHAnsi"/>
                <w:sz w:val="18"/>
                <w:szCs w:val="18"/>
              </w:rPr>
            </w:pPr>
            <w:r w:rsidRPr="00700099">
              <w:rPr>
                <w:rFonts w:cstheme="minorHAnsi"/>
                <w:sz w:val="18"/>
                <w:szCs w:val="18"/>
              </w:rPr>
              <w:t>Mantenere i requisiti di ammissibilità per tutta la durata dell’operazione</w:t>
            </w:r>
          </w:p>
        </w:tc>
      </w:tr>
      <w:tr w:rsidR="006C4306" w:rsidRPr="00700099" w14:paraId="6A4AD7EE" w14:textId="77777777" w:rsidTr="00F561E7">
        <w:trPr>
          <w:trHeight w:val="274"/>
        </w:trPr>
        <w:tc>
          <w:tcPr>
            <w:tcW w:w="808" w:type="pct"/>
            <w:vAlign w:val="center"/>
          </w:tcPr>
          <w:p w14:paraId="487780B0" w14:textId="77777777" w:rsidR="006C4306" w:rsidRPr="0037335A" w:rsidRDefault="006C4306" w:rsidP="00F561E7">
            <w:pPr>
              <w:spacing w:after="0"/>
              <w:jc w:val="center"/>
              <w:rPr>
                <w:rFonts w:cstheme="minorHAnsi"/>
                <w:b/>
                <w:bCs/>
                <w:sz w:val="18"/>
                <w:szCs w:val="18"/>
              </w:rPr>
            </w:pPr>
            <w:r w:rsidRPr="00700099">
              <w:rPr>
                <w:rFonts w:cstheme="minorHAnsi"/>
                <w:b/>
                <w:bCs/>
                <w:sz w:val="18"/>
                <w:szCs w:val="18"/>
              </w:rPr>
              <w:t>IM03</w:t>
            </w:r>
          </w:p>
        </w:tc>
        <w:tc>
          <w:tcPr>
            <w:tcW w:w="4192" w:type="pct"/>
            <w:vAlign w:val="center"/>
          </w:tcPr>
          <w:p w14:paraId="2B90BA61" w14:textId="77777777" w:rsidR="006C4306" w:rsidRPr="004D246B" w:rsidRDefault="006C4306" w:rsidP="00F561E7">
            <w:pPr>
              <w:spacing w:after="0"/>
              <w:jc w:val="both"/>
              <w:rPr>
                <w:rFonts w:cstheme="minorHAnsi"/>
                <w:sz w:val="18"/>
                <w:szCs w:val="18"/>
              </w:rPr>
            </w:pPr>
            <w:r w:rsidRPr="00700099">
              <w:rPr>
                <w:rFonts w:cstheme="minorHAnsi"/>
                <w:sz w:val="18"/>
                <w:szCs w:val="18"/>
              </w:rPr>
              <w:t>Garantire l’assenza di conflitto di interesse nell’attività realizzata</w:t>
            </w:r>
          </w:p>
        </w:tc>
      </w:tr>
      <w:tr w:rsidR="006C4306" w:rsidRPr="00700099" w14:paraId="4E8BD61C" w14:textId="77777777" w:rsidTr="00F561E7">
        <w:tc>
          <w:tcPr>
            <w:tcW w:w="5000" w:type="pct"/>
            <w:gridSpan w:val="2"/>
            <w:shd w:val="clear" w:color="auto" w:fill="008E40"/>
            <w:vAlign w:val="center"/>
          </w:tcPr>
          <w:p w14:paraId="544AA43F" w14:textId="77777777" w:rsidR="006C4306" w:rsidRPr="00700099" w:rsidRDefault="006C4306" w:rsidP="00F561E7">
            <w:pPr>
              <w:spacing w:after="0"/>
              <w:jc w:val="center"/>
              <w:rPr>
                <w:rFonts w:cstheme="minorHAnsi"/>
                <w:sz w:val="18"/>
                <w:szCs w:val="18"/>
              </w:rPr>
            </w:pPr>
            <w:r w:rsidRPr="00700099">
              <w:rPr>
                <w:rFonts w:cstheme="minorHAnsi"/>
                <w:b/>
                <w:bCs/>
                <w:color w:val="FFFFFF" w:themeColor="background1"/>
                <w:sz w:val="18"/>
                <w:szCs w:val="18"/>
              </w:rPr>
              <w:t>Altri obblighi</w:t>
            </w:r>
          </w:p>
        </w:tc>
      </w:tr>
      <w:tr w:rsidR="006C4306" w:rsidRPr="00700099" w14:paraId="74EFDDE9" w14:textId="77777777" w:rsidTr="00F561E7">
        <w:tc>
          <w:tcPr>
            <w:tcW w:w="808" w:type="pct"/>
            <w:shd w:val="clear" w:color="auto" w:fill="A7D9A3"/>
            <w:vAlign w:val="center"/>
          </w:tcPr>
          <w:p w14:paraId="65A1C61D" w14:textId="77777777" w:rsidR="006C4306" w:rsidRPr="00700099" w:rsidRDefault="006C4306" w:rsidP="00F561E7">
            <w:pPr>
              <w:spacing w:after="0"/>
              <w:jc w:val="center"/>
              <w:rPr>
                <w:rFonts w:cstheme="minorHAnsi"/>
                <w:b/>
                <w:bCs/>
                <w:color w:val="FFFFFF" w:themeColor="background1"/>
                <w:sz w:val="18"/>
                <w:szCs w:val="18"/>
              </w:rPr>
            </w:pPr>
            <w:r>
              <w:rPr>
                <w:rFonts w:cstheme="minorHAnsi"/>
                <w:b/>
                <w:bCs/>
                <w:sz w:val="18"/>
                <w:szCs w:val="18"/>
              </w:rPr>
              <w:t>Codice</w:t>
            </w:r>
          </w:p>
        </w:tc>
        <w:tc>
          <w:tcPr>
            <w:tcW w:w="4192" w:type="pct"/>
            <w:shd w:val="clear" w:color="auto" w:fill="A7D9A3"/>
            <w:vAlign w:val="center"/>
          </w:tcPr>
          <w:p w14:paraId="0A3A2D7E"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sz w:val="18"/>
                <w:szCs w:val="18"/>
              </w:rPr>
              <w:t>Descrizione</w:t>
            </w:r>
          </w:p>
        </w:tc>
      </w:tr>
      <w:tr w:rsidR="006C4306" w:rsidRPr="00700099" w14:paraId="20C296A6" w14:textId="77777777" w:rsidTr="00F561E7">
        <w:tc>
          <w:tcPr>
            <w:tcW w:w="808" w:type="pct"/>
            <w:vAlign w:val="center"/>
          </w:tcPr>
          <w:p w14:paraId="31213B1E"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1</w:t>
            </w:r>
          </w:p>
        </w:tc>
        <w:tc>
          <w:tcPr>
            <w:tcW w:w="4192" w:type="pct"/>
          </w:tcPr>
          <w:p w14:paraId="62E5B0F5"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5B327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ciascun beneficiario avrà l’obbligo di fornire su un sito web ufficiale e/o sui social media, una descrizione dell'operazione compresi gli obiettivi e i risultati evidenziando il sostegno finanziario dell'Unione europea</w:t>
            </w:r>
          </w:p>
        </w:tc>
      </w:tr>
      <w:tr w:rsidR="006C4306" w:rsidRPr="00700099" w14:paraId="0069AAD4" w14:textId="77777777" w:rsidTr="00F561E7">
        <w:tc>
          <w:tcPr>
            <w:tcW w:w="808" w:type="pct"/>
            <w:vAlign w:val="center"/>
          </w:tcPr>
          <w:p w14:paraId="641A2A81"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w:t>
            </w:r>
            <w:r>
              <w:rPr>
                <w:rFonts w:cstheme="minorHAnsi"/>
                <w:b/>
                <w:bCs/>
                <w:sz w:val="18"/>
                <w:szCs w:val="18"/>
              </w:rPr>
              <w:t>2</w:t>
            </w:r>
          </w:p>
        </w:tc>
        <w:tc>
          <w:tcPr>
            <w:tcW w:w="4192" w:type="pct"/>
          </w:tcPr>
          <w:p w14:paraId="5ADD8CA6" w14:textId="77777777" w:rsidR="006C4306" w:rsidRPr="00700099" w:rsidRDefault="006C4306" w:rsidP="00F561E7">
            <w:pPr>
              <w:spacing w:after="0"/>
              <w:jc w:val="both"/>
              <w:rPr>
                <w:rFonts w:cstheme="minorHAnsi"/>
                <w:sz w:val="18"/>
                <w:szCs w:val="18"/>
              </w:rPr>
            </w:pPr>
            <w:r w:rsidRPr="00976E26">
              <w:rPr>
                <w:rFonts w:cstheme="minorHAnsi"/>
                <w:sz w:val="18"/>
                <w:szCs w:val="18"/>
              </w:rPr>
              <w:t xml:space="preserve">Al fine di corrispondere agli obblighi di informazione e pubblicità </w:t>
            </w:r>
            <w:r w:rsidRPr="005B3279">
              <w:rPr>
                <w:rFonts w:cstheme="minorHAnsi"/>
                <w:sz w:val="18"/>
                <w:szCs w:val="18"/>
                <w:highlight w:val="green"/>
              </w:rPr>
              <w:t>previsti dalla normativa UE applicabile</w:t>
            </w:r>
            <w:r>
              <w:rPr>
                <w:rFonts w:cstheme="minorHAnsi"/>
                <w:sz w:val="18"/>
                <w:szCs w:val="18"/>
              </w:rPr>
              <w:t xml:space="preserve">, </w:t>
            </w:r>
            <w:r w:rsidRPr="00976E26">
              <w:rPr>
                <w:rFonts w:cstheme="minorHAnsi"/>
                <w:sz w:val="18"/>
                <w:szCs w:val="18"/>
              </w:rPr>
              <w:t xml:space="preserve">ciascun beneficiario avrà l’obbligo di utilizzare l'emblema dell'Unione </w:t>
            </w:r>
            <w:r w:rsidRPr="005B3279">
              <w:rPr>
                <w:rFonts w:cstheme="minorHAnsi"/>
                <w:sz w:val="18"/>
                <w:szCs w:val="18"/>
                <w:highlight w:val="green"/>
              </w:rPr>
              <w:t>europea</w:t>
            </w:r>
            <w:r>
              <w:rPr>
                <w:rFonts w:cstheme="minorHAnsi"/>
                <w:sz w:val="18"/>
                <w:szCs w:val="18"/>
              </w:rPr>
              <w:t xml:space="preserve"> </w:t>
            </w:r>
            <w:r w:rsidRPr="00976E26">
              <w:rPr>
                <w:rFonts w:cstheme="minorHAnsi"/>
                <w:sz w:val="18"/>
                <w:szCs w:val="18"/>
              </w:rPr>
              <w:t>secondo le caratteristiche tecniche previste in tutti i materiali prodotti</w:t>
            </w:r>
          </w:p>
        </w:tc>
      </w:tr>
      <w:tr w:rsidR="006C4306" w:rsidRPr="00700099" w14:paraId="604F98BF" w14:textId="77777777" w:rsidTr="00F561E7">
        <w:tc>
          <w:tcPr>
            <w:tcW w:w="808" w:type="pct"/>
            <w:vAlign w:val="center"/>
          </w:tcPr>
          <w:p w14:paraId="70CB376B" w14:textId="77777777" w:rsidR="006C4306" w:rsidRPr="00700099" w:rsidRDefault="006C4306" w:rsidP="00F561E7">
            <w:pPr>
              <w:spacing w:after="0"/>
              <w:jc w:val="center"/>
              <w:rPr>
                <w:rFonts w:cstheme="minorHAnsi"/>
                <w:b/>
                <w:bCs/>
                <w:sz w:val="18"/>
                <w:szCs w:val="18"/>
              </w:rPr>
            </w:pPr>
            <w:r w:rsidRPr="00700099">
              <w:rPr>
                <w:rFonts w:cstheme="minorHAnsi"/>
                <w:b/>
                <w:bCs/>
                <w:sz w:val="18"/>
                <w:szCs w:val="18"/>
              </w:rPr>
              <w:t>OB03</w:t>
            </w:r>
          </w:p>
        </w:tc>
        <w:tc>
          <w:tcPr>
            <w:tcW w:w="4192" w:type="pct"/>
            <w:vAlign w:val="center"/>
          </w:tcPr>
          <w:p w14:paraId="3F19EAC0" w14:textId="77777777" w:rsidR="006C4306" w:rsidRPr="00700099" w:rsidRDefault="006C4306" w:rsidP="00F561E7">
            <w:pPr>
              <w:spacing w:after="0"/>
              <w:jc w:val="both"/>
              <w:rPr>
                <w:rFonts w:cstheme="minorHAnsi"/>
                <w:sz w:val="18"/>
                <w:szCs w:val="18"/>
              </w:rPr>
            </w:pPr>
            <w:r>
              <w:rPr>
                <w:rFonts w:cstheme="minorHAnsi"/>
                <w:sz w:val="18"/>
                <w:szCs w:val="18"/>
              </w:rPr>
              <w:t>N</w:t>
            </w:r>
            <w:r w:rsidRPr="00700099">
              <w:rPr>
                <w:rFonts w:cstheme="minorHAnsi"/>
                <w:sz w:val="18"/>
                <w:szCs w:val="18"/>
              </w:rPr>
              <w:t>el caso di beneficiari pubblici</w:t>
            </w:r>
            <w:r>
              <w:rPr>
                <w:rFonts w:cstheme="minorHAnsi"/>
                <w:sz w:val="18"/>
                <w:szCs w:val="18"/>
              </w:rPr>
              <w:t>, r</w:t>
            </w:r>
            <w:r w:rsidRPr="00700099">
              <w:rPr>
                <w:rFonts w:cstheme="minorHAnsi"/>
                <w:sz w:val="18"/>
                <w:szCs w:val="18"/>
              </w:rPr>
              <w:t xml:space="preserve">ispettare la normativa sugli appalti </w:t>
            </w:r>
          </w:p>
        </w:tc>
      </w:tr>
    </w:tbl>
    <w:p w14:paraId="68A3BEC9" w14:textId="77777777" w:rsidR="006C4306" w:rsidRDefault="006C4306" w:rsidP="006C4306">
      <w:pPr>
        <w:spacing w:after="0"/>
      </w:pPr>
    </w:p>
    <w:p w14:paraId="6CDB1855" w14:textId="77777777" w:rsidR="006C4306" w:rsidRPr="002E5C0A" w:rsidRDefault="006C4306" w:rsidP="006C4306">
      <w:pPr>
        <w:pStyle w:val="Titolo3"/>
        <w:rPr>
          <w:rStyle w:val="Titolo3Carattere"/>
          <w:rFonts w:cstheme="minorHAnsi"/>
          <w:b/>
          <w:bCs/>
        </w:rPr>
      </w:pPr>
      <w:r w:rsidRPr="00B92537">
        <w:rPr>
          <w:i/>
          <w:iCs/>
          <w:color w:val="365F91" w:themeColor="accent1" w:themeShade="BF"/>
          <w:sz w:val="22"/>
          <w:szCs w:val="22"/>
        </w:rPr>
        <w:t>Gamma del sostegn</w:t>
      </w:r>
      <w:r>
        <w:rPr>
          <w:i/>
          <w:iCs/>
          <w:color w:val="365F91" w:themeColor="accent1" w:themeShade="BF"/>
          <w:sz w:val="22"/>
          <w:szCs w:val="22"/>
        </w:rPr>
        <w:t>o</w:t>
      </w:r>
    </w:p>
    <w:tbl>
      <w:tblPr>
        <w:tblStyle w:val="Grigliatabella"/>
        <w:tblW w:w="5000" w:type="pct"/>
        <w:jc w:val="center"/>
        <w:tblLook w:val="04A0" w:firstRow="1" w:lastRow="0" w:firstColumn="1" w:lastColumn="0" w:noHBand="0" w:noVBand="1"/>
      </w:tblPr>
      <w:tblGrid>
        <w:gridCol w:w="5070"/>
        <w:gridCol w:w="4182"/>
        <w:gridCol w:w="888"/>
      </w:tblGrid>
      <w:tr w:rsidR="006C4306" w:rsidRPr="00700099" w14:paraId="4E445A94" w14:textId="77777777" w:rsidTr="00D156CC">
        <w:trPr>
          <w:jc w:val="center"/>
        </w:trPr>
        <w:tc>
          <w:tcPr>
            <w:tcW w:w="2500" w:type="pct"/>
            <w:shd w:val="clear" w:color="auto" w:fill="008E40"/>
            <w:vAlign w:val="center"/>
          </w:tcPr>
          <w:p w14:paraId="2C4163A0"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Forma di sostegno</w:t>
            </w:r>
          </w:p>
        </w:tc>
        <w:tc>
          <w:tcPr>
            <w:tcW w:w="2500" w:type="pct"/>
            <w:gridSpan w:val="2"/>
            <w:vAlign w:val="center"/>
          </w:tcPr>
          <w:p w14:paraId="6397B695" w14:textId="77777777" w:rsidR="006C4306" w:rsidRPr="00700099" w:rsidRDefault="006C4306" w:rsidP="00F561E7">
            <w:pPr>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Sovvenzione </w:t>
            </w:r>
          </w:p>
        </w:tc>
      </w:tr>
      <w:tr w:rsidR="006C4306" w:rsidRPr="00700099" w14:paraId="3AD56081" w14:textId="77777777" w:rsidTr="00D156CC">
        <w:trPr>
          <w:jc w:val="center"/>
        </w:trPr>
        <w:tc>
          <w:tcPr>
            <w:tcW w:w="2500" w:type="pct"/>
            <w:shd w:val="clear" w:color="auto" w:fill="008E40"/>
            <w:vAlign w:val="center"/>
          </w:tcPr>
          <w:p w14:paraId="2F53C18C" w14:textId="77777777" w:rsidR="006C4306" w:rsidRPr="00700099" w:rsidRDefault="006C4306" w:rsidP="00F561E7">
            <w:pPr>
              <w:jc w:val="center"/>
              <w:rPr>
                <w:rFonts w:cstheme="minorHAnsi"/>
                <w:b/>
                <w:bCs/>
                <w:color w:val="FFFFFF" w:themeColor="background1"/>
                <w:sz w:val="18"/>
                <w:szCs w:val="18"/>
              </w:rPr>
            </w:pPr>
            <w:r w:rsidRPr="00700099">
              <w:rPr>
                <w:rFonts w:cstheme="minorHAnsi"/>
                <w:b/>
                <w:bCs/>
                <w:color w:val="FFFFFF" w:themeColor="background1"/>
                <w:sz w:val="18"/>
                <w:szCs w:val="18"/>
              </w:rPr>
              <w:t>Tipo di sostegno</w:t>
            </w:r>
          </w:p>
        </w:tc>
        <w:tc>
          <w:tcPr>
            <w:tcW w:w="2500" w:type="pct"/>
            <w:gridSpan w:val="2"/>
            <w:vAlign w:val="center"/>
          </w:tcPr>
          <w:p w14:paraId="3B34F346"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Rimborso dei costi ammissibili effettivamente sostenuti da un beneficiario</w:t>
            </w:r>
          </w:p>
          <w:p w14:paraId="79658EF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Costi unitari</w:t>
            </w:r>
          </w:p>
          <w:p w14:paraId="482B291F" w14:textId="77777777" w:rsidR="006C4306" w:rsidRPr="00534AE0"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sidRPr="00700099">
              <w:rPr>
                <w:rFonts w:cstheme="minorHAnsi"/>
                <w:sz w:val="18"/>
                <w:szCs w:val="18"/>
              </w:rPr>
              <w:t xml:space="preserve"> Somme forfettarie</w:t>
            </w:r>
          </w:p>
        </w:tc>
      </w:tr>
      <w:tr w:rsidR="006C4306" w:rsidRPr="00700099" w14:paraId="45E91C36" w14:textId="77777777" w:rsidTr="00D156CC">
        <w:trPr>
          <w:jc w:val="center"/>
        </w:trPr>
        <w:tc>
          <w:tcPr>
            <w:tcW w:w="2500" w:type="pct"/>
            <w:shd w:val="clear" w:color="auto" w:fill="008E40"/>
            <w:vAlign w:val="center"/>
          </w:tcPr>
          <w:p w14:paraId="26E41154" w14:textId="77777777" w:rsidR="006C4306" w:rsidRPr="00700099" w:rsidRDefault="006C4306" w:rsidP="00F561E7">
            <w:pPr>
              <w:spacing w:after="0"/>
              <w:jc w:val="center"/>
              <w:rPr>
                <w:rFonts w:cstheme="minorHAnsi"/>
                <w:b/>
                <w:bCs/>
                <w:color w:val="FFFFFF" w:themeColor="background1"/>
                <w:sz w:val="18"/>
                <w:szCs w:val="18"/>
              </w:rPr>
            </w:pPr>
            <w:r w:rsidRPr="00700099">
              <w:rPr>
                <w:rFonts w:cstheme="minorHAnsi"/>
                <w:b/>
                <w:bCs/>
                <w:color w:val="FFFFFF" w:themeColor="background1"/>
                <w:sz w:val="18"/>
                <w:szCs w:val="18"/>
              </w:rPr>
              <w:t>Intensità di aiuto</w:t>
            </w:r>
          </w:p>
        </w:tc>
        <w:tc>
          <w:tcPr>
            <w:tcW w:w="2062" w:type="pct"/>
            <w:vAlign w:val="center"/>
          </w:tcPr>
          <w:p w14:paraId="16797C8A" w14:textId="77777777" w:rsidR="006C4306" w:rsidRPr="00700099" w:rsidRDefault="006C4306" w:rsidP="00F561E7">
            <w:pPr>
              <w:spacing w:after="0"/>
              <w:rPr>
                <w:rFonts w:cstheme="minorHAnsi"/>
                <w:sz w:val="18"/>
                <w:szCs w:val="18"/>
              </w:rPr>
            </w:pPr>
            <w:r w:rsidRPr="00700099">
              <w:rPr>
                <w:rFonts w:cstheme="minorHAnsi"/>
                <w:sz w:val="18"/>
                <w:szCs w:val="18"/>
              </w:rPr>
              <w:t xml:space="preserve">Tasso di sostegno </w:t>
            </w:r>
          </w:p>
        </w:tc>
        <w:tc>
          <w:tcPr>
            <w:tcW w:w="438" w:type="pct"/>
            <w:vAlign w:val="center"/>
          </w:tcPr>
          <w:p w14:paraId="4DAB7660" w14:textId="77777777" w:rsidR="006C4306" w:rsidRPr="00700099" w:rsidRDefault="006C4306" w:rsidP="00F561E7">
            <w:pPr>
              <w:spacing w:after="0"/>
              <w:jc w:val="center"/>
              <w:rPr>
                <w:rFonts w:cstheme="minorHAnsi"/>
                <w:sz w:val="18"/>
                <w:szCs w:val="18"/>
              </w:rPr>
            </w:pPr>
            <w:r>
              <w:rPr>
                <w:rFonts w:cstheme="minorHAnsi"/>
                <w:sz w:val="18"/>
                <w:szCs w:val="18"/>
              </w:rPr>
              <w:t>10</w:t>
            </w:r>
            <w:r w:rsidRPr="00700099">
              <w:rPr>
                <w:rFonts w:cstheme="minorHAnsi"/>
                <w:sz w:val="18"/>
                <w:szCs w:val="18"/>
              </w:rPr>
              <w:t>0%</w:t>
            </w:r>
          </w:p>
        </w:tc>
      </w:tr>
      <w:tr w:rsidR="006C4306" w:rsidRPr="00700099" w14:paraId="37FD5735" w14:textId="77777777" w:rsidTr="00D156CC">
        <w:trPr>
          <w:jc w:val="center"/>
        </w:trPr>
        <w:tc>
          <w:tcPr>
            <w:tcW w:w="2500" w:type="pct"/>
            <w:shd w:val="clear" w:color="auto" w:fill="008E40"/>
            <w:vAlign w:val="center"/>
          </w:tcPr>
          <w:p w14:paraId="1AEC2D92" w14:textId="77777777" w:rsidR="006C4306" w:rsidRPr="00700099" w:rsidRDefault="006C4306" w:rsidP="00F561E7">
            <w:pPr>
              <w:jc w:val="center"/>
              <w:rPr>
                <w:rFonts w:cstheme="minorHAnsi"/>
                <w:b/>
                <w:bCs/>
                <w:color w:val="FFFFFF" w:themeColor="background1"/>
                <w:sz w:val="18"/>
                <w:szCs w:val="18"/>
              </w:rPr>
            </w:pPr>
            <w:r>
              <w:rPr>
                <w:rFonts w:cstheme="minorHAnsi"/>
                <w:b/>
                <w:bCs/>
                <w:color w:val="FFFFFF" w:themeColor="background1"/>
                <w:sz w:val="18"/>
                <w:szCs w:val="18"/>
              </w:rPr>
              <w:t>Aiuti di Stato</w:t>
            </w:r>
          </w:p>
        </w:tc>
        <w:tc>
          <w:tcPr>
            <w:tcW w:w="2500" w:type="pct"/>
            <w:gridSpan w:val="2"/>
            <w:vAlign w:val="center"/>
          </w:tcPr>
          <w:p w14:paraId="719CE75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Notifica</w:t>
            </w:r>
          </w:p>
          <w:p w14:paraId="2B64FD3B"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 xml:space="preserve">ABER </w:t>
            </w:r>
          </w:p>
          <w:p w14:paraId="5C53927B" w14:textId="77777777" w:rsidR="006C4306"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sz w:val="18"/>
                <w:szCs w:val="18"/>
              </w:rPr>
              <w:t>GBER</w:t>
            </w:r>
          </w:p>
          <w:p w14:paraId="0D274E8E" w14:textId="77777777" w:rsidR="006C4306" w:rsidRPr="00700099" w:rsidRDefault="006C4306" w:rsidP="00F561E7">
            <w:pPr>
              <w:spacing w:after="0"/>
              <w:rPr>
                <w:rFonts w:cstheme="minorHAnsi"/>
                <w:sz w:val="18"/>
                <w:szCs w:val="18"/>
              </w:rPr>
            </w:pPr>
            <w:r w:rsidRPr="00700099">
              <w:rPr>
                <w:rFonts w:ascii="Segoe UI Symbol" w:eastAsia="MS Gothic" w:hAnsi="Segoe UI Symbol" w:cs="Segoe UI Symbol"/>
                <w:sz w:val="18"/>
                <w:szCs w:val="18"/>
              </w:rPr>
              <w:t>☒</w:t>
            </w:r>
            <w:r>
              <w:rPr>
                <w:rFonts w:ascii="Segoe UI Symbol" w:eastAsia="MS Gothic" w:hAnsi="Segoe UI Symbol" w:cs="Segoe UI Symbol"/>
                <w:sz w:val="18"/>
                <w:szCs w:val="18"/>
              </w:rPr>
              <w:t xml:space="preserve"> </w:t>
            </w:r>
            <w:r>
              <w:rPr>
                <w:rFonts w:cstheme="minorHAnsi"/>
                <w:i/>
                <w:iCs/>
                <w:sz w:val="18"/>
                <w:szCs w:val="18"/>
              </w:rPr>
              <w:t>de minimis</w:t>
            </w:r>
          </w:p>
        </w:tc>
      </w:tr>
      <w:tr w:rsidR="006C4306" w:rsidRPr="00700099" w14:paraId="74160189" w14:textId="77777777" w:rsidTr="00D156CC">
        <w:trPr>
          <w:jc w:val="center"/>
        </w:trPr>
        <w:tc>
          <w:tcPr>
            <w:tcW w:w="2500" w:type="pct"/>
            <w:shd w:val="clear" w:color="auto" w:fill="008E40"/>
            <w:vAlign w:val="center"/>
          </w:tcPr>
          <w:p w14:paraId="0D0759E2" w14:textId="77777777" w:rsidR="006C4306" w:rsidRPr="00700099" w:rsidRDefault="006C4306" w:rsidP="00F561E7">
            <w:pPr>
              <w:jc w:val="center"/>
              <w:rPr>
                <w:rFonts w:cstheme="minorHAnsi"/>
                <w:b/>
                <w:bCs/>
                <w:color w:val="FFFFFF" w:themeColor="background1"/>
                <w:sz w:val="18"/>
                <w:szCs w:val="18"/>
              </w:rPr>
            </w:pPr>
            <w:r>
              <w:rPr>
                <w:rFonts w:cstheme="minorHAnsi"/>
                <w:b/>
                <w:bCs/>
                <w:color w:val="FFFFFF" w:themeColor="background1"/>
                <w:sz w:val="18"/>
                <w:szCs w:val="18"/>
              </w:rPr>
              <w:t xml:space="preserve">Anticipo </w:t>
            </w:r>
          </w:p>
        </w:tc>
        <w:tc>
          <w:tcPr>
            <w:tcW w:w="2500" w:type="pct"/>
            <w:gridSpan w:val="2"/>
            <w:vAlign w:val="center"/>
          </w:tcPr>
          <w:p w14:paraId="6E0FED78" w14:textId="77777777" w:rsidR="006C4306" w:rsidRPr="00700099" w:rsidRDefault="006C4306" w:rsidP="00F561E7">
            <w:pPr>
              <w:spacing w:after="0"/>
              <w:rPr>
                <w:rFonts w:cstheme="minorHAnsi"/>
                <w:sz w:val="18"/>
                <w:szCs w:val="18"/>
              </w:rPr>
            </w:pPr>
            <w:r w:rsidRPr="006221DA">
              <w:rPr>
                <w:rFonts w:ascii="Segoe UI Symbol" w:eastAsia="MS Gothic" w:hAnsi="Segoe UI Symbol" w:cs="Segoe UI Symbol"/>
                <w:sz w:val="18"/>
                <w:szCs w:val="18"/>
              </w:rPr>
              <w:t>☒</w:t>
            </w:r>
            <w:r w:rsidRPr="006221DA">
              <w:rPr>
                <w:rFonts w:eastAsia="MS Gothic" w:cstheme="minorHAnsi"/>
                <w:sz w:val="18"/>
                <w:szCs w:val="18"/>
              </w:rPr>
              <w:t xml:space="preserve"> </w:t>
            </w:r>
            <w:r>
              <w:rPr>
                <w:rFonts w:eastAsia="MS Gothic" w:cstheme="minorHAnsi"/>
                <w:sz w:val="18"/>
                <w:szCs w:val="18"/>
              </w:rPr>
              <w:t>No</w:t>
            </w:r>
          </w:p>
        </w:tc>
      </w:tr>
    </w:tbl>
    <w:p w14:paraId="0B45E92C" w14:textId="77777777" w:rsidR="006C4306" w:rsidRPr="00534AE0" w:rsidRDefault="006C4306" w:rsidP="006C4306">
      <w:pPr>
        <w:spacing w:after="0"/>
      </w:pPr>
    </w:p>
    <w:p w14:paraId="140EEEF7" w14:textId="77777777" w:rsidR="006C4306" w:rsidRPr="002E5C0A" w:rsidRDefault="006C4306" w:rsidP="006C4306">
      <w:pPr>
        <w:pStyle w:val="Titolo3"/>
        <w:spacing w:before="0"/>
        <w:rPr>
          <w:i/>
          <w:iCs/>
          <w:color w:val="365F91" w:themeColor="accent1" w:themeShade="BF"/>
          <w:sz w:val="22"/>
          <w:szCs w:val="22"/>
        </w:rPr>
      </w:pPr>
      <w:r w:rsidRPr="002E5C0A">
        <w:rPr>
          <w:i/>
          <w:iCs/>
          <w:color w:val="365F91" w:themeColor="accent1" w:themeShade="BF"/>
          <w:sz w:val="22"/>
          <w:szCs w:val="22"/>
        </w:rPr>
        <w:t>Partecipazione della scheda di intervento a progetti integrati (LEADER, Misure di cooperazione, etc.)</w:t>
      </w:r>
    </w:p>
    <w:p w14:paraId="1BF23321" w14:textId="77777777" w:rsidR="006C4306" w:rsidRPr="002F3E7F" w:rsidRDefault="006C4306" w:rsidP="006C4306">
      <w:pPr>
        <w:spacing w:after="0"/>
        <w:rPr>
          <w:rFonts w:cstheme="minorHAnsi"/>
          <w:sz w:val="20"/>
          <w:szCs w:val="20"/>
        </w:rPr>
      </w:pPr>
      <w:r w:rsidRPr="002F3E7F">
        <w:rPr>
          <w:rFonts w:cstheme="minorHAnsi"/>
          <w:sz w:val="20"/>
          <w:szCs w:val="20"/>
        </w:rPr>
        <w:t>LEADER: No.</w:t>
      </w:r>
    </w:p>
    <w:p w14:paraId="35A031B6" w14:textId="77777777" w:rsidR="006C4306" w:rsidRPr="002F3E7F" w:rsidRDefault="006C4306" w:rsidP="006C4306">
      <w:pPr>
        <w:spacing w:after="0"/>
        <w:rPr>
          <w:rFonts w:cstheme="minorHAnsi"/>
          <w:sz w:val="20"/>
          <w:szCs w:val="20"/>
        </w:rPr>
      </w:pPr>
      <w:r w:rsidRPr="002F3E7F">
        <w:rPr>
          <w:rFonts w:cstheme="minorHAnsi"/>
          <w:sz w:val="20"/>
          <w:szCs w:val="20"/>
        </w:rPr>
        <w:t>Cooperazione: No.</w:t>
      </w:r>
    </w:p>
    <w:p w14:paraId="7C36C64C" w14:textId="5D9FD9D9" w:rsidR="006A124B" w:rsidRDefault="006A124B">
      <w:pPr>
        <w:spacing w:after="200" w:line="276" w:lineRule="auto"/>
        <w:rPr>
          <w:rFonts w:eastAsia="Calibri Light" w:cstheme="minorHAnsi"/>
          <w:b/>
          <w:bCs/>
          <w:color w:val="008000"/>
          <w:w w:val="99"/>
          <w:sz w:val="26"/>
          <w:szCs w:val="26"/>
          <w:highlight w:val="lightGray"/>
          <w:lang w:eastAsia="en-US"/>
        </w:rPr>
      </w:pPr>
    </w:p>
    <w:p w14:paraId="723DE8D5" w14:textId="28D1E1BB" w:rsidR="00512F70" w:rsidRDefault="00512F70">
      <w:pPr>
        <w:spacing w:after="200" w:line="276" w:lineRule="auto"/>
        <w:rPr>
          <w:rFonts w:eastAsia="Calibri Light" w:cstheme="minorHAnsi"/>
          <w:b/>
          <w:bCs/>
          <w:color w:val="008000"/>
          <w:w w:val="99"/>
          <w:sz w:val="26"/>
          <w:szCs w:val="26"/>
          <w:highlight w:val="lightGray"/>
          <w:lang w:eastAsia="en-US"/>
        </w:rPr>
      </w:pPr>
      <w:r>
        <w:rPr>
          <w:rFonts w:eastAsia="Calibri Light" w:cstheme="minorHAnsi"/>
          <w:b/>
          <w:bCs/>
          <w:color w:val="008000"/>
          <w:w w:val="99"/>
          <w:sz w:val="26"/>
          <w:szCs w:val="26"/>
          <w:highlight w:val="lightGray"/>
          <w:lang w:eastAsia="en-US"/>
        </w:rPr>
        <w:br w:type="page"/>
      </w:r>
    </w:p>
    <w:p w14:paraId="4BF2A181" w14:textId="18B0583C" w:rsidR="00512F70" w:rsidRPr="00D93F3E" w:rsidRDefault="00512F70" w:rsidP="00512F70">
      <w:pPr>
        <w:pStyle w:val="Titolo2"/>
        <w:numPr>
          <w:ilvl w:val="0"/>
          <w:numId w:val="61"/>
        </w:numPr>
        <w:pBdr>
          <w:bottom w:val="single" w:sz="4" w:space="1" w:color="auto"/>
        </w:pBdr>
        <w:rPr>
          <w:rFonts w:asciiTheme="minorHAnsi" w:hAnsiTheme="minorHAnsi" w:cstheme="minorHAnsi"/>
          <w:b/>
          <w:bCs/>
          <w:highlight w:val="green"/>
        </w:rPr>
      </w:pPr>
      <w:bookmarkStart w:id="178" w:name="_Toc133425247"/>
      <w:r w:rsidRPr="00D93F3E">
        <w:rPr>
          <w:rFonts w:asciiTheme="minorHAnsi" w:hAnsiTheme="minorHAnsi" w:cstheme="minorHAnsi"/>
          <w:b/>
          <w:bCs/>
          <w:highlight w:val="green"/>
        </w:rPr>
        <w:t>INDICATORI DI RISULTATO E OUTPUT (LEGENDA)</w:t>
      </w:r>
      <w:bookmarkEnd w:id="178"/>
    </w:p>
    <w:p w14:paraId="73E2CCE1" w14:textId="16C679CD" w:rsidR="00512F70" w:rsidRPr="00D93F3E" w:rsidRDefault="007402AD" w:rsidP="007402AD">
      <w:pPr>
        <w:pStyle w:val="Titolo2"/>
        <w:rPr>
          <w:rFonts w:asciiTheme="minorHAnsi" w:hAnsiTheme="minorHAnsi" w:cstheme="minorHAnsi"/>
          <w:b/>
          <w:bCs/>
          <w:highlight w:val="green"/>
        </w:rPr>
      </w:pPr>
      <w:bookmarkStart w:id="179" w:name="_Toc133425248"/>
      <w:r w:rsidRPr="00D93F3E">
        <w:rPr>
          <w:rFonts w:asciiTheme="minorHAnsi" w:hAnsiTheme="minorHAnsi" w:cstheme="minorHAnsi"/>
          <w:b/>
          <w:bCs/>
          <w:highlight w:val="green"/>
        </w:rPr>
        <w:t>Indicatori di risultato</w:t>
      </w:r>
      <w:bookmarkEnd w:id="179"/>
    </w:p>
    <w:tbl>
      <w:tblPr>
        <w:tblStyle w:val="Grigliatabella"/>
        <w:tblW w:w="5000" w:type="pct"/>
        <w:tblLook w:val="04A0" w:firstRow="1" w:lastRow="0" w:firstColumn="1" w:lastColumn="0" w:noHBand="0" w:noVBand="1"/>
      </w:tblPr>
      <w:tblGrid>
        <w:gridCol w:w="10140"/>
      </w:tblGrid>
      <w:tr w:rsidR="00512F70" w:rsidRPr="00D93F3E" w14:paraId="0BA87A3C" w14:textId="77777777" w:rsidTr="00512F70">
        <w:trPr>
          <w:trHeight w:val="489"/>
        </w:trPr>
        <w:tc>
          <w:tcPr>
            <w:tcW w:w="5000" w:type="pct"/>
            <w:shd w:val="clear" w:color="auto" w:fill="008E40"/>
            <w:vAlign w:val="center"/>
          </w:tcPr>
          <w:p w14:paraId="5EDAD19E" w14:textId="77777777" w:rsidR="00512F70" w:rsidRPr="00D93F3E" w:rsidRDefault="00512F70" w:rsidP="00512F70">
            <w:pPr>
              <w:spacing w:after="0"/>
              <w:rPr>
                <w:b/>
                <w:bCs/>
                <w:color w:val="FFFFFF" w:themeColor="background1"/>
                <w:sz w:val="20"/>
                <w:szCs w:val="20"/>
                <w:highlight w:val="green"/>
              </w:rPr>
            </w:pPr>
            <w:r w:rsidRPr="00D93F3E">
              <w:rPr>
                <w:b/>
                <w:bCs/>
                <w:color w:val="FFFFFF" w:themeColor="background1"/>
                <w:sz w:val="20"/>
                <w:szCs w:val="20"/>
                <w:highlight w:val="green"/>
              </w:rPr>
              <w:t>INDICATORI DI RISULTATO</w:t>
            </w:r>
          </w:p>
        </w:tc>
      </w:tr>
      <w:tr w:rsidR="00512F70" w:rsidRPr="00D93F3E" w14:paraId="3B6CF106" w14:textId="77777777" w:rsidTr="00FA1D7C">
        <w:trPr>
          <w:trHeight w:val="489"/>
        </w:trPr>
        <w:tc>
          <w:tcPr>
            <w:tcW w:w="5000" w:type="pct"/>
            <w:shd w:val="clear" w:color="auto" w:fill="EAF1DD" w:themeFill="accent3" w:themeFillTint="33"/>
            <w:vAlign w:val="center"/>
          </w:tcPr>
          <w:p w14:paraId="59660F7C" w14:textId="77777777" w:rsidR="00512F70" w:rsidRPr="00D93F3E" w:rsidRDefault="00512F70" w:rsidP="00512F70">
            <w:pPr>
              <w:spacing w:after="0"/>
              <w:jc w:val="both"/>
              <w:rPr>
                <w:sz w:val="20"/>
                <w:szCs w:val="20"/>
                <w:highlight w:val="green"/>
              </w:rPr>
            </w:pPr>
            <w:r w:rsidRPr="00D93F3E">
              <w:rPr>
                <w:b/>
                <w:bCs/>
                <w:sz w:val="20"/>
                <w:szCs w:val="20"/>
                <w:highlight w:val="green"/>
              </w:rPr>
              <w:t>R.1</w:t>
            </w:r>
            <w:r w:rsidRPr="00D93F3E">
              <w:rPr>
                <w:b/>
                <w:bCs/>
                <w:sz w:val="20"/>
                <w:szCs w:val="20"/>
                <w:highlight w:val="green"/>
                <w:vertAlign w:val="superscript"/>
              </w:rPr>
              <w:t>RE</w:t>
            </w:r>
            <w:r w:rsidRPr="00D93F3E">
              <w:rPr>
                <w:sz w:val="20"/>
                <w:szCs w:val="20"/>
                <w:highlight w:val="green"/>
              </w:rPr>
              <w:t xml:space="preserve"> - Migliorare le prestazioni mediante la conoscenza e l’innovazione: Numero di persone che beneficiano di consulenze, formazione, scambio di conoscenze o partecipano a gruppi operativi del partenariato europeo per l’innovazione (PEI) sovvenzionati dalla PAC al fine di migliorare le prestazioni sostenibili a livello economico, sociale, ambientale, climatico e di efficienza delle risorse.</w:t>
            </w:r>
          </w:p>
        </w:tc>
      </w:tr>
      <w:tr w:rsidR="00512F70" w:rsidRPr="00D93F3E" w14:paraId="5C030D04" w14:textId="77777777" w:rsidTr="00FA1D7C">
        <w:trPr>
          <w:trHeight w:val="489"/>
        </w:trPr>
        <w:tc>
          <w:tcPr>
            <w:tcW w:w="5000" w:type="pct"/>
            <w:shd w:val="clear" w:color="auto" w:fill="EAF1DD" w:themeFill="accent3" w:themeFillTint="33"/>
            <w:vAlign w:val="center"/>
          </w:tcPr>
          <w:p w14:paraId="5D673903" w14:textId="77777777" w:rsidR="00512F70" w:rsidRPr="00D93F3E" w:rsidRDefault="00512F70" w:rsidP="00512F70">
            <w:pPr>
              <w:spacing w:after="0"/>
              <w:jc w:val="both"/>
              <w:rPr>
                <w:sz w:val="20"/>
                <w:szCs w:val="20"/>
                <w:highlight w:val="green"/>
              </w:rPr>
            </w:pPr>
            <w:r w:rsidRPr="00D93F3E">
              <w:rPr>
                <w:b/>
                <w:bCs/>
                <w:sz w:val="20"/>
                <w:szCs w:val="20"/>
                <w:highlight w:val="green"/>
              </w:rPr>
              <w:t>R.2</w:t>
            </w:r>
            <w:r w:rsidRPr="00D93F3E">
              <w:rPr>
                <w:sz w:val="20"/>
                <w:szCs w:val="20"/>
                <w:highlight w:val="green"/>
              </w:rPr>
              <w:t xml:space="preserve"> - Collegare la consulenza e i sistemi di conoscenza: Numero di consulenti che ricevono un sostegno per essere integrati nei Sistemi di conoscenza e innovazione in campo agricolo (AKIS).</w:t>
            </w:r>
          </w:p>
        </w:tc>
      </w:tr>
      <w:tr w:rsidR="00512F70" w:rsidRPr="00D93F3E" w14:paraId="23E4FE90" w14:textId="77777777" w:rsidTr="00110030">
        <w:trPr>
          <w:trHeight w:val="470"/>
        </w:trPr>
        <w:tc>
          <w:tcPr>
            <w:tcW w:w="5000" w:type="pct"/>
            <w:shd w:val="clear" w:color="auto" w:fill="EAF1DD" w:themeFill="accent3" w:themeFillTint="33"/>
            <w:vAlign w:val="center"/>
          </w:tcPr>
          <w:p w14:paraId="7C1745FD" w14:textId="77777777" w:rsidR="00512F70" w:rsidRPr="00D93F3E" w:rsidRDefault="00512F70" w:rsidP="00512F70">
            <w:pPr>
              <w:spacing w:after="0"/>
              <w:jc w:val="both"/>
              <w:rPr>
                <w:sz w:val="20"/>
                <w:szCs w:val="20"/>
                <w:highlight w:val="green"/>
              </w:rPr>
            </w:pPr>
            <w:r w:rsidRPr="00D93F3E">
              <w:rPr>
                <w:b/>
                <w:bCs/>
                <w:sz w:val="20"/>
                <w:szCs w:val="20"/>
                <w:highlight w:val="green"/>
              </w:rPr>
              <w:t>R.3</w:t>
            </w:r>
            <w:r w:rsidRPr="00D93F3E">
              <w:rPr>
                <w:sz w:val="20"/>
                <w:szCs w:val="20"/>
                <w:highlight w:val="green"/>
              </w:rPr>
              <w:t xml:space="preserve"> - Digitalizzare l’agricoltura: Percentuale di aziende che beneficiano del sostegno a tecnologie agricole digitali tramite la PAC.</w:t>
            </w:r>
          </w:p>
        </w:tc>
      </w:tr>
      <w:tr w:rsidR="00512F70" w:rsidRPr="00D93F3E" w14:paraId="4E4F067C" w14:textId="77777777" w:rsidTr="00110030">
        <w:trPr>
          <w:trHeight w:val="489"/>
        </w:trPr>
        <w:tc>
          <w:tcPr>
            <w:tcW w:w="5000" w:type="pct"/>
            <w:shd w:val="clear" w:color="auto" w:fill="EAF1DD" w:themeFill="accent3" w:themeFillTint="33"/>
            <w:vAlign w:val="center"/>
          </w:tcPr>
          <w:p w14:paraId="23069356" w14:textId="77777777" w:rsidR="00512F70" w:rsidRPr="00D93F3E" w:rsidRDefault="00512F70" w:rsidP="00512F70">
            <w:pPr>
              <w:spacing w:after="0"/>
              <w:jc w:val="both"/>
              <w:rPr>
                <w:sz w:val="20"/>
                <w:szCs w:val="20"/>
                <w:highlight w:val="green"/>
              </w:rPr>
            </w:pPr>
            <w:r w:rsidRPr="00D93F3E">
              <w:rPr>
                <w:b/>
                <w:bCs/>
                <w:sz w:val="20"/>
                <w:szCs w:val="20"/>
                <w:highlight w:val="green"/>
              </w:rPr>
              <w:t>R.4</w:t>
            </w:r>
            <w:r w:rsidRPr="00D93F3E">
              <w:rPr>
                <w:sz w:val="20"/>
                <w:szCs w:val="20"/>
                <w:highlight w:val="green"/>
              </w:rPr>
              <w:t xml:space="preserve"> - Collegare il sostegno al reddito a norme e buone pratiche: Percentuale della superficie agricola utilizzata (SAU) interessata dal sostegno al reddito e soggetta alla condizionalità.</w:t>
            </w:r>
          </w:p>
        </w:tc>
      </w:tr>
      <w:tr w:rsidR="00512F70" w:rsidRPr="00110030" w14:paraId="1F098B2E" w14:textId="77777777" w:rsidTr="00110030">
        <w:trPr>
          <w:trHeight w:val="489"/>
        </w:trPr>
        <w:tc>
          <w:tcPr>
            <w:tcW w:w="5000" w:type="pct"/>
            <w:shd w:val="clear" w:color="auto" w:fill="EAF1DD" w:themeFill="accent3" w:themeFillTint="33"/>
            <w:vAlign w:val="center"/>
          </w:tcPr>
          <w:p w14:paraId="209F6C46" w14:textId="77777777" w:rsidR="00512F70" w:rsidRPr="00110030" w:rsidRDefault="00512F70" w:rsidP="00512F70">
            <w:pPr>
              <w:spacing w:after="0"/>
              <w:jc w:val="both"/>
              <w:rPr>
                <w:sz w:val="20"/>
                <w:szCs w:val="20"/>
              </w:rPr>
            </w:pPr>
            <w:r w:rsidRPr="00D93F3E">
              <w:rPr>
                <w:b/>
                <w:bCs/>
                <w:sz w:val="20"/>
                <w:szCs w:val="20"/>
                <w:highlight w:val="green"/>
              </w:rPr>
              <w:t>R.7</w:t>
            </w:r>
            <w:r w:rsidRPr="00D93F3E">
              <w:rPr>
                <w:b/>
                <w:bCs/>
                <w:sz w:val="20"/>
                <w:szCs w:val="20"/>
                <w:highlight w:val="green"/>
                <w:vertAlign w:val="superscript"/>
              </w:rPr>
              <w:t>RE</w:t>
            </w:r>
            <w:r w:rsidRPr="00D93F3E">
              <w:rPr>
                <w:sz w:val="20"/>
                <w:szCs w:val="20"/>
                <w:highlight w:val="green"/>
              </w:rPr>
              <w:t xml:space="preserve"> - Migliorare il sostegno alle aziende in zone con necessità specifiche: Percentuale del sostegno supplementare per ettaro in zone che presentano maggiori necessità (rispetto alla media).</w:t>
            </w:r>
          </w:p>
        </w:tc>
      </w:tr>
      <w:tr w:rsidR="00512F70" w:rsidRPr="00110030" w14:paraId="08AB712F" w14:textId="77777777" w:rsidTr="00110030">
        <w:trPr>
          <w:trHeight w:val="489"/>
        </w:trPr>
        <w:tc>
          <w:tcPr>
            <w:tcW w:w="5000" w:type="pct"/>
            <w:shd w:val="clear" w:color="auto" w:fill="EAF1DD" w:themeFill="accent3" w:themeFillTint="33"/>
            <w:vAlign w:val="center"/>
          </w:tcPr>
          <w:p w14:paraId="26182E0D" w14:textId="77777777" w:rsidR="00512F70" w:rsidRPr="00D93F3E" w:rsidRDefault="00512F70" w:rsidP="00512F70">
            <w:pPr>
              <w:spacing w:after="0"/>
              <w:jc w:val="both"/>
              <w:rPr>
                <w:b/>
                <w:bCs/>
                <w:sz w:val="20"/>
                <w:szCs w:val="20"/>
                <w:highlight w:val="green"/>
              </w:rPr>
            </w:pPr>
            <w:r w:rsidRPr="00D93F3E">
              <w:rPr>
                <w:b/>
                <w:bCs/>
                <w:sz w:val="20"/>
                <w:szCs w:val="20"/>
                <w:highlight w:val="green"/>
              </w:rPr>
              <w:t>R.9</w:t>
            </w:r>
            <w:r w:rsidRPr="00D93F3E">
              <w:rPr>
                <w:b/>
                <w:bCs/>
                <w:sz w:val="20"/>
                <w:szCs w:val="20"/>
                <w:highlight w:val="green"/>
                <w:vertAlign w:val="superscript"/>
              </w:rPr>
              <w:t>RE</w:t>
            </w:r>
            <w:r w:rsidRPr="00D93F3E">
              <w:rPr>
                <w:sz w:val="20"/>
                <w:szCs w:val="20"/>
                <w:highlight w:val="green"/>
              </w:rPr>
              <w:t xml:space="preserve"> - Ammodernamento delle aziende agricole: Percentuale di aziende che ricevono un sostegno agli investimenti per la ristrutturazione e l’ammodernamento, anche per migliorare l’efficienza delle risorse.</w:t>
            </w:r>
          </w:p>
        </w:tc>
      </w:tr>
      <w:tr w:rsidR="00512F70" w:rsidRPr="00110030" w14:paraId="68A9A479" w14:textId="77777777" w:rsidTr="00110030">
        <w:trPr>
          <w:trHeight w:val="489"/>
        </w:trPr>
        <w:tc>
          <w:tcPr>
            <w:tcW w:w="5000" w:type="pct"/>
            <w:shd w:val="clear" w:color="auto" w:fill="EAF1DD" w:themeFill="accent3" w:themeFillTint="33"/>
            <w:vAlign w:val="center"/>
          </w:tcPr>
          <w:p w14:paraId="0938F207" w14:textId="77777777" w:rsidR="00512F70" w:rsidRPr="00D93F3E" w:rsidRDefault="00512F70" w:rsidP="00512F70">
            <w:pPr>
              <w:spacing w:after="0"/>
              <w:jc w:val="both"/>
              <w:rPr>
                <w:b/>
                <w:bCs/>
                <w:sz w:val="20"/>
                <w:szCs w:val="20"/>
                <w:highlight w:val="green"/>
              </w:rPr>
            </w:pPr>
            <w:r w:rsidRPr="00D93F3E">
              <w:rPr>
                <w:b/>
                <w:bCs/>
                <w:sz w:val="20"/>
                <w:szCs w:val="20"/>
                <w:highlight w:val="green"/>
              </w:rPr>
              <w:t>R.12</w:t>
            </w:r>
            <w:r w:rsidRPr="00D93F3E">
              <w:rPr>
                <w:sz w:val="20"/>
                <w:szCs w:val="20"/>
                <w:highlight w:val="green"/>
              </w:rPr>
              <w:t xml:space="preserve"> - Adattamento ai cambiamenti climatici: Percentuale della superficie agricola utilizzata (SAU) soggetta a impegni sovvenzionati volti a migliorare l’adattamento ai cambiamenti climatici.</w:t>
            </w:r>
          </w:p>
        </w:tc>
      </w:tr>
      <w:tr w:rsidR="00512F70" w:rsidRPr="00110030" w14:paraId="26E1DE7A" w14:textId="77777777" w:rsidTr="00110030">
        <w:trPr>
          <w:trHeight w:val="489"/>
        </w:trPr>
        <w:tc>
          <w:tcPr>
            <w:tcW w:w="5000" w:type="pct"/>
            <w:shd w:val="clear" w:color="auto" w:fill="EAF1DD" w:themeFill="accent3" w:themeFillTint="33"/>
            <w:vAlign w:val="center"/>
          </w:tcPr>
          <w:p w14:paraId="586146B1" w14:textId="77777777" w:rsidR="00512F70" w:rsidRPr="00D93F3E" w:rsidRDefault="00512F70" w:rsidP="00512F70">
            <w:pPr>
              <w:spacing w:after="0"/>
              <w:jc w:val="both"/>
              <w:rPr>
                <w:b/>
                <w:bCs/>
                <w:sz w:val="20"/>
                <w:szCs w:val="20"/>
                <w:highlight w:val="green"/>
              </w:rPr>
            </w:pPr>
            <w:r w:rsidRPr="00D93F3E">
              <w:rPr>
                <w:b/>
                <w:bCs/>
                <w:sz w:val="20"/>
                <w:szCs w:val="20"/>
                <w:highlight w:val="green"/>
              </w:rPr>
              <w:t>R.14</w:t>
            </w:r>
            <w:r w:rsidRPr="00D93F3E">
              <w:rPr>
                <w:b/>
                <w:bCs/>
                <w:sz w:val="20"/>
                <w:szCs w:val="20"/>
                <w:highlight w:val="green"/>
                <w:vertAlign w:val="superscript"/>
              </w:rPr>
              <w:t>RE</w:t>
            </w:r>
            <w:r w:rsidRPr="00D93F3E">
              <w:rPr>
                <w:sz w:val="20"/>
                <w:szCs w:val="20"/>
                <w:highlight w:val="green"/>
              </w:rPr>
              <w:t xml:space="preserve"> - Stoccaggio del carbonio nel suolo e biomassa: Percentuale della superficie agricola utilizzata (SAU) soggetta a impegni sovvenzionati volti a ridurre le emissioni o mantenere o migliorare lo stoccaggio del carbonio (compresi prati permanenti, colture permanenti con inerbimento permanente, terreni agricoli in zone umide e torbiere).</w:t>
            </w:r>
          </w:p>
        </w:tc>
      </w:tr>
      <w:tr w:rsidR="00512F70" w:rsidRPr="00110030" w14:paraId="7B22274D" w14:textId="77777777" w:rsidTr="00110030">
        <w:trPr>
          <w:trHeight w:val="489"/>
        </w:trPr>
        <w:tc>
          <w:tcPr>
            <w:tcW w:w="5000" w:type="pct"/>
            <w:shd w:val="clear" w:color="auto" w:fill="EAF1DD" w:themeFill="accent3" w:themeFillTint="33"/>
            <w:vAlign w:val="center"/>
          </w:tcPr>
          <w:p w14:paraId="4220B08F" w14:textId="77777777" w:rsidR="00512F70" w:rsidRPr="00D93F3E" w:rsidRDefault="00512F70" w:rsidP="00512F70">
            <w:pPr>
              <w:spacing w:after="0"/>
              <w:jc w:val="both"/>
              <w:rPr>
                <w:b/>
                <w:bCs/>
                <w:strike/>
                <w:color w:val="FF0000"/>
                <w:sz w:val="20"/>
                <w:szCs w:val="20"/>
                <w:highlight w:val="green"/>
              </w:rPr>
            </w:pPr>
            <w:r w:rsidRPr="00D93F3E">
              <w:rPr>
                <w:b/>
                <w:bCs/>
                <w:strike/>
                <w:color w:val="FF0000"/>
                <w:sz w:val="20"/>
                <w:szCs w:val="20"/>
                <w:highlight w:val="green"/>
              </w:rPr>
              <w:t xml:space="preserve">R.15 </w:t>
            </w:r>
            <w:r w:rsidRPr="00D93F3E">
              <w:rPr>
                <w:strike/>
                <w:color w:val="FF0000"/>
                <w:sz w:val="20"/>
                <w:szCs w:val="20"/>
                <w:highlight w:val="green"/>
              </w:rPr>
              <w:t>- Energia rinnovabile da biomasse agricole, forestali e da altre fonti rinnovabili: Investimenti sovvenzionati nella capacità di produzione di energia rinnovabile, compresa quella a partire da materie prime biologiche (in MW).</w:t>
            </w:r>
          </w:p>
        </w:tc>
      </w:tr>
      <w:tr w:rsidR="00512F70" w:rsidRPr="00110030" w14:paraId="14157CAF" w14:textId="77777777" w:rsidTr="00110030">
        <w:trPr>
          <w:trHeight w:val="489"/>
        </w:trPr>
        <w:tc>
          <w:tcPr>
            <w:tcW w:w="5000" w:type="pct"/>
            <w:shd w:val="clear" w:color="auto" w:fill="EAF1DD" w:themeFill="accent3" w:themeFillTint="33"/>
            <w:vAlign w:val="center"/>
          </w:tcPr>
          <w:p w14:paraId="684AAE81" w14:textId="77777777" w:rsidR="00512F70" w:rsidRPr="00D93F3E" w:rsidRDefault="00512F70" w:rsidP="00512F70">
            <w:pPr>
              <w:spacing w:after="0"/>
              <w:jc w:val="both"/>
              <w:rPr>
                <w:b/>
                <w:bCs/>
                <w:strike/>
                <w:color w:val="FF0000"/>
                <w:sz w:val="20"/>
                <w:szCs w:val="20"/>
                <w:highlight w:val="green"/>
              </w:rPr>
            </w:pPr>
            <w:r w:rsidRPr="00D93F3E">
              <w:rPr>
                <w:b/>
                <w:bCs/>
                <w:strike/>
                <w:color w:val="FF0000"/>
                <w:sz w:val="20"/>
                <w:szCs w:val="20"/>
                <w:highlight w:val="green"/>
              </w:rPr>
              <w:t>R.16</w:t>
            </w:r>
            <w:r w:rsidRPr="00D93F3E">
              <w:rPr>
                <w:strike/>
                <w:color w:val="FF0000"/>
                <w:sz w:val="20"/>
                <w:szCs w:val="20"/>
                <w:highlight w:val="green"/>
              </w:rPr>
              <w:t xml:space="preserve"> - Investimenti connessi al clima: Percentuale di aziende che beneficiano del sostegno agli investimenti a titolo della PAC volto a contribuire alla mitigazione dei cambiamenti climatici e all’adattamento agli stessi nonché alla produzione di energia rinnovabile o biomateriali.</w:t>
            </w:r>
          </w:p>
        </w:tc>
      </w:tr>
      <w:tr w:rsidR="00512F70" w:rsidRPr="00110030" w14:paraId="6449DF36" w14:textId="77777777" w:rsidTr="00110030">
        <w:trPr>
          <w:trHeight w:val="489"/>
        </w:trPr>
        <w:tc>
          <w:tcPr>
            <w:tcW w:w="5000" w:type="pct"/>
            <w:shd w:val="clear" w:color="auto" w:fill="EAF1DD" w:themeFill="accent3" w:themeFillTint="33"/>
            <w:vAlign w:val="center"/>
          </w:tcPr>
          <w:p w14:paraId="175CF5AE" w14:textId="77777777" w:rsidR="00512F70" w:rsidRPr="00D93F3E" w:rsidRDefault="00512F70" w:rsidP="00512F70">
            <w:pPr>
              <w:spacing w:after="0"/>
              <w:jc w:val="both"/>
              <w:rPr>
                <w:b/>
                <w:bCs/>
                <w:sz w:val="20"/>
                <w:szCs w:val="20"/>
                <w:highlight w:val="green"/>
              </w:rPr>
            </w:pPr>
            <w:r w:rsidRPr="00D93F3E">
              <w:rPr>
                <w:b/>
                <w:bCs/>
                <w:sz w:val="20"/>
                <w:szCs w:val="20"/>
                <w:highlight w:val="green"/>
              </w:rPr>
              <w:t>R.17</w:t>
            </w:r>
            <w:r w:rsidRPr="00D93F3E">
              <w:rPr>
                <w:b/>
                <w:bCs/>
                <w:sz w:val="20"/>
                <w:szCs w:val="20"/>
                <w:highlight w:val="green"/>
                <w:vertAlign w:val="superscript"/>
              </w:rPr>
              <w:t>RE</w:t>
            </w:r>
            <w:r w:rsidRPr="00D93F3E">
              <w:rPr>
                <w:sz w:val="20"/>
                <w:szCs w:val="20"/>
                <w:highlight w:val="green"/>
              </w:rPr>
              <w:t xml:space="preserve"> - Terreni oggetto di imboschimento: Superficie che beneficia di sostegno per la forestazione, l’agro forestazione e il ripristino, incluse le ripartizioni.</w:t>
            </w:r>
          </w:p>
        </w:tc>
      </w:tr>
      <w:tr w:rsidR="00512F70" w:rsidRPr="00110030" w14:paraId="3ADD27BB" w14:textId="77777777" w:rsidTr="00110030">
        <w:trPr>
          <w:trHeight w:val="489"/>
        </w:trPr>
        <w:tc>
          <w:tcPr>
            <w:tcW w:w="5000" w:type="pct"/>
            <w:shd w:val="clear" w:color="auto" w:fill="EAF1DD" w:themeFill="accent3" w:themeFillTint="33"/>
            <w:vAlign w:val="center"/>
          </w:tcPr>
          <w:p w14:paraId="01051401" w14:textId="77777777" w:rsidR="00512F70" w:rsidRPr="00D93F3E" w:rsidRDefault="00512F70" w:rsidP="00512F70">
            <w:pPr>
              <w:spacing w:after="0"/>
              <w:jc w:val="both"/>
              <w:rPr>
                <w:b/>
                <w:bCs/>
                <w:sz w:val="20"/>
                <w:szCs w:val="20"/>
                <w:highlight w:val="green"/>
              </w:rPr>
            </w:pPr>
            <w:r w:rsidRPr="00D93F3E">
              <w:rPr>
                <w:b/>
                <w:bCs/>
                <w:sz w:val="20"/>
                <w:szCs w:val="20"/>
                <w:highlight w:val="green"/>
              </w:rPr>
              <w:t xml:space="preserve">R.18 </w:t>
            </w:r>
            <w:r w:rsidRPr="00D93F3E">
              <w:rPr>
                <w:sz w:val="20"/>
                <w:szCs w:val="20"/>
                <w:highlight w:val="green"/>
              </w:rPr>
              <w:t>- Sostegno agli investimenti per il settore forestale: Investimenti totali destinati a migliorare le prestazioni del settore forestale.</w:t>
            </w:r>
          </w:p>
        </w:tc>
      </w:tr>
      <w:tr w:rsidR="00512F70" w:rsidRPr="00110030" w14:paraId="1F305AB7" w14:textId="77777777" w:rsidTr="00110030">
        <w:trPr>
          <w:trHeight w:val="489"/>
        </w:trPr>
        <w:tc>
          <w:tcPr>
            <w:tcW w:w="5000" w:type="pct"/>
            <w:shd w:val="clear" w:color="auto" w:fill="EAF1DD" w:themeFill="accent3" w:themeFillTint="33"/>
            <w:vAlign w:val="center"/>
          </w:tcPr>
          <w:p w14:paraId="514A01B5" w14:textId="77777777" w:rsidR="00512F70" w:rsidRPr="00D93F3E" w:rsidRDefault="00512F70" w:rsidP="00512F70">
            <w:pPr>
              <w:spacing w:after="0"/>
              <w:jc w:val="both"/>
              <w:rPr>
                <w:b/>
                <w:bCs/>
                <w:sz w:val="20"/>
                <w:szCs w:val="20"/>
                <w:highlight w:val="green"/>
              </w:rPr>
            </w:pPr>
            <w:r w:rsidRPr="00D93F3E">
              <w:rPr>
                <w:b/>
                <w:bCs/>
                <w:sz w:val="20"/>
                <w:szCs w:val="20"/>
                <w:highlight w:val="green"/>
              </w:rPr>
              <w:t>R.19</w:t>
            </w:r>
            <w:r w:rsidRPr="00D93F3E">
              <w:rPr>
                <w:b/>
                <w:bCs/>
                <w:sz w:val="20"/>
                <w:szCs w:val="20"/>
                <w:highlight w:val="green"/>
                <w:vertAlign w:val="superscript"/>
              </w:rPr>
              <w:t>RE</w:t>
            </w:r>
            <w:r w:rsidRPr="00D93F3E">
              <w:rPr>
                <w:b/>
                <w:bCs/>
                <w:sz w:val="20"/>
                <w:szCs w:val="20"/>
                <w:highlight w:val="green"/>
              </w:rPr>
              <w:t xml:space="preserve"> </w:t>
            </w:r>
            <w:r w:rsidRPr="00D93F3E">
              <w:rPr>
                <w:sz w:val="20"/>
                <w:szCs w:val="20"/>
                <w:highlight w:val="green"/>
              </w:rPr>
              <w:t>- Migliorare e proteggere i suoli: Percentuale della superficie agricola utilizzata (SAU) soggetta a impegni sovvenzionati aventi benefici per la gestione dei suoli ai fini del miglioramento della qualità e del biota del suolo (quali lavorazione ridotta, copertura del suolo con colture, rotazione delle colture anche con colture leguminose).</w:t>
            </w:r>
          </w:p>
        </w:tc>
      </w:tr>
      <w:tr w:rsidR="00512F70" w:rsidRPr="00110030" w14:paraId="473F8234" w14:textId="77777777" w:rsidTr="00110030">
        <w:trPr>
          <w:trHeight w:val="489"/>
        </w:trPr>
        <w:tc>
          <w:tcPr>
            <w:tcW w:w="5000" w:type="pct"/>
            <w:shd w:val="clear" w:color="auto" w:fill="EAF1DD" w:themeFill="accent3" w:themeFillTint="33"/>
            <w:vAlign w:val="center"/>
          </w:tcPr>
          <w:p w14:paraId="1D14EFC8" w14:textId="77777777" w:rsidR="00512F70" w:rsidRPr="00D93F3E" w:rsidRDefault="00512F70" w:rsidP="00512F70">
            <w:pPr>
              <w:spacing w:after="0"/>
              <w:jc w:val="both"/>
              <w:rPr>
                <w:b/>
                <w:bCs/>
                <w:sz w:val="20"/>
                <w:szCs w:val="20"/>
                <w:highlight w:val="green"/>
              </w:rPr>
            </w:pPr>
            <w:r w:rsidRPr="00D93F3E">
              <w:rPr>
                <w:b/>
                <w:bCs/>
                <w:sz w:val="20"/>
                <w:szCs w:val="20"/>
                <w:highlight w:val="green"/>
              </w:rPr>
              <w:t>R.20</w:t>
            </w:r>
            <w:r w:rsidRPr="00D93F3E">
              <w:rPr>
                <w:b/>
                <w:bCs/>
                <w:sz w:val="20"/>
                <w:szCs w:val="20"/>
                <w:highlight w:val="green"/>
                <w:vertAlign w:val="superscript"/>
              </w:rPr>
              <w:t>RE</w:t>
            </w:r>
            <w:r w:rsidRPr="00D93F3E">
              <w:rPr>
                <w:sz w:val="20"/>
                <w:szCs w:val="20"/>
                <w:highlight w:val="green"/>
              </w:rPr>
              <w:t xml:space="preserve"> - Migliorare la qualità dell’aria: Percentuale della superficie agricola utilizzata (SAU) soggetta a impegni sovvenzionati volti a ridurre le emissioni di ammoniaca.</w:t>
            </w:r>
          </w:p>
        </w:tc>
      </w:tr>
      <w:tr w:rsidR="00512F70" w:rsidRPr="00110030" w14:paraId="55306E16" w14:textId="77777777" w:rsidTr="00110030">
        <w:trPr>
          <w:trHeight w:val="489"/>
        </w:trPr>
        <w:tc>
          <w:tcPr>
            <w:tcW w:w="5000" w:type="pct"/>
            <w:shd w:val="clear" w:color="auto" w:fill="EAF1DD" w:themeFill="accent3" w:themeFillTint="33"/>
            <w:vAlign w:val="center"/>
          </w:tcPr>
          <w:p w14:paraId="6A72E7B8" w14:textId="77777777" w:rsidR="00512F70" w:rsidRPr="00D93F3E" w:rsidRDefault="00512F70" w:rsidP="00512F70">
            <w:pPr>
              <w:spacing w:after="0"/>
              <w:jc w:val="both"/>
              <w:rPr>
                <w:b/>
                <w:bCs/>
                <w:sz w:val="20"/>
                <w:szCs w:val="20"/>
                <w:highlight w:val="green"/>
              </w:rPr>
            </w:pPr>
            <w:r w:rsidRPr="00D93F3E">
              <w:rPr>
                <w:b/>
                <w:bCs/>
                <w:sz w:val="20"/>
                <w:szCs w:val="20"/>
                <w:highlight w:val="green"/>
              </w:rPr>
              <w:t>R.21</w:t>
            </w:r>
            <w:r w:rsidRPr="00D93F3E">
              <w:rPr>
                <w:b/>
                <w:bCs/>
                <w:sz w:val="20"/>
                <w:szCs w:val="20"/>
                <w:highlight w:val="green"/>
                <w:vertAlign w:val="superscript"/>
              </w:rPr>
              <w:t>RE</w:t>
            </w:r>
            <w:r w:rsidRPr="00D93F3E">
              <w:rPr>
                <w:sz w:val="20"/>
                <w:szCs w:val="20"/>
                <w:highlight w:val="green"/>
              </w:rPr>
              <w:t xml:space="preserve"> - Tutelare la qualità dell’acqua: Percentuale della superficie agricola utilizzata (SAU) soggetta a impegni sovvenzionati per la qualità dei corpi idrici.</w:t>
            </w:r>
          </w:p>
        </w:tc>
      </w:tr>
      <w:tr w:rsidR="00512F70" w:rsidRPr="00110030" w14:paraId="0C544597" w14:textId="77777777" w:rsidTr="00110030">
        <w:trPr>
          <w:trHeight w:val="489"/>
        </w:trPr>
        <w:tc>
          <w:tcPr>
            <w:tcW w:w="5000" w:type="pct"/>
            <w:shd w:val="clear" w:color="auto" w:fill="EAF1DD" w:themeFill="accent3" w:themeFillTint="33"/>
            <w:vAlign w:val="center"/>
          </w:tcPr>
          <w:p w14:paraId="3DFC1F94" w14:textId="77777777" w:rsidR="00512F70" w:rsidRPr="00110030" w:rsidRDefault="00512F70" w:rsidP="00512F70">
            <w:pPr>
              <w:spacing w:after="0"/>
              <w:jc w:val="both"/>
              <w:rPr>
                <w:b/>
                <w:bCs/>
                <w:sz w:val="20"/>
                <w:szCs w:val="20"/>
              </w:rPr>
            </w:pPr>
            <w:r w:rsidRPr="00D93F3E">
              <w:rPr>
                <w:b/>
                <w:bCs/>
                <w:sz w:val="20"/>
                <w:szCs w:val="20"/>
                <w:highlight w:val="green"/>
              </w:rPr>
              <w:t>R.22</w:t>
            </w:r>
            <w:r w:rsidRPr="00D93F3E">
              <w:rPr>
                <w:b/>
                <w:bCs/>
                <w:sz w:val="20"/>
                <w:szCs w:val="20"/>
                <w:highlight w:val="green"/>
                <w:vertAlign w:val="superscript"/>
              </w:rPr>
              <w:t>RE</w:t>
            </w:r>
            <w:r w:rsidRPr="00D93F3E">
              <w:rPr>
                <w:b/>
                <w:bCs/>
                <w:sz w:val="20"/>
                <w:szCs w:val="20"/>
                <w:highlight w:val="green"/>
              </w:rPr>
              <w:t xml:space="preserve"> </w:t>
            </w:r>
            <w:r w:rsidRPr="00D93F3E">
              <w:rPr>
                <w:sz w:val="20"/>
                <w:szCs w:val="20"/>
                <w:highlight w:val="green"/>
              </w:rPr>
              <w:t>- Gestione sostenibile dei nutrienti: Percentuale della superficie agricola utilizzata (SAU) soggetta a impegni sovvenzionati connessi a una migliorata gestione dei nutrienti.</w:t>
            </w:r>
          </w:p>
        </w:tc>
      </w:tr>
      <w:tr w:rsidR="00512F70" w:rsidRPr="00110030" w14:paraId="134ED8E7" w14:textId="77777777" w:rsidTr="00110030">
        <w:trPr>
          <w:trHeight w:val="489"/>
        </w:trPr>
        <w:tc>
          <w:tcPr>
            <w:tcW w:w="5000" w:type="pct"/>
            <w:shd w:val="clear" w:color="auto" w:fill="EAF1DD" w:themeFill="accent3" w:themeFillTint="33"/>
            <w:vAlign w:val="center"/>
          </w:tcPr>
          <w:p w14:paraId="17FE56A6" w14:textId="77777777" w:rsidR="00512F70" w:rsidRPr="00D93F3E" w:rsidRDefault="00512F70" w:rsidP="00512F70">
            <w:pPr>
              <w:spacing w:after="0"/>
              <w:jc w:val="both"/>
              <w:rPr>
                <w:b/>
                <w:bCs/>
                <w:strike/>
                <w:sz w:val="20"/>
                <w:szCs w:val="20"/>
                <w:highlight w:val="green"/>
              </w:rPr>
            </w:pPr>
            <w:r w:rsidRPr="00D93F3E">
              <w:rPr>
                <w:b/>
                <w:bCs/>
                <w:strike/>
                <w:color w:val="FF0000"/>
                <w:sz w:val="20"/>
                <w:szCs w:val="20"/>
                <w:highlight w:val="green"/>
              </w:rPr>
              <w:t>R.23</w:t>
            </w:r>
            <w:r w:rsidRPr="00D93F3E">
              <w:rPr>
                <w:b/>
                <w:bCs/>
                <w:strike/>
                <w:color w:val="FF0000"/>
                <w:sz w:val="20"/>
                <w:szCs w:val="20"/>
                <w:highlight w:val="green"/>
                <w:vertAlign w:val="superscript"/>
              </w:rPr>
              <w:t>RE</w:t>
            </w:r>
            <w:r w:rsidRPr="00D93F3E">
              <w:rPr>
                <w:strike/>
                <w:color w:val="FF0000"/>
                <w:sz w:val="20"/>
                <w:szCs w:val="20"/>
                <w:highlight w:val="green"/>
              </w:rPr>
              <w:t xml:space="preserve"> - Uso sostenibile delle risorse idriche: Percentuale della superficie agricola utilizzata (SAU) soggetta a impegni sovvenzionati volti a migliorare l’equilibrio idrico.</w:t>
            </w:r>
          </w:p>
        </w:tc>
      </w:tr>
      <w:tr w:rsidR="00512F70" w:rsidRPr="00110030" w14:paraId="07F13686" w14:textId="77777777" w:rsidTr="00110030">
        <w:trPr>
          <w:trHeight w:val="489"/>
        </w:trPr>
        <w:tc>
          <w:tcPr>
            <w:tcW w:w="5000" w:type="pct"/>
            <w:shd w:val="clear" w:color="auto" w:fill="EAF1DD" w:themeFill="accent3" w:themeFillTint="33"/>
            <w:vAlign w:val="center"/>
          </w:tcPr>
          <w:p w14:paraId="52E3CB0B" w14:textId="77777777" w:rsidR="00512F70" w:rsidRPr="00D93F3E" w:rsidRDefault="00512F70" w:rsidP="00512F70">
            <w:pPr>
              <w:spacing w:after="0"/>
              <w:jc w:val="both"/>
              <w:rPr>
                <w:b/>
                <w:bCs/>
                <w:sz w:val="20"/>
                <w:szCs w:val="20"/>
                <w:highlight w:val="green"/>
              </w:rPr>
            </w:pPr>
            <w:r w:rsidRPr="00D93F3E">
              <w:rPr>
                <w:b/>
                <w:bCs/>
                <w:sz w:val="20"/>
                <w:szCs w:val="20"/>
                <w:highlight w:val="green"/>
              </w:rPr>
              <w:t>R.24</w:t>
            </w:r>
            <w:r w:rsidRPr="00D93F3E">
              <w:rPr>
                <w:b/>
                <w:bCs/>
                <w:sz w:val="20"/>
                <w:szCs w:val="20"/>
                <w:highlight w:val="green"/>
                <w:vertAlign w:val="superscript"/>
              </w:rPr>
              <w:t>RE</w:t>
            </w:r>
            <w:r w:rsidRPr="00D93F3E">
              <w:rPr>
                <w:sz w:val="20"/>
                <w:szCs w:val="20"/>
                <w:highlight w:val="green"/>
              </w:rPr>
              <w:t xml:space="preserve"> - Uso sostenibile e ridotto dei pesticidi: Percentuale della superficie agricola utilizzata (SAU) soggetta a impegni sovvenzionati specifici finalizzati a un uso sostenibile dei pesticidi per ridurre i rischi e gli impatti degli stessi come la perdita di pesticidi.</w:t>
            </w:r>
          </w:p>
        </w:tc>
      </w:tr>
      <w:tr w:rsidR="00512F70" w:rsidRPr="00110030" w14:paraId="6CC4F708" w14:textId="77777777" w:rsidTr="00110030">
        <w:trPr>
          <w:trHeight w:val="489"/>
        </w:trPr>
        <w:tc>
          <w:tcPr>
            <w:tcW w:w="5000" w:type="pct"/>
            <w:shd w:val="clear" w:color="auto" w:fill="EAF1DD" w:themeFill="accent3" w:themeFillTint="33"/>
            <w:vAlign w:val="center"/>
          </w:tcPr>
          <w:p w14:paraId="4BC557C5" w14:textId="77777777" w:rsidR="00512F70" w:rsidRPr="00D93F3E" w:rsidRDefault="00512F70" w:rsidP="00512F70">
            <w:pPr>
              <w:spacing w:after="0"/>
              <w:jc w:val="both"/>
              <w:rPr>
                <w:b/>
                <w:bCs/>
                <w:sz w:val="20"/>
                <w:szCs w:val="20"/>
                <w:highlight w:val="green"/>
              </w:rPr>
            </w:pPr>
            <w:r w:rsidRPr="00D93F3E">
              <w:rPr>
                <w:b/>
                <w:bCs/>
                <w:sz w:val="20"/>
                <w:szCs w:val="20"/>
                <w:highlight w:val="green"/>
              </w:rPr>
              <w:t>R.25</w:t>
            </w:r>
            <w:r w:rsidRPr="00D93F3E">
              <w:rPr>
                <w:sz w:val="20"/>
                <w:szCs w:val="20"/>
                <w:highlight w:val="green"/>
              </w:rPr>
              <w:t xml:space="preserve"> - Risultati ambientali nel settore zootecnico: Percentuale di unità di bestiame adulto (UBA) soggette all’impegno sovvenzionato di migliorare la sostenibilità ambientale.</w:t>
            </w:r>
          </w:p>
        </w:tc>
      </w:tr>
      <w:tr w:rsidR="00512F70" w:rsidRPr="00110030" w14:paraId="22935387" w14:textId="77777777" w:rsidTr="00110030">
        <w:trPr>
          <w:trHeight w:val="489"/>
        </w:trPr>
        <w:tc>
          <w:tcPr>
            <w:tcW w:w="5000" w:type="pct"/>
            <w:shd w:val="clear" w:color="auto" w:fill="EAF1DD" w:themeFill="accent3" w:themeFillTint="33"/>
            <w:vAlign w:val="center"/>
          </w:tcPr>
          <w:p w14:paraId="5B45DF45" w14:textId="77777777" w:rsidR="00512F70" w:rsidRPr="00D93F3E" w:rsidRDefault="00512F70" w:rsidP="00512F70">
            <w:pPr>
              <w:spacing w:after="0"/>
              <w:jc w:val="both"/>
              <w:rPr>
                <w:b/>
                <w:bCs/>
                <w:sz w:val="20"/>
                <w:szCs w:val="20"/>
                <w:highlight w:val="green"/>
              </w:rPr>
            </w:pPr>
            <w:r w:rsidRPr="00D93F3E">
              <w:rPr>
                <w:b/>
                <w:bCs/>
                <w:sz w:val="20"/>
                <w:szCs w:val="20"/>
                <w:highlight w:val="green"/>
              </w:rPr>
              <w:t>R.26</w:t>
            </w:r>
            <w:r w:rsidRPr="00D93F3E">
              <w:rPr>
                <w:sz w:val="20"/>
                <w:szCs w:val="20"/>
                <w:highlight w:val="green"/>
              </w:rPr>
              <w:t xml:space="preserve"> - Investimenti connessi alle risorse naturali: Percentuale di aziende che beneficiano di un sostegno agli investimenti produttivi e non produttivi a titolo della PAC a favore delle risorse naturali.</w:t>
            </w:r>
          </w:p>
        </w:tc>
      </w:tr>
      <w:tr w:rsidR="00512F70" w:rsidRPr="00110030" w14:paraId="32E523E4" w14:textId="77777777" w:rsidTr="00110030">
        <w:trPr>
          <w:trHeight w:val="489"/>
        </w:trPr>
        <w:tc>
          <w:tcPr>
            <w:tcW w:w="5000" w:type="pct"/>
            <w:shd w:val="clear" w:color="auto" w:fill="EAF1DD" w:themeFill="accent3" w:themeFillTint="33"/>
            <w:vAlign w:val="center"/>
          </w:tcPr>
          <w:p w14:paraId="08F82662" w14:textId="77777777" w:rsidR="00512F70" w:rsidRPr="00D93F3E" w:rsidRDefault="00512F70" w:rsidP="00512F70">
            <w:pPr>
              <w:spacing w:after="0"/>
              <w:jc w:val="both"/>
              <w:rPr>
                <w:b/>
                <w:bCs/>
                <w:sz w:val="20"/>
                <w:szCs w:val="20"/>
                <w:highlight w:val="green"/>
              </w:rPr>
            </w:pPr>
            <w:r w:rsidRPr="00D93F3E">
              <w:rPr>
                <w:b/>
                <w:bCs/>
                <w:sz w:val="20"/>
                <w:szCs w:val="20"/>
                <w:highlight w:val="green"/>
              </w:rPr>
              <w:t>R.27</w:t>
            </w:r>
            <w:r w:rsidRPr="00D93F3E">
              <w:rPr>
                <w:sz w:val="20"/>
                <w:szCs w:val="20"/>
                <w:highlight w:val="green"/>
              </w:rPr>
              <w:t xml:space="preserve"> - Efficacia dell’attuazione in campo ambientale o climatico grazie agli investimenti nelle zone rurali: Numero di operazioni che contribuiscono alla sostenibilità ambientale e al conseguimento degli obiettivi di mitigazione dei cambiamenti climatici e adattamento agli stessi nelle zone rurali.</w:t>
            </w:r>
          </w:p>
        </w:tc>
      </w:tr>
      <w:tr w:rsidR="00512F70" w:rsidRPr="00110030" w14:paraId="32870CD2" w14:textId="77777777" w:rsidTr="00FA1D7C">
        <w:trPr>
          <w:trHeight w:val="489"/>
        </w:trPr>
        <w:tc>
          <w:tcPr>
            <w:tcW w:w="5000" w:type="pct"/>
            <w:shd w:val="clear" w:color="auto" w:fill="EAF1DD" w:themeFill="accent3" w:themeFillTint="33"/>
            <w:vAlign w:val="center"/>
          </w:tcPr>
          <w:p w14:paraId="1B9EB4B4" w14:textId="77777777" w:rsidR="00512F70" w:rsidRPr="00D93F3E" w:rsidRDefault="00512F70" w:rsidP="00512F70">
            <w:pPr>
              <w:spacing w:after="0"/>
              <w:jc w:val="both"/>
              <w:rPr>
                <w:b/>
                <w:bCs/>
                <w:sz w:val="20"/>
                <w:szCs w:val="20"/>
                <w:highlight w:val="green"/>
              </w:rPr>
            </w:pPr>
            <w:r w:rsidRPr="00D93F3E">
              <w:rPr>
                <w:b/>
                <w:bCs/>
                <w:sz w:val="20"/>
                <w:szCs w:val="20"/>
                <w:highlight w:val="green"/>
              </w:rPr>
              <w:t>R.28</w:t>
            </w:r>
            <w:r w:rsidRPr="00D93F3E">
              <w:rPr>
                <w:sz w:val="20"/>
                <w:szCs w:val="20"/>
                <w:highlight w:val="green"/>
              </w:rPr>
              <w:t xml:space="preserve"> - Efficacia dell’attuazione in campo ambientale o climatico grazie alle conoscenze e all’innovazione: Numero di persone che beneficiano di consulenze, formazione, scambio di conoscenze o partecipano a gruppi operativi del partenariato europeo per l’innovazione (PEI) sovvenzionati dalla PAC in relazione e connessi con l’efficacia dell’attuazione in campo ambientale o climatico.</w:t>
            </w:r>
          </w:p>
        </w:tc>
      </w:tr>
      <w:tr w:rsidR="00512F70" w:rsidRPr="00110030" w14:paraId="621C5B15" w14:textId="77777777" w:rsidTr="00110030">
        <w:trPr>
          <w:trHeight w:val="489"/>
        </w:trPr>
        <w:tc>
          <w:tcPr>
            <w:tcW w:w="5000" w:type="pct"/>
            <w:shd w:val="clear" w:color="auto" w:fill="EAF1DD" w:themeFill="accent3" w:themeFillTint="33"/>
            <w:vAlign w:val="center"/>
          </w:tcPr>
          <w:p w14:paraId="0203AD4F" w14:textId="77777777" w:rsidR="00512F70" w:rsidRPr="00D93F3E" w:rsidRDefault="00512F70" w:rsidP="00512F70">
            <w:pPr>
              <w:spacing w:after="0"/>
              <w:jc w:val="both"/>
              <w:rPr>
                <w:b/>
                <w:bCs/>
                <w:sz w:val="20"/>
                <w:szCs w:val="20"/>
                <w:highlight w:val="green"/>
              </w:rPr>
            </w:pPr>
            <w:r w:rsidRPr="00D93F3E">
              <w:rPr>
                <w:b/>
                <w:bCs/>
                <w:sz w:val="20"/>
                <w:szCs w:val="20"/>
                <w:highlight w:val="green"/>
              </w:rPr>
              <w:t>R.29</w:t>
            </w:r>
            <w:r w:rsidRPr="00D93F3E">
              <w:rPr>
                <w:b/>
                <w:bCs/>
                <w:sz w:val="20"/>
                <w:szCs w:val="20"/>
                <w:highlight w:val="green"/>
                <w:vertAlign w:val="superscript"/>
              </w:rPr>
              <w:t>RE</w:t>
            </w:r>
            <w:r w:rsidRPr="00D93F3E">
              <w:rPr>
                <w:sz w:val="20"/>
                <w:szCs w:val="20"/>
                <w:highlight w:val="green"/>
              </w:rPr>
              <w:t xml:space="preserve"> - Sviluppo dell’agricoltura biologica: Percentuale della superficie agricola utilizzata (SAU) sovvenzionata dalla PAC per l’agricoltura biologica, ripartita tra mantenimento o adozione.</w:t>
            </w:r>
          </w:p>
        </w:tc>
      </w:tr>
      <w:tr w:rsidR="00512F70" w:rsidRPr="00110030" w14:paraId="4C1E8205" w14:textId="77777777" w:rsidTr="00110030">
        <w:trPr>
          <w:trHeight w:val="489"/>
        </w:trPr>
        <w:tc>
          <w:tcPr>
            <w:tcW w:w="5000" w:type="pct"/>
            <w:shd w:val="clear" w:color="auto" w:fill="EAF1DD" w:themeFill="accent3" w:themeFillTint="33"/>
            <w:vAlign w:val="center"/>
          </w:tcPr>
          <w:p w14:paraId="678DF5E0" w14:textId="77777777" w:rsidR="00512F70" w:rsidRPr="00D93F3E" w:rsidRDefault="00512F70" w:rsidP="00512F70">
            <w:pPr>
              <w:spacing w:after="0"/>
              <w:jc w:val="both"/>
              <w:rPr>
                <w:b/>
                <w:bCs/>
                <w:sz w:val="20"/>
                <w:szCs w:val="20"/>
                <w:highlight w:val="green"/>
              </w:rPr>
            </w:pPr>
            <w:r w:rsidRPr="00D93F3E">
              <w:rPr>
                <w:b/>
                <w:bCs/>
                <w:sz w:val="20"/>
                <w:szCs w:val="20"/>
                <w:highlight w:val="green"/>
              </w:rPr>
              <w:t>R.31</w:t>
            </w:r>
            <w:r w:rsidRPr="00D93F3E">
              <w:rPr>
                <w:b/>
                <w:bCs/>
                <w:sz w:val="20"/>
                <w:szCs w:val="20"/>
                <w:highlight w:val="green"/>
                <w:vertAlign w:val="superscript"/>
              </w:rPr>
              <w:t>RE</w:t>
            </w:r>
            <w:r w:rsidRPr="00D93F3E">
              <w:rPr>
                <w:sz w:val="20"/>
                <w:szCs w:val="20"/>
                <w:highlight w:val="green"/>
              </w:rPr>
              <w:t xml:space="preserve"> - Preservare gli habitat e le specie: Percentuale della superficie agricola utilizzata (SAU) sovvenzionata soggetta a impegni in materia di gestione a sostegno della conservazione o del ripristino della biodiversità, comprese le pratiche agronomiche ad alto valore naturalistico.</w:t>
            </w:r>
          </w:p>
        </w:tc>
      </w:tr>
      <w:tr w:rsidR="00512F70" w:rsidRPr="00110030" w14:paraId="39AF7D3E" w14:textId="77777777" w:rsidTr="00110030">
        <w:trPr>
          <w:trHeight w:val="489"/>
        </w:trPr>
        <w:tc>
          <w:tcPr>
            <w:tcW w:w="5000" w:type="pct"/>
            <w:shd w:val="clear" w:color="auto" w:fill="EAF1DD" w:themeFill="accent3" w:themeFillTint="33"/>
            <w:vAlign w:val="center"/>
          </w:tcPr>
          <w:p w14:paraId="496EC605" w14:textId="77777777" w:rsidR="00512F70" w:rsidRPr="00D93F3E" w:rsidRDefault="00512F70" w:rsidP="00512F70">
            <w:pPr>
              <w:spacing w:after="0"/>
              <w:jc w:val="both"/>
              <w:rPr>
                <w:b/>
                <w:bCs/>
                <w:sz w:val="20"/>
                <w:szCs w:val="20"/>
                <w:highlight w:val="green"/>
              </w:rPr>
            </w:pPr>
            <w:r w:rsidRPr="00D93F3E">
              <w:rPr>
                <w:b/>
                <w:bCs/>
                <w:sz w:val="20"/>
                <w:szCs w:val="20"/>
                <w:highlight w:val="green"/>
              </w:rPr>
              <w:t>R.32</w:t>
            </w:r>
            <w:r w:rsidRPr="00D93F3E">
              <w:rPr>
                <w:sz w:val="20"/>
                <w:szCs w:val="20"/>
                <w:highlight w:val="green"/>
              </w:rPr>
              <w:t xml:space="preserve"> - Investimenti connessi alla biodiversità: Percentuale di aziende che beneficiano del sostegno agli investimenti a titolo della PAC volto a contribuire alla biodiversità.</w:t>
            </w:r>
          </w:p>
        </w:tc>
      </w:tr>
      <w:tr w:rsidR="00512F70" w:rsidRPr="00110030" w14:paraId="47E1B690" w14:textId="77777777" w:rsidTr="00110030">
        <w:trPr>
          <w:trHeight w:val="489"/>
        </w:trPr>
        <w:tc>
          <w:tcPr>
            <w:tcW w:w="5000" w:type="pct"/>
            <w:shd w:val="clear" w:color="auto" w:fill="EAF1DD" w:themeFill="accent3" w:themeFillTint="33"/>
            <w:vAlign w:val="center"/>
          </w:tcPr>
          <w:p w14:paraId="7D9E95B2" w14:textId="77777777" w:rsidR="00512F70" w:rsidRPr="00D93F3E" w:rsidRDefault="00512F70" w:rsidP="00512F70">
            <w:pPr>
              <w:spacing w:after="0"/>
              <w:jc w:val="both"/>
              <w:rPr>
                <w:b/>
                <w:bCs/>
                <w:sz w:val="20"/>
                <w:szCs w:val="20"/>
                <w:highlight w:val="green"/>
              </w:rPr>
            </w:pPr>
            <w:r w:rsidRPr="00D93F3E">
              <w:rPr>
                <w:b/>
                <w:bCs/>
                <w:sz w:val="20"/>
                <w:szCs w:val="20"/>
                <w:highlight w:val="green"/>
              </w:rPr>
              <w:t>R.34</w:t>
            </w:r>
            <w:r w:rsidRPr="00D93F3E">
              <w:rPr>
                <w:b/>
                <w:bCs/>
                <w:sz w:val="20"/>
                <w:szCs w:val="20"/>
                <w:highlight w:val="green"/>
                <w:vertAlign w:val="superscript"/>
              </w:rPr>
              <w:t>RE</w:t>
            </w:r>
            <w:r w:rsidRPr="00D93F3E">
              <w:rPr>
                <w:sz w:val="20"/>
                <w:szCs w:val="20"/>
                <w:highlight w:val="green"/>
              </w:rPr>
              <w:t xml:space="preserve"> - Preservare gli elementi caratteristici del paesaggio: Percentuale della superficie agricola utilizzata (SAU) soggetta a impegni sovvenzionati in materia di gestione degli elementi caratteristici del paesaggio, inclusi le siepi e gli alberi.</w:t>
            </w:r>
          </w:p>
        </w:tc>
      </w:tr>
      <w:tr w:rsidR="00512F70" w:rsidRPr="00110030" w14:paraId="16DC0F43" w14:textId="77777777" w:rsidTr="00FA1D7C">
        <w:trPr>
          <w:trHeight w:val="489"/>
        </w:trPr>
        <w:tc>
          <w:tcPr>
            <w:tcW w:w="5000" w:type="pct"/>
            <w:shd w:val="clear" w:color="auto" w:fill="EAF1DD" w:themeFill="accent3" w:themeFillTint="33"/>
            <w:vAlign w:val="center"/>
          </w:tcPr>
          <w:p w14:paraId="3AB041E0" w14:textId="77777777" w:rsidR="00512F70" w:rsidRPr="00D93F3E" w:rsidRDefault="00512F70" w:rsidP="00512F70">
            <w:pPr>
              <w:spacing w:after="0"/>
              <w:jc w:val="both"/>
              <w:rPr>
                <w:b/>
                <w:bCs/>
                <w:sz w:val="20"/>
                <w:szCs w:val="20"/>
                <w:highlight w:val="green"/>
              </w:rPr>
            </w:pPr>
            <w:r w:rsidRPr="00D93F3E">
              <w:rPr>
                <w:b/>
                <w:bCs/>
                <w:sz w:val="20"/>
                <w:szCs w:val="20"/>
                <w:highlight w:val="green"/>
              </w:rPr>
              <w:t>R.36</w:t>
            </w:r>
            <w:r w:rsidRPr="00D93F3E">
              <w:rPr>
                <w:b/>
                <w:bCs/>
                <w:sz w:val="20"/>
                <w:szCs w:val="20"/>
                <w:highlight w:val="green"/>
                <w:vertAlign w:val="superscript"/>
              </w:rPr>
              <w:t>RE</w:t>
            </w:r>
            <w:r w:rsidRPr="00D93F3E">
              <w:rPr>
                <w:sz w:val="20"/>
                <w:szCs w:val="20"/>
                <w:highlight w:val="green"/>
              </w:rPr>
              <w:t xml:space="preserve"> - Ricambio generazionale: Numero di giovani agricoltori che si sono insediati beneficiando del sostegno della PAC, inclusa una ripartizione per genere.</w:t>
            </w:r>
          </w:p>
        </w:tc>
      </w:tr>
      <w:tr w:rsidR="00512F70" w:rsidRPr="00110030" w14:paraId="6C8B7CC7" w14:textId="77777777" w:rsidTr="00FA1D7C">
        <w:trPr>
          <w:trHeight w:val="489"/>
        </w:trPr>
        <w:tc>
          <w:tcPr>
            <w:tcW w:w="5000" w:type="pct"/>
            <w:shd w:val="clear" w:color="auto" w:fill="EAF1DD" w:themeFill="accent3" w:themeFillTint="33"/>
            <w:vAlign w:val="center"/>
          </w:tcPr>
          <w:p w14:paraId="13422B80" w14:textId="77777777" w:rsidR="00512F70" w:rsidRPr="00D93F3E" w:rsidRDefault="00512F70" w:rsidP="00512F70">
            <w:pPr>
              <w:spacing w:after="0"/>
              <w:jc w:val="both"/>
              <w:rPr>
                <w:b/>
                <w:bCs/>
                <w:sz w:val="20"/>
                <w:szCs w:val="20"/>
                <w:highlight w:val="green"/>
              </w:rPr>
            </w:pPr>
            <w:r w:rsidRPr="00D93F3E">
              <w:rPr>
                <w:b/>
                <w:bCs/>
                <w:sz w:val="20"/>
                <w:szCs w:val="20"/>
                <w:highlight w:val="green"/>
              </w:rPr>
              <w:t>R.37</w:t>
            </w:r>
            <w:r w:rsidRPr="00D93F3E">
              <w:rPr>
                <w:sz w:val="20"/>
                <w:szCs w:val="20"/>
                <w:highlight w:val="green"/>
              </w:rPr>
              <w:t xml:space="preserve"> - Crescita e posti di lavoro nelle zone rurali: Nuovi posti di lavoro sovvenzionati grazie a progetti della CAP.</w:t>
            </w:r>
          </w:p>
        </w:tc>
      </w:tr>
      <w:tr w:rsidR="00512F70" w:rsidRPr="00110030" w14:paraId="0AB43970" w14:textId="77777777" w:rsidTr="00FA1D7C">
        <w:trPr>
          <w:trHeight w:val="489"/>
        </w:trPr>
        <w:tc>
          <w:tcPr>
            <w:tcW w:w="5000" w:type="pct"/>
            <w:shd w:val="clear" w:color="auto" w:fill="EAF1DD" w:themeFill="accent3" w:themeFillTint="33"/>
            <w:vAlign w:val="center"/>
          </w:tcPr>
          <w:p w14:paraId="3E3ECFBC" w14:textId="77777777" w:rsidR="00512F70" w:rsidRPr="00D93F3E" w:rsidRDefault="00512F70" w:rsidP="00512F70">
            <w:pPr>
              <w:spacing w:after="0"/>
              <w:jc w:val="both"/>
              <w:rPr>
                <w:b/>
                <w:bCs/>
                <w:sz w:val="20"/>
                <w:szCs w:val="20"/>
                <w:highlight w:val="green"/>
              </w:rPr>
            </w:pPr>
            <w:r w:rsidRPr="00D93F3E">
              <w:rPr>
                <w:b/>
                <w:bCs/>
                <w:sz w:val="20"/>
                <w:szCs w:val="20"/>
                <w:highlight w:val="green"/>
              </w:rPr>
              <w:t>R.38</w:t>
            </w:r>
            <w:r w:rsidRPr="00D93F3E">
              <w:rPr>
                <w:sz w:val="20"/>
                <w:szCs w:val="20"/>
                <w:highlight w:val="green"/>
              </w:rPr>
              <w:t xml:space="preserve"> - Copertura iniziativa LEADER: Percentuale della popolazione rurale interessata dalle strategie di sviluppo locale.</w:t>
            </w:r>
          </w:p>
        </w:tc>
      </w:tr>
      <w:tr w:rsidR="00512F70" w:rsidRPr="00110030" w14:paraId="54BAE7EA" w14:textId="77777777" w:rsidTr="00110030">
        <w:trPr>
          <w:trHeight w:val="489"/>
        </w:trPr>
        <w:tc>
          <w:tcPr>
            <w:tcW w:w="5000" w:type="pct"/>
            <w:shd w:val="clear" w:color="auto" w:fill="EAF1DD" w:themeFill="accent3" w:themeFillTint="33"/>
            <w:vAlign w:val="center"/>
          </w:tcPr>
          <w:p w14:paraId="3F0C44DF" w14:textId="77777777" w:rsidR="00512F70" w:rsidRPr="00D93F3E" w:rsidRDefault="00512F70" w:rsidP="00512F70">
            <w:pPr>
              <w:spacing w:after="0"/>
              <w:jc w:val="both"/>
              <w:rPr>
                <w:b/>
                <w:bCs/>
                <w:sz w:val="20"/>
                <w:szCs w:val="20"/>
                <w:highlight w:val="green"/>
              </w:rPr>
            </w:pPr>
            <w:r w:rsidRPr="00D93F3E">
              <w:rPr>
                <w:b/>
                <w:bCs/>
                <w:sz w:val="20"/>
                <w:szCs w:val="20"/>
                <w:highlight w:val="green"/>
              </w:rPr>
              <w:t>R.39</w:t>
            </w:r>
            <w:r w:rsidRPr="00D93F3E">
              <w:rPr>
                <w:sz w:val="20"/>
                <w:szCs w:val="20"/>
                <w:highlight w:val="green"/>
              </w:rPr>
              <w:t xml:space="preserve"> - Sviluppare l’economia rurale: Numero di imprese rurali, tra cui imprese della bioeconomia, create grazie a finanziamenti a titolo della PAC.</w:t>
            </w:r>
          </w:p>
        </w:tc>
      </w:tr>
      <w:tr w:rsidR="00512F70" w:rsidRPr="00110030" w14:paraId="78D766BF" w14:textId="77777777" w:rsidTr="00FA1D7C">
        <w:trPr>
          <w:trHeight w:val="489"/>
        </w:trPr>
        <w:tc>
          <w:tcPr>
            <w:tcW w:w="5000" w:type="pct"/>
            <w:shd w:val="clear" w:color="auto" w:fill="EAF1DD" w:themeFill="accent3" w:themeFillTint="33"/>
            <w:vAlign w:val="center"/>
          </w:tcPr>
          <w:p w14:paraId="215FF219" w14:textId="77777777" w:rsidR="00512F70" w:rsidRPr="00D93F3E" w:rsidRDefault="00512F70" w:rsidP="00512F70">
            <w:pPr>
              <w:spacing w:after="0"/>
              <w:jc w:val="both"/>
              <w:rPr>
                <w:b/>
                <w:bCs/>
                <w:sz w:val="20"/>
                <w:szCs w:val="20"/>
                <w:highlight w:val="green"/>
              </w:rPr>
            </w:pPr>
            <w:r w:rsidRPr="00D93F3E">
              <w:rPr>
                <w:b/>
                <w:bCs/>
                <w:sz w:val="20"/>
                <w:szCs w:val="20"/>
                <w:highlight w:val="green"/>
              </w:rPr>
              <w:t>R.40</w:t>
            </w:r>
            <w:r w:rsidRPr="00D93F3E">
              <w:rPr>
                <w:sz w:val="20"/>
                <w:szCs w:val="20"/>
                <w:highlight w:val="green"/>
              </w:rPr>
              <w:t xml:space="preserve"> - Transizione intelligente dell’economia rurale: Numero di strategie «Piccoli comuni intelligenti» sovvenzionate.</w:t>
            </w:r>
          </w:p>
        </w:tc>
      </w:tr>
      <w:tr w:rsidR="00512F70" w:rsidRPr="00110030" w14:paraId="255B0D6F" w14:textId="77777777" w:rsidTr="007402AD">
        <w:trPr>
          <w:trHeight w:val="489"/>
        </w:trPr>
        <w:tc>
          <w:tcPr>
            <w:tcW w:w="5000" w:type="pct"/>
            <w:shd w:val="clear" w:color="auto" w:fill="EAF1DD" w:themeFill="accent3" w:themeFillTint="33"/>
            <w:vAlign w:val="center"/>
          </w:tcPr>
          <w:p w14:paraId="7A8D9A08" w14:textId="77777777" w:rsidR="00512F70" w:rsidRPr="00D93F3E" w:rsidRDefault="00512F70" w:rsidP="00512F70">
            <w:pPr>
              <w:spacing w:after="0"/>
              <w:jc w:val="both"/>
              <w:rPr>
                <w:b/>
                <w:bCs/>
                <w:sz w:val="20"/>
                <w:szCs w:val="20"/>
                <w:highlight w:val="green"/>
              </w:rPr>
            </w:pPr>
            <w:r w:rsidRPr="00D93F3E">
              <w:rPr>
                <w:b/>
                <w:bCs/>
                <w:sz w:val="20"/>
                <w:szCs w:val="20"/>
                <w:highlight w:val="green"/>
              </w:rPr>
              <w:t>R.41</w:t>
            </w:r>
            <w:r w:rsidRPr="00D93F3E">
              <w:rPr>
                <w:b/>
                <w:bCs/>
                <w:sz w:val="20"/>
                <w:szCs w:val="20"/>
                <w:highlight w:val="green"/>
                <w:vertAlign w:val="superscript"/>
              </w:rPr>
              <w:t>RE</w:t>
            </w:r>
            <w:r w:rsidRPr="00D93F3E">
              <w:rPr>
                <w:sz w:val="20"/>
                <w:szCs w:val="20"/>
                <w:highlight w:val="green"/>
              </w:rPr>
              <w:t xml:space="preserve"> - Connettere l’Europa rurale: Percentuale di popolazione rurale che beneficia di un migliore accesso ai servizi e alle infrastrutture grazie al sostegno della PAC.</w:t>
            </w:r>
          </w:p>
        </w:tc>
      </w:tr>
      <w:tr w:rsidR="00512F70" w:rsidRPr="00110030" w14:paraId="71EE5628" w14:textId="77777777" w:rsidTr="00110030">
        <w:trPr>
          <w:trHeight w:val="489"/>
        </w:trPr>
        <w:tc>
          <w:tcPr>
            <w:tcW w:w="5000" w:type="pct"/>
            <w:shd w:val="clear" w:color="auto" w:fill="EAF1DD" w:themeFill="accent3" w:themeFillTint="33"/>
            <w:vAlign w:val="center"/>
          </w:tcPr>
          <w:p w14:paraId="081A3EF8" w14:textId="77777777" w:rsidR="00512F70" w:rsidRPr="00D93F3E" w:rsidRDefault="00512F70" w:rsidP="00512F70">
            <w:pPr>
              <w:spacing w:after="0"/>
              <w:jc w:val="both"/>
              <w:rPr>
                <w:b/>
                <w:bCs/>
                <w:sz w:val="20"/>
                <w:szCs w:val="20"/>
                <w:highlight w:val="green"/>
              </w:rPr>
            </w:pPr>
            <w:r w:rsidRPr="00D93F3E">
              <w:rPr>
                <w:b/>
                <w:bCs/>
                <w:sz w:val="20"/>
                <w:szCs w:val="20"/>
                <w:highlight w:val="green"/>
              </w:rPr>
              <w:t>R.43</w:t>
            </w:r>
            <w:r w:rsidRPr="00D93F3E">
              <w:rPr>
                <w:b/>
                <w:bCs/>
                <w:sz w:val="20"/>
                <w:szCs w:val="20"/>
                <w:highlight w:val="green"/>
                <w:vertAlign w:val="superscript"/>
              </w:rPr>
              <w:t>RE</w:t>
            </w:r>
            <w:r w:rsidRPr="00D93F3E">
              <w:rPr>
                <w:sz w:val="20"/>
                <w:szCs w:val="20"/>
                <w:highlight w:val="green"/>
              </w:rPr>
              <w:t xml:space="preserve"> - Limitare l’uso degli antimicrobici: Percentuale di unità di bestiame adulto (UBA) oggetto di azioni di sostegno finalizzate a limitare l’utilizzo di antimicrobici (prevenzione/riduzione).</w:t>
            </w:r>
          </w:p>
        </w:tc>
      </w:tr>
      <w:tr w:rsidR="00512F70" w:rsidRPr="00110030" w14:paraId="52357A27" w14:textId="77777777" w:rsidTr="00110030">
        <w:trPr>
          <w:trHeight w:val="489"/>
        </w:trPr>
        <w:tc>
          <w:tcPr>
            <w:tcW w:w="5000" w:type="pct"/>
            <w:shd w:val="clear" w:color="auto" w:fill="EAF1DD" w:themeFill="accent3" w:themeFillTint="33"/>
            <w:vAlign w:val="center"/>
          </w:tcPr>
          <w:p w14:paraId="5F6C20DC" w14:textId="77777777" w:rsidR="00512F70" w:rsidRPr="00D93F3E" w:rsidRDefault="00512F70" w:rsidP="00512F70">
            <w:pPr>
              <w:spacing w:after="0"/>
              <w:jc w:val="both"/>
              <w:rPr>
                <w:b/>
                <w:bCs/>
                <w:sz w:val="20"/>
                <w:szCs w:val="20"/>
                <w:highlight w:val="green"/>
              </w:rPr>
            </w:pPr>
            <w:r w:rsidRPr="00D93F3E">
              <w:rPr>
                <w:b/>
                <w:bCs/>
                <w:sz w:val="20"/>
                <w:szCs w:val="20"/>
                <w:highlight w:val="green"/>
              </w:rPr>
              <w:t>R.44</w:t>
            </w:r>
            <w:r w:rsidRPr="00D93F3E">
              <w:rPr>
                <w:b/>
                <w:bCs/>
                <w:sz w:val="20"/>
                <w:szCs w:val="20"/>
                <w:highlight w:val="green"/>
                <w:vertAlign w:val="superscript"/>
              </w:rPr>
              <w:t>RE</w:t>
            </w:r>
            <w:r w:rsidRPr="00D93F3E">
              <w:rPr>
                <w:sz w:val="20"/>
                <w:szCs w:val="20"/>
                <w:highlight w:val="green"/>
              </w:rPr>
              <w:t xml:space="preserve"> - Migliorare il benessere degli animali: Percentuale di unità di bestiame adulto (UBA) oggetto di azioni di sostegno finalizzate a migliorare il benessere degli animali.</w:t>
            </w:r>
          </w:p>
        </w:tc>
      </w:tr>
    </w:tbl>
    <w:p w14:paraId="451329BC" w14:textId="77777777" w:rsidR="00512F70" w:rsidRPr="00110030" w:rsidRDefault="00512F70" w:rsidP="00512F70">
      <w:pPr>
        <w:jc w:val="both"/>
        <w:rPr>
          <w:sz w:val="20"/>
          <w:szCs w:val="20"/>
        </w:rPr>
      </w:pPr>
    </w:p>
    <w:p w14:paraId="0B34E31F" w14:textId="77777777" w:rsidR="00512F70" w:rsidRPr="00110030" w:rsidRDefault="00512F70" w:rsidP="00512F70">
      <w:pPr>
        <w:jc w:val="both"/>
      </w:pPr>
      <w:r w:rsidRPr="00D93F3E">
        <w:rPr>
          <w:b/>
          <w:bCs/>
          <w:sz w:val="20"/>
          <w:szCs w:val="20"/>
          <w:highlight w:val="green"/>
        </w:rPr>
        <w:t>RE</w:t>
      </w:r>
      <w:r w:rsidRPr="00D93F3E">
        <w:rPr>
          <w:sz w:val="20"/>
          <w:szCs w:val="20"/>
          <w:highlight w:val="green"/>
        </w:rPr>
        <w:t>: Gli indicatori di risultato obbligatori per l’esame dell’efficacia dell’attuazione, se utilizzati dagli Stati membri a norma dell’articolo 109, paragrafo 1, lettera a), sono contrassegnati da RE. Gli Stati membri possono utilizzare per l’esame dell’efficacia dell’attuazione qualsiasi altro indicatore di risultato pertinente di cui al presente allegato oltre a quelli contrassegnati da RE</w:t>
      </w:r>
      <w:r w:rsidRPr="00D93F3E">
        <w:rPr>
          <w:highlight w:val="green"/>
        </w:rPr>
        <w:t>.</w:t>
      </w:r>
    </w:p>
    <w:p w14:paraId="06F9DD3A" w14:textId="77777777" w:rsidR="00512F70" w:rsidRPr="00110030" w:rsidRDefault="00512F70" w:rsidP="00512F70">
      <w:pPr>
        <w:jc w:val="both"/>
      </w:pPr>
    </w:p>
    <w:p w14:paraId="3AA8C00E" w14:textId="2C239966" w:rsidR="00512F70" w:rsidRPr="00D93F3E" w:rsidRDefault="007402AD" w:rsidP="007402AD">
      <w:pPr>
        <w:pStyle w:val="Titolo2"/>
        <w:rPr>
          <w:rFonts w:asciiTheme="minorHAnsi" w:hAnsiTheme="minorHAnsi" w:cstheme="minorHAnsi"/>
          <w:b/>
          <w:bCs/>
          <w:highlight w:val="green"/>
        </w:rPr>
      </w:pPr>
      <w:bookmarkStart w:id="180" w:name="_Toc133425249"/>
      <w:r w:rsidRPr="00D93F3E">
        <w:rPr>
          <w:rFonts w:asciiTheme="minorHAnsi" w:hAnsiTheme="minorHAnsi" w:cstheme="minorHAnsi"/>
          <w:b/>
          <w:bCs/>
          <w:highlight w:val="green"/>
        </w:rPr>
        <w:t>Indicatori di output</w:t>
      </w:r>
      <w:bookmarkEnd w:id="180"/>
    </w:p>
    <w:tbl>
      <w:tblPr>
        <w:tblStyle w:val="Grigliatabella"/>
        <w:tblW w:w="9908" w:type="dxa"/>
        <w:tblLook w:val="04A0" w:firstRow="1" w:lastRow="0" w:firstColumn="1" w:lastColumn="0" w:noHBand="0" w:noVBand="1"/>
      </w:tblPr>
      <w:tblGrid>
        <w:gridCol w:w="9908"/>
      </w:tblGrid>
      <w:tr w:rsidR="00512F70" w:rsidRPr="00D93F3E" w14:paraId="09C956CB" w14:textId="77777777" w:rsidTr="00512F70">
        <w:trPr>
          <w:trHeight w:val="488"/>
        </w:trPr>
        <w:tc>
          <w:tcPr>
            <w:tcW w:w="9908" w:type="dxa"/>
            <w:shd w:val="clear" w:color="auto" w:fill="008E40"/>
            <w:vAlign w:val="center"/>
          </w:tcPr>
          <w:p w14:paraId="76DCA596" w14:textId="77777777" w:rsidR="00512F70" w:rsidRPr="00D93F3E" w:rsidRDefault="00512F70" w:rsidP="00512F70">
            <w:pPr>
              <w:spacing w:after="0"/>
              <w:jc w:val="both"/>
              <w:rPr>
                <w:b/>
                <w:bCs/>
                <w:color w:val="00B050"/>
                <w:highlight w:val="green"/>
              </w:rPr>
            </w:pPr>
            <w:r w:rsidRPr="00D93F3E">
              <w:rPr>
                <w:b/>
                <w:bCs/>
                <w:color w:val="FFFFFF" w:themeColor="background1"/>
                <w:highlight w:val="green"/>
              </w:rPr>
              <w:t>INDICATORI DI OUTPUT</w:t>
            </w:r>
          </w:p>
        </w:tc>
      </w:tr>
      <w:tr w:rsidR="00512F70" w:rsidRPr="00D93F3E" w14:paraId="5E8D1E23" w14:textId="77777777" w:rsidTr="00FA1D7C">
        <w:trPr>
          <w:trHeight w:val="488"/>
        </w:trPr>
        <w:tc>
          <w:tcPr>
            <w:tcW w:w="9908" w:type="dxa"/>
            <w:shd w:val="clear" w:color="auto" w:fill="EAF1DD" w:themeFill="accent3" w:themeFillTint="33"/>
            <w:vAlign w:val="center"/>
          </w:tcPr>
          <w:p w14:paraId="0C13616C" w14:textId="77777777" w:rsidR="00512F70" w:rsidRPr="00D93F3E" w:rsidRDefault="00512F70" w:rsidP="00512F70">
            <w:pPr>
              <w:spacing w:after="0"/>
              <w:jc w:val="both"/>
              <w:rPr>
                <w:sz w:val="20"/>
                <w:szCs w:val="20"/>
                <w:highlight w:val="green"/>
              </w:rPr>
            </w:pPr>
            <w:r w:rsidRPr="00D93F3E">
              <w:rPr>
                <w:b/>
                <w:bCs/>
                <w:sz w:val="20"/>
                <w:szCs w:val="20"/>
                <w:highlight w:val="green"/>
              </w:rPr>
              <w:t>O.1</w:t>
            </w:r>
            <w:r w:rsidRPr="00D93F3E">
              <w:rPr>
                <w:sz w:val="20"/>
                <w:szCs w:val="20"/>
                <w:highlight w:val="green"/>
              </w:rPr>
              <w:t xml:space="preserve"> - Numero di progetti dei gruppi operativi del partenariato europeo per l’innovazione (PEI).</w:t>
            </w:r>
          </w:p>
        </w:tc>
      </w:tr>
      <w:tr w:rsidR="00512F70" w:rsidRPr="00D93F3E" w14:paraId="6FDBC19B" w14:textId="77777777" w:rsidTr="00DC35B7">
        <w:trPr>
          <w:trHeight w:val="488"/>
        </w:trPr>
        <w:tc>
          <w:tcPr>
            <w:tcW w:w="9908" w:type="dxa"/>
            <w:shd w:val="clear" w:color="auto" w:fill="EAF1DD" w:themeFill="accent3" w:themeFillTint="33"/>
            <w:vAlign w:val="center"/>
          </w:tcPr>
          <w:p w14:paraId="557475E5" w14:textId="77777777" w:rsidR="00512F70" w:rsidRPr="00D93F3E" w:rsidRDefault="00512F70" w:rsidP="00512F70">
            <w:pPr>
              <w:spacing w:after="0"/>
              <w:jc w:val="both"/>
              <w:rPr>
                <w:sz w:val="20"/>
                <w:szCs w:val="20"/>
                <w:highlight w:val="green"/>
              </w:rPr>
            </w:pPr>
            <w:r w:rsidRPr="00D93F3E">
              <w:rPr>
                <w:b/>
                <w:bCs/>
                <w:sz w:val="20"/>
                <w:szCs w:val="20"/>
                <w:highlight w:val="green"/>
              </w:rPr>
              <w:t>O.3</w:t>
            </w:r>
            <w:r w:rsidRPr="00D93F3E">
              <w:rPr>
                <w:b/>
                <w:bCs/>
                <w:sz w:val="20"/>
                <w:szCs w:val="20"/>
                <w:highlight w:val="green"/>
                <w:vertAlign w:val="superscript"/>
              </w:rPr>
              <w:t>MO</w:t>
            </w:r>
            <w:r w:rsidRPr="00D93F3E">
              <w:rPr>
                <w:sz w:val="20"/>
                <w:szCs w:val="20"/>
                <w:highlight w:val="green"/>
              </w:rPr>
              <w:t xml:space="preserve"> - Numero di beneficiari del sostegno della PAC.</w:t>
            </w:r>
          </w:p>
        </w:tc>
      </w:tr>
      <w:tr w:rsidR="00512F70" w:rsidRPr="00D93F3E" w14:paraId="2800F64A" w14:textId="77777777" w:rsidTr="00110030">
        <w:trPr>
          <w:trHeight w:val="488"/>
        </w:trPr>
        <w:tc>
          <w:tcPr>
            <w:tcW w:w="9908" w:type="dxa"/>
            <w:shd w:val="clear" w:color="auto" w:fill="EAF1DD" w:themeFill="accent3" w:themeFillTint="33"/>
            <w:vAlign w:val="center"/>
          </w:tcPr>
          <w:p w14:paraId="1C41EBD4" w14:textId="77777777" w:rsidR="00512F70" w:rsidRPr="00D93F3E" w:rsidRDefault="00512F70" w:rsidP="00512F70">
            <w:pPr>
              <w:spacing w:after="0"/>
              <w:jc w:val="both"/>
              <w:rPr>
                <w:sz w:val="20"/>
                <w:szCs w:val="20"/>
                <w:highlight w:val="green"/>
              </w:rPr>
            </w:pPr>
            <w:r w:rsidRPr="00D93F3E">
              <w:rPr>
                <w:b/>
                <w:bCs/>
                <w:sz w:val="20"/>
                <w:szCs w:val="20"/>
                <w:highlight w:val="green"/>
              </w:rPr>
              <w:t>O.12</w:t>
            </w:r>
            <w:r w:rsidRPr="00D93F3E">
              <w:rPr>
                <w:sz w:val="20"/>
                <w:szCs w:val="20"/>
                <w:highlight w:val="green"/>
              </w:rPr>
              <w:t xml:space="preserve"> - Numero di ettari che beneficiano del sostegno per zone soggette a vincoli naturali o ad altri vincoli specifici, compresa una riduzione per tipo di zona.</w:t>
            </w:r>
          </w:p>
        </w:tc>
      </w:tr>
      <w:tr w:rsidR="00512F70" w:rsidRPr="00D93F3E" w14:paraId="42B1B339" w14:textId="77777777" w:rsidTr="00110030">
        <w:trPr>
          <w:trHeight w:val="488"/>
        </w:trPr>
        <w:tc>
          <w:tcPr>
            <w:tcW w:w="9908" w:type="dxa"/>
            <w:shd w:val="clear" w:color="auto" w:fill="EAF1DD" w:themeFill="accent3" w:themeFillTint="33"/>
            <w:vAlign w:val="center"/>
          </w:tcPr>
          <w:p w14:paraId="16EAA467" w14:textId="77777777" w:rsidR="00512F70" w:rsidRPr="00D93F3E" w:rsidRDefault="00512F70" w:rsidP="00512F70">
            <w:pPr>
              <w:spacing w:after="0"/>
              <w:jc w:val="both"/>
              <w:rPr>
                <w:sz w:val="20"/>
                <w:szCs w:val="20"/>
                <w:highlight w:val="green"/>
              </w:rPr>
            </w:pPr>
            <w:r w:rsidRPr="00D93F3E">
              <w:rPr>
                <w:b/>
                <w:bCs/>
                <w:sz w:val="20"/>
                <w:szCs w:val="20"/>
                <w:highlight w:val="green"/>
              </w:rPr>
              <w:t>O.14</w:t>
            </w:r>
            <w:r w:rsidRPr="00D93F3E">
              <w:rPr>
                <w:sz w:val="20"/>
                <w:szCs w:val="20"/>
                <w:highlight w:val="green"/>
              </w:rPr>
              <w:t xml:space="preserve"> - Numero di ettari (esclusi i terreni forestali) o numero di altre unità interessati da impegni in campo climatico o ambientale che vanno oltre i requisiti obbligatori.</w:t>
            </w:r>
          </w:p>
        </w:tc>
      </w:tr>
      <w:tr w:rsidR="00512F70" w:rsidRPr="00D93F3E" w14:paraId="16578994" w14:textId="77777777" w:rsidTr="00110030">
        <w:trPr>
          <w:trHeight w:val="488"/>
        </w:trPr>
        <w:tc>
          <w:tcPr>
            <w:tcW w:w="9908" w:type="dxa"/>
            <w:shd w:val="clear" w:color="auto" w:fill="EAF1DD" w:themeFill="accent3" w:themeFillTint="33"/>
            <w:vAlign w:val="center"/>
          </w:tcPr>
          <w:p w14:paraId="53AC5C23" w14:textId="77777777" w:rsidR="00512F70" w:rsidRPr="00D93F3E" w:rsidRDefault="00512F70" w:rsidP="00512F70">
            <w:pPr>
              <w:spacing w:after="0"/>
              <w:jc w:val="both"/>
              <w:rPr>
                <w:sz w:val="20"/>
                <w:szCs w:val="20"/>
                <w:highlight w:val="green"/>
              </w:rPr>
            </w:pPr>
            <w:r w:rsidRPr="00D93F3E">
              <w:rPr>
                <w:b/>
                <w:bCs/>
                <w:sz w:val="20"/>
                <w:szCs w:val="20"/>
                <w:highlight w:val="green"/>
              </w:rPr>
              <w:t>O.16</w:t>
            </w:r>
            <w:r w:rsidRPr="00D93F3E">
              <w:rPr>
                <w:sz w:val="20"/>
                <w:szCs w:val="20"/>
                <w:highlight w:val="green"/>
              </w:rPr>
              <w:t xml:space="preserve"> - Numero di ettari o numero di altre unità oggetto di impegni di manutenzione per la forestazione e l’agroforestazione.</w:t>
            </w:r>
          </w:p>
        </w:tc>
      </w:tr>
      <w:tr w:rsidR="00512F70" w:rsidRPr="00D93F3E" w14:paraId="05C82D0B" w14:textId="77777777" w:rsidTr="00110030">
        <w:trPr>
          <w:trHeight w:val="488"/>
        </w:trPr>
        <w:tc>
          <w:tcPr>
            <w:tcW w:w="9908" w:type="dxa"/>
            <w:shd w:val="clear" w:color="auto" w:fill="EAF1DD" w:themeFill="accent3" w:themeFillTint="33"/>
            <w:vAlign w:val="center"/>
          </w:tcPr>
          <w:p w14:paraId="3745A498" w14:textId="77777777" w:rsidR="00512F70" w:rsidRPr="00D93F3E" w:rsidRDefault="00512F70" w:rsidP="00512F70">
            <w:pPr>
              <w:spacing w:after="0"/>
              <w:jc w:val="both"/>
              <w:rPr>
                <w:sz w:val="20"/>
                <w:szCs w:val="20"/>
                <w:highlight w:val="green"/>
              </w:rPr>
            </w:pPr>
            <w:r w:rsidRPr="00D93F3E">
              <w:rPr>
                <w:b/>
                <w:bCs/>
                <w:sz w:val="20"/>
                <w:szCs w:val="20"/>
                <w:highlight w:val="green"/>
              </w:rPr>
              <w:t>O.17</w:t>
            </w:r>
            <w:r w:rsidRPr="00D93F3E">
              <w:rPr>
                <w:sz w:val="20"/>
                <w:szCs w:val="20"/>
                <w:highlight w:val="green"/>
              </w:rPr>
              <w:t xml:space="preserve"> - Numero di ettari o numero di altre unità che beneficiano del sostegno all’agricoltura biologica.</w:t>
            </w:r>
          </w:p>
        </w:tc>
      </w:tr>
      <w:tr w:rsidR="00512F70" w:rsidRPr="00D93F3E" w14:paraId="324C6447" w14:textId="77777777" w:rsidTr="00110030">
        <w:trPr>
          <w:trHeight w:val="488"/>
        </w:trPr>
        <w:tc>
          <w:tcPr>
            <w:tcW w:w="9908" w:type="dxa"/>
            <w:shd w:val="clear" w:color="auto" w:fill="EAF1DD" w:themeFill="accent3" w:themeFillTint="33"/>
            <w:vAlign w:val="center"/>
          </w:tcPr>
          <w:p w14:paraId="6B017758" w14:textId="77777777" w:rsidR="00512F70" w:rsidRPr="00D93F3E" w:rsidRDefault="00512F70" w:rsidP="00512F70">
            <w:pPr>
              <w:spacing w:after="0"/>
              <w:jc w:val="both"/>
              <w:rPr>
                <w:sz w:val="20"/>
                <w:szCs w:val="20"/>
                <w:highlight w:val="green"/>
              </w:rPr>
            </w:pPr>
            <w:r w:rsidRPr="00D93F3E">
              <w:rPr>
                <w:b/>
                <w:bCs/>
                <w:sz w:val="20"/>
                <w:szCs w:val="20"/>
                <w:highlight w:val="green"/>
              </w:rPr>
              <w:t>O.19</w:t>
            </w:r>
            <w:r w:rsidRPr="00D93F3E">
              <w:rPr>
                <w:sz w:val="20"/>
                <w:szCs w:val="20"/>
                <w:highlight w:val="green"/>
              </w:rPr>
              <w:t xml:space="preserve"> - Numero di operazioni o unità a sostegno delle risorse genetiche.</w:t>
            </w:r>
          </w:p>
        </w:tc>
      </w:tr>
      <w:tr w:rsidR="00512F70" w:rsidRPr="00D93F3E" w14:paraId="6F7D0059" w14:textId="77777777" w:rsidTr="00110030">
        <w:trPr>
          <w:trHeight w:val="488"/>
        </w:trPr>
        <w:tc>
          <w:tcPr>
            <w:tcW w:w="9908" w:type="dxa"/>
            <w:shd w:val="clear" w:color="auto" w:fill="EAF1DD" w:themeFill="accent3" w:themeFillTint="33"/>
            <w:vAlign w:val="center"/>
          </w:tcPr>
          <w:p w14:paraId="37AFD4A1" w14:textId="77777777" w:rsidR="00512F70" w:rsidRPr="00D93F3E" w:rsidRDefault="00512F70" w:rsidP="00512F70">
            <w:pPr>
              <w:spacing w:after="0"/>
              <w:jc w:val="both"/>
              <w:rPr>
                <w:sz w:val="20"/>
                <w:szCs w:val="20"/>
                <w:highlight w:val="green"/>
              </w:rPr>
            </w:pPr>
            <w:r w:rsidRPr="00D93F3E">
              <w:rPr>
                <w:b/>
                <w:bCs/>
                <w:sz w:val="20"/>
                <w:szCs w:val="20"/>
                <w:highlight w:val="green"/>
              </w:rPr>
              <w:t>O.20</w:t>
            </w:r>
            <w:r w:rsidRPr="00D93F3E">
              <w:rPr>
                <w:sz w:val="20"/>
                <w:szCs w:val="20"/>
                <w:highlight w:val="green"/>
              </w:rPr>
              <w:t xml:space="preserve"> - Numero di operazioni o di unità sovvenzionate per investimenti produttivi nell’azienda;</w:t>
            </w:r>
          </w:p>
        </w:tc>
      </w:tr>
      <w:tr w:rsidR="00512F70" w:rsidRPr="00D93F3E" w14:paraId="2CD56BF4" w14:textId="77777777" w:rsidTr="00110030">
        <w:trPr>
          <w:trHeight w:val="488"/>
        </w:trPr>
        <w:tc>
          <w:tcPr>
            <w:tcW w:w="9908" w:type="dxa"/>
            <w:shd w:val="clear" w:color="auto" w:fill="EAF1DD" w:themeFill="accent3" w:themeFillTint="33"/>
            <w:vAlign w:val="center"/>
          </w:tcPr>
          <w:p w14:paraId="29834AB3" w14:textId="77777777" w:rsidR="00512F70" w:rsidRPr="00D93F3E" w:rsidRDefault="00512F70" w:rsidP="00512F70">
            <w:pPr>
              <w:spacing w:after="0"/>
              <w:jc w:val="both"/>
              <w:rPr>
                <w:sz w:val="20"/>
                <w:szCs w:val="20"/>
                <w:highlight w:val="green"/>
              </w:rPr>
            </w:pPr>
            <w:r w:rsidRPr="00D93F3E">
              <w:rPr>
                <w:b/>
                <w:bCs/>
                <w:sz w:val="20"/>
                <w:szCs w:val="20"/>
                <w:highlight w:val="green"/>
              </w:rPr>
              <w:t>O.21</w:t>
            </w:r>
            <w:r w:rsidRPr="00D93F3E">
              <w:rPr>
                <w:sz w:val="20"/>
                <w:szCs w:val="20"/>
                <w:highlight w:val="green"/>
              </w:rPr>
              <w:t xml:space="preserve"> - Numero di operazioni o di unità sovvenzionate per investimenti non produttivi nell’azienda; </w:t>
            </w:r>
          </w:p>
        </w:tc>
      </w:tr>
      <w:tr w:rsidR="00512F70" w:rsidRPr="00D93F3E" w14:paraId="6570DE21" w14:textId="77777777" w:rsidTr="007402AD">
        <w:trPr>
          <w:trHeight w:val="488"/>
        </w:trPr>
        <w:tc>
          <w:tcPr>
            <w:tcW w:w="9908" w:type="dxa"/>
            <w:shd w:val="clear" w:color="auto" w:fill="EAF1DD" w:themeFill="accent3" w:themeFillTint="33"/>
            <w:vAlign w:val="center"/>
          </w:tcPr>
          <w:p w14:paraId="129B2897" w14:textId="77777777" w:rsidR="00512F70" w:rsidRPr="00D93F3E" w:rsidRDefault="00512F70" w:rsidP="00512F70">
            <w:pPr>
              <w:spacing w:after="0"/>
              <w:jc w:val="both"/>
              <w:rPr>
                <w:sz w:val="20"/>
                <w:szCs w:val="20"/>
                <w:highlight w:val="green"/>
              </w:rPr>
            </w:pPr>
            <w:r w:rsidRPr="00D93F3E">
              <w:rPr>
                <w:b/>
                <w:bCs/>
                <w:sz w:val="20"/>
                <w:szCs w:val="20"/>
                <w:highlight w:val="green"/>
              </w:rPr>
              <w:t>O.22</w:t>
            </w:r>
            <w:r w:rsidRPr="00D93F3E">
              <w:rPr>
                <w:sz w:val="20"/>
                <w:szCs w:val="20"/>
                <w:highlight w:val="green"/>
              </w:rPr>
              <w:t xml:space="preserve"> - Numero di operazioni o di unità sovvenzionate per investimenti in infrastrutture;</w:t>
            </w:r>
          </w:p>
        </w:tc>
      </w:tr>
      <w:tr w:rsidR="00512F70" w:rsidRPr="00D93F3E" w14:paraId="312139FD" w14:textId="77777777" w:rsidTr="00110030">
        <w:trPr>
          <w:trHeight w:val="488"/>
        </w:trPr>
        <w:tc>
          <w:tcPr>
            <w:tcW w:w="9908" w:type="dxa"/>
            <w:shd w:val="clear" w:color="auto" w:fill="EAF1DD" w:themeFill="accent3" w:themeFillTint="33"/>
            <w:vAlign w:val="center"/>
          </w:tcPr>
          <w:p w14:paraId="36067773" w14:textId="77777777" w:rsidR="00512F70" w:rsidRPr="00D93F3E" w:rsidRDefault="00512F70" w:rsidP="00512F70">
            <w:pPr>
              <w:spacing w:after="0"/>
              <w:jc w:val="both"/>
              <w:rPr>
                <w:sz w:val="20"/>
                <w:szCs w:val="20"/>
                <w:highlight w:val="green"/>
              </w:rPr>
            </w:pPr>
            <w:r w:rsidRPr="00D93F3E">
              <w:rPr>
                <w:b/>
                <w:bCs/>
                <w:sz w:val="20"/>
                <w:szCs w:val="20"/>
                <w:highlight w:val="green"/>
              </w:rPr>
              <w:t>O.23</w:t>
            </w:r>
            <w:r w:rsidRPr="00D93F3E">
              <w:rPr>
                <w:sz w:val="20"/>
                <w:szCs w:val="20"/>
                <w:highlight w:val="green"/>
              </w:rPr>
              <w:t xml:space="preserve"> - Numero di operazioni o di unità sovvenzionate per investimenti non produttivi[...] al di fuori dell’azienda;</w:t>
            </w:r>
          </w:p>
        </w:tc>
      </w:tr>
      <w:tr w:rsidR="00512F70" w:rsidRPr="00D93F3E" w14:paraId="265293F3" w14:textId="77777777" w:rsidTr="00110030">
        <w:trPr>
          <w:trHeight w:val="488"/>
        </w:trPr>
        <w:tc>
          <w:tcPr>
            <w:tcW w:w="9908" w:type="dxa"/>
            <w:shd w:val="clear" w:color="auto" w:fill="EAF1DD" w:themeFill="accent3" w:themeFillTint="33"/>
            <w:vAlign w:val="center"/>
          </w:tcPr>
          <w:p w14:paraId="62BA7620" w14:textId="77777777" w:rsidR="00512F70" w:rsidRPr="00D93F3E" w:rsidRDefault="00512F70" w:rsidP="00512F70">
            <w:pPr>
              <w:spacing w:after="0"/>
              <w:jc w:val="both"/>
              <w:rPr>
                <w:b/>
                <w:bCs/>
                <w:sz w:val="20"/>
                <w:szCs w:val="20"/>
                <w:highlight w:val="green"/>
              </w:rPr>
            </w:pPr>
            <w:r w:rsidRPr="00D93F3E">
              <w:rPr>
                <w:b/>
                <w:bCs/>
                <w:sz w:val="20"/>
                <w:szCs w:val="20"/>
                <w:highlight w:val="green"/>
              </w:rPr>
              <w:t>O.24</w:t>
            </w:r>
            <w:r w:rsidRPr="00D93F3E">
              <w:rPr>
                <w:sz w:val="20"/>
                <w:szCs w:val="20"/>
                <w:highlight w:val="green"/>
              </w:rPr>
              <w:t xml:space="preserve"> - Numero di operazioni o di unità sovvenzionate per investimenti produttivi al di fuori dell’azienda.</w:t>
            </w:r>
          </w:p>
        </w:tc>
      </w:tr>
      <w:tr w:rsidR="00512F70" w:rsidRPr="00D93F3E" w14:paraId="04F8A042" w14:textId="77777777" w:rsidTr="00FA1D7C">
        <w:trPr>
          <w:trHeight w:val="488"/>
        </w:trPr>
        <w:tc>
          <w:tcPr>
            <w:tcW w:w="9908" w:type="dxa"/>
            <w:shd w:val="clear" w:color="auto" w:fill="EAF1DD" w:themeFill="accent3" w:themeFillTint="33"/>
            <w:vAlign w:val="center"/>
          </w:tcPr>
          <w:p w14:paraId="4902A173" w14:textId="77777777" w:rsidR="00512F70" w:rsidRPr="00D93F3E" w:rsidRDefault="00512F70" w:rsidP="00512F70">
            <w:pPr>
              <w:spacing w:after="0"/>
              <w:jc w:val="both"/>
              <w:rPr>
                <w:sz w:val="20"/>
                <w:szCs w:val="20"/>
                <w:highlight w:val="green"/>
              </w:rPr>
            </w:pPr>
            <w:r w:rsidRPr="00D93F3E">
              <w:rPr>
                <w:b/>
                <w:bCs/>
                <w:sz w:val="20"/>
                <w:szCs w:val="20"/>
                <w:highlight w:val="green"/>
              </w:rPr>
              <w:t>O.25</w:t>
            </w:r>
            <w:r w:rsidRPr="00D93F3E">
              <w:rPr>
                <w:sz w:val="20"/>
                <w:szCs w:val="20"/>
                <w:highlight w:val="green"/>
              </w:rPr>
              <w:t xml:space="preserve"> - Numero di giovani agricoltori che ricevono sostegno per l’insediamento.</w:t>
            </w:r>
          </w:p>
        </w:tc>
      </w:tr>
      <w:tr w:rsidR="00512F70" w:rsidRPr="00D93F3E" w14:paraId="212F9908" w14:textId="77777777" w:rsidTr="00FA1D7C">
        <w:trPr>
          <w:trHeight w:val="488"/>
        </w:trPr>
        <w:tc>
          <w:tcPr>
            <w:tcW w:w="9908" w:type="dxa"/>
            <w:shd w:val="clear" w:color="auto" w:fill="EAF1DD" w:themeFill="accent3" w:themeFillTint="33"/>
            <w:vAlign w:val="center"/>
          </w:tcPr>
          <w:p w14:paraId="5128B188" w14:textId="5D99AD12" w:rsidR="00512F70" w:rsidRPr="00D93F3E" w:rsidRDefault="00512F70" w:rsidP="00512F70">
            <w:pPr>
              <w:spacing w:after="0"/>
              <w:jc w:val="both"/>
              <w:rPr>
                <w:sz w:val="20"/>
                <w:szCs w:val="20"/>
                <w:highlight w:val="green"/>
              </w:rPr>
            </w:pPr>
            <w:r w:rsidRPr="00D93F3E">
              <w:rPr>
                <w:b/>
                <w:bCs/>
                <w:sz w:val="20"/>
                <w:szCs w:val="20"/>
                <w:highlight w:val="green"/>
              </w:rPr>
              <w:t>O.2</w:t>
            </w:r>
            <w:r w:rsidR="008409EF">
              <w:rPr>
                <w:b/>
                <w:bCs/>
                <w:sz w:val="20"/>
                <w:szCs w:val="20"/>
                <w:highlight w:val="green"/>
              </w:rPr>
              <w:t>7</w:t>
            </w:r>
            <w:r w:rsidRPr="00D93F3E">
              <w:rPr>
                <w:sz w:val="20"/>
                <w:szCs w:val="20"/>
                <w:highlight w:val="green"/>
              </w:rPr>
              <w:t xml:space="preserve"> - Numero di </w:t>
            </w:r>
            <w:r w:rsidR="008409EF">
              <w:rPr>
                <w:sz w:val="20"/>
                <w:szCs w:val="20"/>
                <w:highlight w:val="green"/>
              </w:rPr>
              <w:t xml:space="preserve">imprese rurali che ricevono un sostegno all’avvio di nuove imprese </w:t>
            </w:r>
          </w:p>
        </w:tc>
      </w:tr>
      <w:tr w:rsidR="00512F70" w:rsidRPr="00D93F3E" w14:paraId="56182B41" w14:textId="77777777" w:rsidTr="00866D2C">
        <w:trPr>
          <w:trHeight w:val="488"/>
        </w:trPr>
        <w:tc>
          <w:tcPr>
            <w:tcW w:w="9908" w:type="dxa"/>
            <w:shd w:val="clear" w:color="auto" w:fill="EAF1DD" w:themeFill="accent3" w:themeFillTint="33"/>
            <w:vAlign w:val="center"/>
          </w:tcPr>
          <w:p w14:paraId="7AC797D1" w14:textId="77777777" w:rsidR="00512F70" w:rsidRPr="00D93F3E" w:rsidRDefault="00512F70" w:rsidP="00512F70">
            <w:pPr>
              <w:spacing w:after="0"/>
              <w:jc w:val="both"/>
              <w:rPr>
                <w:sz w:val="20"/>
                <w:szCs w:val="20"/>
                <w:highlight w:val="green"/>
              </w:rPr>
            </w:pPr>
            <w:r w:rsidRPr="00D93F3E">
              <w:rPr>
                <w:b/>
                <w:bCs/>
                <w:sz w:val="20"/>
                <w:szCs w:val="20"/>
                <w:highlight w:val="green"/>
              </w:rPr>
              <w:t>O.31</w:t>
            </w:r>
            <w:r w:rsidRPr="00D93F3E">
              <w:rPr>
                <w:sz w:val="20"/>
                <w:szCs w:val="20"/>
                <w:highlight w:val="green"/>
              </w:rPr>
              <w:t xml:space="preserve"> - Numero di strategie di sviluppo locale (iniziativa LEADER) o di azioni preparatorie sovvenzionate.</w:t>
            </w:r>
          </w:p>
        </w:tc>
      </w:tr>
      <w:tr w:rsidR="00512F70" w:rsidRPr="00D93F3E" w14:paraId="53E5C142" w14:textId="77777777" w:rsidTr="00FA1D7C">
        <w:trPr>
          <w:trHeight w:val="488"/>
        </w:trPr>
        <w:tc>
          <w:tcPr>
            <w:tcW w:w="9908" w:type="dxa"/>
            <w:shd w:val="clear" w:color="auto" w:fill="EAF1DD" w:themeFill="accent3" w:themeFillTint="33"/>
            <w:vAlign w:val="center"/>
          </w:tcPr>
          <w:p w14:paraId="7840400A" w14:textId="77777777" w:rsidR="00512F70" w:rsidRPr="00D93F3E" w:rsidRDefault="00512F70" w:rsidP="00512F70">
            <w:pPr>
              <w:spacing w:after="0"/>
              <w:jc w:val="both"/>
              <w:rPr>
                <w:sz w:val="20"/>
                <w:szCs w:val="20"/>
                <w:highlight w:val="green"/>
              </w:rPr>
            </w:pPr>
            <w:r w:rsidRPr="00D93F3E">
              <w:rPr>
                <w:b/>
                <w:bCs/>
                <w:sz w:val="20"/>
                <w:szCs w:val="20"/>
                <w:highlight w:val="green"/>
              </w:rPr>
              <w:t>O.32</w:t>
            </w:r>
            <w:r w:rsidRPr="00D93F3E">
              <w:rPr>
                <w:sz w:val="20"/>
                <w:szCs w:val="20"/>
                <w:highlight w:val="green"/>
              </w:rPr>
              <w:t xml:space="preserve"> - Numero di altre operazioni o unità di cooperazione sovvenzionate (escluso il PEI di cui al punto O.1).</w:t>
            </w:r>
          </w:p>
        </w:tc>
      </w:tr>
      <w:tr w:rsidR="00512F70" w:rsidRPr="00D93F3E" w14:paraId="51C2C58F" w14:textId="77777777" w:rsidTr="00FA1D7C">
        <w:trPr>
          <w:trHeight w:val="488"/>
        </w:trPr>
        <w:tc>
          <w:tcPr>
            <w:tcW w:w="9908" w:type="dxa"/>
            <w:shd w:val="clear" w:color="auto" w:fill="EAF1DD" w:themeFill="accent3" w:themeFillTint="33"/>
            <w:vAlign w:val="center"/>
          </w:tcPr>
          <w:p w14:paraId="3033E41C" w14:textId="77777777" w:rsidR="00512F70" w:rsidRPr="00D93F3E" w:rsidRDefault="00512F70" w:rsidP="00512F70">
            <w:pPr>
              <w:spacing w:after="0"/>
              <w:jc w:val="both"/>
              <w:rPr>
                <w:sz w:val="20"/>
                <w:szCs w:val="20"/>
                <w:highlight w:val="green"/>
              </w:rPr>
            </w:pPr>
            <w:r w:rsidRPr="00D93F3E">
              <w:rPr>
                <w:b/>
                <w:bCs/>
                <w:sz w:val="20"/>
                <w:szCs w:val="20"/>
                <w:highlight w:val="green"/>
              </w:rPr>
              <w:t>O.33</w:t>
            </w:r>
            <w:r w:rsidRPr="00D93F3E">
              <w:rPr>
                <w:sz w:val="20"/>
                <w:szCs w:val="20"/>
                <w:highlight w:val="green"/>
              </w:rPr>
              <w:t xml:space="preserve"> - Numero di operazioni o di unità di formazione, consulenza e sensibilizzazione sovvenzionate.</w:t>
            </w:r>
          </w:p>
        </w:tc>
      </w:tr>
      <w:tr w:rsidR="00512F70" w:rsidRPr="00D93F3E" w14:paraId="095DA2D4" w14:textId="77777777" w:rsidTr="00D93F3E">
        <w:trPr>
          <w:trHeight w:val="488"/>
        </w:trPr>
        <w:tc>
          <w:tcPr>
            <w:tcW w:w="9908" w:type="dxa"/>
            <w:shd w:val="clear" w:color="auto" w:fill="EAF1DD" w:themeFill="accent3" w:themeFillTint="33"/>
            <w:vAlign w:val="center"/>
          </w:tcPr>
          <w:p w14:paraId="3821F26A" w14:textId="77777777" w:rsidR="00512F70" w:rsidRPr="00D93F3E" w:rsidRDefault="00512F70" w:rsidP="00512F70">
            <w:pPr>
              <w:spacing w:after="0"/>
              <w:jc w:val="both"/>
              <w:rPr>
                <w:sz w:val="20"/>
                <w:szCs w:val="20"/>
                <w:highlight w:val="green"/>
              </w:rPr>
            </w:pPr>
            <w:r w:rsidRPr="00D93F3E">
              <w:rPr>
                <w:b/>
                <w:bCs/>
                <w:sz w:val="20"/>
                <w:szCs w:val="20"/>
                <w:highlight w:val="green"/>
              </w:rPr>
              <w:t>O.34</w:t>
            </w:r>
            <w:r w:rsidRPr="00D93F3E">
              <w:rPr>
                <w:b/>
                <w:bCs/>
                <w:sz w:val="20"/>
                <w:szCs w:val="20"/>
                <w:highlight w:val="green"/>
                <w:vertAlign w:val="superscript"/>
              </w:rPr>
              <w:t>MO</w:t>
            </w:r>
            <w:r w:rsidRPr="00D93F3E">
              <w:rPr>
                <w:sz w:val="20"/>
                <w:szCs w:val="20"/>
                <w:highlight w:val="green"/>
              </w:rPr>
              <w:t xml:space="preserve"> - Numero di ettari che rientrano nelle pratiche ambientali (indicatore sintetico sulla superficie fisica interessata da condizionalità, regimi ecologici, impegni in materia di gestione agro-silvo-climatico-ambientale.</w:t>
            </w:r>
          </w:p>
        </w:tc>
      </w:tr>
    </w:tbl>
    <w:p w14:paraId="2DDFDA86" w14:textId="77777777" w:rsidR="00512F70" w:rsidRPr="00D93F3E" w:rsidRDefault="00512F70" w:rsidP="00512F70">
      <w:pPr>
        <w:spacing w:after="0"/>
        <w:jc w:val="both"/>
        <w:rPr>
          <w:highlight w:val="green"/>
        </w:rPr>
      </w:pPr>
    </w:p>
    <w:p w14:paraId="1F8B5796" w14:textId="77777777" w:rsidR="00512F70" w:rsidRPr="00110030" w:rsidRDefault="00512F70" w:rsidP="00512F70">
      <w:pPr>
        <w:rPr>
          <w:b/>
          <w:bCs/>
        </w:rPr>
      </w:pPr>
      <w:r w:rsidRPr="00D93F3E">
        <w:rPr>
          <w:b/>
          <w:bCs/>
          <w:sz w:val="20"/>
          <w:szCs w:val="20"/>
          <w:highlight w:val="green"/>
        </w:rPr>
        <w:t xml:space="preserve">MO: </w:t>
      </w:r>
      <w:r w:rsidRPr="00D93F3E">
        <w:rPr>
          <w:sz w:val="20"/>
          <w:szCs w:val="20"/>
          <w:highlight w:val="green"/>
        </w:rPr>
        <w:t xml:space="preserve">Gli indicatori di output utilizzati esclusivamente a fini di monitoraggio sono contrassegnati da </w:t>
      </w:r>
      <w:r w:rsidRPr="00D93F3E">
        <w:rPr>
          <w:highlight w:val="green"/>
          <w:vertAlign w:val="superscript"/>
        </w:rPr>
        <w:t>MO</w:t>
      </w:r>
      <w:r w:rsidRPr="00D93F3E">
        <w:rPr>
          <w:highlight w:val="green"/>
        </w:rPr>
        <w:t>.</w:t>
      </w:r>
    </w:p>
    <w:bookmarkEnd w:id="74"/>
    <w:p w14:paraId="16CD79B6" w14:textId="1724355D" w:rsidR="00512F70" w:rsidRPr="00110030" w:rsidRDefault="00512F70" w:rsidP="00512F70">
      <w:pPr>
        <w:spacing w:after="200" w:line="276" w:lineRule="auto"/>
        <w:rPr>
          <w:rFonts w:eastAsia="Calibri Light" w:cstheme="minorHAnsi"/>
          <w:b/>
          <w:bCs/>
          <w:color w:val="008000"/>
          <w:w w:val="99"/>
          <w:sz w:val="24"/>
          <w:szCs w:val="24"/>
          <w:lang w:eastAsia="en-US"/>
        </w:rPr>
      </w:pPr>
    </w:p>
    <w:sectPr w:rsidR="00512F70" w:rsidRPr="00110030" w:rsidSect="006C4306">
      <w:footerReference w:type="default" r:id="rId17"/>
      <w:pgSz w:w="11910" w:h="16840"/>
      <w:pgMar w:top="1360" w:right="760" w:bottom="1200" w:left="1000" w:header="0" w:footer="9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67B61" w14:textId="77777777" w:rsidR="00A23476" w:rsidRDefault="00A23476" w:rsidP="00E3193B">
      <w:pPr>
        <w:spacing w:after="0"/>
      </w:pPr>
      <w:r>
        <w:separator/>
      </w:r>
    </w:p>
  </w:endnote>
  <w:endnote w:type="continuationSeparator" w:id="0">
    <w:p w14:paraId="039CAFC7" w14:textId="77777777" w:rsidR="00A23476" w:rsidRDefault="00A23476" w:rsidP="00E319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8538976"/>
      <w:docPartObj>
        <w:docPartGallery w:val="Page Numbers (Bottom of Page)"/>
        <w:docPartUnique/>
      </w:docPartObj>
    </w:sdtPr>
    <w:sdtEndPr>
      <w:rPr>
        <w:sz w:val="18"/>
        <w:szCs w:val="18"/>
      </w:rPr>
    </w:sdtEndPr>
    <w:sdtContent>
      <w:p w14:paraId="22179AAE" w14:textId="77777777" w:rsidR="006C4306" w:rsidRPr="006517C7" w:rsidRDefault="006C4306">
        <w:pPr>
          <w:pStyle w:val="Pidipagina"/>
          <w:jc w:val="right"/>
          <w:rPr>
            <w:sz w:val="18"/>
            <w:szCs w:val="18"/>
          </w:rPr>
        </w:pPr>
        <w:r w:rsidRPr="006517C7">
          <w:rPr>
            <w:sz w:val="18"/>
            <w:szCs w:val="18"/>
          </w:rPr>
          <w:fldChar w:fldCharType="begin"/>
        </w:r>
        <w:r w:rsidRPr="006517C7">
          <w:rPr>
            <w:sz w:val="18"/>
            <w:szCs w:val="18"/>
          </w:rPr>
          <w:instrText>PAGE   \* MERGEFORMAT</w:instrText>
        </w:r>
        <w:r w:rsidRPr="006517C7">
          <w:rPr>
            <w:sz w:val="18"/>
            <w:szCs w:val="18"/>
          </w:rPr>
          <w:fldChar w:fldCharType="separate"/>
        </w:r>
        <w:r w:rsidRPr="006517C7">
          <w:rPr>
            <w:sz w:val="18"/>
            <w:szCs w:val="18"/>
          </w:rPr>
          <w:t>2</w:t>
        </w:r>
        <w:r w:rsidRPr="006517C7">
          <w:rPr>
            <w:sz w:val="18"/>
            <w:szCs w:val="18"/>
          </w:rPr>
          <w:fldChar w:fldCharType="end"/>
        </w:r>
      </w:p>
    </w:sdtContent>
  </w:sdt>
  <w:p w14:paraId="7E95D4C8" w14:textId="77777777" w:rsidR="006C4306" w:rsidRDefault="006C43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910824975"/>
      <w:docPartObj>
        <w:docPartGallery w:val="Page Numbers (Bottom of Page)"/>
        <w:docPartUnique/>
      </w:docPartObj>
    </w:sdtPr>
    <w:sdtEndPr/>
    <w:sdtContent>
      <w:p w14:paraId="27409049" w14:textId="3AF3197C" w:rsidR="007716DC" w:rsidRPr="006517C7" w:rsidRDefault="007716DC">
        <w:pPr>
          <w:pStyle w:val="Pidipagina"/>
          <w:jc w:val="right"/>
          <w:rPr>
            <w:sz w:val="18"/>
            <w:szCs w:val="18"/>
          </w:rPr>
        </w:pPr>
        <w:r w:rsidRPr="006517C7">
          <w:rPr>
            <w:sz w:val="18"/>
            <w:szCs w:val="18"/>
          </w:rPr>
          <w:fldChar w:fldCharType="begin"/>
        </w:r>
        <w:r w:rsidRPr="006517C7">
          <w:rPr>
            <w:sz w:val="18"/>
            <w:szCs w:val="18"/>
          </w:rPr>
          <w:instrText>PAGE   \* MERGEFORMAT</w:instrText>
        </w:r>
        <w:r w:rsidRPr="006517C7">
          <w:rPr>
            <w:sz w:val="18"/>
            <w:szCs w:val="18"/>
          </w:rPr>
          <w:fldChar w:fldCharType="separate"/>
        </w:r>
        <w:r w:rsidRPr="006517C7">
          <w:rPr>
            <w:sz w:val="18"/>
            <w:szCs w:val="18"/>
          </w:rPr>
          <w:t>2</w:t>
        </w:r>
        <w:r w:rsidRPr="006517C7">
          <w:rPr>
            <w:sz w:val="18"/>
            <w:szCs w:val="18"/>
          </w:rPr>
          <w:fldChar w:fldCharType="end"/>
        </w:r>
      </w:p>
    </w:sdtContent>
  </w:sdt>
  <w:p w14:paraId="0FCAF42C" w14:textId="77777777" w:rsidR="007716DC" w:rsidRDefault="007716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A6B92" w14:textId="77777777" w:rsidR="00A23476" w:rsidRDefault="00A23476" w:rsidP="00E3193B">
      <w:pPr>
        <w:spacing w:after="0"/>
      </w:pPr>
      <w:r>
        <w:separator/>
      </w:r>
    </w:p>
  </w:footnote>
  <w:footnote w:type="continuationSeparator" w:id="0">
    <w:p w14:paraId="7891502E" w14:textId="77777777" w:rsidR="00A23476" w:rsidRDefault="00A23476" w:rsidP="00E3193B">
      <w:pPr>
        <w:spacing w:after="0"/>
      </w:pPr>
      <w:r>
        <w:continuationSeparator/>
      </w:r>
    </w:p>
  </w:footnote>
  <w:footnote w:id="1">
    <w:p w14:paraId="3C5F31BF" w14:textId="77777777" w:rsidR="00486408" w:rsidRPr="00AD6A75" w:rsidRDefault="00486408" w:rsidP="00486408">
      <w:pPr>
        <w:pStyle w:val="Testonotaapidipagina"/>
        <w:jc w:val="both"/>
        <w:rPr>
          <w:highlight w:val="green"/>
        </w:rPr>
      </w:pPr>
      <w:r w:rsidRPr="00AD6A75">
        <w:rPr>
          <w:rStyle w:val="Rimandonotaapidipagina"/>
          <w:highlight w:val="green"/>
        </w:rPr>
        <w:footnoteRef/>
      </w:r>
      <w:r w:rsidRPr="00AD6A75">
        <w:rPr>
          <w:highlight w:val="green"/>
        </w:rPr>
        <w:t xml:space="preserve"> La quantità di SOI corrisponde alla stessa SOI nel caso di SRA ove gli appezzamenti devono rimanere fissi per l’intero periodo di impegno. </w:t>
      </w:r>
    </w:p>
  </w:footnote>
  <w:footnote w:id="2">
    <w:p w14:paraId="2B043AEA" w14:textId="77777777" w:rsidR="00486408" w:rsidRDefault="00486408" w:rsidP="00486408">
      <w:pPr>
        <w:spacing w:before="40" w:after="40"/>
        <w:jc w:val="both"/>
      </w:pPr>
      <w:r w:rsidRPr="00AD6A75">
        <w:rPr>
          <w:rStyle w:val="Rimandonotaapidipagina"/>
          <w:highlight w:val="green"/>
        </w:rPr>
        <w:footnoteRef/>
      </w:r>
      <w:r w:rsidRPr="00AD6A75">
        <w:rPr>
          <w:highlight w:val="green"/>
        </w:rPr>
        <w:t xml:space="preserve"> </w:t>
      </w:r>
      <w:r w:rsidRPr="00AD6A75">
        <w:rPr>
          <w:bCs/>
          <w:sz w:val="20"/>
          <w:szCs w:val="20"/>
          <w:highlight w:val="green"/>
        </w:rPr>
        <w:t>SOI accertata = Superficie sotto impegno accertata = (superficie richiesta a premio + superficie non a premio ma comunque assoggettata all’impegno) accertata.</w:t>
      </w:r>
    </w:p>
  </w:footnote>
  <w:footnote w:id="3">
    <w:p w14:paraId="5C54E445" w14:textId="77777777" w:rsidR="00486408" w:rsidRPr="009E0818" w:rsidRDefault="00486408" w:rsidP="00486408">
      <w:pPr>
        <w:pStyle w:val="Testonotaapidipagina"/>
        <w:jc w:val="both"/>
        <w:rPr>
          <w:highlight w:val="green"/>
        </w:rPr>
      </w:pPr>
      <w:r w:rsidRPr="009E0818">
        <w:rPr>
          <w:rStyle w:val="Rimandonotaapidipagina"/>
          <w:highlight w:val="green"/>
        </w:rPr>
        <w:footnoteRef/>
      </w:r>
      <w:r w:rsidRPr="009E0818">
        <w:rPr>
          <w:highlight w:val="green"/>
        </w:rPr>
        <w:t xml:space="preserve"> Interventi SRA 28 = Mantenimento di impianti realizzati con interventi SRD05 e SRD10 (PAC 2023-2027) e/o realizzati con l’operazione 8.1.01 tipologia B (PSR 2014-2022) e collaudati a partire dal 2022.</w:t>
      </w:r>
    </w:p>
    <w:p w14:paraId="3FC60CEC" w14:textId="77777777" w:rsidR="00486408" w:rsidRPr="005508BF" w:rsidRDefault="00486408" w:rsidP="00486408">
      <w:pPr>
        <w:pStyle w:val="Testonotaapidipagina"/>
        <w:jc w:val="both"/>
      </w:pPr>
      <w:r w:rsidRPr="009E0818">
        <w:rPr>
          <w:highlight w:val="green"/>
        </w:rPr>
        <w:t xml:space="preserve">Interventi SRA 10 Azione 1 e </w:t>
      </w:r>
      <w:r>
        <w:rPr>
          <w:highlight w:val="green"/>
        </w:rPr>
        <w:t>SRA</w:t>
      </w:r>
      <w:r w:rsidRPr="009E0818">
        <w:rPr>
          <w:highlight w:val="green"/>
        </w:rPr>
        <w:t>10 Azione 4 = Mantenimento di strutture non produttive realizzate con interventi SRD04 (PAC 2023-2027) e/o realizzate con la Sottomisura 4.4 (PSR 2014-2022) e collaudate a partire dal 2022.</w:t>
      </w:r>
    </w:p>
  </w:footnote>
  <w:footnote w:id="4">
    <w:p w14:paraId="03EE7113" w14:textId="77777777" w:rsidR="00565FE3" w:rsidRPr="00BD05AB" w:rsidRDefault="00565FE3" w:rsidP="00565FE3">
      <w:pPr>
        <w:spacing w:before="120"/>
        <w:jc w:val="both"/>
        <w:rPr>
          <w:rFonts w:cstheme="minorHAnsi"/>
          <w:sz w:val="18"/>
          <w:szCs w:val="18"/>
        </w:rPr>
      </w:pPr>
      <w:r w:rsidRPr="00BD05AB">
        <w:rPr>
          <w:rStyle w:val="Rimandonotaapidipagina"/>
          <w:sz w:val="20"/>
          <w:szCs w:val="20"/>
        </w:rPr>
        <w:footnoteRef/>
      </w:r>
      <w:r w:rsidRPr="00BD05AB">
        <w:rPr>
          <w:sz w:val="20"/>
          <w:szCs w:val="20"/>
        </w:rPr>
        <w:t xml:space="preserve"> </w:t>
      </w:r>
      <w:r w:rsidRPr="00BD05AB">
        <w:rPr>
          <w:rFonts w:cstheme="minorHAnsi"/>
          <w:b/>
          <w:bCs/>
          <w:sz w:val="16"/>
          <w:szCs w:val="16"/>
        </w:rPr>
        <w:t>Fascia tampone boscata</w:t>
      </w:r>
      <w:r w:rsidRPr="00BD05AB">
        <w:rPr>
          <w:rFonts w:cstheme="minorHAnsi"/>
          <w:sz w:val="16"/>
          <w:szCs w:val="16"/>
        </w:rPr>
        <w:t>: La fascia tampone boscata è un’area ad andamento lineare, o sinuoso, coperta da vegetazione arborea e arbustiva appartenente al contesto floristico e vegetazionale della zona, localizzata lungo scoline, fossi, rogge e canali di bonifica o altri corsi d’acqua che drenano acque dai campi coltivati. Lunghezza minima = 25 m, Larghezza minima = 6 m, Larghezza massima = 25 m. Le fasce tampone boscate devono essere costituite da almeno due specie arboree e due specie arbustive differenti</w:t>
      </w:r>
      <w:r w:rsidRPr="00BD05AB">
        <w:rPr>
          <w:rFonts w:cstheme="minorHAnsi"/>
          <w:sz w:val="18"/>
          <w:szCs w:val="18"/>
        </w:rPr>
        <w:t>.</w:t>
      </w:r>
    </w:p>
  </w:footnote>
  <w:footnote w:id="5">
    <w:p w14:paraId="6D749F85" w14:textId="77777777" w:rsidR="00565FE3" w:rsidRPr="00BD05AB" w:rsidRDefault="00565FE3" w:rsidP="00565FE3">
      <w:pPr>
        <w:pStyle w:val="Testonotaapidipagina"/>
        <w:jc w:val="both"/>
        <w:rPr>
          <w:sz w:val="18"/>
          <w:szCs w:val="18"/>
        </w:rPr>
      </w:pPr>
      <w:r w:rsidRPr="00BD05AB">
        <w:rPr>
          <w:rStyle w:val="Rimandonotaapidipagina"/>
          <w:sz w:val="18"/>
          <w:szCs w:val="18"/>
        </w:rPr>
        <w:footnoteRef/>
      </w:r>
      <w:r w:rsidRPr="00BD05AB">
        <w:rPr>
          <w:sz w:val="18"/>
          <w:szCs w:val="18"/>
        </w:rPr>
        <w:t xml:space="preserve"> </w:t>
      </w:r>
      <w:r w:rsidRPr="00BD05AB">
        <w:rPr>
          <w:rFonts w:cstheme="minorHAnsi"/>
          <w:b/>
          <w:bCs/>
          <w:sz w:val="16"/>
          <w:szCs w:val="16"/>
        </w:rPr>
        <w:t>Siepe</w:t>
      </w:r>
      <w:r w:rsidRPr="00BD05AB">
        <w:rPr>
          <w:rFonts w:cstheme="minorHAnsi"/>
          <w:sz w:val="16"/>
          <w:szCs w:val="16"/>
        </w:rPr>
        <w:t>: struttura vegetale plurispecifica, ad andamento lineare regolare o irregolare, costituita con specie arbustive e/o arboree appartenenti al contesto floristico e vegetazionale della zona avente le seguenti caratteristiche tecniche:</w:t>
      </w:r>
      <w:r>
        <w:rPr>
          <w:rFonts w:cstheme="minorHAnsi"/>
          <w:sz w:val="16"/>
          <w:szCs w:val="16"/>
        </w:rPr>
        <w:t xml:space="preserve"> </w:t>
      </w:r>
      <w:r>
        <w:rPr>
          <w:rFonts w:cstheme="minorHAnsi"/>
          <w:i/>
          <w:iCs/>
          <w:sz w:val="16"/>
          <w:szCs w:val="16"/>
        </w:rPr>
        <w:t xml:space="preserve">(i) </w:t>
      </w:r>
      <w:r w:rsidRPr="00BD05AB">
        <w:rPr>
          <w:rFonts w:cstheme="minorHAnsi"/>
          <w:sz w:val="16"/>
          <w:szCs w:val="16"/>
        </w:rPr>
        <w:t>larghezza minima pari a 2 m;</w:t>
      </w:r>
      <w:r>
        <w:rPr>
          <w:rFonts w:cstheme="minorHAnsi"/>
          <w:sz w:val="16"/>
          <w:szCs w:val="16"/>
        </w:rPr>
        <w:t xml:space="preserve"> </w:t>
      </w:r>
      <w:r>
        <w:rPr>
          <w:rFonts w:cstheme="minorHAnsi"/>
          <w:i/>
          <w:iCs/>
          <w:sz w:val="16"/>
          <w:szCs w:val="16"/>
        </w:rPr>
        <w:t xml:space="preserve">(ii) </w:t>
      </w:r>
      <w:r w:rsidRPr="00BD05AB">
        <w:rPr>
          <w:rFonts w:cstheme="minorHAnsi"/>
          <w:sz w:val="16"/>
          <w:szCs w:val="16"/>
        </w:rPr>
        <w:t>lunghezza minima pari a 50 m. Le siepi devono essere composte da almeno 4 specie differenti arbustive e/o arboree.</w:t>
      </w:r>
      <w:r>
        <w:rPr>
          <w:rFonts w:cstheme="minorHAnsi"/>
          <w:sz w:val="16"/>
          <w:szCs w:val="16"/>
        </w:rPr>
        <w:t xml:space="preserve"> </w:t>
      </w:r>
      <w:r w:rsidRPr="00BD05AB">
        <w:rPr>
          <w:rFonts w:cstheme="minorHAnsi"/>
          <w:sz w:val="16"/>
          <w:szCs w:val="16"/>
        </w:rPr>
        <w:t>Le siepi possono essere semplici o composte, in quest’ultimo caso possono essere costituite da due o tre file di siepe semplice con interfila compresa fra 2 e 3 m.</w:t>
      </w:r>
    </w:p>
  </w:footnote>
  <w:footnote w:id="6">
    <w:p w14:paraId="2E18A54F" w14:textId="77777777" w:rsidR="00565FE3" w:rsidRPr="00BD05AB" w:rsidRDefault="00565FE3" w:rsidP="00565FE3">
      <w:pPr>
        <w:spacing w:before="120" w:after="0"/>
        <w:jc w:val="both"/>
        <w:rPr>
          <w:rFonts w:cstheme="minorHAnsi"/>
          <w:sz w:val="16"/>
          <w:szCs w:val="16"/>
        </w:rPr>
      </w:pPr>
      <w:r w:rsidRPr="00BD05AB">
        <w:rPr>
          <w:rStyle w:val="Rimandonotaapidipagina"/>
          <w:sz w:val="20"/>
          <w:szCs w:val="20"/>
        </w:rPr>
        <w:footnoteRef/>
      </w:r>
      <w:r w:rsidRPr="00BD05AB">
        <w:rPr>
          <w:rFonts w:cstheme="minorHAnsi"/>
          <w:sz w:val="16"/>
          <w:szCs w:val="16"/>
        </w:rPr>
        <w:t xml:space="preserve"> Il </w:t>
      </w:r>
      <w:r w:rsidRPr="00BD05AB">
        <w:rPr>
          <w:rFonts w:cstheme="minorHAnsi"/>
          <w:b/>
          <w:bCs/>
          <w:sz w:val="16"/>
          <w:szCs w:val="16"/>
        </w:rPr>
        <w:t>filare</w:t>
      </w:r>
      <w:r w:rsidRPr="00BD05AB">
        <w:rPr>
          <w:rFonts w:cstheme="minorHAnsi"/>
          <w:sz w:val="16"/>
          <w:szCs w:val="16"/>
        </w:rPr>
        <w:t xml:space="preserve"> è una formazione vegetale, mono o polispecifica, ad andamento lineare o sinuoso, composta da specie arboree appartenenti al contesto floristico e vegetazionale della zona, governate ad alto fusto.</w:t>
      </w:r>
      <w:r>
        <w:rPr>
          <w:rFonts w:cstheme="minorHAnsi"/>
          <w:sz w:val="16"/>
          <w:szCs w:val="16"/>
        </w:rPr>
        <w:t xml:space="preserve"> </w:t>
      </w:r>
      <w:r w:rsidRPr="00BD05AB">
        <w:rPr>
          <w:rFonts w:cstheme="minorHAnsi"/>
          <w:sz w:val="16"/>
          <w:szCs w:val="16"/>
        </w:rPr>
        <w:t>I filari devono avere un sesto di impianto sulla fila compreso fra 5 e 7 m. I filari possono essere semplici o complessi quando sono costituiti da due file di filare semplice. Nel caso di filari complessi la distanza fra due file deve essere compresa fra 3 e 6 m. La lunghezza minima del filare è di 100 metri.</w:t>
      </w:r>
    </w:p>
  </w:footnote>
  <w:footnote w:id="7">
    <w:p w14:paraId="028A8213" w14:textId="77777777" w:rsidR="00565FE3" w:rsidRPr="00BD05AB" w:rsidRDefault="00565FE3" w:rsidP="00565FE3">
      <w:pPr>
        <w:spacing w:before="120"/>
        <w:jc w:val="both"/>
        <w:rPr>
          <w:rFonts w:cstheme="minorHAnsi"/>
          <w:sz w:val="16"/>
          <w:szCs w:val="16"/>
        </w:rPr>
      </w:pPr>
      <w:r w:rsidRPr="00BD05AB">
        <w:rPr>
          <w:rStyle w:val="Rimandonotaapidipagina"/>
          <w:sz w:val="20"/>
          <w:szCs w:val="20"/>
        </w:rPr>
        <w:footnoteRef/>
      </w:r>
      <w:r w:rsidRPr="00BD05AB">
        <w:rPr>
          <w:rFonts w:cstheme="minorHAnsi"/>
          <w:b/>
          <w:bCs/>
          <w:sz w:val="16"/>
          <w:szCs w:val="16"/>
        </w:rPr>
        <w:t xml:space="preserve"> Zona umida: </w:t>
      </w:r>
      <w:r w:rsidRPr="00BD05AB">
        <w:rPr>
          <w:rFonts w:cstheme="minorHAnsi"/>
          <w:sz w:val="16"/>
          <w:szCs w:val="16"/>
        </w:rPr>
        <w:t>zona realizzata con l’operazione 4.4.02 del PSR 2014-22 e con l’azione 1 dell’intervento SRD04 del PSP 2023-27 su terreni agricoli in cui venga assicurata la presenza di acqua per non meno del 50% e non più dell’80% dell'area interessata, per almeno 8 mesi l'anno. I margini delle zone allagate devono avere un andamento irregolare, sinuoso e non rettilineo e devono avere differenti profondità della lama d'acqua. Le sponde sono inverdite con specie palustri e con sistemi macchia-radura nella parte emersa.</w:t>
      </w:r>
    </w:p>
  </w:footnote>
  <w:footnote w:id="8">
    <w:p w14:paraId="16ACB320" w14:textId="77777777" w:rsidR="00565FE3" w:rsidRPr="00140D26" w:rsidRDefault="00565FE3" w:rsidP="00565FE3">
      <w:pPr>
        <w:spacing w:before="120"/>
        <w:jc w:val="both"/>
        <w:rPr>
          <w:rFonts w:cstheme="minorHAnsi"/>
          <w:sz w:val="16"/>
          <w:szCs w:val="16"/>
        </w:rPr>
      </w:pPr>
      <w:r w:rsidRPr="00BD05AB">
        <w:rPr>
          <w:rStyle w:val="Rimandonotaapidipagina"/>
          <w:sz w:val="20"/>
          <w:szCs w:val="20"/>
        </w:rPr>
        <w:footnoteRef/>
      </w:r>
      <w:r w:rsidRPr="00BD05AB">
        <w:rPr>
          <w:sz w:val="20"/>
          <w:szCs w:val="20"/>
        </w:rPr>
        <w:t xml:space="preserve"> </w:t>
      </w:r>
      <w:r w:rsidRPr="00BD05AB">
        <w:rPr>
          <w:rFonts w:cstheme="minorHAnsi"/>
          <w:b/>
          <w:bCs/>
          <w:sz w:val="16"/>
          <w:szCs w:val="16"/>
        </w:rPr>
        <w:t xml:space="preserve">Marcita: </w:t>
      </w:r>
      <w:r w:rsidRPr="00BD05AB">
        <w:rPr>
          <w:rFonts w:cstheme="minorHAnsi"/>
          <w:sz w:val="16"/>
          <w:szCs w:val="16"/>
        </w:rPr>
        <w:t>pratica agricola caratteristica prevalentemente della pianura padana per la coltivazione di prati che nella stagione invernale vengono sommersi da un velo d'acqua in modo da impedire il raffreddamento della superficie e consentire così alle specie prative di crescere anche a temperature molto basse.</w:t>
      </w:r>
    </w:p>
  </w:footnote>
  <w:footnote w:id="9">
    <w:p w14:paraId="7A608A25" w14:textId="77777777" w:rsidR="00565FE3" w:rsidRDefault="00565FE3" w:rsidP="00565FE3">
      <w:pPr>
        <w:pStyle w:val="Testonotaapidipagina"/>
      </w:pPr>
      <w:r>
        <w:rPr>
          <w:rStyle w:val="Rimandonotaapidipagina"/>
        </w:rPr>
        <w:footnoteRef/>
      </w:r>
      <w:r>
        <w:t xml:space="preserve"> </w:t>
      </w:r>
      <w:r w:rsidRPr="003C66F8">
        <w:rPr>
          <w:rFonts w:cstheme="minorHAnsi"/>
          <w:sz w:val="16"/>
          <w:szCs w:val="16"/>
        </w:rPr>
        <w:t xml:space="preserve">Le superfici richiedibili a premio sono quelle a </w:t>
      </w:r>
      <w:r w:rsidRPr="00F509EC">
        <w:rPr>
          <w:rFonts w:cstheme="minorHAnsi"/>
          <w:sz w:val="16"/>
          <w:szCs w:val="16"/>
        </w:rPr>
        <w:t>seminativo/prato permanente e orticole</w:t>
      </w:r>
      <w:r w:rsidRPr="003C66F8">
        <w:rPr>
          <w:rFonts w:cstheme="minorHAnsi"/>
          <w:sz w:val="16"/>
          <w:szCs w:val="16"/>
        </w:rPr>
        <w:t xml:space="preserve"> che presentano un valore di MAS (Maximum Application Standard) &gt; 0 con l’esclusione quindi delle superficie dove non è necessaria una concimazione azotata.</w:t>
      </w:r>
    </w:p>
  </w:footnote>
  <w:footnote w:id="10">
    <w:p w14:paraId="64A0B522" w14:textId="77777777" w:rsidR="00565FE3" w:rsidRPr="0025698A" w:rsidRDefault="00565FE3" w:rsidP="00565FE3">
      <w:pPr>
        <w:pStyle w:val="Testonotaapidipagina"/>
        <w:jc w:val="both"/>
        <w:rPr>
          <w:sz w:val="18"/>
          <w:szCs w:val="18"/>
        </w:rPr>
      </w:pPr>
      <w:r>
        <w:rPr>
          <w:rStyle w:val="Rimandonotaapidipagina"/>
        </w:rPr>
        <w:footnoteRef/>
      </w:r>
      <w:r>
        <w:t xml:space="preserve"> </w:t>
      </w:r>
      <w:r>
        <w:rPr>
          <w:sz w:val="18"/>
          <w:szCs w:val="18"/>
        </w:rPr>
        <w:t xml:space="preserve">Il premio si attiva solo a </w:t>
      </w:r>
      <w:r w:rsidRPr="0025698A">
        <w:rPr>
          <w:sz w:val="18"/>
          <w:szCs w:val="18"/>
        </w:rPr>
        <w:t>favore delle aziende zootecniche con allevamenti biologici</w:t>
      </w:r>
      <w:r>
        <w:rPr>
          <w:sz w:val="18"/>
          <w:szCs w:val="18"/>
        </w:rPr>
        <w:t xml:space="preserve"> e corrisponde a una maggiorazione del premio a ettaro. </w:t>
      </w:r>
      <w:r w:rsidRPr="0025698A">
        <w:rPr>
          <w:sz w:val="18"/>
          <w:szCs w:val="18"/>
        </w:rPr>
        <w:t xml:space="preserve">Per ottenere tale premio, il rapporto UBA biologiche e superficie agricola utilizzata aziendale deve essere ≤ 2, così come previsto dall’Allegato II del </w:t>
      </w:r>
      <w:r>
        <w:rPr>
          <w:sz w:val="18"/>
          <w:szCs w:val="18"/>
        </w:rPr>
        <w:t>Reg.</w:t>
      </w:r>
      <w:r w:rsidRPr="00F509EC">
        <w:rPr>
          <w:sz w:val="18"/>
          <w:szCs w:val="18"/>
        </w:rPr>
        <w:t xml:space="preserve"> </w:t>
      </w:r>
      <w:r>
        <w:rPr>
          <w:sz w:val="18"/>
          <w:szCs w:val="18"/>
        </w:rPr>
        <w:t>(</w:t>
      </w:r>
      <w:r w:rsidRPr="00F509EC">
        <w:rPr>
          <w:sz w:val="18"/>
          <w:szCs w:val="18"/>
        </w:rPr>
        <w:t>UE</w:t>
      </w:r>
      <w:r>
        <w:rPr>
          <w:sz w:val="18"/>
          <w:szCs w:val="18"/>
        </w:rPr>
        <w:t>)</w:t>
      </w:r>
      <w:r w:rsidRPr="00F509EC">
        <w:rPr>
          <w:sz w:val="18"/>
          <w:szCs w:val="18"/>
        </w:rPr>
        <w:t xml:space="preserve"> 2018</w:t>
      </w:r>
      <w:r w:rsidRPr="0025698A">
        <w:rPr>
          <w:sz w:val="18"/>
          <w:szCs w:val="18"/>
        </w:rPr>
        <w:t xml:space="preserve">/848. Per la </w:t>
      </w:r>
      <w:r w:rsidRPr="00F63EB4">
        <w:rPr>
          <w:b/>
          <w:bCs/>
          <w:sz w:val="18"/>
          <w:szCs w:val="18"/>
        </w:rPr>
        <w:t>Regione Lombardia</w:t>
      </w:r>
      <w:r w:rsidRPr="0025698A">
        <w:rPr>
          <w:sz w:val="18"/>
          <w:szCs w:val="18"/>
        </w:rPr>
        <w:t xml:space="preserve">, il rapporto UBA </w:t>
      </w:r>
      <w:r w:rsidRPr="00011163">
        <w:rPr>
          <w:sz w:val="18"/>
          <w:szCs w:val="18"/>
        </w:rPr>
        <w:t>biologiche/SAU destinata all’alimentazione animale è pari a: (i) 1 UBA/</w:t>
      </w:r>
      <w:r w:rsidRPr="00F509EC">
        <w:rPr>
          <w:sz w:val="18"/>
          <w:szCs w:val="18"/>
        </w:rPr>
        <w:t>ettaro nei comuni di collina e montagna (ISTAT); (ii) 1,5 UBA/ettaro nei comuni di pianura</w:t>
      </w:r>
      <w:r w:rsidRPr="00011163">
        <w:rPr>
          <w:sz w:val="18"/>
          <w:szCs w:val="18"/>
        </w:rPr>
        <w:t xml:space="preserve"> (ISTAT). Per il calcolo della densità di carico si potrà fare riferimento a tutte le superfici destinate all’alimentazione animale inserite nel fascicolo aziendale in virtù di un titolo di conduzione che ne attesti la disponibilità</w:t>
      </w:r>
      <w:r w:rsidRPr="00F509EC">
        <w:rPr>
          <w:sz w:val="18"/>
          <w:szCs w:val="18"/>
        </w:rPr>
        <w:t xml:space="preserve"> </w:t>
      </w:r>
      <w:r w:rsidRPr="00BE38EE">
        <w:rPr>
          <w:sz w:val="18"/>
          <w:szCs w:val="18"/>
        </w:rPr>
        <w:t>per</w:t>
      </w:r>
      <w:r w:rsidRPr="00011163">
        <w:rPr>
          <w:sz w:val="18"/>
          <w:szCs w:val="18"/>
        </w:rPr>
        <w:t xml:space="preserve"> tutta la durata dell’impegno.</w:t>
      </w:r>
    </w:p>
  </w:footnote>
  <w:footnote w:id="11">
    <w:p w14:paraId="1C5760AF" w14:textId="77777777" w:rsidR="006C4306" w:rsidRDefault="006C4306" w:rsidP="006C4306">
      <w:pPr>
        <w:pStyle w:val="Testonotaapidipagina"/>
      </w:pPr>
      <w:r>
        <w:rPr>
          <w:rStyle w:val="Rimandonotaapidipagina"/>
        </w:rPr>
        <w:footnoteRef/>
      </w:r>
      <w:r>
        <w:t xml:space="preserve"> </w:t>
      </w:r>
      <w:r w:rsidRPr="00B40469">
        <w:rPr>
          <w:rStyle w:val="ui-provider"/>
          <w:sz w:val="16"/>
          <w:szCs w:val="16"/>
        </w:rPr>
        <w:t>Per tutte le altre operazioni di investimento indicate nella sezione “</w:t>
      </w:r>
      <w:r>
        <w:rPr>
          <w:rStyle w:val="ui-provider"/>
          <w:sz w:val="16"/>
          <w:szCs w:val="16"/>
        </w:rPr>
        <w:t>D</w:t>
      </w:r>
      <w:r w:rsidRPr="00B40469">
        <w:rPr>
          <w:rStyle w:val="ui-provider"/>
          <w:sz w:val="16"/>
          <w:szCs w:val="16"/>
        </w:rPr>
        <w:t xml:space="preserve">escrizione” </w:t>
      </w:r>
      <w:r>
        <w:rPr>
          <w:rStyle w:val="ui-provider"/>
          <w:sz w:val="16"/>
          <w:szCs w:val="16"/>
        </w:rPr>
        <w:t xml:space="preserve">e </w:t>
      </w:r>
      <w:r w:rsidRPr="00B40469">
        <w:rPr>
          <w:rStyle w:val="ui-provider"/>
          <w:sz w:val="16"/>
          <w:szCs w:val="16"/>
        </w:rPr>
        <w:t>non riportate in tabella si fa riferimento a tutto il territorio regionale.</w:t>
      </w:r>
    </w:p>
  </w:footnote>
  <w:footnote w:id="12">
    <w:p w14:paraId="5F24CE9F" w14:textId="77777777" w:rsidR="006C4306" w:rsidRDefault="006C4306" w:rsidP="006C4306">
      <w:pPr>
        <w:pStyle w:val="Testonotaapidipagina"/>
        <w:jc w:val="both"/>
      </w:pPr>
      <w:r w:rsidRPr="00906111">
        <w:rPr>
          <w:rStyle w:val="Rimandonotaapidipagina"/>
        </w:rPr>
        <w:footnoteRef/>
      </w:r>
      <w:r>
        <w:t xml:space="preserve"> </w:t>
      </w:r>
      <w:r w:rsidRPr="00AD5227">
        <w:rPr>
          <w:sz w:val="16"/>
          <w:szCs w:val="16"/>
        </w:rPr>
        <w:t xml:space="preserve">La </w:t>
      </w:r>
      <w:r w:rsidRPr="00FD2BC2">
        <w:rPr>
          <w:i/>
          <w:iCs/>
          <w:sz w:val="16"/>
          <w:szCs w:val="16"/>
        </w:rPr>
        <w:t>prima trasformazione</w:t>
      </w:r>
      <w:r w:rsidRPr="00AD5227">
        <w:rPr>
          <w:sz w:val="16"/>
          <w:szCs w:val="16"/>
        </w:rPr>
        <w:t xml:space="preserve"> comprende tutte le lavorazioni precedenti le lavorazioni eseguite dalle</w:t>
      </w:r>
      <w:r>
        <w:rPr>
          <w:sz w:val="16"/>
          <w:szCs w:val="16"/>
        </w:rPr>
        <w:t xml:space="preserve"> </w:t>
      </w:r>
      <w:r w:rsidRPr="00AD5227">
        <w:rPr>
          <w:sz w:val="16"/>
          <w:szCs w:val="16"/>
        </w:rPr>
        <w:t xml:space="preserve">industrie per la produzione dei mobili non </w:t>
      </w:r>
      <w:r>
        <w:rPr>
          <w:sz w:val="16"/>
          <w:szCs w:val="16"/>
        </w:rPr>
        <w:t xml:space="preserve"> a</w:t>
      </w:r>
      <w:r w:rsidRPr="00AD5227">
        <w:rPr>
          <w:sz w:val="16"/>
          <w:szCs w:val="16"/>
        </w:rPr>
        <w:t>rtigianali, dalle cartiere, delle industrie di produzione di</w:t>
      </w:r>
      <w:r>
        <w:rPr>
          <w:sz w:val="16"/>
          <w:szCs w:val="16"/>
        </w:rPr>
        <w:t xml:space="preserve"> </w:t>
      </w:r>
      <w:r w:rsidRPr="00AD5227">
        <w:rPr>
          <w:sz w:val="16"/>
          <w:szCs w:val="16"/>
        </w:rPr>
        <w:t>pannelli e compensati, ed eseguite direttamente da aziende che gestiscono terreni forestali o da imprese</w:t>
      </w:r>
      <w:r>
        <w:rPr>
          <w:sz w:val="16"/>
          <w:szCs w:val="16"/>
        </w:rPr>
        <w:t xml:space="preserve"> </w:t>
      </w:r>
      <w:r w:rsidRPr="00AD5227">
        <w:rPr>
          <w:sz w:val="16"/>
          <w:szCs w:val="16"/>
        </w:rPr>
        <w:t>di utilizzazione forestale e trasformazione forestale, singole o associate, che producono assortimenti o</w:t>
      </w:r>
      <w:r>
        <w:rPr>
          <w:sz w:val="16"/>
          <w:szCs w:val="16"/>
        </w:rPr>
        <w:t xml:space="preserve"> </w:t>
      </w:r>
      <w:r w:rsidRPr="00AD5227">
        <w:rPr>
          <w:sz w:val="16"/>
          <w:szCs w:val="16"/>
        </w:rPr>
        <w:t>prodotti connessi al solo uso del legno come materia prima o come fonte di energia (compreso</w:t>
      </w:r>
      <w:r>
        <w:rPr>
          <w:sz w:val="16"/>
          <w:szCs w:val="16"/>
        </w:rPr>
        <w:t xml:space="preserve"> </w:t>
      </w:r>
      <w:r w:rsidRPr="00AD5227">
        <w:rPr>
          <w:sz w:val="16"/>
          <w:szCs w:val="16"/>
        </w:rPr>
        <w:t>produzione di semilavorati non finiti o grezzi, e di cippato o pellets)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4CBFA49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47.85pt;height:147.85pt" o:bullet="t">
        <v:imagedata r:id="rId1" o:title="logo per punto elenco"/>
      </v:shape>
    </w:pict>
  </w:numPicBullet>
  <w:abstractNum w:abstractNumId="0" w15:restartNumberingAfterBreak="0">
    <w:nsid w:val="00492189"/>
    <w:multiLevelType w:val="multilevel"/>
    <w:tmpl w:val="917EF986"/>
    <w:lvl w:ilvl="0">
      <w:start w:val="1"/>
      <w:numFmt w:val="decimal"/>
      <w:lvlText w:val="%1."/>
      <w:lvlJc w:val="left"/>
      <w:pPr>
        <w:ind w:left="644"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00740DEF"/>
    <w:multiLevelType w:val="hybridMultilevel"/>
    <w:tmpl w:val="572A51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160AC7"/>
    <w:multiLevelType w:val="hybridMultilevel"/>
    <w:tmpl w:val="31EA657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712A4F"/>
    <w:multiLevelType w:val="hybridMultilevel"/>
    <w:tmpl w:val="9C063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380D48"/>
    <w:multiLevelType w:val="hybridMultilevel"/>
    <w:tmpl w:val="7728C5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78109E"/>
    <w:multiLevelType w:val="hybridMultilevel"/>
    <w:tmpl w:val="56C643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72C4B28"/>
    <w:multiLevelType w:val="hybridMultilevel"/>
    <w:tmpl w:val="2520C9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56092B"/>
    <w:multiLevelType w:val="hybridMultilevel"/>
    <w:tmpl w:val="6D281CDA"/>
    <w:lvl w:ilvl="0" w:tplc="408EE9D6">
      <w:start w:val="1"/>
      <w:numFmt w:val="lowerLetter"/>
      <w:lvlText w:val="%1."/>
      <w:lvlJc w:val="left"/>
      <w:pPr>
        <w:ind w:left="360" w:hanging="360"/>
      </w:pPr>
    </w:lvl>
    <w:lvl w:ilvl="1" w:tplc="F8A80FF4">
      <w:start w:val="1"/>
      <w:numFmt w:val="decimal"/>
      <w:lvlText w:val="%2."/>
      <w:lvlJc w:val="left"/>
      <w:pPr>
        <w:ind w:left="1430" w:hanging="710"/>
      </w:pPr>
      <w:rPr>
        <w:rFonts w:hint="default"/>
      </w:rPr>
    </w:lvl>
    <w:lvl w:ilvl="2" w:tplc="18C0D196">
      <w:start w:val="1"/>
      <w:numFmt w:val="upperLetter"/>
      <w:lvlText w:val="%3."/>
      <w:lvlJc w:val="left"/>
      <w:pPr>
        <w:ind w:left="1980" w:hanging="360"/>
      </w:pPr>
      <w:rPr>
        <w:rFonts w:hint="default"/>
        <w:b/>
        <w:i/>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8600153"/>
    <w:multiLevelType w:val="hybridMultilevel"/>
    <w:tmpl w:val="0212E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94B2DCD"/>
    <w:multiLevelType w:val="hybridMultilevel"/>
    <w:tmpl w:val="5C92BC7C"/>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C5B33C0"/>
    <w:multiLevelType w:val="hybridMultilevel"/>
    <w:tmpl w:val="0AEA0E18"/>
    <w:lvl w:ilvl="0" w:tplc="0894947C">
      <w:start w:val="1"/>
      <w:numFmt w:val="lowerRoman"/>
      <w:lvlText w:val="%1."/>
      <w:lvlJc w:val="righ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D613A1"/>
    <w:multiLevelType w:val="hybridMultilevel"/>
    <w:tmpl w:val="3DC6495C"/>
    <w:lvl w:ilvl="0" w:tplc="0410000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0204AA"/>
    <w:multiLevelType w:val="hybridMultilevel"/>
    <w:tmpl w:val="A42CA464"/>
    <w:lvl w:ilvl="0" w:tplc="3E42D42C">
      <w:start w:val="1"/>
      <w:numFmt w:val="bullet"/>
      <w:lvlText w:val=""/>
      <w:lvlPicBulletId w:val="0"/>
      <w:lvlJc w:val="left"/>
      <w:pPr>
        <w:ind w:left="360" w:hanging="360"/>
      </w:pPr>
      <w:rPr>
        <w:rFonts w:ascii="Symbol"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0F184074"/>
    <w:multiLevelType w:val="hybridMultilevel"/>
    <w:tmpl w:val="ADA2CA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0792160"/>
    <w:multiLevelType w:val="hybridMultilevel"/>
    <w:tmpl w:val="2F983E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65E4D3B"/>
    <w:multiLevelType w:val="multilevel"/>
    <w:tmpl w:val="451A8B2A"/>
    <w:lvl w:ilvl="0">
      <w:start w:val="1"/>
      <w:numFmt w:val="decimal"/>
      <w:lvlText w:val="%1."/>
      <w:lvlJc w:val="left"/>
      <w:pPr>
        <w:ind w:left="360" w:hanging="360"/>
      </w:pPr>
      <w:rPr>
        <w:rFonts w:hint="default"/>
      </w:rPr>
    </w:lvl>
    <w:lvl w:ilvl="1">
      <w:start w:val="1"/>
      <w:numFmt w:val="decimal"/>
      <w:lvlText w:val="C.%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B83D3E"/>
    <w:multiLevelType w:val="hybridMultilevel"/>
    <w:tmpl w:val="61C2D610"/>
    <w:lvl w:ilvl="0" w:tplc="2F4A6FF2">
      <w:start w:val="5"/>
      <w:numFmt w:val="decimal"/>
      <w:lvlText w:val="%1."/>
      <w:lvlJc w:val="left"/>
      <w:pPr>
        <w:ind w:left="720" w:hanging="360"/>
      </w:pPr>
      <w:rPr>
        <w:rFonts w:asciiTheme="minorHAnsi" w:eastAsiaTheme="minorEastAsia" w:hAnsiTheme="minorHAnsi" w:cstheme="minorHAnsi"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90C06AC"/>
    <w:multiLevelType w:val="hybridMultilevel"/>
    <w:tmpl w:val="16808C3A"/>
    <w:lvl w:ilvl="0" w:tplc="F4E8EC52">
      <w:start w:val="1"/>
      <w:numFmt w:val="lowerLetter"/>
      <w:lvlText w:val="%1."/>
      <w:lvlJc w:val="left"/>
      <w:pPr>
        <w:ind w:left="360" w:hanging="360"/>
      </w:pPr>
      <w:rPr>
        <w:b/>
        <w:bCs/>
      </w:rPr>
    </w:lvl>
    <w:lvl w:ilvl="1" w:tplc="FFFFFFFF">
      <w:start w:val="1"/>
      <w:numFmt w:val="decimal"/>
      <w:lvlText w:val="%2."/>
      <w:lvlJc w:val="left"/>
      <w:pPr>
        <w:ind w:left="1430" w:hanging="710"/>
      </w:pPr>
      <w:rPr>
        <w:rFonts w:hint="default"/>
      </w:rPr>
    </w:lvl>
    <w:lvl w:ilvl="2" w:tplc="FFFFFFFF">
      <w:start w:val="1"/>
      <w:numFmt w:val="upperLetter"/>
      <w:lvlText w:val="%3."/>
      <w:lvlJc w:val="left"/>
      <w:pPr>
        <w:ind w:left="1980" w:hanging="360"/>
      </w:pPr>
      <w:rPr>
        <w:rFonts w:hint="default"/>
        <w:b/>
        <w:i/>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97D167B"/>
    <w:multiLevelType w:val="multilevel"/>
    <w:tmpl w:val="42B0B518"/>
    <w:lvl w:ilvl="0">
      <w:start w:val="1"/>
      <w:numFmt w:val="bullet"/>
      <w:lvlText w:val=""/>
      <w:lvlJc w:val="left"/>
      <w:pPr>
        <w:ind w:left="360" w:hanging="360"/>
      </w:pPr>
      <w:rPr>
        <w:rFonts w:ascii="Symbol" w:hAnsi="Symbol" w:hint="default"/>
      </w:rPr>
    </w:lvl>
    <w:lvl w:ilvl="1">
      <w:start w:val="1"/>
      <w:numFmt w:val="bullet"/>
      <w:lvlText w:val="o"/>
      <w:lvlJc w:val="left"/>
      <w:pPr>
        <w:ind w:left="1068" w:hanging="360"/>
      </w:pPr>
      <w:rPr>
        <w:rFonts w:ascii="Courier New" w:hAnsi="Courier New" w:cs="Courier New"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199E0853"/>
    <w:multiLevelType w:val="hybridMultilevel"/>
    <w:tmpl w:val="EDB84E6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B570A1E"/>
    <w:multiLevelType w:val="hybridMultilevel"/>
    <w:tmpl w:val="B484BA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C8F47F1"/>
    <w:multiLevelType w:val="hybridMultilevel"/>
    <w:tmpl w:val="40A2F4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D7012FC"/>
    <w:multiLevelType w:val="hybridMultilevel"/>
    <w:tmpl w:val="EFBEDE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DC3020B"/>
    <w:multiLevelType w:val="hybridMultilevel"/>
    <w:tmpl w:val="42F87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EE57119"/>
    <w:multiLevelType w:val="hybridMultilevel"/>
    <w:tmpl w:val="B484DA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28A365C"/>
    <w:multiLevelType w:val="hybridMultilevel"/>
    <w:tmpl w:val="4C3CE7E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243A7293"/>
    <w:multiLevelType w:val="hybridMultilevel"/>
    <w:tmpl w:val="7786D310"/>
    <w:lvl w:ilvl="0" w:tplc="04100015">
      <w:start w:val="1"/>
      <w:numFmt w:val="upperLetter"/>
      <w:lvlText w:val="%1."/>
      <w:lvlJc w:val="left"/>
      <w:pPr>
        <w:ind w:left="1123" w:hanging="360"/>
      </w:pPr>
    </w:lvl>
    <w:lvl w:ilvl="1" w:tplc="04100019">
      <w:start w:val="1"/>
      <w:numFmt w:val="lowerLetter"/>
      <w:lvlText w:val="%2."/>
      <w:lvlJc w:val="left"/>
      <w:pPr>
        <w:ind w:left="1843" w:hanging="360"/>
      </w:pPr>
    </w:lvl>
    <w:lvl w:ilvl="2" w:tplc="0410001B" w:tentative="1">
      <w:start w:val="1"/>
      <w:numFmt w:val="lowerRoman"/>
      <w:lvlText w:val="%3."/>
      <w:lvlJc w:val="right"/>
      <w:pPr>
        <w:ind w:left="2563" w:hanging="180"/>
      </w:pPr>
    </w:lvl>
    <w:lvl w:ilvl="3" w:tplc="0410000F" w:tentative="1">
      <w:start w:val="1"/>
      <w:numFmt w:val="decimal"/>
      <w:lvlText w:val="%4."/>
      <w:lvlJc w:val="left"/>
      <w:pPr>
        <w:ind w:left="3283" w:hanging="360"/>
      </w:pPr>
    </w:lvl>
    <w:lvl w:ilvl="4" w:tplc="04100019" w:tentative="1">
      <w:start w:val="1"/>
      <w:numFmt w:val="lowerLetter"/>
      <w:lvlText w:val="%5."/>
      <w:lvlJc w:val="left"/>
      <w:pPr>
        <w:ind w:left="4003" w:hanging="360"/>
      </w:pPr>
    </w:lvl>
    <w:lvl w:ilvl="5" w:tplc="0410001B" w:tentative="1">
      <w:start w:val="1"/>
      <w:numFmt w:val="lowerRoman"/>
      <w:lvlText w:val="%6."/>
      <w:lvlJc w:val="right"/>
      <w:pPr>
        <w:ind w:left="4723" w:hanging="180"/>
      </w:pPr>
    </w:lvl>
    <w:lvl w:ilvl="6" w:tplc="0410000F" w:tentative="1">
      <w:start w:val="1"/>
      <w:numFmt w:val="decimal"/>
      <w:lvlText w:val="%7."/>
      <w:lvlJc w:val="left"/>
      <w:pPr>
        <w:ind w:left="5443" w:hanging="360"/>
      </w:pPr>
    </w:lvl>
    <w:lvl w:ilvl="7" w:tplc="04100019" w:tentative="1">
      <w:start w:val="1"/>
      <w:numFmt w:val="lowerLetter"/>
      <w:lvlText w:val="%8."/>
      <w:lvlJc w:val="left"/>
      <w:pPr>
        <w:ind w:left="6163" w:hanging="360"/>
      </w:pPr>
    </w:lvl>
    <w:lvl w:ilvl="8" w:tplc="0410001B" w:tentative="1">
      <w:start w:val="1"/>
      <w:numFmt w:val="lowerRoman"/>
      <w:lvlText w:val="%9."/>
      <w:lvlJc w:val="right"/>
      <w:pPr>
        <w:ind w:left="6883" w:hanging="180"/>
      </w:pPr>
    </w:lvl>
  </w:abstractNum>
  <w:abstractNum w:abstractNumId="27" w15:restartNumberingAfterBreak="0">
    <w:nsid w:val="24A868A7"/>
    <w:multiLevelType w:val="hybridMultilevel"/>
    <w:tmpl w:val="3432B980"/>
    <w:lvl w:ilvl="0" w:tplc="04100001">
      <w:start w:val="1"/>
      <w:numFmt w:val="bullet"/>
      <w:lvlText w:val=""/>
      <w:lvlJc w:val="left"/>
      <w:pPr>
        <w:ind w:left="762" w:hanging="360"/>
      </w:pPr>
      <w:rPr>
        <w:rFonts w:ascii="Symbol" w:hAnsi="Symbol" w:hint="default"/>
      </w:rPr>
    </w:lvl>
    <w:lvl w:ilvl="1" w:tplc="04100003" w:tentative="1">
      <w:start w:val="1"/>
      <w:numFmt w:val="bullet"/>
      <w:lvlText w:val="o"/>
      <w:lvlJc w:val="left"/>
      <w:pPr>
        <w:ind w:left="1482" w:hanging="360"/>
      </w:pPr>
      <w:rPr>
        <w:rFonts w:ascii="Courier New" w:hAnsi="Courier New" w:cs="Courier New" w:hint="default"/>
      </w:rPr>
    </w:lvl>
    <w:lvl w:ilvl="2" w:tplc="04100005" w:tentative="1">
      <w:start w:val="1"/>
      <w:numFmt w:val="bullet"/>
      <w:lvlText w:val=""/>
      <w:lvlJc w:val="left"/>
      <w:pPr>
        <w:ind w:left="2202" w:hanging="360"/>
      </w:pPr>
      <w:rPr>
        <w:rFonts w:ascii="Wingdings" w:hAnsi="Wingdings" w:hint="default"/>
      </w:rPr>
    </w:lvl>
    <w:lvl w:ilvl="3" w:tplc="04100001" w:tentative="1">
      <w:start w:val="1"/>
      <w:numFmt w:val="bullet"/>
      <w:lvlText w:val=""/>
      <w:lvlJc w:val="left"/>
      <w:pPr>
        <w:ind w:left="2922" w:hanging="360"/>
      </w:pPr>
      <w:rPr>
        <w:rFonts w:ascii="Symbol" w:hAnsi="Symbol" w:hint="default"/>
      </w:rPr>
    </w:lvl>
    <w:lvl w:ilvl="4" w:tplc="04100003" w:tentative="1">
      <w:start w:val="1"/>
      <w:numFmt w:val="bullet"/>
      <w:lvlText w:val="o"/>
      <w:lvlJc w:val="left"/>
      <w:pPr>
        <w:ind w:left="3642" w:hanging="360"/>
      </w:pPr>
      <w:rPr>
        <w:rFonts w:ascii="Courier New" w:hAnsi="Courier New" w:cs="Courier New" w:hint="default"/>
      </w:rPr>
    </w:lvl>
    <w:lvl w:ilvl="5" w:tplc="04100005" w:tentative="1">
      <w:start w:val="1"/>
      <w:numFmt w:val="bullet"/>
      <w:lvlText w:val=""/>
      <w:lvlJc w:val="left"/>
      <w:pPr>
        <w:ind w:left="4362" w:hanging="360"/>
      </w:pPr>
      <w:rPr>
        <w:rFonts w:ascii="Wingdings" w:hAnsi="Wingdings" w:hint="default"/>
      </w:rPr>
    </w:lvl>
    <w:lvl w:ilvl="6" w:tplc="04100001" w:tentative="1">
      <w:start w:val="1"/>
      <w:numFmt w:val="bullet"/>
      <w:lvlText w:val=""/>
      <w:lvlJc w:val="left"/>
      <w:pPr>
        <w:ind w:left="5082" w:hanging="360"/>
      </w:pPr>
      <w:rPr>
        <w:rFonts w:ascii="Symbol" w:hAnsi="Symbol" w:hint="default"/>
      </w:rPr>
    </w:lvl>
    <w:lvl w:ilvl="7" w:tplc="04100003" w:tentative="1">
      <w:start w:val="1"/>
      <w:numFmt w:val="bullet"/>
      <w:lvlText w:val="o"/>
      <w:lvlJc w:val="left"/>
      <w:pPr>
        <w:ind w:left="5802" w:hanging="360"/>
      </w:pPr>
      <w:rPr>
        <w:rFonts w:ascii="Courier New" w:hAnsi="Courier New" w:cs="Courier New" w:hint="default"/>
      </w:rPr>
    </w:lvl>
    <w:lvl w:ilvl="8" w:tplc="04100005" w:tentative="1">
      <w:start w:val="1"/>
      <w:numFmt w:val="bullet"/>
      <w:lvlText w:val=""/>
      <w:lvlJc w:val="left"/>
      <w:pPr>
        <w:ind w:left="6522" w:hanging="360"/>
      </w:pPr>
      <w:rPr>
        <w:rFonts w:ascii="Wingdings" w:hAnsi="Wingdings" w:hint="default"/>
      </w:rPr>
    </w:lvl>
  </w:abstractNum>
  <w:abstractNum w:abstractNumId="28" w15:restartNumberingAfterBreak="0">
    <w:nsid w:val="262C1C67"/>
    <w:multiLevelType w:val="hybridMultilevel"/>
    <w:tmpl w:val="BAD05A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1FC40C28">
      <w:start w:val="1"/>
      <w:numFmt w:val="bullet"/>
      <w:lvlText w:val=""/>
      <w:lvlJc w:val="left"/>
      <w:pPr>
        <w:ind w:left="2160" w:hanging="360"/>
      </w:pPr>
      <w:rPr>
        <w:rFonts w:ascii="Wingdings" w:hAnsi="Wingdings" w:hint="default"/>
        <w:strike w:val="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6F6782A"/>
    <w:multiLevelType w:val="multilevel"/>
    <w:tmpl w:val="0C707DC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28" w:hanging="360"/>
      </w:pPr>
      <w:rPr>
        <w:rFonts w:ascii="Courier New" w:hAnsi="Courier New" w:cs="Courier New"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688" w:hanging="108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464" w:hanging="1440"/>
      </w:pPr>
      <w:rPr>
        <w:rFonts w:hint="default"/>
      </w:rPr>
    </w:lvl>
  </w:abstractNum>
  <w:abstractNum w:abstractNumId="30" w15:restartNumberingAfterBreak="0">
    <w:nsid w:val="27453B0D"/>
    <w:multiLevelType w:val="hybridMultilevel"/>
    <w:tmpl w:val="5B506760"/>
    <w:lvl w:ilvl="0" w:tplc="04100017">
      <w:start w:val="2"/>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15:restartNumberingAfterBreak="0">
    <w:nsid w:val="27B9222D"/>
    <w:multiLevelType w:val="hybridMultilevel"/>
    <w:tmpl w:val="81CC1206"/>
    <w:lvl w:ilvl="0" w:tplc="0410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8550F81"/>
    <w:multiLevelType w:val="hybridMultilevel"/>
    <w:tmpl w:val="17F8076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2940316E"/>
    <w:multiLevelType w:val="hybridMultilevel"/>
    <w:tmpl w:val="C2F48AD0"/>
    <w:lvl w:ilvl="0" w:tplc="04100003">
      <w:start w:val="1"/>
      <w:numFmt w:val="bullet"/>
      <w:lvlText w:val="o"/>
      <w:lvlJc w:val="left"/>
      <w:pPr>
        <w:ind w:left="720" w:hanging="360"/>
      </w:pPr>
      <w:rPr>
        <w:rFonts w:ascii="Courier New" w:hAnsi="Courier New" w:cs="Courier New"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2A925E66"/>
    <w:multiLevelType w:val="hybridMultilevel"/>
    <w:tmpl w:val="54AE29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ABF2CC0"/>
    <w:multiLevelType w:val="hybridMultilevel"/>
    <w:tmpl w:val="BEFEA5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2CEC2379"/>
    <w:multiLevelType w:val="hybridMultilevel"/>
    <w:tmpl w:val="07B4F8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ECB5C03"/>
    <w:multiLevelType w:val="hybridMultilevel"/>
    <w:tmpl w:val="1EBECCB0"/>
    <w:lvl w:ilvl="0" w:tplc="98F445F4">
      <w:numFmt w:val="bullet"/>
      <w:lvlText w:val=""/>
      <w:lvlJc w:val="left"/>
      <w:pPr>
        <w:ind w:left="1106" w:hanging="710"/>
      </w:pPr>
      <w:rPr>
        <w:rFonts w:ascii="Symbol" w:eastAsiaTheme="minorEastAsia" w:hAnsi="Symbol" w:cstheme="minorHAnsi" w:hint="default"/>
      </w:rPr>
    </w:lvl>
    <w:lvl w:ilvl="1" w:tplc="04100003">
      <w:start w:val="1"/>
      <w:numFmt w:val="bullet"/>
      <w:lvlText w:val="o"/>
      <w:lvlJc w:val="left"/>
      <w:pPr>
        <w:ind w:left="1476" w:hanging="360"/>
      </w:pPr>
      <w:rPr>
        <w:rFonts w:ascii="Courier New" w:hAnsi="Courier New" w:cs="Courier New" w:hint="default"/>
      </w:rPr>
    </w:lvl>
    <w:lvl w:ilvl="2" w:tplc="04100005">
      <w:start w:val="1"/>
      <w:numFmt w:val="bullet"/>
      <w:lvlText w:val=""/>
      <w:lvlJc w:val="left"/>
      <w:pPr>
        <w:ind w:left="2196" w:hanging="360"/>
      </w:pPr>
      <w:rPr>
        <w:rFonts w:ascii="Wingdings" w:hAnsi="Wingdings" w:hint="default"/>
      </w:rPr>
    </w:lvl>
    <w:lvl w:ilvl="3" w:tplc="04100001" w:tentative="1">
      <w:start w:val="1"/>
      <w:numFmt w:val="bullet"/>
      <w:lvlText w:val=""/>
      <w:lvlJc w:val="left"/>
      <w:pPr>
        <w:ind w:left="2916" w:hanging="360"/>
      </w:pPr>
      <w:rPr>
        <w:rFonts w:ascii="Symbol" w:hAnsi="Symbol" w:hint="default"/>
      </w:rPr>
    </w:lvl>
    <w:lvl w:ilvl="4" w:tplc="04100003" w:tentative="1">
      <w:start w:val="1"/>
      <w:numFmt w:val="bullet"/>
      <w:lvlText w:val="o"/>
      <w:lvlJc w:val="left"/>
      <w:pPr>
        <w:ind w:left="3636" w:hanging="360"/>
      </w:pPr>
      <w:rPr>
        <w:rFonts w:ascii="Courier New" w:hAnsi="Courier New" w:cs="Courier New" w:hint="default"/>
      </w:rPr>
    </w:lvl>
    <w:lvl w:ilvl="5" w:tplc="04100005" w:tentative="1">
      <w:start w:val="1"/>
      <w:numFmt w:val="bullet"/>
      <w:lvlText w:val=""/>
      <w:lvlJc w:val="left"/>
      <w:pPr>
        <w:ind w:left="4356" w:hanging="360"/>
      </w:pPr>
      <w:rPr>
        <w:rFonts w:ascii="Wingdings" w:hAnsi="Wingdings" w:hint="default"/>
      </w:rPr>
    </w:lvl>
    <w:lvl w:ilvl="6" w:tplc="04100001" w:tentative="1">
      <w:start w:val="1"/>
      <w:numFmt w:val="bullet"/>
      <w:lvlText w:val=""/>
      <w:lvlJc w:val="left"/>
      <w:pPr>
        <w:ind w:left="5076" w:hanging="360"/>
      </w:pPr>
      <w:rPr>
        <w:rFonts w:ascii="Symbol" w:hAnsi="Symbol" w:hint="default"/>
      </w:rPr>
    </w:lvl>
    <w:lvl w:ilvl="7" w:tplc="04100003" w:tentative="1">
      <w:start w:val="1"/>
      <w:numFmt w:val="bullet"/>
      <w:lvlText w:val="o"/>
      <w:lvlJc w:val="left"/>
      <w:pPr>
        <w:ind w:left="5796" w:hanging="360"/>
      </w:pPr>
      <w:rPr>
        <w:rFonts w:ascii="Courier New" w:hAnsi="Courier New" w:cs="Courier New" w:hint="default"/>
      </w:rPr>
    </w:lvl>
    <w:lvl w:ilvl="8" w:tplc="04100005" w:tentative="1">
      <w:start w:val="1"/>
      <w:numFmt w:val="bullet"/>
      <w:lvlText w:val=""/>
      <w:lvlJc w:val="left"/>
      <w:pPr>
        <w:ind w:left="6516" w:hanging="360"/>
      </w:pPr>
      <w:rPr>
        <w:rFonts w:ascii="Wingdings" w:hAnsi="Wingdings" w:hint="default"/>
      </w:rPr>
    </w:lvl>
  </w:abstractNum>
  <w:abstractNum w:abstractNumId="38" w15:restartNumberingAfterBreak="0">
    <w:nsid w:val="30364F17"/>
    <w:multiLevelType w:val="hybridMultilevel"/>
    <w:tmpl w:val="B91884F6"/>
    <w:lvl w:ilvl="0" w:tplc="04100001">
      <w:start w:val="1"/>
      <w:numFmt w:val="bullet"/>
      <w:lvlText w:val=""/>
      <w:lvlJc w:val="left"/>
      <w:pPr>
        <w:ind w:left="360" w:hanging="360"/>
      </w:pPr>
      <w:rPr>
        <w:rFonts w:ascii="Symbol" w:hAnsi="Symbol" w:hint="default"/>
        <w:b w:val="0"/>
        <w:i w:val="0"/>
        <w:color w:val="297A3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31401146"/>
    <w:multiLevelType w:val="hybridMultilevel"/>
    <w:tmpl w:val="E13E93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15D0B7A"/>
    <w:multiLevelType w:val="hybridMultilevel"/>
    <w:tmpl w:val="DFEE4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635C0E"/>
    <w:multiLevelType w:val="hybridMultilevel"/>
    <w:tmpl w:val="6B564DDA"/>
    <w:lvl w:ilvl="0" w:tplc="FFFFFFFF">
      <w:start w:val="1"/>
      <w:numFmt w:val="upperLetter"/>
      <w:lvlText w:val="%1."/>
      <w:lvlJc w:val="left"/>
      <w:pPr>
        <w:ind w:left="720" w:hanging="360"/>
      </w:pPr>
    </w:lvl>
    <w:lvl w:ilvl="1" w:tplc="3A1CCBE0">
      <w:start w:val="1"/>
      <w:numFmt w:val="upp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6F306C"/>
    <w:multiLevelType w:val="hybridMultilevel"/>
    <w:tmpl w:val="D1C616C0"/>
    <w:lvl w:ilvl="0" w:tplc="03E6D7D0">
      <w:start w:val="2"/>
      <w:numFmt w:val="decimal"/>
      <w:lvlText w:val="%1."/>
      <w:lvlJc w:val="left"/>
      <w:pPr>
        <w:ind w:left="853" w:hanging="360"/>
      </w:pPr>
      <w:rPr>
        <w:rFonts w:asciiTheme="minorHAnsi" w:eastAsia="Calibri Light" w:hAnsiTheme="minorHAnsi" w:cstheme="minorHAnsi" w:hint="default"/>
        <w:b/>
        <w:bCs/>
        <w:color w:val="008000"/>
        <w:spacing w:val="0"/>
        <w:w w:val="99"/>
        <w:sz w:val="26"/>
        <w:szCs w:val="26"/>
        <w:lang w:val="it-IT" w:eastAsia="en-US" w:bidi="ar-SA"/>
      </w:rPr>
    </w:lvl>
    <w:lvl w:ilvl="1" w:tplc="5B5A0454">
      <w:start w:val="1"/>
      <w:numFmt w:val="upperLetter"/>
      <w:lvlText w:val="%2."/>
      <w:lvlJc w:val="left"/>
      <w:pPr>
        <w:ind w:left="1201" w:hanging="360"/>
      </w:pPr>
      <w:rPr>
        <w:rFonts w:ascii="Calibri" w:eastAsia="Calibri" w:hAnsi="Calibri" w:cs="Calibri" w:hint="default"/>
        <w:b/>
        <w:bCs/>
        <w:i/>
        <w:iCs/>
        <w:spacing w:val="-1"/>
        <w:w w:val="99"/>
        <w:sz w:val="20"/>
        <w:szCs w:val="20"/>
        <w:lang w:val="it-IT" w:eastAsia="en-US" w:bidi="ar-SA"/>
      </w:rPr>
    </w:lvl>
    <w:lvl w:ilvl="2" w:tplc="89424116">
      <w:numFmt w:val="bullet"/>
      <w:lvlText w:val="•"/>
      <w:lvlJc w:val="left"/>
      <w:pPr>
        <w:ind w:left="2194" w:hanging="360"/>
      </w:pPr>
      <w:rPr>
        <w:rFonts w:hint="default"/>
        <w:lang w:val="it-IT" w:eastAsia="en-US" w:bidi="ar-SA"/>
      </w:rPr>
    </w:lvl>
    <w:lvl w:ilvl="3" w:tplc="73C24DDC">
      <w:numFmt w:val="bullet"/>
      <w:lvlText w:val="•"/>
      <w:lvlJc w:val="left"/>
      <w:pPr>
        <w:ind w:left="3188" w:hanging="360"/>
      </w:pPr>
      <w:rPr>
        <w:rFonts w:hint="default"/>
        <w:lang w:val="it-IT" w:eastAsia="en-US" w:bidi="ar-SA"/>
      </w:rPr>
    </w:lvl>
    <w:lvl w:ilvl="4" w:tplc="71DC77FC">
      <w:numFmt w:val="bullet"/>
      <w:lvlText w:val="•"/>
      <w:lvlJc w:val="left"/>
      <w:pPr>
        <w:ind w:left="4182" w:hanging="360"/>
      </w:pPr>
      <w:rPr>
        <w:rFonts w:hint="default"/>
        <w:lang w:val="it-IT" w:eastAsia="en-US" w:bidi="ar-SA"/>
      </w:rPr>
    </w:lvl>
    <w:lvl w:ilvl="5" w:tplc="85C2EDB6">
      <w:numFmt w:val="bullet"/>
      <w:lvlText w:val="•"/>
      <w:lvlJc w:val="left"/>
      <w:pPr>
        <w:ind w:left="5176" w:hanging="360"/>
      </w:pPr>
      <w:rPr>
        <w:rFonts w:hint="default"/>
        <w:lang w:val="it-IT" w:eastAsia="en-US" w:bidi="ar-SA"/>
      </w:rPr>
    </w:lvl>
    <w:lvl w:ilvl="6" w:tplc="F9DAAB1A">
      <w:numFmt w:val="bullet"/>
      <w:lvlText w:val="•"/>
      <w:lvlJc w:val="left"/>
      <w:pPr>
        <w:ind w:left="6170" w:hanging="360"/>
      </w:pPr>
      <w:rPr>
        <w:rFonts w:hint="default"/>
        <w:lang w:val="it-IT" w:eastAsia="en-US" w:bidi="ar-SA"/>
      </w:rPr>
    </w:lvl>
    <w:lvl w:ilvl="7" w:tplc="76C4C61A">
      <w:numFmt w:val="bullet"/>
      <w:lvlText w:val="•"/>
      <w:lvlJc w:val="left"/>
      <w:pPr>
        <w:ind w:left="7164" w:hanging="360"/>
      </w:pPr>
      <w:rPr>
        <w:rFonts w:hint="default"/>
        <w:lang w:val="it-IT" w:eastAsia="en-US" w:bidi="ar-SA"/>
      </w:rPr>
    </w:lvl>
    <w:lvl w:ilvl="8" w:tplc="45426828">
      <w:numFmt w:val="bullet"/>
      <w:lvlText w:val="•"/>
      <w:lvlJc w:val="left"/>
      <w:pPr>
        <w:ind w:left="8158" w:hanging="360"/>
      </w:pPr>
      <w:rPr>
        <w:rFonts w:hint="default"/>
        <w:lang w:val="it-IT" w:eastAsia="en-US" w:bidi="ar-SA"/>
      </w:rPr>
    </w:lvl>
  </w:abstractNum>
  <w:abstractNum w:abstractNumId="43" w15:restartNumberingAfterBreak="0">
    <w:nsid w:val="32B62BB2"/>
    <w:multiLevelType w:val="hybridMultilevel"/>
    <w:tmpl w:val="F984D710"/>
    <w:lvl w:ilvl="0" w:tplc="04100001">
      <w:start w:val="1"/>
      <w:numFmt w:val="bullet"/>
      <w:lvlText w:val=""/>
      <w:lvlJc w:val="left"/>
      <w:pPr>
        <w:ind w:left="720" w:hanging="360"/>
      </w:pPr>
      <w:rPr>
        <w:rFonts w:ascii="Symbol" w:hAnsi="Symbol" w:hint="default"/>
      </w:rPr>
    </w:lvl>
    <w:lvl w:ilvl="1" w:tplc="B1EC3CB4">
      <w:start w:val="2"/>
      <w:numFmt w:val="bullet"/>
      <w:lvlText w:val="-"/>
      <w:lvlJc w:val="left"/>
      <w:pPr>
        <w:ind w:left="1440" w:hanging="360"/>
      </w:pPr>
      <w:rPr>
        <w:rFonts w:ascii="Calibri" w:eastAsiaTheme="minorEastAsia" w:hAnsi="Calibri" w:cs="Calibr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3DB2706"/>
    <w:multiLevelType w:val="hybridMultilevel"/>
    <w:tmpl w:val="66ECEC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5CE4F4E"/>
    <w:multiLevelType w:val="hybridMultilevel"/>
    <w:tmpl w:val="54B4D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79766C1"/>
    <w:multiLevelType w:val="hybridMultilevel"/>
    <w:tmpl w:val="6D4A2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7EA4B1D"/>
    <w:multiLevelType w:val="hybridMultilevel"/>
    <w:tmpl w:val="D5D25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7EC199C"/>
    <w:multiLevelType w:val="hybridMultilevel"/>
    <w:tmpl w:val="8F5C30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EC2A72"/>
    <w:multiLevelType w:val="hybridMultilevel"/>
    <w:tmpl w:val="D9DA0C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BF72D05"/>
    <w:multiLevelType w:val="hybridMultilevel"/>
    <w:tmpl w:val="410A9A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BF973E5"/>
    <w:multiLevelType w:val="multilevel"/>
    <w:tmpl w:val="7B34DB38"/>
    <w:lvl w:ilvl="0">
      <w:start w:val="1"/>
      <w:numFmt w:val="bullet"/>
      <w:lvlText w:val=""/>
      <w:lvlJc w:val="left"/>
      <w:pPr>
        <w:ind w:left="360" w:hanging="360"/>
      </w:pPr>
      <w:rPr>
        <w:rFonts w:ascii="Symbol" w:hAnsi="Symbol" w:hint="default"/>
      </w:rPr>
    </w:lvl>
    <w:lvl w:ilvl="1">
      <w:start w:val="1"/>
      <w:numFmt w:val="none"/>
      <w:lvlText w:val="-"/>
      <w:lvlJc w:val="left"/>
      <w:pPr>
        <w:ind w:left="792" w:hanging="432"/>
      </w:pPr>
      <w:rPr>
        <w:rFonts w:hint="default"/>
        <w:b w:val="0"/>
        <w:i w:val="0"/>
      </w:rPr>
    </w:lvl>
    <w:lvl w:ilvl="2">
      <w:start w:val="1"/>
      <w:numFmt w:val="none"/>
      <w:lvlText w:val="-"/>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E324A71"/>
    <w:multiLevelType w:val="hybridMultilevel"/>
    <w:tmpl w:val="0E6A60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3FAC68ED"/>
    <w:multiLevelType w:val="hybridMultilevel"/>
    <w:tmpl w:val="27A2B89E"/>
    <w:lvl w:ilvl="0" w:tplc="04100017">
      <w:start w:val="1"/>
      <w:numFmt w:val="lowerLetter"/>
      <w:lvlText w:val="%1)"/>
      <w:lvlJc w:val="left"/>
      <w:pPr>
        <w:ind w:left="720" w:hanging="360"/>
      </w:pPr>
      <w:rPr>
        <w:rFonts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FE329B0"/>
    <w:multiLevelType w:val="hybridMultilevel"/>
    <w:tmpl w:val="FBE4EE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15D5973"/>
    <w:multiLevelType w:val="hybridMultilevel"/>
    <w:tmpl w:val="FAECD6C6"/>
    <w:lvl w:ilvl="0" w:tplc="0410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33C1541"/>
    <w:multiLevelType w:val="hybridMultilevel"/>
    <w:tmpl w:val="2DBAAB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4A001A3"/>
    <w:multiLevelType w:val="hybridMultilevel"/>
    <w:tmpl w:val="947E1570"/>
    <w:lvl w:ilvl="0" w:tplc="3E42D42C">
      <w:start w:val="1"/>
      <w:numFmt w:val="bullet"/>
      <w:lvlText w:val=""/>
      <w:lvlPicBulletId w:val="0"/>
      <w:lvlJc w:val="left"/>
      <w:pPr>
        <w:ind w:left="360" w:hanging="360"/>
      </w:pPr>
      <w:rPr>
        <w:rFonts w:ascii="Symbol" w:hAnsi="Symbol" w:hint="default"/>
        <w:color w:val="auto"/>
      </w:rPr>
    </w:lvl>
    <w:lvl w:ilvl="1" w:tplc="04100003">
      <w:start w:val="1"/>
      <w:numFmt w:val="bullet"/>
      <w:lvlText w:val="o"/>
      <w:lvlJc w:val="left"/>
      <w:pPr>
        <w:ind w:left="1080" w:hanging="360"/>
      </w:pPr>
      <w:rPr>
        <w:rFonts w:ascii="Courier New" w:hAnsi="Courier New" w:cs="Courier New" w:hint="default"/>
      </w:rPr>
    </w:lvl>
    <w:lvl w:ilvl="2" w:tplc="C4022358">
      <w:start w:val="1"/>
      <w:numFmt w:val="bullet"/>
      <w:lvlText w:val="-"/>
      <w:lvlJc w:val="left"/>
      <w:pPr>
        <w:ind w:left="1800" w:hanging="360"/>
      </w:pPr>
      <w:rPr>
        <w:rFonts w:ascii="Calibri" w:eastAsiaTheme="minorEastAsia" w:hAnsi="Calibri" w:cs="Calibri"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8" w15:restartNumberingAfterBreak="0">
    <w:nsid w:val="44F37189"/>
    <w:multiLevelType w:val="hybridMultilevel"/>
    <w:tmpl w:val="02F261F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5395B76"/>
    <w:multiLevelType w:val="hybridMultilevel"/>
    <w:tmpl w:val="300E07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5D129FF"/>
    <w:multiLevelType w:val="hybridMultilevel"/>
    <w:tmpl w:val="FA16A634"/>
    <w:lvl w:ilvl="0" w:tplc="A57858EE">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5DA792B"/>
    <w:multiLevelType w:val="hybridMultilevel"/>
    <w:tmpl w:val="BC081FFC"/>
    <w:lvl w:ilvl="0" w:tplc="0410000F">
      <w:start w:val="1"/>
      <w:numFmt w:val="decimal"/>
      <w:lvlText w:val="%1."/>
      <w:lvlJc w:val="left"/>
      <w:pPr>
        <w:ind w:left="720" w:hanging="360"/>
      </w:pPr>
      <w:rPr>
        <w:rFonts w:hint="default"/>
      </w:rPr>
    </w:lvl>
    <w:lvl w:ilvl="1" w:tplc="0410000F">
      <w:start w:val="1"/>
      <w:numFmt w:val="decimal"/>
      <w:lvlText w:val="%2."/>
      <w:lvlJc w:val="left"/>
      <w:pPr>
        <w:ind w:left="1440" w:hanging="360"/>
      </w:p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65E42EF"/>
    <w:multiLevelType w:val="hybridMultilevel"/>
    <w:tmpl w:val="09F8BCD2"/>
    <w:lvl w:ilvl="0" w:tplc="A57858EE">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817385"/>
    <w:multiLevelType w:val="hybridMultilevel"/>
    <w:tmpl w:val="0B9C9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724708A"/>
    <w:multiLevelType w:val="hybridMultilevel"/>
    <w:tmpl w:val="53AC4F10"/>
    <w:lvl w:ilvl="0" w:tplc="9AC299EA">
      <w:start w:val="1"/>
      <w:numFmt w:val="lowerLetter"/>
      <w:lvlText w:val="%1)"/>
      <w:lvlJc w:val="left"/>
      <w:pPr>
        <w:ind w:left="853" w:hanging="360"/>
      </w:pPr>
      <w:rPr>
        <w:rFonts w:ascii="Calibri" w:eastAsia="Calibri" w:hAnsi="Calibri" w:cs="Calibri" w:hint="default"/>
        <w:w w:val="99"/>
        <w:sz w:val="20"/>
        <w:szCs w:val="20"/>
        <w:lang w:val="it-IT" w:eastAsia="en-US" w:bidi="ar-SA"/>
      </w:rPr>
    </w:lvl>
    <w:lvl w:ilvl="1" w:tplc="0C7E96AC">
      <w:numFmt w:val="bullet"/>
      <w:lvlText w:val=""/>
      <w:lvlJc w:val="left"/>
      <w:pPr>
        <w:ind w:left="853" w:hanging="209"/>
      </w:pPr>
      <w:rPr>
        <w:rFonts w:ascii="Symbol" w:eastAsia="Symbol" w:hAnsi="Symbol" w:cs="Symbol" w:hint="default"/>
        <w:w w:val="99"/>
        <w:sz w:val="20"/>
        <w:szCs w:val="20"/>
        <w:lang w:val="it-IT" w:eastAsia="en-US" w:bidi="ar-SA"/>
      </w:rPr>
    </w:lvl>
    <w:lvl w:ilvl="2" w:tplc="A9D843B8">
      <w:numFmt w:val="bullet"/>
      <w:lvlText w:val="•"/>
      <w:lvlJc w:val="left"/>
      <w:pPr>
        <w:ind w:left="2717" w:hanging="209"/>
      </w:pPr>
      <w:rPr>
        <w:rFonts w:hint="default"/>
        <w:lang w:val="it-IT" w:eastAsia="en-US" w:bidi="ar-SA"/>
      </w:rPr>
    </w:lvl>
    <w:lvl w:ilvl="3" w:tplc="6E820164">
      <w:numFmt w:val="bullet"/>
      <w:lvlText w:val="•"/>
      <w:lvlJc w:val="left"/>
      <w:pPr>
        <w:ind w:left="3645" w:hanging="209"/>
      </w:pPr>
      <w:rPr>
        <w:rFonts w:hint="default"/>
        <w:lang w:val="it-IT" w:eastAsia="en-US" w:bidi="ar-SA"/>
      </w:rPr>
    </w:lvl>
    <w:lvl w:ilvl="4" w:tplc="AA8084F2">
      <w:numFmt w:val="bullet"/>
      <w:lvlText w:val="•"/>
      <w:lvlJc w:val="left"/>
      <w:pPr>
        <w:ind w:left="4574" w:hanging="209"/>
      </w:pPr>
      <w:rPr>
        <w:rFonts w:hint="default"/>
        <w:lang w:val="it-IT" w:eastAsia="en-US" w:bidi="ar-SA"/>
      </w:rPr>
    </w:lvl>
    <w:lvl w:ilvl="5" w:tplc="BDEED58A">
      <w:numFmt w:val="bullet"/>
      <w:lvlText w:val="•"/>
      <w:lvlJc w:val="left"/>
      <w:pPr>
        <w:ind w:left="5503" w:hanging="209"/>
      </w:pPr>
      <w:rPr>
        <w:rFonts w:hint="default"/>
        <w:lang w:val="it-IT" w:eastAsia="en-US" w:bidi="ar-SA"/>
      </w:rPr>
    </w:lvl>
    <w:lvl w:ilvl="6" w:tplc="B448BF30">
      <w:numFmt w:val="bullet"/>
      <w:lvlText w:val="•"/>
      <w:lvlJc w:val="left"/>
      <w:pPr>
        <w:ind w:left="6431" w:hanging="209"/>
      </w:pPr>
      <w:rPr>
        <w:rFonts w:hint="default"/>
        <w:lang w:val="it-IT" w:eastAsia="en-US" w:bidi="ar-SA"/>
      </w:rPr>
    </w:lvl>
    <w:lvl w:ilvl="7" w:tplc="05A021C4">
      <w:numFmt w:val="bullet"/>
      <w:lvlText w:val="•"/>
      <w:lvlJc w:val="left"/>
      <w:pPr>
        <w:ind w:left="7360" w:hanging="209"/>
      </w:pPr>
      <w:rPr>
        <w:rFonts w:hint="default"/>
        <w:lang w:val="it-IT" w:eastAsia="en-US" w:bidi="ar-SA"/>
      </w:rPr>
    </w:lvl>
    <w:lvl w:ilvl="8" w:tplc="CFEC235E">
      <w:numFmt w:val="bullet"/>
      <w:lvlText w:val="•"/>
      <w:lvlJc w:val="left"/>
      <w:pPr>
        <w:ind w:left="8289" w:hanging="209"/>
      </w:pPr>
      <w:rPr>
        <w:rFonts w:hint="default"/>
        <w:lang w:val="it-IT" w:eastAsia="en-US" w:bidi="ar-SA"/>
      </w:rPr>
    </w:lvl>
  </w:abstractNum>
  <w:abstractNum w:abstractNumId="65" w15:restartNumberingAfterBreak="0">
    <w:nsid w:val="495752DC"/>
    <w:multiLevelType w:val="hybridMultilevel"/>
    <w:tmpl w:val="3822C1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98776E5"/>
    <w:multiLevelType w:val="hybridMultilevel"/>
    <w:tmpl w:val="058E51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15:restartNumberingAfterBreak="0">
    <w:nsid w:val="4A206CB3"/>
    <w:multiLevelType w:val="hybridMultilevel"/>
    <w:tmpl w:val="237EF60E"/>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4AAF6CAB"/>
    <w:multiLevelType w:val="hybridMultilevel"/>
    <w:tmpl w:val="FD16E3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4B55530C"/>
    <w:multiLevelType w:val="hybridMultilevel"/>
    <w:tmpl w:val="5EE4BB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4DC66E8E"/>
    <w:multiLevelType w:val="hybridMultilevel"/>
    <w:tmpl w:val="2EC6D1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4FC15234"/>
    <w:multiLevelType w:val="hybridMultilevel"/>
    <w:tmpl w:val="CF06C8CA"/>
    <w:lvl w:ilvl="0" w:tplc="23480340">
      <w:start w:val="1"/>
      <w:numFmt w:val="decimal"/>
      <w:lvlText w:val="%1."/>
      <w:lvlJc w:val="left"/>
      <w:pPr>
        <w:ind w:left="720" w:hanging="360"/>
      </w:pPr>
      <w:rPr>
        <w:rFonts w:asciiTheme="minorHAnsi" w:eastAsiaTheme="minorEastAsia" w:hAnsiTheme="minorHAnsi" w:cstheme="minorHAnsi"/>
        <w:b/>
        <w:bCs/>
      </w:rPr>
    </w:lvl>
    <w:lvl w:ilvl="1" w:tplc="6B483312">
      <w:start w:val="1"/>
      <w:numFmt w:val="lowerLetter"/>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12658D0"/>
    <w:multiLevelType w:val="hybridMultilevel"/>
    <w:tmpl w:val="90C20B32"/>
    <w:lvl w:ilvl="0" w:tplc="DD2224E4">
      <w:start w:val="1"/>
      <w:numFmt w:val="upperLetter"/>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1667E0B"/>
    <w:multiLevelType w:val="hybridMultilevel"/>
    <w:tmpl w:val="1C0C5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2141A95"/>
    <w:multiLevelType w:val="hybridMultilevel"/>
    <w:tmpl w:val="446C4868"/>
    <w:lvl w:ilvl="0" w:tplc="3252C4E6">
      <w:start w:val="1"/>
      <w:numFmt w:val="decimal"/>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5" w15:restartNumberingAfterBreak="0">
    <w:nsid w:val="542B43CA"/>
    <w:multiLevelType w:val="hybridMultilevel"/>
    <w:tmpl w:val="F304743C"/>
    <w:lvl w:ilvl="0" w:tplc="FFFFFFFF">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47A0DA7"/>
    <w:multiLevelType w:val="hybridMultilevel"/>
    <w:tmpl w:val="D0CE2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55695BA6"/>
    <w:multiLevelType w:val="hybridMultilevel"/>
    <w:tmpl w:val="9396478E"/>
    <w:lvl w:ilvl="0" w:tplc="EF84253C">
      <w:start w:val="1"/>
      <w:numFmt w:val="lowerLetter"/>
      <w:lvlText w:val="%1)"/>
      <w:lvlJc w:val="left"/>
      <w:pPr>
        <w:ind w:left="720" w:hanging="360"/>
      </w:pPr>
      <w:rPr>
        <w:rFonts w:hint="default"/>
        <w:sz w:val="16"/>
        <w:szCs w:val="1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5AF5994"/>
    <w:multiLevelType w:val="hybridMultilevel"/>
    <w:tmpl w:val="81AC1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56497773"/>
    <w:multiLevelType w:val="hybridMultilevel"/>
    <w:tmpl w:val="7466C8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0" w15:restartNumberingAfterBreak="0">
    <w:nsid w:val="57B15E32"/>
    <w:multiLevelType w:val="multilevel"/>
    <w:tmpl w:val="0F6CEC68"/>
    <w:lvl w:ilvl="0">
      <w:start w:val="1"/>
      <w:numFmt w:val="decimal"/>
      <w:lvlText w:val="%1."/>
      <w:lvlJc w:val="left"/>
      <w:pPr>
        <w:ind w:left="360" w:hanging="360"/>
      </w:pPr>
      <w:rPr>
        <w:rFonts w:hint="default"/>
      </w:rPr>
    </w:lvl>
    <w:lvl w:ilvl="1">
      <w:start w:val="1"/>
      <w:numFmt w:val="decimal"/>
      <w:lvlText w:val="B.%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972219E"/>
    <w:multiLevelType w:val="hybridMultilevel"/>
    <w:tmpl w:val="75FE0F22"/>
    <w:lvl w:ilvl="0" w:tplc="04100003">
      <w:start w:val="1"/>
      <w:numFmt w:val="bullet"/>
      <w:lvlText w:val="o"/>
      <w:lvlJc w:val="left"/>
      <w:pPr>
        <w:ind w:left="720" w:hanging="360"/>
      </w:pPr>
      <w:rPr>
        <w:rFonts w:ascii="Courier New" w:hAnsi="Courier New" w:cs="Courier New"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9E860DA"/>
    <w:multiLevelType w:val="hybridMultilevel"/>
    <w:tmpl w:val="8B049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59E86E6C"/>
    <w:multiLevelType w:val="multilevel"/>
    <w:tmpl w:val="08ECAD40"/>
    <w:lvl w:ilvl="0">
      <w:start w:val="1"/>
      <w:numFmt w:val="decimal"/>
      <w:lvlText w:val="%1"/>
      <w:lvlJc w:val="left"/>
      <w:pPr>
        <w:ind w:left="360" w:hanging="360"/>
      </w:pPr>
      <w:rPr>
        <w:rFonts w:hint="default"/>
        <w:b/>
      </w:rPr>
    </w:lvl>
    <w:lvl w:ilvl="1">
      <w:start w:val="6"/>
      <w:numFmt w:val="decimal"/>
      <w:lvlText w:val="%1.%2"/>
      <w:lvlJc w:val="left"/>
      <w:pPr>
        <w:ind w:left="717" w:hanging="360"/>
      </w:pPr>
      <w:rPr>
        <w:rFonts w:hint="default"/>
        <w:b/>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148" w:hanging="72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2" w:hanging="108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296" w:hanging="1440"/>
      </w:pPr>
      <w:rPr>
        <w:rFonts w:hint="default"/>
        <w:b/>
      </w:rPr>
    </w:lvl>
  </w:abstractNum>
  <w:abstractNum w:abstractNumId="84" w15:restartNumberingAfterBreak="0">
    <w:nsid w:val="5B0E733B"/>
    <w:multiLevelType w:val="hybridMultilevel"/>
    <w:tmpl w:val="F6EEB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5D4A2563"/>
    <w:multiLevelType w:val="hybridMultilevel"/>
    <w:tmpl w:val="DFCE6456"/>
    <w:lvl w:ilvl="0" w:tplc="04100001">
      <w:start w:val="1"/>
      <w:numFmt w:val="bullet"/>
      <w:lvlText w:val=""/>
      <w:lvlJc w:val="left"/>
      <w:pPr>
        <w:ind w:left="710" w:hanging="360"/>
      </w:pPr>
      <w:rPr>
        <w:rFonts w:ascii="Symbol" w:hAnsi="Symbol"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86" w15:restartNumberingAfterBreak="0">
    <w:nsid w:val="615826F9"/>
    <w:multiLevelType w:val="hybridMultilevel"/>
    <w:tmpl w:val="B0D21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61F246C7"/>
    <w:multiLevelType w:val="hybridMultilevel"/>
    <w:tmpl w:val="5B506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2603F5B"/>
    <w:multiLevelType w:val="multilevel"/>
    <w:tmpl w:val="5F6AF96C"/>
    <w:lvl w:ilvl="0">
      <w:start w:val="1"/>
      <w:numFmt w:val="upperLetter"/>
      <w:lvlText w:val="%1."/>
      <w:lvlJc w:val="left"/>
      <w:pPr>
        <w:ind w:left="720" w:hanging="360"/>
      </w:pPr>
      <w:rPr>
        <w:rFonts w:hint="default"/>
      </w:rPr>
    </w:lvl>
    <w:lvl w:ilvl="1">
      <w:start w:val="1"/>
      <w:numFmt w:val="none"/>
      <w:lvlText w:val="C.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630C1399"/>
    <w:multiLevelType w:val="hybridMultilevel"/>
    <w:tmpl w:val="1B2EF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64601323"/>
    <w:multiLevelType w:val="hybridMultilevel"/>
    <w:tmpl w:val="D966C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15:restartNumberingAfterBreak="0">
    <w:nsid w:val="65DA2F5A"/>
    <w:multiLevelType w:val="hybridMultilevel"/>
    <w:tmpl w:val="5DFAA4B2"/>
    <w:lvl w:ilvl="0" w:tplc="C4022358">
      <w:start w:val="1"/>
      <w:numFmt w:val="bullet"/>
      <w:lvlText w:val="-"/>
      <w:lvlJc w:val="left"/>
      <w:pPr>
        <w:ind w:left="1068" w:hanging="360"/>
      </w:pPr>
      <w:rPr>
        <w:rFonts w:ascii="Calibri" w:eastAsiaTheme="minorEastAsia" w:hAnsi="Calibri" w:cs="Calibri" w:hint="default"/>
        <w:color w:val="auto"/>
      </w:rPr>
    </w:lvl>
    <w:lvl w:ilvl="1" w:tplc="FFFFFFFF">
      <w:start w:val="1"/>
      <w:numFmt w:val="bullet"/>
      <w:lvlText w:val=""/>
      <w:lvlJc w:val="left"/>
      <w:pPr>
        <w:ind w:left="2544" w:hanging="360"/>
      </w:pPr>
      <w:rPr>
        <w:rFonts w:ascii="Wingdings" w:hAnsi="Wingding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2" w15:restartNumberingAfterBreak="0">
    <w:nsid w:val="65F94EC1"/>
    <w:multiLevelType w:val="hybridMultilevel"/>
    <w:tmpl w:val="68F04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15:restartNumberingAfterBreak="0">
    <w:nsid w:val="662A2DCE"/>
    <w:multiLevelType w:val="hybridMultilevel"/>
    <w:tmpl w:val="D5CEB92E"/>
    <w:lvl w:ilvl="0" w:tplc="AD26FA2A">
      <w:start w:val="1"/>
      <w:numFmt w:val="upperLetter"/>
      <w:lvlText w:val="%1."/>
      <w:lvlJc w:val="left"/>
      <w:pPr>
        <w:ind w:left="1080" w:hanging="360"/>
      </w:pPr>
      <w:rPr>
        <w:b/>
        <w:bCs/>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4" w15:restartNumberingAfterBreak="0">
    <w:nsid w:val="667F5A02"/>
    <w:multiLevelType w:val="hybridMultilevel"/>
    <w:tmpl w:val="74123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689C78A8"/>
    <w:multiLevelType w:val="hybridMultilevel"/>
    <w:tmpl w:val="480EA4B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6" w15:restartNumberingAfterBreak="0">
    <w:nsid w:val="692F7BF6"/>
    <w:multiLevelType w:val="hybridMultilevel"/>
    <w:tmpl w:val="3892C0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6A4E033E"/>
    <w:multiLevelType w:val="hybridMultilevel"/>
    <w:tmpl w:val="06D6C3F8"/>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8" w15:restartNumberingAfterBreak="0">
    <w:nsid w:val="6CF36D6C"/>
    <w:multiLevelType w:val="hybridMultilevel"/>
    <w:tmpl w:val="04860B42"/>
    <w:lvl w:ilvl="0" w:tplc="A57858EE">
      <w:start w:val="1"/>
      <w:numFmt w:val="bullet"/>
      <w:lvlText w:val=""/>
      <w:lvlJc w:val="left"/>
      <w:pPr>
        <w:ind w:left="132" w:hanging="360"/>
      </w:pPr>
      <w:rPr>
        <w:rFonts w:ascii="Symbol" w:hAnsi="Symbol" w:hint="default"/>
        <w:w w:val="99"/>
        <w:sz w:val="20"/>
        <w:szCs w:val="20"/>
        <w:lang w:val="it-IT" w:eastAsia="en-US" w:bidi="ar-SA"/>
      </w:rPr>
    </w:lvl>
    <w:lvl w:ilvl="1" w:tplc="2416B0FE">
      <w:numFmt w:val="bullet"/>
      <w:lvlText w:val="o"/>
      <w:lvlJc w:val="left"/>
      <w:pPr>
        <w:ind w:left="1573" w:hanging="360"/>
      </w:pPr>
      <w:rPr>
        <w:rFonts w:ascii="Courier New" w:eastAsia="Courier New" w:hAnsi="Courier New" w:cs="Courier New" w:hint="default"/>
        <w:w w:val="99"/>
        <w:sz w:val="20"/>
        <w:szCs w:val="20"/>
        <w:lang w:val="it-IT" w:eastAsia="en-US" w:bidi="ar-SA"/>
      </w:rPr>
    </w:lvl>
    <w:lvl w:ilvl="2" w:tplc="6ED2CA12">
      <w:numFmt w:val="bullet"/>
      <w:lvlText w:val="•"/>
      <w:lvlJc w:val="left"/>
      <w:pPr>
        <w:ind w:left="2531" w:hanging="360"/>
      </w:pPr>
      <w:rPr>
        <w:rFonts w:hint="default"/>
        <w:lang w:val="it-IT" w:eastAsia="en-US" w:bidi="ar-SA"/>
      </w:rPr>
    </w:lvl>
    <w:lvl w:ilvl="3" w:tplc="89DA038A">
      <w:numFmt w:val="bullet"/>
      <w:lvlText w:val="•"/>
      <w:lvlJc w:val="left"/>
      <w:pPr>
        <w:ind w:left="3483" w:hanging="360"/>
      </w:pPr>
      <w:rPr>
        <w:rFonts w:hint="default"/>
        <w:lang w:val="it-IT" w:eastAsia="en-US" w:bidi="ar-SA"/>
      </w:rPr>
    </w:lvl>
    <w:lvl w:ilvl="4" w:tplc="2A3246FE">
      <w:numFmt w:val="bullet"/>
      <w:lvlText w:val="•"/>
      <w:lvlJc w:val="left"/>
      <w:pPr>
        <w:ind w:left="4435" w:hanging="360"/>
      </w:pPr>
      <w:rPr>
        <w:rFonts w:hint="default"/>
        <w:lang w:val="it-IT" w:eastAsia="en-US" w:bidi="ar-SA"/>
      </w:rPr>
    </w:lvl>
    <w:lvl w:ilvl="5" w:tplc="EB248148">
      <w:numFmt w:val="bullet"/>
      <w:lvlText w:val="•"/>
      <w:lvlJc w:val="left"/>
      <w:pPr>
        <w:ind w:left="5387" w:hanging="360"/>
      </w:pPr>
      <w:rPr>
        <w:rFonts w:hint="default"/>
        <w:lang w:val="it-IT" w:eastAsia="en-US" w:bidi="ar-SA"/>
      </w:rPr>
    </w:lvl>
    <w:lvl w:ilvl="6" w:tplc="0B040D92">
      <w:numFmt w:val="bullet"/>
      <w:lvlText w:val="•"/>
      <w:lvlJc w:val="left"/>
      <w:pPr>
        <w:ind w:left="6339" w:hanging="360"/>
      </w:pPr>
      <w:rPr>
        <w:rFonts w:hint="default"/>
        <w:lang w:val="it-IT" w:eastAsia="en-US" w:bidi="ar-SA"/>
      </w:rPr>
    </w:lvl>
    <w:lvl w:ilvl="7" w:tplc="1FFA1B2A">
      <w:numFmt w:val="bullet"/>
      <w:lvlText w:val="•"/>
      <w:lvlJc w:val="left"/>
      <w:pPr>
        <w:ind w:left="7290" w:hanging="360"/>
      </w:pPr>
      <w:rPr>
        <w:rFonts w:hint="default"/>
        <w:lang w:val="it-IT" w:eastAsia="en-US" w:bidi="ar-SA"/>
      </w:rPr>
    </w:lvl>
    <w:lvl w:ilvl="8" w:tplc="726AC2DE">
      <w:numFmt w:val="bullet"/>
      <w:lvlText w:val="•"/>
      <w:lvlJc w:val="left"/>
      <w:pPr>
        <w:ind w:left="8242" w:hanging="360"/>
      </w:pPr>
      <w:rPr>
        <w:rFonts w:hint="default"/>
        <w:lang w:val="it-IT" w:eastAsia="en-US" w:bidi="ar-SA"/>
      </w:rPr>
    </w:lvl>
  </w:abstractNum>
  <w:abstractNum w:abstractNumId="99" w15:restartNumberingAfterBreak="0">
    <w:nsid w:val="6D841FEC"/>
    <w:multiLevelType w:val="multilevel"/>
    <w:tmpl w:val="6EEA7334"/>
    <w:lvl w:ilvl="0">
      <w:start w:val="7"/>
      <w:numFmt w:val="decimal"/>
      <w:pStyle w:val="TIT1"/>
      <w:lvlText w:val="%1."/>
      <w:lvlJc w:val="left"/>
      <w:pPr>
        <w:ind w:left="360" w:hanging="360"/>
      </w:pPr>
      <w:rPr>
        <w:rFonts w:hint="default"/>
      </w:rPr>
    </w:lvl>
    <w:lvl w:ilvl="1">
      <w:start w:val="2"/>
      <w:numFmt w:val="decimal"/>
      <w:pStyle w:val="TIT2"/>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0" w15:restartNumberingAfterBreak="0">
    <w:nsid w:val="6EA91B7B"/>
    <w:multiLevelType w:val="hybridMultilevel"/>
    <w:tmpl w:val="740EDEE2"/>
    <w:lvl w:ilvl="0" w:tplc="6DFAA452">
      <w:start w:val="1"/>
      <w:numFmt w:val="bullet"/>
      <w:lvlText w:val=""/>
      <w:lvlJc w:val="left"/>
      <w:pPr>
        <w:ind w:left="720" w:hanging="360"/>
      </w:pPr>
      <w:rPr>
        <w:rFonts w:ascii="Symbol" w:hAnsi="Symbol" w:hint="default"/>
        <w:color w:val="4F6228" w:themeColor="accent3" w:themeShade="8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6F62631B"/>
    <w:multiLevelType w:val="multilevel"/>
    <w:tmpl w:val="ADA658D2"/>
    <w:lvl w:ilvl="0">
      <w:start w:val="1"/>
      <w:numFmt w:val="decimal"/>
      <w:lvlText w:val="%1."/>
      <w:lvlJc w:val="left"/>
      <w:pPr>
        <w:ind w:left="360" w:hanging="360"/>
      </w:pPr>
      <w:rPr>
        <w:rFonts w:hint="default"/>
      </w:rPr>
    </w:lvl>
    <w:lvl w:ilvl="1">
      <w:start w:val="1"/>
      <w:numFmt w:val="decimal"/>
      <w:lvlText w:val="A.%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6FAF4D2D"/>
    <w:multiLevelType w:val="hybridMultilevel"/>
    <w:tmpl w:val="0E2C13F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3" w15:restartNumberingAfterBreak="0">
    <w:nsid w:val="706C291A"/>
    <w:multiLevelType w:val="hybridMultilevel"/>
    <w:tmpl w:val="021EB298"/>
    <w:lvl w:ilvl="0" w:tplc="BFFCDDD6">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4" w15:restartNumberingAfterBreak="0">
    <w:nsid w:val="70D30F13"/>
    <w:multiLevelType w:val="hybridMultilevel"/>
    <w:tmpl w:val="E8A8F378"/>
    <w:lvl w:ilvl="0" w:tplc="FFFFFFFF">
      <w:start w:val="1"/>
      <w:numFmt w:val="lowerLetter"/>
      <w:lvlText w:val="%1)"/>
      <w:lvlJc w:val="left"/>
      <w:pPr>
        <w:ind w:left="720" w:hanging="360"/>
      </w:pPr>
    </w:lvl>
    <w:lvl w:ilvl="1" w:tplc="0410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1D846A7"/>
    <w:multiLevelType w:val="hybridMultilevel"/>
    <w:tmpl w:val="72301D2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6" w15:restartNumberingAfterBreak="0">
    <w:nsid w:val="74077199"/>
    <w:multiLevelType w:val="hybridMultilevel"/>
    <w:tmpl w:val="BBE6FE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751D278C"/>
    <w:multiLevelType w:val="hybridMultilevel"/>
    <w:tmpl w:val="CC0A5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15:restartNumberingAfterBreak="0">
    <w:nsid w:val="778B56B9"/>
    <w:multiLevelType w:val="hybridMultilevel"/>
    <w:tmpl w:val="85BCE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792A2224"/>
    <w:multiLevelType w:val="hybridMultilevel"/>
    <w:tmpl w:val="A4B08B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794932F5"/>
    <w:multiLevelType w:val="hybridMultilevel"/>
    <w:tmpl w:val="45B6BD6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7AFD0571"/>
    <w:multiLevelType w:val="hybridMultilevel"/>
    <w:tmpl w:val="FCD89CE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2" w15:restartNumberingAfterBreak="0">
    <w:nsid w:val="7B4F52BF"/>
    <w:multiLevelType w:val="hybridMultilevel"/>
    <w:tmpl w:val="68E467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7C232C36"/>
    <w:multiLevelType w:val="hybridMultilevel"/>
    <w:tmpl w:val="BD5AC3A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4" w15:restartNumberingAfterBreak="0">
    <w:nsid w:val="7DE877AD"/>
    <w:multiLevelType w:val="hybridMultilevel"/>
    <w:tmpl w:val="330E0900"/>
    <w:lvl w:ilvl="0" w:tplc="EAB6EEB0">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5" w15:restartNumberingAfterBreak="0">
    <w:nsid w:val="7E625C74"/>
    <w:multiLevelType w:val="hybridMultilevel"/>
    <w:tmpl w:val="2464694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15:restartNumberingAfterBreak="0">
    <w:nsid w:val="7E776607"/>
    <w:multiLevelType w:val="hybridMultilevel"/>
    <w:tmpl w:val="D758E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9"/>
  </w:num>
  <w:num w:numId="2">
    <w:abstractNumId w:val="115"/>
  </w:num>
  <w:num w:numId="3">
    <w:abstractNumId w:val="95"/>
  </w:num>
  <w:num w:numId="4">
    <w:abstractNumId w:val="2"/>
  </w:num>
  <w:num w:numId="5">
    <w:abstractNumId w:val="7"/>
  </w:num>
  <w:num w:numId="6">
    <w:abstractNumId w:val="25"/>
  </w:num>
  <w:num w:numId="7">
    <w:abstractNumId w:val="38"/>
  </w:num>
  <w:num w:numId="8">
    <w:abstractNumId w:val="102"/>
  </w:num>
  <w:num w:numId="9">
    <w:abstractNumId w:val="12"/>
  </w:num>
  <w:num w:numId="10">
    <w:abstractNumId w:val="54"/>
  </w:num>
  <w:num w:numId="11">
    <w:abstractNumId w:val="74"/>
  </w:num>
  <w:num w:numId="12">
    <w:abstractNumId w:val="69"/>
  </w:num>
  <w:num w:numId="13">
    <w:abstractNumId w:val="76"/>
  </w:num>
  <w:num w:numId="14">
    <w:abstractNumId w:val="66"/>
  </w:num>
  <w:num w:numId="15">
    <w:abstractNumId w:val="111"/>
  </w:num>
  <w:num w:numId="16">
    <w:abstractNumId w:val="52"/>
  </w:num>
  <w:num w:numId="17">
    <w:abstractNumId w:val="34"/>
  </w:num>
  <w:num w:numId="18">
    <w:abstractNumId w:val="90"/>
  </w:num>
  <w:num w:numId="19">
    <w:abstractNumId w:val="3"/>
  </w:num>
  <w:num w:numId="20">
    <w:abstractNumId w:val="106"/>
  </w:num>
  <w:num w:numId="21">
    <w:abstractNumId w:val="89"/>
  </w:num>
  <w:num w:numId="22">
    <w:abstractNumId w:val="55"/>
  </w:num>
  <w:num w:numId="23">
    <w:abstractNumId w:val="61"/>
  </w:num>
  <w:num w:numId="24">
    <w:abstractNumId w:val="113"/>
  </w:num>
  <w:num w:numId="25">
    <w:abstractNumId w:val="28"/>
  </w:num>
  <w:num w:numId="26">
    <w:abstractNumId w:val="31"/>
  </w:num>
  <w:num w:numId="27">
    <w:abstractNumId w:val="58"/>
  </w:num>
  <w:num w:numId="28">
    <w:abstractNumId w:val="41"/>
  </w:num>
  <w:num w:numId="29">
    <w:abstractNumId w:val="43"/>
  </w:num>
  <w:num w:numId="30">
    <w:abstractNumId w:val="44"/>
  </w:num>
  <w:num w:numId="31">
    <w:abstractNumId w:val="96"/>
  </w:num>
  <w:num w:numId="32">
    <w:abstractNumId w:val="56"/>
  </w:num>
  <w:num w:numId="33">
    <w:abstractNumId w:val="4"/>
  </w:num>
  <w:num w:numId="34">
    <w:abstractNumId w:val="109"/>
  </w:num>
  <w:num w:numId="35">
    <w:abstractNumId w:val="13"/>
  </w:num>
  <w:num w:numId="36">
    <w:abstractNumId w:val="94"/>
  </w:num>
  <w:num w:numId="37">
    <w:abstractNumId w:val="36"/>
  </w:num>
  <w:num w:numId="38">
    <w:abstractNumId w:val="92"/>
  </w:num>
  <w:num w:numId="39">
    <w:abstractNumId w:val="8"/>
  </w:num>
  <w:num w:numId="40">
    <w:abstractNumId w:val="67"/>
  </w:num>
  <w:num w:numId="41">
    <w:abstractNumId w:val="79"/>
  </w:num>
  <w:num w:numId="42">
    <w:abstractNumId w:val="37"/>
  </w:num>
  <w:num w:numId="43">
    <w:abstractNumId w:val="105"/>
  </w:num>
  <w:num w:numId="44">
    <w:abstractNumId w:val="6"/>
  </w:num>
  <w:num w:numId="45">
    <w:abstractNumId w:val="1"/>
  </w:num>
  <w:num w:numId="46">
    <w:abstractNumId w:val="47"/>
  </w:num>
  <w:num w:numId="47">
    <w:abstractNumId w:val="68"/>
  </w:num>
  <w:num w:numId="48">
    <w:abstractNumId w:val="49"/>
  </w:num>
  <w:num w:numId="49">
    <w:abstractNumId w:val="100"/>
  </w:num>
  <w:num w:numId="50">
    <w:abstractNumId w:val="18"/>
  </w:num>
  <w:num w:numId="51">
    <w:abstractNumId w:val="75"/>
  </w:num>
  <w:num w:numId="52">
    <w:abstractNumId w:val="71"/>
  </w:num>
  <w:num w:numId="53">
    <w:abstractNumId w:val="73"/>
  </w:num>
  <w:num w:numId="54">
    <w:abstractNumId w:val="9"/>
  </w:num>
  <w:num w:numId="55">
    <w:abstractNumId w:val="78"/>
  </w:num>
  <w:num w:numId="56">
    <w:abstractNumId w:val="22"/>
  </w:num>
  <w:num w:numId="57">
    <w:abstractNumId w:val="70"/>
  </w:num>
  <w:num w:numId="58">
    <w:abstractNumId w:val="10"/>
  </w:num>
  <w:num w:numId="59">
    <w:abstractNumId w:val="110"/>
  </w:num>
  <w:num w:numId="60">
    <w:abstractNumId w:val="39"/>
  </w:num>
  <w:num w:numId="61">
    <w:abstractNumId w:val="0"/>
  </w:num>
  <w:num w:numId="62">
    <w:abstractNumId w:val="103"/>
  </w:num>
  <w:num w:numId="63">
    <w:abstractNumId w:val="30"/>
  </w:num>
  <w:num w:numId="64">
    <w:abstractNumId w:val="97"/>
  </w:num>
  <w:num w:numId="65">
    <w:abstractNumId w:val="17"/>
  </w:num>
  <w:num w:numId="66">
    <w:abstractNumId w:val="32"/>
  </w:num>
  <w:num w:numId="67">
    <w:abstractNumId w:val="86"/>
  </w:num>
  <w:num w:numId="68">
    <w:abstractNumId w:val="64"/>
  </w:num>
  <w:num w:numId="69">
    <w:abstractNumId w:val="42"/>
  </w:num>
  <w:num w:numId="70">
    <w:abstractNumId w:val="98"/>
  </w:num>
  <w:num w:numId="71">
    <w:abstractNumId w:val="60"/>
  </w:num>
  <w:num w:numId="72">
    <w:abstractNumId w:val="62"/>
  </w:num>
  <w:num w:numId="73">
    <w:abstractNumId w:val="72"/>
  </w:num>
  <w:num w:numId="74">
    <w:abstractNumId w:val="114"/>
  </w:num>
  <w:num w:numId="75">
    <w:abstractNumId w:val="91"/>
  </w:num>
  <w:num w:numId="76">
    <w:abstractNumId w:val="16"/>
  </w:num>
  <w:num w:numId="77">
    <w:abstractNumId w:val="14"/>
  </w:num>
  <w:num w:numId="78">
    <w:abstractNumId w:val="83"/>
  </w:num>
  <w:num w:numId="79">
    <w:abstractNumId w:val="63"/>
  </w:num>
  <w:num w:numId="80">
    <w:abstractNumId w:val="35"/>
  </w:num>
  <w:num w:numId="81">
    <w:abstractNumId w:val="50"/>
  </w:num>
  <w:num w:numId="82">
    <w:abstractNumId w:val="59"/>
  </w:num>
  <w:num w:numId="83">
    <w:abstractNumId w:val="82"/>
  </w:num>
  <w:num w:numId="84">
    <w:abstractNumId w:val="107"/>
  </w:num>
  <w:num w:numId="85">
    <w:abstractNumId w:val="65"/>
  </w:num>
  <w:num w:numId="86">
    <w:abstractNumId w:val="104"/>
  </w:num>
  <w:num w:numId="87">
    <w:abstractNumId w:val="21"/>
  </w:num>
  <w:num w:numId="88">
    <w:abstractNumId w:val="26"/>
  </w:num>
  <w:num w:numId="89">
    <w:abstractNumId w:val="93"/>
  </w:num>
  <w:num w:numId="90">
    <w:abstractNumId w:val="29"/>
  </w:num>
  <w:num w:numId="91">
    <w:abstractNumId w:val="85"/>
  </w:num>
  <w:num w:numId="92">
    <w:abstractNumId w:val="40"/>
  </w:num>
  <w:num w:numId="93">
    <w:abstractNumId w:val="23"/>
  </w:num>
  <w:num w:numId="94">
    <w:abstractNumId w:val="46"/>
  </w:num>
  <w:num w:numId="95">
    <w:abstractNumId w:val="84"/>
  </w:num>
  <w:num w:numId="96">
    <w:abstractNumId w:val="45"/>
  </w:num>
  <w:num w:numId="97">
    <w:abstractNumId w:val="27"/>
  </w:num>
  <w:num w:numId="98">
    <w:abstractNumId w:val="11"/>
  </w:num>
  <w:num w:numId="99">
    <w:abstractNumId w:val="112"/>
  </w:num>
  <w:num w:numId="100">
    <w:abstractNumId w:val="20"/>
  </w:num>
  <w:num w:numId="101">
    <w:abstractNumId w:val="5"/>
  </w:num>
  <w:num w:numId="102">
    <w:abstractNumId w:val="19"/>
  </w:num>
  <w:num w:numId="103">
    <w:abstractNumId w:val="53"/>
  </w:num>
  <w:num w:numId="104">
    <w:abstractNumId w:val="81"/>
  </w:num>
  <w:num w:numId="105">
    <w:abstractNumId w:val="33"/>
  </w:num>
  <w:num w:numId="106">
    <w:abstractNumId w:val="77"/>
  </w:num>
  <w:num w:numId="107">
    <w:abstractNumId w:val="24"/>
  </w:num>
  <w:num w:numId="108">
    <w:abstractNumId w:val="116"/>
  </w:num>
  <w:num w:numId="109">
    <w:abstractNumId w:val="108"/>
  </w:num>
  <w:num w:numId="110">
    <w:abstractNumId w:val="57"/>
  </w:num>
  <w:num w:numId="111">
    <w:abstractNumId w:val="87"/>
  </w:num>
  <w:num w:numId="112">
    <w:abstractNumId w:val="48"/>
  </w:num>
  <w:num w:numId="113">
    <w:abstractNumId w:val="88"/>
  </w:num>
  <w:num w:numId="114">
    <w:abstractNumId w:val="80"/>
  </w:num>
  <w:num w:numId="115">
    <w:abstractNumId w:val="101"/>
  </w:num>
  <w:num w:numId="116">
    <w:abstractNumId w:val="51"/>
  </w:num>
  <w:num w:numId="117">
    <w:abstractNumId w:val="1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45F"/>
    <w:rsid w:val="00000654"/>
    <w:rsid w:val="000008BD"/>
    <w:rsid w:val="00001AD4"/>
    <w:rsid w:val="00001CAB"/>
    <w:rsid w:val="00003D37"/>
    <w:rsid w:val="00005490"/>
    <w:rsid w:val="000056C6"/>
    <w:rsid w:val="00005C9F"/>
    <w:rsid w:val="000067FE"/>
    <w:rsid w:val="000100AE"/>
    <w:rsid w:val="0001092C"/>
    <w:rsid w:val="00010A88"/>
    <w:rsid w:val="00011163"/>
    <w:rsid w:val="00011994"/>
    <w:rsid w:val="000123D3"/>
    <w:rsid w:val="0001256C"/>
    <w:rsid w:val="0001265B"/>
    <w:rsid w:val="000130DC"/>
    <w:rsid w:val="000139FD"/>
    <w:rsid w:val="00014E7F"/>
    <w:rsid w:val="00014E8D"/>
    <w:rsid w:val="0001540B"/>
    <w:rsid w:val="00015C31"/>
    <w:rsid w:val="000166EC"/>
    <w:rsid w:val="00017237"/>
    <w:rsid w:val="000177D5"/>
    <w:rsid w:val="00017CC2"/>
    <w:rsid w:val="000215AC"/>
    <w:rsid w:val="00022DF9"/>
    <w:rsid w:val="000236DF"/>
    <w:rsid w:val="00023BC4"/>
    <w:rsid w:val="00023DF8"/>
    <w:rsid w:val="000243A4"/>
    <w:rsid w:val="0002496C"/>
    <w:rsid w:val="000256D2"/>
    <w:rsid w:val="00025732"/>
    <w:rsid w:val="00025E5D"/>
    <w:rsid w:val="00025F32"/>
    <w:rsid w:val="00026023"/>
    <w:rsid w:val="00026402"/>
    <w:rsid w:val="00026769"/>
    <w:rsid w:val="0002697A"/>
    <w:rsid w:val="000276C9"/>
    <w:rsid w:val="00027731"/>
    <w:rsid w:val="0002795A"/>
    <w:rsid w:val="00027F37"/>
    <w:rsid w:val="000302E8"/>
    <w:rsid w:val="00030EF1"/>
    <w:rsid w:val="000310C5"/>
    <w:rsid w:val="000313A5"/>
    <w:rsid w:val="00032C38"/>
    <w:rsid w:val="0003330B"/>
    <w:rsid w:val="00033CD3"/>
    <w:rsid w:val="0003420C"/>
    <w:rsid w:val="000362A9"/>
    <w:rsid w:val="00036AB8"/>
    <w:rsid w:val="00040CC2"/>
    <w:rsid w:val="00040CD1"/>
    <w:rsid w:val="00040F12"/>
    <w:rsid w:val="00041352"/>
    <w:rsid w:val="000413BA"/>
    <w:rsid w:val="00041AEF"/>
    <w:rsid w:val="000432F0"/>
    <w:rsid w:val="00043A4F"/>
    <w:rsid w:val="00043AD4"/>
    <w:rsid w:val="00043BA8"/>
    <w:rsid w:val="000510C6"/>
    <w:rsid w:val="00051458"/>
    <w:rsid w:val="00051580"/>
    <w:rsid w:val="00052938"/>
    <w:rsid w:val="0005334B"/>
    <w:rsid w:val="00053609"/>
    <w:rsid w:val="00053B04"/>
    <w:rsid w:val="00054A35"/>
    <w:rsid w:val="000555DC"/>
    <w:rsid w:val="000567A3"/>
    <w:rsid w:val="00056861"/>
    <w:rsid w:val="000569C2"/>
    <w:rsid w:val="00057957"/>
    <w:rsid w:val="00057A63"/>
    <w:rsid w:val="000604B6"/>
    <w:rsid w:val="00060A72"/>
    <w:rsid w:val="00060C5B"/>
    <w:rsid w:val="00060FFF"/>
    <w:rsid w:val="00061342"/>
    <w:rsid w:val="00061C9D"/>
    <w:rsid w:val="000625C0"/>
    <w:rsid w:val="00063BB7"/>
    <w:rsid w:val="0006654F"/>
    <w:rsid w:val="0007022F"/>
    <w:rsid w:val="0007402A"/>
    <w:rsid w:val="00075DFA"/>
    <w:rsid w:val="00077817"/>
    <w:rsid w:val="000810A4"/>
    <w:rsid w:val="000812B3"/>
    <w:rsid w:val="000815F9"/>
    <w:rsid w:val="00082DB8"/>
    <w:rsid w:val="00083482"/>
    <w:rsid w:val="00083D04"/>
    <w:rsid w:val="00084716"/>
    <w:rsid w:val="00084960"/>
    <w:rsid w:val="000857B5"/>
    <w:rsid w:val="00086BFC"/>
    <w:rsid w:val="0009013D"/>
    <w:rsid w:val="00090892"/>
    <w:rsid w:val="000928F1"/>
    <w:rsid w:val="00092916"/>
    <w:rsid w:val="00095099"/>
    <w:rsid w:val="000953A3"/>
    <w:rsid w:val="00095CB7"/>
    <w:rsid w:val="00096B81"/>
    <w:rsid w:val="00097039"/>
    <w:rsid w:val="000970BB"/>
    <w:rsid w:val="00097153"/>
    <w:rsid w:val="000974AF"/>
    <w:rsid w:val="000974DE"/>
    <w:rsid w:val="00097BD7"/>
    <w:rsid w:val="00097F65"/>
    <w:rsid w:val="000A02F3"/>
    <w:rsid w:val="000A0421"/>
    <w:rsid w:val="000A0FE1"/>
    <w:rsid w:val="000A1ACC"/>
    <w:rsid w:val="000A25A2"/>
    <w:rsid w:val="000A2FE8"/>
    <w:rsid w:val="000A3A52"/>
    <w:rsid w:val="000A3B97"/>
    <w:rsid w:val="000A3CC2"/>
    <w:rsid w:val="000A433A"/>
    <w:rsid w:val="000A4E6B"/>
    <w:rsid w:val="000A60FA"/>
    <w:rsid w:val="000A6608"/>
    <w:rsid w:val="000A6DE2"/>
    <w:rsid w:val="000B15D4"/>
    <w:rsid w:val="000B3ABC"/>
    <w:rsid w:val="000B3B65"/>
    <w:rsid w:val="000B6B9D"/>
    <w:rsid w:val="000B7C70"/>
    <w:rsid w:val="000B7F45"/>
    <w:rsid w:val="000C0483"/>
    <w:rsid w:val="000C0546"/>
    <w:rsid w:val="000C1011"/>
    <w:rsid w:val="000C32A4"/>
    <w:rsid w:val="000C38F7"/>
    <w:rsid w:val="000C3F0B"/>
    <w:rsid w:val="000C4210"/>
    <w:rsid w:val="000C5884"/>
    <w:rsid w:val="000C5898"/>
    <w:rsid w:val="000C645D"/>
    <w:rsid w:val="000C690C"/>
    <w:rsid w:val="000C6D5D"/>
    <w:rsid w:val="000C7BEB"/>
    <w:rsid w:val="000D1DC9"/>
    <w:rsid w:val="000D1E6E"/>
    <w:rsid w:val="000D2B7B"/>
    <w:rsid w:val="000D6A65"/>
    <w:rsid w:val="000D75FA"/>
    <w:rsid w:val="000D7847"/>
    <w:rsid w:val="000E0384"/>
    <w:rsid w:val="000E2929"/>
    <w:rsid w:val="000E3748"/>
    <w:rsid w:val="000E4D5F"/>
    <w:rsid w:val="000E547E"/>
    <w:rsid w:val="000E6846"/>
    <w:rsid w:val="000E7BD1"/>
    <w:rsid w:val="000F1213"/>
    <w:rsid w:val="000F1465"/>
    <w:rsid w:val="000F1C7E"/>
    <w:rsid w:val="000F2461"/>
    <w:rsid w:val="000F314A"/>
    <w:rsid w:val="000F3C83"/>
    <w:rsid w:val="000F4585"/>
    <w:rsid w:val="000F50E4"/>
    <w:rsid w:val="000F5566"/>
    <w:rsid w:val="000F5FFE"/>
    <w:rsid w:val="000F7034"/>
    <w:rsid w:val="000F73B8"/>
    <w:rsid w:val="000F7E05"/>
    <w:rsid w:val="001001B3"/>
    <w:rsid w:val="00100E54"/>
    <w:rsid w:val="0010107F"/>
    <w:rsid w:val="00101BC1"/>
    <w:rsid w:val="00102714"/>
    <w:rsid w:val="00102986"/>
    <w:rsid w:val="00102CD3"/>
    <w:rsid w:val="00103493"/>
    <w:rsid w:val="00104C89"/>
    <w:rsid w:val="00105392"/>
    <w:rsid w:val="00107CA7"/>
    <w:rsid w:val="00110030"/>
    <w:rsid w:val="001100D8"/>
    <w:rsid w:val="00110FF2"/>
    <w:rsid w:val="00112D8B"/>
    <w:rsid w:val="001139F8"/>
    <w:rsid w:val="00113C17"/>
    <w:rsid w:val="00113C92"/>
    <w:rsid w:val="0011470D"/>
    <w:rsid w:val="00115A83"/>
    <w:rsid w:val="00116E4A"/>
    <w:rsid w:val="001173D5"/>
    <w:rsid w:val="00117F77"/>
    <w:rsid w:val="00120465"/>
    <w:rsid w:val="001217A4"/>
    <w:rsid w:val="00121902"/>
    <w:rsid w:val="00121D4B"/>
    <w:rsid w:val="0012250D"/>
    <w:rsid w:val="00122D24"/>
    <w:rsid w:val="00123A27"/>
    <w:rsid w:val="00123E76"/>
    <w:rsid w:val="00124BB4"/>
    <w:rsid w:val="00124D71"/>
    <w:rsid w:val="001255CC"/>
    <w:rsid w:val="00125F10"/>
    <w:rsid w:val="0013021C"/>
    <w:rsid w:val="00130500"/>
    <w:rsid w:val="0013075F"/>
    <w:rsid w:val="00131595"/>
    <w:rsid w:val="00131A95"/>
    <w:rsid w:val="00132A92"/>
    <w:rsid w:val="00132CED"/>
    <w:rsid w:val="00132DBA"/>
    <w:rsid w:val="00136917"/>
    <w:rsid w:val="00136A32"/>
    <w:rsid w:val="00137166"/>
    <w:rsid w:val="00137D96"/>
    <w:rsid w:val="001407F6"/>
    <w:rsid w:val="001411E9"/>
    <w:rsid w:val="00141806"/>
    <w:rsid w:val="00142171"/>
    <w:rsid w:val="00142302"/>
    <w:rsid w:val="00147974"/>
    <w:rsid w:val="00147D1C"/>
    <w:rsid w:val="0015077D"/>
    <w:rsid w:val="00151CFE"/>
    <w:rsid w:val="00152FC9"/>
    <w:rsid w:val="0015476E"/>
    <w:rsid w:val="001548D6"/>
    <w:rsid w:val="00154DA9"/>
    <w:rsid w:val="00155203"/>
    <w:rsid w:val="001562E5"/>
    <w:rsid w:val="001573C3"/>
    <w:rsid w:val="001606F8"/>
    <w:rsid w:val="00160E24"/>
    <w:rsid w:val="00161590"/>
    <w:rsid w:val="0016181D"/>
    <w:rsid w:val="0016386E"/>
    <w:rsid w:val="00163C9D"/>
    <w:rsid w:val="00163CD9"/>
    <w:rsid w:val="00163E66"/>
    <w:rsid w:val="001640AD"/>
    <w:rsid w:val="001644C4"/>
    <w:rsid w:val="00164665"/>
    <w:rsid w:val="00164829"/>
    <w:rsid w:val="00165D22"/>
    <w:rsid w:val="00165D8B"/>
    <w:rsid w:val="00166DB6"/>
    <w:rsid w:val="00167EA2"/>
    <w:rsid w:val="00170265"/>
    <w:rsid w:val="00170820"/>
    <w:rsid w:val="001717DB"/>
    <w:rsid w:val="00172BA8"/>
    <w:rsid w:val="00173E0F"/>
    <w:rsid w:val="00174409"/>
    <w:rsid w:val="00174896"/>
    <w:rsid w:val="00175171"/>
    <w:rsid w:val="00177720"/>
    <w:rsid w:val="00180C3D"/>
    <w:rsid w:val="00180E1D"/>
    <w:rsid w:val="001817D0"/>
    <w:rsid w:val="00182B49"/>
    <w:rsid w:val="00183B72"/>
    <w:rsid w:val="00183F27"/>
    <w:rsid w:val="00184F63"/>
    <w:rsid w:val="0018581D"/>
    <w:rsid w:val="00185B79"/>
    <w:rsid w:val="001868B1"/>
    <w:rsid w:val="001919CA"/>
    <w:rsid w:val="001936E1"/>
    <w:rsid w:val="00193C4E"/>
    <w:rsid w:val="00194C55"/>
    <w:rsid w:val="00196302"/>
    <w:rsid w:val="00196BA1"/>
    <w:rsid w:val="00197169"/>
    <w:rsid w:val="001976A0"/>
    <w:rsid w:val="00197954"/>
    <w:rsid w:val="001A0F87"/>
    <w:rsid w:val="001A19A3"/>
    <w:rsid w:val="001A1EBC"/>
    <w:rsid w:val="001A27B8"/>
    <w:rsid w:val="001A28D1"/>
    <w:rsid w:val="001A2AFB"/>
    <w:rsid w:val="001A2B7C"/>
    <w:rsid w:val="001A3477"/>
    <w:rsid w:val="001A4574"/>
    <w:rsid w:val="001A4738"/>
    <w:rsid w:val="001A4E0E"/>
    <w:rsid w:val="001A54B4"/>
    <w:rsid w:val="001A71C2"/>
    <w:rsid w:val="001B0E74"/>
    <w:rsid w:val="001B1290"/>
    <w:rsid w:val="001B39BD"/>
    <w:rsid w:val="001B4A5D"/>
    <w:rsid w:val="001B511A"/>
    <w:rsid w:val="001B6FA6"/>
    <w:rsid w:val="001B7363"/>
    <w:rsid w:val="001C00E9"/>
    <w:rsid w:val="001C0225"/>
    <w:rsid w:val="001C4813"/>
    <w:rsid w:val="001C4993"/>
    <w:rsid w:val="001C4ACE"/>
    <w:rsid w:val="001C5AE8"/>
    <w:rsid w:val="001C675F"/>
    <w:rsid w:val="001C6CD2"/>
    <w:rsid w:val="001C7186"/>
    <w:rsid w:val="001D11DD"/>
    <w:rsid w:val="001D1310"/>
    <w:rsid w:val="001D1334"/>
    <w:rsid w:val="001D14F1"/>
    <w:rsid w:val="001D1AE7"/>
    <w:rsid w:val="001D2829"/>
    <w:rsid w:val="001D2F65"/>
    <w:rsid w:val="001D358D"/>
    <w:rsid w:val="001D4193"/>
    <w:rsid w:val="001D5044"/>
    <w:rsid w:val="001D520A"/>
    <w:rsid w:val="001D6154"/>
    <w:rsid w:val="001D6A83"/>
    <w:rsid w:val="001D6FF3"/>
    <w:rsid w:val="001D75C4"/>
    <w:rsid w:val="001D7807"/>
    <w:rsid w:val="001E0CF5"/>
    <w:rsid w:val="001E197C"/>
    <w:rsid w:val="001E2B52"/>
    <w:rsid w:val="001E2EF5"/>
    <w:rsid w:val="001E374E"/>
    <w:rsid w:val="001E3BC6"/>
    <w:rsid w:val="001E3EC5"/>
    <w:rsid w:val="001E534C"/>
    <w:rsid w:val="001E5EB7"/>
    <w:rsid w:val="001E7BFB"/>
    <w:rsid w:val="001E7DD1"/>
    <w:rsid w:val="001F0EBB"/>
    <w:rsid w:val="001F1222"/>
    <w:rsid w:val="001F1C3E"/>
    <w:rsid w:val="001F2691"/>
    <w:rsid w:val="001F2759"/>
    <w:rsid w:val="001F2793"/>
    <w:rsid w:val="001F2E50"/>
    <w:rsid w:val="001F467F"/>
    <w:rsid w:val="001F498D"/>
    <w:rsid w:val="001F4C40"/>
    <w:rsid w:val="001F4F9E"/>
    <w:rsid w:val="001F6978"/>
    <w:rsid w:val="001F7C5B"/>
    <w:rsid w:val="0020028B"/>
    <w:rsid w:val="0020033E"/>
    <w:rsid w:val="00201828"/>
    <w:rsid w:val="00201AF6"/>
    <w:rsid w:val="00201C97"/>
    <w:rsid w:val="002021D5"/>
    <w:rsid w:val="002022C9"/>
    <w:rsid w:val="0020241B"/>
    <w:rsid w:val="00202916"/>
    <w:rsid w:val="00203D44"/>
    <w:rsid w:val="00204823"/>
    <w:rsid w:val="00204FE9"/>
    <w:rsid w:val="002056AF"/>
    <w:rsid w:val="002059DE"/>
    <w:rsid w:val="002070A0"/>
    <w:rsid w:val="00207F68"/>
    <w:rsid w:val="00210912"/>
    <w:rsid w:val="002110BB"/>
    <w:rsid w:val="00212458"/>
    <w:rsid w:val="002126A4"/>
    <w:rsid w:val="00212BA1"/>
    <w:rsid w:val="00215F57"/>
    <w:rsid w:val="002178B4"/>
    <w:rsid w:val="00220447"/>
    <w:rsid w:val="00220778"/>
    <w:rsid w:val="0022129F"/>
    <w:rsid w:val="002213F5"/>
    <w:rsid w:val="00221D4F"/>
    <w:rsid w:val="0022219C"/>
    <w:rsid w:val="002222A6"/>
    <w:rsid w:val="00222358"/>
    <w:rsid w:val="0022276C"/>
    <w:rsid w:val="00224021"/>
    <w:rsid w:val="002242CF"/>
    <w:rsid w:val="002243C6"/>
    <w:rsid w:val="00227E37"/>
    <w:rsid w:val="00230BBF"/>
    <w:rsid w:val="00232AA0"/>
    <w:rsid w:val="00232C9C"/>
    <w:rsid w:val="00233368"/>
    <w:rsid w:val="0023430D"/>
    <w:rsid w:val="00234D84"/>
    <w:rsid w:val="0023551D"/>
    <w:rsid w:val="00237ACB"/>
    <w:rsid w:val="00237B0F"/>
    <w:rsid w:val="00240A92"/>
    <w:rsid w:val="00240DD0"/>
    <w:rsid w:val="00240F1D"/>
    <w:rsid w:val="00241B97"/>
    <w:rsid w:val="0024211D"/>
    <w:rsid w:val="0024280C"/>
    <w:rsid w:val="00242B5E"/>
    <w:rsid w:val="00244129"/>
    <w:rsid w:val="002442DE"/>
    <w:rsid w:val="00245040"/>
    <w:rsid w:val="002456E1"/>
    <w:rsid w:val="002460C0"/>
    <w:rsid w:val="00246CEC"/>
    <w:rsid w:val="002518A2"/>
    <w:rsid w:val="002520F5"/>
    <w:rsid w:val="00252B5E"/>
    <w:rsid w:val="002534C8"/>
    <w:rsid w:val="0025352E"/>
    <w:rsid w:val="00253715"/>
    <w:rsid w:val="00254013"/>
    <w:rsid w:val="00254C7F"/>
    <w:rsid w:val="00254EDA"/>
    <w:rsid w:val="0025500F"/>
    <w:rsid w:val="0025698A"/>
    <w:rsid w:val="00256C0B"/>
    <w:rsid w:val="00257C18"/>
    <w:rsid w:val="00257F13"/>
    <w:rsid w:val="00260346"/>
    <w:rsid w:val="00260B0A"/>
    <w:rsid w:val="0026146F"/>
    <w:rsid w:val="00263B99"/>
    <w:rsid w:val="0026456B"/>
    <w:rsid w:val="002659A0"/>
    <w:rsid w:val="00266D97"/>
    <w:rsid w:val="00267C67"/>
    <w:rsid w:val="00267D22"/>
    <w:rsid w:val="00270B4B"/>
    <w:rsid w:val="002717F5"/>
    <w:rsid w:val="0027306E"/>
    <w:rsid w:val="00274B7F"/>
    <w:rsid w:val="00275E23"/>
    <w:rsid w:val="002760D2"/>
    <w:rsid w:val="00276C5F"/>
    <w:rsid w:val="002809E4"/>
    <w:rsid w:val="002829E2"/>
    <w:rsid w:val="00282BD7"/>
    <w:rsid w:val="002834A8"/>
    <w:rsid w:val="0028364C"/>
    <w:rsid w:val="002856D9"/>
    <w:rsid w:val="002872F8"/>
    <w:rsid w:val="0028787F"/>
    <w:rsid w:val="00287BA3"/>
    <w:rsid w:val="00287D26"/>
    <w:rsid w:val="0029023C"/>
    <w:rsid w:val="002902C9"/>
    <w:rsid w:val="00290537"/>
    <w:rsid w:val="002908E7"/>
    <w:rsid w:val="00291D4D"/>
    <w:rsid w:val="00292753"/>
    <w:rsid w:val="002928F3"/>
    <w:rsid w:val="00293207"/>
    <w:rsid w:val="00293A08"/>
    <w:rsid w:val="00293C3E"/>
    <w:rsid w:val="0029567C"/>
    <w:rsid w:val="00295D02"/>
    <w:rsid w:val="0029606B"/>
    <w:rsid w:val="00296BCC"/>
    <w:rsid w:val="002976D4"/>
    <w:rsid w:val="002978BF"/>
    <w:rsid w:val="00297B44"/>
    <w:rsid w:val="002A142A"/>
    <w:rsid w:val="002A142F"/>
    <w:rsid w:val="002A2030"/>
    <w:rsid w:val="002A2978"/>
    <w:rsid w:val="002A53F1"/>
    <w:rsid w:val="002A591C"/>
    <w:rsid w:val="002A5D67"/>
    <w:rsid w:val="002A5DFD"/>
    <w:rsid w:val="002A678D"/>
    <w:rsid w:val="002A6A48"/>
    <w:rsid w:val="002A6EF6"/>
    <w:rsid w:val="002A75E5"/>
    <w:rsid w:val="002A7CB5"/>
    <w:rsid w:val="002B1297"/>
    <w:rsid w:val="002B2459"/>
    <w:rsid w:val="002B2BE8"/>
    <w:rsid w:val="002B35ED"/>
    <w:rsid w:val="002B377F"/>
    <w:rsid w:val="002B42D9"/>
    <w:rsid w:val="002B4D28"/>
    <w:rsid w:val="002B58AB"/>
    <w:rsid w:val="002B5F21"/>
    <w:rsid w:val="002B627D"/>
    <w:rsid w:val="002B6609"/>
    <w:rsid w:val="002B6C59"/>
    <w:rsid w:val="002B761D"/>
    <w:rsid w:val="002C033B"/>
    <w:rsid w:val="002C216C"/>
    <w:rsid w:val="002C27F8"/>
    <w:rsid w:val="002C29B1"/>
    <w:rsid w:val="002C4DA5"/>
    <w:rsid w:val="002C5C9F"/>
    <w:rsid w:val="002C7255"/>
    <w:rsid w:val="002C7790"/>
    <w:rsid w:val="002D05C6"/>
    <w:rsid w:val="002D0DE1"/>
    <w:rsid w:val="002D5385"/>
    <w:rsid w:val="002D553C"/>
    <w:rsid w:val="002D568C"/>
    <w:rsid w:val="002D5FF7"/>
    <w:rsid w:val="002D6105"/>
    <w:rsid w:val="002D6818"/>
    <w:rsid w:val="002D74C0"/>
    <w:rsid w:val="002E0AF9"/>
    <w:rsid w:val="002E16E6"/>
    <w:rsid w:val="002E26AA"/>
    <w:rsid w:val="002E4226"/>
    <w:rsid w:val="002E47A8"/>
    <w:rsid w:val="002E4D6A"/>
    <w:rsid w:val="002E53F6"/>
    <w:rsid w:val="002E54D2"/>
    <w:rsid w:val="002E5501"/>
    <w:rsid w:val="002E5579"/>
    <w:rsid w:val="002E55FD"/>
    <w:rsid w:val="002E5A92"/>
    <w:rsid w:val="002E6D08"/>
    <w:rsid w:val="002E7270"/>
    <w:rsid w:val="002E730B"/>
    <w:rsid w:val="002E7E5B"/>
    <w:rsid w:val="002F0557"/>
    <w:rsid w:val="002F215C"/>
    <w:rsid w:val="002F2BC7"/>
    <w:rsid w:val="002F3E4F"/>
    <w:rsid w:val="002F3E7F"/>
    <w:rsid w:val="002F4A39"/>
    <w:rsid w:val="002F4A3B"/>
    <w:rsid w:val="002F5038"/>
    <w:rsid w:val="002F545B"/>
    <w:rsid w:val="002F5942"/>
    <w:rsid w:val="002F5A98"/>
    <w:rsid w:val="002F6B2D"/>
    <w:rsid w:val="002F6C23"/>
    <w:rsid w:val="002F7C25"/>
    <w:rsid w:val="003003B8"/>
    <w:rsid w:val="00300478"/>
    <w:rsid w:val="003018CF"/>
    <w:rsid w:val="003018D6"/>
    <w:rsid w:val="00302702"/>
    <w:rsid w:val="00302E9B"/>
    <w:rsid w:val="00302F94"/>
    <w:rsid w:val="00304590"/>
    <w:rsid w:val="00305A06"/>
    <w:rsid w:val="003061AE"/>
    <w:rsid w:val="00306F92"/>
    <w:rsid w:val="00314BBF"/>
    <w:rsid w:val="003158D2"/>
    <w:rsid w:val="00316652"/>
    <w:rsid w:val="00316A14"/>
    <w:rsid w:val="00320162"/>
    <w:rsid w:val="00320F14"/>
    <w:rsid w:val="0032190B"/>
    <w:rsid w:val="0032206F"/>
    <w:rsid w:val="0032274E"/>
    <w:rsid w:val="00323947"/>
    <w:rsid w:val="00324597"/>
    <w:rsid w:val="003253AD"/>
    <w:rsid w:val="0032583B"/>
    <w:rsid w:val="00325C0A"/>
    <w:rsid w:val="0032709C"/>
    <w:rsid w:val="00327128"/>
    <w:rsid w:val="00327C97"/>
    <w:rsid w:val="00330875"/>
    <w:rsid w:val="00331E6A"/>
    <w:rsid w:val="00332B6D"/>
    <w:rsid w:val="00333187"/>
    <w:rsid w:val="00333386"/>
    <w:rsid w:val="00334410"/>
    <w:rsid w:val="00334643"/>
    <w:rsid w:val="00334C5F"/>
    <w:rsid w:val="00335378"/>
    <w:rsid w:val="00335A41"/>
    <w:rsid w:val="0033621A"/>
    <w:rsid w:val="00336359"/>
    <w:rsid w:val="003363DE"/>
    <w:rsid w:val="00337602"/>
    <w:rsid w:val="003403B1"/>
    <w:rsid w:val="00342E99"/>
    <w:rsid w:val="003431B6"/>
    <w:rsid w:val="003465A3"/>
    <w:rsid w:val="003465B3"/>
    <w:rsid w:val="003471F1"/>
    <w:rsid w:val="00347684"/>
    <w:rsid w:val="00347D02"/>
    <w:rsid w:val="003510D8"/>
    <w:rsid w:val="0035118E"/>
    <w:rsid w:val="00351A62"/>
    <w:rsid w:val="0035226F"/>
    <w:rsid w:val="0035336B"/>
    <w:rsid w:val="0035420B"/>
    <w:rsid w:val="003561A5"/>
    <w:rsid w:val="00356FF5"/>
    <w:rsid w:val="003571E8"/>
    <w:rsid w:val="0035723D"/>
    <w:rsid w:val="00360304"/>
    <w:rsid w:val="00361FAD"/>
    <w:rsid w:val="00363548"/>
    <w:rsid w:val="00364709"/>
    <w:rsid w:val="0036486D"/>
    <w:rsid w:val="00365BA7"/>
    <w:rsid w:val="0036653C"/>
    <w:rsid w:val="0036688A"/>
    <w:rsid w:val="00367026"/>
    <w:rsid w:val="00367039"/>
    <w:rsid w:val="00367EE8"/>
    <w:rsid w:val="00370EE8"/>
    <w:rsid w:val="0037108B"/>
    <w:rsid w:val="0037147A"/>
    <w:rsid w:val="003723E8"/>
    <w:rsid w:val="00372AAF"/>
    <w:rsid w:val="0037335A"/>
    <w:rsid w:val="00373B46"/>
    <w:rsid w:val="00373D79"/>
    <w:rsid w:val="00373E6F"/>
    <w:rsid w:val="00374137"/>
    <w:rsid w:val="00374715"/>
    <w:rsid w:val="003749FE"/>
    <w:rsid w:val="00375208"/>
    <w:rsid w:val="003752BC"/>
    <w:rsid w:val="00375BB7"/>
    <w:rsid w:val="0037603D"/>
    <w:rsid w:val="00376FC1"/>
    <w:rsid w:val="00377076"/>
    <w:rsid w:val="003770B7"/>
    <w:rsid w:val="003803BF"/>
    <w:rsid w:val="0038172B"/>
    <w:rsid w:val="003847DE"/>
    <w:rsid w:val="00384E0F"/>
    <w:rsid w:val="0038558B"/>
    <w:rsid w:val="00385A59"/>
    <w:rsid w:val="00385B21"/>
    <w:rsid w:val="00386EC5"/>
    <w:rsid w:val="00387DBD"/>
    <w:rsid w:val="0039031D"/>
    <w:rsid w:val="003908DC"/>
    <w:rsid w:val="00390B87"/>
    <w:rsid w:val="003913B7"/>
    <w:rsid w:val="003925DF"/>
    <w:rsid w:val="00392F63"/>
    <w:rsid w:val="00393770"/>
    <w:rsid w:val="00395CD5"/>
    <w:rsid w:val="003960EE"/>
    <w:rsid w:val="00396483"/>
    <w:rsid w:val="00396910"/>
    <w:rsid w:val="00397369"/>
    <w:rsid w:val="00397B1C"/>
    <w:rsid w:val="003A050A"/>
    <w:rsid w:val="003A244F"/>
    <w:rsid w:val="003A35A8"/>
    <w:rsid w:val="003A4071"/>
    <w:rsid w:val="003A676B"/>
    <w:rsid w:val="003A6EC1"/>
    <w:rsid w:val="003B0023"/>
    <w:rsid w:val="003B12B2"/>
    <w:rsid w:val="003B228B"/>
    <w:rsid w:val="003B265E"/>
    <w:rsid w:val="003B2C21"/>
    <w:rsid w:val="003B3454"/>
    <w:rsid w:val="003B36D5"/>
    <w:rsid w:val="003B3928"/>
    <w:rsid w:val="003B64A0"/>
    <w:rsid w:val="003B65C1"/>
    <w:rsid w:val="003C01DC"/>
    <w:rsid w:val="003C0750"/>
    <w:rsid w:val="003C1543"/>
    <w:rsid w:val="003C18E5"/>
    <w:rsid w:val="003C342C"/>
    <w:rsid w:val="003C38E3"/>
    <w:rsid w:val="003C418C"/>
    <w:rsid w:val="003C438F"/>
    <w:rsid w:val="003C66F8"/>
    <w:rsid w:val="003C7C67"/>
    <w:rsid w:val="003D0276"/>
    <w:rsid w:val="003D03CC"/>
    <w:rsid w:val="003D05A0"/>
    <w:rsid w:val="003D1CBB"/>
    <w:rsid w:val="003D1F18"/>
    <w:rsid w:val="003D32D8"/>
    <w:rsid w:val="003D5B54"/>
    <w:rsid w:val="003D6165"/>
    <w:rsid w:val="003D637B"/>
    <w:rsid w:val="003D7D2D"/>
    <w:rsid w:val="003E22F1"/>
    <w:rsid w:val="003E361C"/>
    <w:rsid w:val="003E4BB0"/>
    <w:rsid w:val="003E61AD"/>
    <w:rsid w:val="003F000E"/>
    <w:rsid w:val="003F02C1"/>
    <w:rsid w:val="003F0EB9"/>
    <w:rsid w:val="003F1285"/>
    <w:rsid w:val="003F1CD4"/>
    <w:rsid w:val="003F1FD4"/>
    <w:rsid w:val="003F27F9"/>
    <w:rsid w:val="003F2B6D"/>
    <w:rsid w:val="003F45E6"/>
    <w:rsid w:val="003F6444"/>
    <w:rsid w:val="003F6F36"/>
    <w:rsid w:val="00400813"/>
    <w:rsid w:val="00400ABB"/>
    <w:rsid w:val="00400EED"/>
    <w:rsid w:val="00401133"/>
    <w:rsid w:val="004028BA"/>
    <w:rsid w:val="00402A9B"/>
    <w:rsid w:val="00403A15"/>
    <w:rsid w:val="00403D67"/>
    <w:rsid w:val="00404D3A"/>
    <w:rsid w:val="0040557C"/>
    <w:rsid w:val="004055DF"/>
    <w:rsid w:val="00405674"/>
    <w:rsid w:val="00407371"/>
    <w:rsid w:val="004079BB"/>
    <w:rsid w:val="0041021F"/>
    <w:rsid w:val="004107A6"/>
    <w:rsid w:val="00411FCB"/>
    <w:rsid w:val="00412017"/>
    <w:rsid w:val="00413964"/>
    <w:rsid w:val="004146F0"/>
    <w:rsid w:val="00417D9E"/>
    <w:rsid w:val="00417ECA"/>
    <w:rsid w:val="00417F5E"/>
    <w:rsid w:val="0042005B"/>
    <w:rsid w:val="00420294"/>
    <w:rsid w:val="0042041E"/>
    <w:rsid w:val="00421CED"/>
    <w:rsid w:val="00422487"/>
    <w:rsid w:val="004224D1"/>
    <w:rsid w:val="004235E5"/>
    <w:rsid w:val="00423C77"/>
    <w:rsid w:val="004246B1"/>
    <w:rsid w:val="0042615E"/>
    <w:rsid w:val="004300EF"/>
    <w:rsid w:val="00430427"/>
    <w:rsid w:val="0043045F"/>
    <w:rsid w:val="00432B25"/>
    <w:rsid w:val="004336C9"/>
    <w:rsid w:val="0043470E"/>
    <w:rsid w:val="004348BB"/>
    <w:rsid w:val="0043569A"/>
    <w:rsid w:val="00435EB4"/>
    <w:rsid w:val="0044013D"/>
    <w:rsid w:val="004406EE"/>
    <w:rsid w:val="0044180D"/>
    <w:rsid w:val="004434E8"/>
    <w:rsid w:val="00443871"/>
    <w:rsid w:val="00444371"/>
    <w:rsid w:val="004448F5"/>
    <w:rsid w:val="00444F04"/>
    <w:rsid w:val="00445424"/>
    <w:rsid w:val="004459C8"/>
    <w:rsid w:val="004507B0"/>
    <w:rsid w:val="00450818"/>
    <w:rsid w:val="00450B8C"/>
    <w:rsid w:val="004514EC"/>
    <w:rsid w:val="00452049"/>
    <w:rsid w:val="00453868"/>
    <w:rsid w:val="004544CE"/>
    <w:rsid w:val="004550A3"/>
    <w:rsid w:val="004551F4"/>
    <w:rsid w:val="0045530E"/>
    <w:rsid w:val="0045532C"/>
    <w:rsid w:val="00456C82"/>
    <w:rsid w:val="00456D00"/>
    <w:rsid w:val="00457086"/>
    <w:rsid w:val="00460781"/>
    <w:rsid w:val="004615C2"/>
    <w:rsid w:val="0046170C"/>
    <w:rsid w:val="00462484"/>
    <w:rsid w:val="00462EF6"/>
    <w:rsid w:val="00462F9A"/>
    <w:rsid w:val="0046389A"/>
    <w:rsid w:val="00463BCD"/>
    <w:rsid w:val="00464707"/>
    <w:rsid w:val="00464BB6"/>
    <w:rsid w:val="00465943"/>
    <w:rsid w:val="004677DF"/>
    <w:rsid w:val="00467B46"/>
    <w:rsid w:val="00467C18"/>
    <w:rsid w:val="00470C33"/>
    <w:rsid w:val="004711A1"/>
    <w:rsid w:val="004713F5"/>
    <w:rsid w:val="00472A90"/>
    <w:rsid w:val="00472C9E"/>
    <w:rsid w:val="00473C46"/>
    <w:rsid w:val="0047439F"/>
    <w:rsid w:val="0047459E"/>
    <w:rsid w:val="00474C39"/>
    <w:rsid w:val="00477012"/>
    <w:rsid w:val="004820DE"/>
    <w:rsid w:val="004849E1"/>
    <w:rsid w:val="00485B40"/>
    <w:rsid w:val="00486408"/>
    <w:rsid w:val="004879BD"/>
    <w:rsid w:val="00490BDC"/>
    <w:rsid w:val="00492BB8"/>
    <w:rsid w:val="00492C2C"/>
    <w:rsid w:val="00493D08"/>
    <w:rsid w:val="004949CE"/>
    <w:rsid w:val="00496157"/>
    <w:rsid w:val="00497EF3"/>
    <w:rsid w:val="004A08FF"/>
    <w:rsid w:val="004A095C"/>
    <w:rsid w:val="004A160A"/>
    <w:rsid w:val="004A28B9"/>
    <w:rsid w:val="004A2E44"/>
    <w:rsid w:val="004A40DC"/>
    <w:rsid w:val="004A501E"/>
    <w:rsid w:val="004A5CB1"/>
    <w:rsid w:val="004A73F0"/>
    <w:rsid w:val="004A7FF0"/>
    <w:rsid w:val="004B066C"/>
    <w:rsid w:val="004B1B88"/>
    <w:rsid w:val="004B5005"/>
    <w:rsid w:val="004B550F"/>
    <w:rsid w:val="004B57CA"/>
    <w:rsid w:val="004B6978"/>
    <w:rsid w:val="004B6CDE"/>
    <w:rsid w:val="004B76EE"/>
    <w:rsid w:val="004C1171"/>
    <w:rsid w:val="004C22E0"/>
    <w:rsid w:val="004C2549"/>
    <w:rsid w:val="004C263A"/>
    <w:rsid w:val="004C34DD"/>
    <w:rsid w:val="004C5B2B"/>
    <w:rsid w:val="004D0838"/>
    <w:rsid w:val="004D0AB2"/>
    <w:rsid w:val="004D0E51"/>
    <w:rsid w:val="004D1666"/>
    <w:rsid w:val="004D1C58"/>
    <w:rsid w:val="004D1F9C"/>
    <w:rsid w:val="004D2391"/>
    <w:rsid w:val="004D246B"/>
    <w:rsid w:val="004D3E53"/>
    <w:rsid w:val="004D42BC"/>
    <w:rsid w:val="004D441D"/>
    <w:rsid w:val="004D562D"/>
    <w:rsid w:val="004D5ED5"/>
    <w:rsid w:val="004D7772"/>
    <w:rsid w:val="004E0636"/>
    <w:rsid w:val="004E06D2"/>
    <w:rsid w:val="004E1724"/>
    <w:rsid w:val="004E181E"/>
    <w:rsid w:val="004E18A1"/>
    <w:rsid w:val="004E23C3"/>
    <w:rsid w:val="004E3791"/>
    <w:rsid w:val="004E3B4B"/>
    <w:rsid w:val="004E760F"/>
    <w:rsid w:val="004E7E6A"/>
    <w:rsid w:val="004F0BB2"/>
    <w:rsid w:val="004F1266"/>
    <w:rsid w:val="004F15D0"/>
    <w:rsid w:val="004F1FFF"/>
    <w:rsid w:val="004F25CB"/>
    <w:rsid w:val="004F32D0"/>
    <w:rsid w:val="004F3D3F"/>
    <w:rsid w:val="004F4A2E"/>
    <w:rsid w:val="004F4BDC"/>
    <w:rsid w:val="004F4E11"/>
    <w:rsid w:val="004F51EE"/>
    <w:rsid w:val="004F59D9"/>
    <w:rsid w:val="004F6186"/>
    <w:rsid w:val="004F6551"/>
    <w:rsid w:val="004F6A08"/>
    <w:rsid w:val="004F6D49"/>
    <w:rsid w:val="004F7270"/>
    <w:rsid w:val="004F77B2"/>
    <w:rsid w:val="004F78AE"/>
    <w:rsid w:val="00500A6E"/>
    <w:rsid w:val="00500D03"/>
    <w:rsid w:val="005027F0"/>
    <w:rsid w:val="00502E5D"/>
    <w:rsid w:val="00504F74"/>
    <w:rsid w:val="00506259"/>
    <w:rsid w:val="005072E8"/>
    <w:rsid w:val="0051133E"/>
    <w:rsid w:val="0051238D"/>
    <w:rsid w:val="00512BA2"/>
    <w:rsid w:val="00512F70"/>
    <w:rsid w:val="00513087"/>
    <w:rsid w:val="00514F53"/>
    <w:rsid w:val="005161C5"/>
    <w:rsid w:val="005165AC"/>
    <w:rsid w:val="00517F8F"/>
    <w:rsid w:val="00520F73"/>
    <w:rsid w:val="005211B2"/>
    <w:rsid w:val="0052133D"/>
    <w:rsid w:val="005220FC"/>
    <w:rsid w:val="00526562"/>
    <w:rsid w:val="00526873"/>
    <w:rsid w:val="005272C9"/>
    <w:rsid w:val="00527E6D"/>
    <w:rsid w:val="00530285"/>
    <w:rsid w:val="005310D0"/>
    <w:rsid w:val="005311B7"/>
    <w:rsid w:val="00532ADA"/>
    <w:rsid w:val="00534A65"/>
    <w:rsid w:val="00534BD4"/>
    <w:rsid w:val="00535F9B"/>
    <w:rsid w:val="0053618E"/>
    <w:rsid w:val="00536761"/>
    <w:rsid w:val="005417A4"/>
    <w:rsid w:val="00542A67"/>
    <w:rsid w:val="00542FF1"/>
    <w:rsid w:val="0054382C"/>
    <w:rsid w:val="00543A4C"/>
    <w:rsid w:val="00546592"/>
    <w:rsid w:val="00547F5D"/>
    <w:rsid w:val="0055045C"/>
    <w:rsid w:val="00550651"/>
    <w:rsid w:val="00551FE8"/>
    <w:rsid w:val="00555A08"/>
    <w:rsid w:val="00555C9A"/>
    <w:rsid w:val="0055668F"/>
    <w:rsid w:val="00557F7D"/>
    <w:rsid w:val="00560841"/>
    <w:rsid w:val="0056159F"/>
    <w:rsid w:val="00561A83"/>
    <w:rsid w:val="005627E5"/>
    <w:rsid w:val="005651B8"/>
    <w:rsid w:val="00565FE3"/>
    <w:rsid w:val="005676F0"/>
    <w:rsid w:val="005701A0"/>
    <w:rsid w:val="00570471"/>
    <w:rsid w:val="00570828"/>
    <w:rsid w:val="00572650"/>
    <w:rsid w:val="00572D13"/>
    <w:rsid w:val="00573B14"/>
    <w:rsid w:val="00574382"/>
    <w:rsid w:val="00575505"/>
    <w:rsid w:val="0057644B"/>
    <w:rsid w:val="005769A6"/>
    <w:rsid w:val="00576A61"/>
    <w:rsid w:val="0057742A"/>
    <w:rsid w:val="00577E36"/>
    <w:rsid w:val="00580518"/>
    <w:rsid w:val="0058066E"/>
    <w:rsid w:val="00580F60"/>
    <w:rsid w:val="00581B0E"/>
    <w:rsid w:val="00583ED5"/>
    <w:rsid w:val="00585E70"/>
    <w:rsid w:val="00586B39"/>
    <w:rsid w:val="00586F26"/>
    <w:rsid w:val="00587E8A"/>
    <w:rsid w:val="00587FBA"/>
    <w:rsid w:val="00590BA1"/>
    <w:rsid w:val="00592940"/>
    <w:rsid w:val="00592A95"/>
    <w:rsid w:val="00592F91"/>
    <w:rsid w:val="00594114"/>
    <w:rsid w:val="005953B6"/>
    <w:rsid w:val="00597894"/>
    <w:rsid w:val="005A1A4B"/>
    <w:rsid w:val="005A1E40"/>
    <w:rsid w:val="005A2063"/>
    <w:rsid w:val="005A4DB6"/>
    <w:rsid w:val="005A743B"/>
    <w:rsid w:val="005A7883"/>
    <w:rsid w:val="005A7C69"/>
    <w:rsid w:val="005B0585"/>
    <w:rsid w:val="005B12F8"/>
    <w:rsid w:val="005B3C3E"/>
    <w:rsid w:val="005B41B5"/>
    <w:rsid w:val="005B50EA"/>
    <w:rsid w:val="005B5791"/>
    <w:rsid w:val="005B6738"/>
    <w:rsid w:val="005C049C"/>
    <w:rsid w:val="005C3FB0"/>
    <w:rsid w:val="005C4348"/>
    <w:rsid w:val="005C47D0"/>
    <w:rsid w:val="005C506D"/>
    <w:rsid w:val="005C693E"/>
    <w:rsid w:val="005C7152"/>
    <w:rsid w:val="005C75FA"/>
    <w:rsid w:val="005D0A58"/>
    <w:rsid w:val="005D0C15"/>
    <w:rsid w:val="005D19EC"/>
    <w:rsid w:val="005D1C91"/>
    <w:rsid w:val="005D1F39"/>
    <w:rsid w:val="005D2375"/>
    <w:rsid w:val="005D23D5"/>
    <w:rsid w:val="005D3578"/>
    <w:rsid w:val="005D45B5"/>
    <w:rsid w:val="005D4A7F"/>
    <w:rsid w:val="005D4F1A"/>
    <w:rsid w:val="005D53CA"/>
    <w:rsid w:val="005D601F"/>
    <w:rsid w:val="005D6665"/>
    <w:rsid w:val="005D7A20"/>
    <w:rsid w:val="005E06D8"/>
    <w:rsid w:val="005E088A"/>
    <w:rsid w:val="005E2564"/>
    <w:rsid w:val="005E3187"/>
    <w:rsid w:val="005E3C6E"/>
    <w:rsid w:val="005E3E8C"/>
    <w:rsid w:val="005E536E"/>
    <w:rsid w:val="005E582A"/>
    <w:rsid w:val="005E633E"/>
    <w:rsid w:val="005E7368"/>
    <w:rsid w:val="005F02B7"/>
    <w:rsid w:val="005F1BFC"/>
    <w:rsid w:val="005F2141"/>
    <w:rsid w:val="005F2FCB"/>
    <w:rsid w:val="005F315E"/>
    <w:rsid w:val="005F64FA"/>
    <w:rsid w:val="005F68FF"/>
    <w:rsid w:val="005F7367"/>
    <w:rsid w:val="00600536"/>
    <w:rsid w:val="006007C5"/>
    <w:rsid w:val="00600AF4"/>
    <w:rsid w:val="00601D17"/>
    <w:rsid w:val="00602133"/>
    <w:rsid w:val="00602458"/>
    <w:rsid w:val="00602BC2"/>
    <w:rsid w:val="00602F57"/>
    <w:rsid w:val="0060432E"/>
    <w:rsid w:val="006044FA"/>
    <w:rsid w:val="00604FA7"/>
    <w:rsid w:val="006051F6"/>
    <w:rsid w:val="0060546A"/>
    <w:rsid w:val="00605686"/>
    <w:rsid w:val="00606A23"/>
    <w:rsid w:val="00610013"/>
    <w:rsid w:val="00611B6E"/>
    <w:rsid w:val="006125F7"/>
    <w:rsid w:val="006149CA"/>
    <w:rsid w:val="00614A02"/>
    <w:rsid w:val="00615528"/>
    <w:rsid w:val="00617ABF"/>
    <w:rsid w:val="006205F8"/>
    <w:rsid w:val="006211B8"/>
    <w:rsid w:val="00621234"/>
    <w:rsid w:val="00621352"/>
    <w:rsid w:val="006242C2"/>
    <w:rsid w:val="00624AF3"/>
    <w:rsid w:val="00624FA0"/>
    <w:rsid w:val="0062599D"/>
    <w:rsid w:val="00625E35"/>
    <w:rsid w:val="006262AD"/>
    <w:rsid w:val="00626440"/>
    <w:rsid w:val="00627696"/>
    <w:rsid w:val="0062787A"/>
    <w:rsid w:val="00627C5C"/>
    <w:rsid w:val="00630A23"/>
    <w:rsid w:val="00631395"/>
    <w:rsid w:val="00631750"/>
    <w:rsid w:val="006319F8"/>
    <w:rsid w:val="00631C54"/>
    <w:rsid w:val="00632670"/>
    <w:rsid w:val="0063282D"/>
    <w:rsid w:val="006329C8"/>
    <w:rsid w:val="0063463C"/>
    <w:rsid w:val="0063463E"/>
    <w:rsid w:val="006347B4"/>
    <w:rsid w:val="00635CBF"/>
    <w:rsid w:val="0063706F"/>
    <w:rsid w:val="006407B5"/>
    <w:rsid w:val="006410D6"/>
    <w:rsid w:val="006411B6"/>
    <w:rsid w:val="00641443"/>
    <w:rsid w:val="006417BC"/>
    <w:rsid w:val="00643FEA"/>
    <w:rsid w:val="0064484E"/>
    <w:rsid w:val="00644A6C"/>
    <w:rsid w:val="0064547F"/>
    <w:rsid w:val="00645E15"/>
    <w:rsid w:val="0064627F"/>
    <w:rsid w:val="00650062"/>
    <w:rsid w:val="00650B0D"/>
    <w:rsid w:val="0065143E"/>
    <w:rsid w:val="006517C7"/>
    <w:rsid w:val="00651B05"/>
    <w:rsid w:val="0065260B"/>
    <w:rsid w:val="00652DD6"/>
    <w:rsid w:val="0065346D"/>
    <w:rsid w:val="006535D0"/>
    <w:rsid w:val="0065649B"/>
    <w:rsid w:val="006565A8"/>
    <w:rsid w:val="0066028C"/>
    <w:rsid w:val="00661263"/>
    <w:rsid w:val="006613A4"/>
    <w:rsid w:val="00663946"/>
    <w:rsid w:val="0066478C"/>
    <w:rsid w:val="00665F59"/>
    <w:rsid w:val="00666610"/>
    <w:rsid w:val="00666640"/>
    <w:rsid w:val="00670FD9"/>
    <w:rsid w:val="00673882"/>
    <w:rsid w:val="006751BD"/>
    <w:rsid w:val="0067554C"/>
    <w:rsid w:val="006757F3"/>
    <w:rsid w:val="0067640F"/>
    <w:rsid w:val="00676702"/>
    <w:rsid w:val="00676F29"/>
    <w:rsid w:val="00677BF6"/>
    <w:rsid w:val="00680BD4"/>
    <w:rsid w:val="00680D05"/>
    <w:rsid w:val="006821BD"/>
    <w:rsid w:val="006835CB"/>
    <w:rsid w:val="00683D2B"/>
    <w:rsid w:val="00685578"/>
    <w:rsid w:val="0068565C"/>
    <w:rsid w:val="006856A7"/>
    <w:rsid w:val="00685B9B"/>
    <w:rsid w:val="00686381"/>
    <w:rsid w:val="00686440"/>
    <w:rsid w:val="00686703"/>
    <w:rsid w:val="00686831"/>
    <w:rsid w:val="006870F0"/>
    <w:rsid w:val="006879B7"/>
    <w:rsid w:val="006902FA"/>
    <w:rsid w:val="006904C5"/>
    <w:rsid w:val="00691B94"/>
    <w:rsid w:val="00692D44"/>
    <w:rsid w:val="0069330E"/>
    <w:rsid w:val="00693D62"/>
    <w:rsid w:val="00694370"/>
    <w:rsid w:val="00694613"/>
    <w:rsid w:val="00695BB7"/>
    <w:rsid w:val="00696596"/>
    <w:rsid w:val="00696F89"/>
    <w:rsid w:val="00697678"/>
    <w:rsid w:val="006A124B"/>
    <w:rsid w:val="006A1B33"/>
    <w:rsid w:val="006A1C54"/>
    <w:rsid w:val="006A1E87"/>
    <w:rsid w:val="006A224D"/>
    <w:rsid w:val="006A589D"/>
    <w:rsid w:val="006A5E93"/>
    <w:rsid w:val="006A611F"/>
    <w:rsid w:val="006A67CC"/>
    <w:rsid w:val="006A6A7D"/>
    <w:rsid w:val="006A707C"/>
    <w:rsid w:val="006A730B"/>
    <w:rsid w:val="006B0A9D"/>
    <w:rsid w:val="006B3973"/>
    <w:rsid w:val="006B3ED0"/>
    <w:rsid w:val="006B3FF4"/>
    <w:rsid w:val="006B49CD"/>
    <w:rsid w:val="006B5870"/>
    <w:rsid w:val="006B5A3F"/>
    <w:rsid w:val="006B78CD"/>
    <w:rsid w:val="006C094C"/>
    <w:rsid w:val="006C1141"/>
    <w:rsid w:val="006C3628"/>
    <w:rsid w:val="006C3EFC"/>
    <w:rsid w:val="006C4306"/>
    <w:rsid w:val="006C4B5D"/>
    <w:rsid w:val="006C4C4F"/>
    <w:rsid w:val="006C5E5A"/>
    <w:rsid w:val="006C5EE8"/>
    <w:rsid w:val="006D03D4"/>
    <w:rsid w:val="006D14FF"/>
    <w:rsid w:val="006D185C"/>
    <w:rsid w:val="006D1D5E"/>
    <w:rsid w:val="006D3172"/>
    <w:rsid w:val="006D4569"/>
    <w:rsid w:val="006D457A"/>
    <w:rsid w:val="006D54B1"/>
    <w:rsid w:val="006D778F"/>
    <w:rsid w:val="006E03D0"/>
    <w:rsid w:val="006E03F7"/>
    <w:rsid w:val="006E1AB2"/>
    <w:rsid w:val="006E20C8"/>
    <w:rsid w:val="006E2443"/>
    <w:rsid w:val="006E269A"/>
    <w:rsid w:val="006E3104"/>
    <w:rsid w:val="006E34D3"/>
    <w:rsid w:val="006E38C8"/>
    <w:rsid w:val="006E4AA6"/>
    <w:rsid w:val="006E7D98"/>
    <w:rsid w:val="006F08BE"/>
    <w:rsid w:val="006F120D"/>
    <w:rsid w:val="006F2636"/>
    <w:rsid w:val="006F2D4B"/>
    <w:rsid w:val="006F2F0A"/>
    <w:rsid w:val="006F3103"/>
    <w:rsid w:val="006F3316"/>
    <w:rsid w:val="006F39F4"/>
    <w:rsid w:val="006F470D"/>
    <w:rsid w:val="006F50A9"/>
    <w:rsid w:val="006F58E7"/>
    <w:rsid w:val="006F627B"/>
    <w:rsid w:val="006F62CF"/>
    <w:rsid w:val="006F68E2"/>
    <w:rsid w:val="006F774A"/>
    <w:rsid w:val="00700099"/>
    <w:rsid w:val="00701171"/>
    <w:rsid w:val="007012B5"/>
    <w:rsid w:val="00702456"/>
    <w:rsid w:val="00702AA2"/>
    <w:rsid w:val="00702AB3"/>
    <w:rsid w:val="00705960"/>
    <w:rsid w:val="00705DF0"/>
    <w:rsid w:val="00706743"/>
    <w:rsid w:val="00706802"/>
    <w:rsid w:val="00706A13"/>
    <w:rsid w:val="0070706E"/>
    <w:rsid w:val="007073CE"/>
    <w:rsid w:val="0071121F"/>
    <w:rsid w:val="00711224"/>
    <w:rsid w:val="00711770"/>
    <w:rsid w:val="00711B1C"/>
    <w:rsid w:val="007121D7"/>
    <w:rsid w:val="0071239D"/>
    <w:rsid w:val="00712968"/>
    <w:rsid w:val="0071345C"/>
    <w:rsid w:val="00714CAF"/>
    <w:rsid w:val="007157FB"/>
    <w:rsid w:val="007160E7"/>
    <w:rsid w:val="007175BF"/>
    <w:rsid w:val="00720ABC"/>
    <w:rsid w:val="00720AF1"/>
    <w:rsid w:val="00720B9A"/>
    <w:rsid w:val="0072154A"/>
    <w:rsid w:val="00722FD9"/>
    <w:rsid w:val="00723353"/>
    <w:rsid w:val="00723625"/>
    <w:rsid w:val="00724FA6"/>
    <w:rsid w:val="00725C2D"/>
    <w:rsid w:val="00725EB5"/>
    <w:rsid w:val="00726654"/>
    <w:rsid w:val="007266B6"/>
    <w:rsid w:val="00726819"/>
    <w:rsid w:val="00727A13"/>
    <w:rsid w:val="007300EE"/>
    <w:rsid w:val="00731836"/>
    <w:rsid w:val="00732D36"/>
    <w:rsid w:val="00732FAC"/>
    <w:rsid w:val="00733AFC"/>
    <w:rsid w:val="007369B6"/>
    <w:rsid w:val="00737FB9"/>
    <w:rsid w:val="00740254"/>
    <w:rsid w:val="007402AD"/>
    <w:rsid w:val="00740617"/>
    <w:rsid w:val="007407C1"/>
    <w:rsid w:val="00741706"/>
    <w:rsid w:val="00741BFF"/>
    <w:rsid w:val="0074255E"/>
    <w:rsid w:val="00742BEC"/>
    <w:rsid w:val="00743C15"/>
    <w:rsid w:val="00744190"/>
    <w:rsid w:val="007445D0"/>
    <w:rsid w:val="00746109"/>
    <w:rsid w:val="00746D39"/>
    <w:rsid w:val="00747315"/>
    <w:rsid w:val="007479B1"/>
    <w:rsid w:val="0075110A"/>
    <w:rsid w:val="0075164B"/>
    <w:rsid w:val="00751CBA"/>
    <w:rsid w:val="00752D3E"/>
    <w:rsid w:val="00753E3C"/>
    <w:rsid w:val="00754DAD"/>
    <w:rsid w:val="007559CF"/>
    <w:rsid w:val="00756160"/>
    <w:rsid w:val="0075628E"/>
    <w:rsid w:val="007602E6"/>
    <w:rsid w:val="00760A56"/>
    <w:rsid w:val="007611FD"/>
    <w:rsid w:val="00761C99"/>
    <w:rsid w:val="00761F2E"/>
    <w:rsid w:val="00763E30"/>
    <w:rsid w:val="00764236"/>
    <w:rsid w:val="007642E6"/>
    <w:rsid w:val="007649B3"/>
    <w:rsid w:val="00764F4E"/>
    <w:rsid w:val="007657A8"/>
    <w:rsid w:val="00765E01"/>
    <w:rsid w:val="007663CA"/>
    <w:rsid w:val="0076689A"/>
    <w:rsid w:val="00771208"/>
    <w:rsid w:val="007716DC"/>
    <w:rsid w:val="00772D0A"/>
    <w:rsid w:val="0077381C"/>
    <w:rsid w:val="00774634"/>
    <w:rsid w:val="0077489F"/>
    <w:rsid w:val="00774BA7"/>
    <w:rsid w:val="007753B3"/>
    <w:rsid w:val="00776CE3"/>
    <w:rsid w:val="00776ECB"/>
    <w:rsid w:val="00777108"/>
    <w:rsid w:val="00777303"/>
    <w:rsid w:val="00777E38"/>
    <w:rsid w:val="007804AB"/>
    <w:rsid w:val="00780621"/>
    <w:rsid w:val="00780D12"/>
    <w:rsid w:val="007811BE"/>
    <w:rsid w:val="00781914"/>
    <w:rsid w:val="00781C6A"/>
    <w:rsid w:val="00781D2B"/>
    <w:rsid w:val="00782C7F"/>
    <w:rsid w:val="00783B8E"/>
    <w:rsid w:val="00784328"/>
    <w:rsid w:val="007849F6"/>
    <w:rsid w:val="00785A37"/>
    <w:rsid w:val="00785ABA"/>
    <w:rsid w:val="00785DD5"/>
    <w:rsid w:val="00787E6B"/>
    <w:rsid w:val="0079007D"/>
    <w:rsid w:val="007917E7"/>
    <w:rsid w:val="00792462"/>
    <w:rsid w:val="00794B21"/>
    <w:rsid w:val="0079504C"/>
    <w:rsid w:val="0079511F"/>
    <w:rsid w:val="00795149"/>
    <w:rsid w:val="0079590B"/>
    <w:rsid w:val="00796DA2"/>
    <w:rsid w:val="0079724F"/>
    <w:rsid w:val="007A00AF"/>
    <w:rsid w:val="007A0D93"/>
    <w:rsid w:val="007A20A5"/>
    <w:rsid w:val="007A358F"/>
    <w:rsid w:val="007A3EE5"/>
    <w:rsid w:val="007A50A2"/>
    <w:rsid w:val="007A51FB"/>
    <w:rsid w:val="007A62CC"/>
    <w:rsid w:val="007A6574"/>
    <w:rsid w:val="007A6C1F"/>
    <w:rsid w:val="007A77A4"/>
    <w:rsid w:val="007B01EA"/>
    <w:rsid w:val="007B03A9"/>
    <w:rsid w:val="007B071F"/>
    <w:rsid w:val="007B077F"/>
    <w:rsid w:val="007B1748"/>
    <w:rsid w:val="007B44C5"/>
    <w:rsid w:val="007B5A96"/>
    <w:rsid w:val="007B61C9"/>
    <w:rsid w:val="007B68DE"/>
    <w:rsid w:val="007B7637"/>
    <w:rsid w:val="007B772F"/>
    <w:rsid w:val="007B7E3C"/>
    <w:rsid w:val="007C0756"/>
    <w:rsid w:val="007C0F24"/>
    <w:rsid w:val="007C13AC"/>
    <w:rsid w:val="007C15EA"/>
    <w:rsid w:val="007C1E0B"/>
    <w:rsid w:val="007C4B34"/>
    <w:rsid w:val="007C4F96"/>
    <w:rsid w:val="007C62C5"/>
    <w:rsid w:val="007C6AF4"/>
    <w:rsid w:val="007C6EA0"/>
    <w:rsid w:val="007C7231"/>
    <w:rsid w:val="007D0A67"/>
    <w:rsid w:val="007D18E5"/>
    <w:rsid w:val="007D1DE8"/>
    <w:rsid w:val="007D438F"/>
    <w:rsid w:val="007D497F"/>
    <w:rsid w:val="007D5E88"/>
    <w:rsid w:val="007D6132"/>
    <w:rsid w:val="007D7CA5"/>
    <w:rsid w:val="007E0117"/>
    <w:rsid w:val="007E43E2"/>
    <w:rsid w:val="007E5C8F"/>
    <w:rsid w:val="007E5E06"/>
    <w:rsid w:val="007E6B3C"/>
    <w:rsid w:val="007E7F0D"/>
    <w:rsid w:val="007F02F0"/>
    <w:rsid w:val="007F1200"/>
    <w:rsid w:val="007F2B2F"/>
    <w:rsid w:val="007F36F9"/>
    <w:rsid w:val="007F3917"/>
    <w:rsid w:val="007F52F1"/>
    <w:rsid w:val="007F6782"/>
    <w:rsid w:val="0080014D"/>
    <w:rsid w:val="00800492"/>
    <w:rsid w:val="00801722"/>
    <w:rsid w:val="00801D40"/>
    <w:rsid w:val="0080205D"/>
    <w:rsid w:val="00802FA8"/>
    <w:rsid w:val="00803251"/>
    <w:rsid w:val="00803329"/>
    <w:rsid w:val="0080428F"/>
    <w:rsid w:val="008042B4"/>
    <w:rsid w:val="0080462B"/>
    <w:rsid w:val="008067F1"/>
    <w:rsid w:val="008068BC"/>
    <w:rsid w:val="00811382"/>
    <w:rsid w:val="008118C7"/>
    <w:rsid w:val="008126A4"/>
    <w:rsid w:val="00813451"/>
    <w:rsid w:val="00814160"/>
    <w:rsid w:val="00815559"/>
    <w:rsid w:val="008163A3"/>
    <w:rsid w:val="00820F23"/>
    <w:rsid w:val="00821A35"/>
    <w:rsid w:val="008223C8"/>
    <w:rsid w:val="0082291B"/>
    <w:rsid w:val="008229B3"/>
    <w:rsid w:val="00823441"/>
    <w:rsid w:val="008234C0"/>
    <w:rsid w:val="0082408E"/>
    <w:rsid w:val="00824497"/>
    <w:rsid w:val="00825DDA"/>
    <w:rsid w:val="00825F58"/>
    <w:rsid w:val="0082716A"/>
    <w:rsid w:val="00827744"/>
    <w:rsid w:val="00830061"/>
    <w:rsid w:val="00830246"/>
    <w:rsid w:val="00830889"/>
    <w:rsid w:val="008312BD"/>
    <w:rsid w:val="00831717"/>
    <w:rsid w:val="00831D00"/>
    <w:rsid w:val="00832BEE"/>
    <w:rsid w:val="008331EF"/>
    <w:rsid w:val="00833D6A"/>
    <w:rsid w:val="008347D8"/>
    <w:rsid w:val="00834D47"/>
    <w:rsid w:val="00834D67"/>
    <w:rsid w:val="00834FA9"/>
    <w:rsid w:val="00835B9B"/>
    <w:rsid w:val="00837BB0"/>
    <w:rsid w:val="00837D09"/>
    <w:rsid w:val="008409EF"/>
    <w:rsid w:val="00840E27"/>
    <w:rsid w:val="00840F04"/>
    <w:rsid w:val="00841C9C"/>
    <w:rsid w:val="00841D62"/>
    <w:rsid w:val="00841E44"/>
    <w:rsid w:val="00842CDF"/>
    <w:rsid w:val="00844F6E"/>
    <w:rsid w:val="008464D3"/>
    <w:rsid w:val="00847314"/>
    <w:rsid w:val="00847C7F"/>
    <w:rsid w:val="00847EDB"/>
    <w:rsid w:val="00850DB7"/>
    <w:rsid w:val="00850EA9"/>
    <w:rsid w:val="008514E3"/>
    <w:rsid w:val="00851A7F"/>
    <w:rsid w:val="00851E07"/>
    <w:rsid w:val="008548DF"/>
    <w:rsid w:val="008562C5"/>
    <w:rsid w:val="008572A7"/>
    <w:rsid w:val="00860F8F"/>
    <w:rsid w:val="00862467"/>
    <w:rsid w:val="008625E4"/>
    <w:rsid w:val="00863238"/>
    <w:rsid w:val="00864103"/>
    <w:rsid w:val="008648C8"/>
    <w:rsid w:val="008662EF"/>
    <w:rsid w:val="0086687F"/>
    <w:rsid w:val="00866D2C"/>
    <w:rsid w:val="00866FC2"/>
    <w:rsid w:val="0086757B"/>
    <w:rsid w:val="00867694"/>
    <w:rsid w:val="008724EE"/>
    <w:rsid w:val="00872B32"/>
    <w:rsid w:val="00872E8B"/>
    <w:rsid w:val="0087409F"/>
    <w:rsid w:val="0087758C"/>
    <w:rsid w:val="00877A86"/>
    <w:rsid w:val="0088033E"/>
    <w:rsid w:val="0088296C"/>
    <w:rsid w:val="00883A22"/>
    <w:rsid w:val="008842C6"/>
    <w:rsid w:val="00884DD2"/>
    <w:rsid w:val="00885367"/>
    <w:rsid w:val="00885EC1"/>
    <w:rsid w:val="008862DD"/>
    <w:rsid w:val="008865B5"/>
    <w:rsid w:val="00887162"/>
    <w:rsid w:val="00887662"/>
    <w:rsid w:val="00887BA3"/>
    <w:rsid w:val="008906B1"/>
    <w:rsid w:val="00890B11"/>
    <w:rsid w:val="00890EA8"/>
    <w:rsid w:val="008917B4"/>
    <w:rsid w:val="00891899"/>
    <w:rsid w:val="00891A0A"/>
    <w:rsid w:val="008923A0"/>
    <w:rsid w:val="0089262A"/>
    <w:rsid w:val="008927A3"/>
    <w:rsid w:val="00892BF5"/>
    <w:rsid w:val="00893B67"/>
    <w:rsid w:val="0089430F"/>
    <w:rsid w:val="0089447C"/>
    <w:rsid w:val="00894E20"/>
    <w:rsid w:val="00894E64"/>
    <w:rsid w:val="008952C2"/>
    <w:rsid w:val="00895D46"/>
    <w:rsid w:val="00895E5A"/>
    <w:rsid w:val="008962C2"/>
    <w:rsid w:val="008964AE"/>
    <w:rsid w:val="00896C95"/>
    <w:rsid w:val="008973EB"/>
    <w:rsid w:val="0089765A"/>
    <w:rsid w:val="0089778E"/>
    <w:rsid w:val="00897D4D"/>
    <w:rsid w:val="008A1EE1"/>
    <w:rsid w:val="008A22C0"/>
    <w:rsid w:val="008A3D44"/>
    <w:rsid w:val="008A437A"/>
    <w:rsid w:val="008A452C"/>
    <w:rsid w:val="008A46FC"/>
    <w:rsid w:val="008A47CE"/>
    <w:rsid w:val="008A5201"/>
    <w:rsid w:val="008A5E2A"/>
    <w:rsid w:val="008A7CDC"/>
    <w:rsid w:val="008B0EB9"/>
    <w:rsid w:val="008B1063"/>
    <w:rsid w:val="008B2301"/>
    <w:rsid w:val="008B2878"/>
    <w:rsid w:val="008B35F0"/>
    <w:rsid w:val="008B3744"/>
    <w:rsid w:val="008B5672"/>
    <w:rsid w:val="008B5C79"/>
    <w:rsid w:val="008B6CC5"/>
    <w:rsid w:val="008B6F4F"/>
    <w:rsid w:val="008C08FF"/>
    <w:rsid w:val="008C114C"/>
    <w:rsid w:val="008C2D3C"/>
    <w:rsid w:val="008C3C56"/>
    <w:rsid w:val="008C47C0"/>
    <w:rsid w:val="008C5028"/>
    <w:rsid w:val="008C59F8"/>
    <w:rsid w:val="008C5FFA"/>
    <w:rsid w:val="008C6082"/>
    <w:rsid w:val="008C6A38"/>
    <w:rsid w:val="008C6AE9"/>
    <w:rsid w:val="008C6BDB"/>
    <w:rsid w:val="008C7539"/>
    <w:rsid w:val="008C7B04"/>
    <w:rsid w:val="008C7E3C"/>
    <w:rsid w:val="008D08CD"/>
    <w:rsid w:val="008D1833"/>
    <w:rsid w:val="008D1ACC"/>
    <w:rsid w:val="008D26B2"/>
    <w:rsid w:val="008D40D2"/>
    <w:rsid w:val="008D42DF"/>
    <w:rsid w:val="008D5573"/>
    <w:rsid w:val="008D5FCA"/>
    <w:rsid w:val="008D6348"/>
    <w:rsid w:val="008D63D7"/>
    <w:rsid w:val="008D738E"/>
    <w:rsid w:val="008D7908"/>
    <w:rsid w:val="008D799E"/>
    <w:rsid w:val="008D7BD6"/>
    <w:rsid w:val="008E0148"/>
    <w:rsid w:val="008E04C6"/>
    <w:rsid w:val="008E068A"/>
    <w:rsid w:val="008E170B"/>
    <w:rsid w:val="008E2435"/>
    <w:rsid w:val="008E37B7"/>
    <w:rsid w:val="008E56EE"/>
    <w:rsid w:val="008E57D9"/>
    <w:rsid w:val="008E6087"/>
    <w:rsid w:val="008E6A3C"/>
    <w:rsid w:val="008E740C"/>
    <w:rsid w:val="008E7CCA"/>
    <w:rsid w:val="008F0EDE"/>
    <w:rsid w:val="008F10A6"/>
    <w:rsid w:val="008F2271"/>
    <w:rsid w:val="008F43E0"/>
    <w:rsid w:val="008F5057"/>
    <w:rsid w:val="008F50D1"/>
    <w:rsid w:val="008F571B"/>
    <w:rsid w:val="00900214"/>
    <w:rsid w:val="00902989"/>
    <w:rsid w:val="00903A23"/>
    <w:rsid w:val="009045EE"/>
    <w:rsid w:val="00906111"/>
    <w:rsid w:val="00906FA2"/>
    <w:rsid w:val="00907462"/>
    <w:rsid w:val="00911AF1"/>
    <w:rsid w:val="00911D2C"/>
    <w:rsid w:val="00913557"/>
    <w:rsid w:val="009135F0"/>
    <w:rsid w:val="00914486"/>
    <w:rsid w:val="00916B94"/>
    <w:rsid w:val="00916E49"/>
    <w:rsid w:val="00917121"/>
    <w:rsid w:val="00917C16"/>
    <w:rsid w:val="00917D3C"/>
    <w:rsid w:val="009205AA"/>
    <w:rsid w:val="00920A0F"/>
    <w:rsid w:val="00921164"/>
    <w:rsid w:val="009220DD"/>
    <w:rsid w:val="009223EF"/>
    <w:rsid w:val="00924220"/>
    <w:rsid w:val="009244DD"/>
    <w:rsid w:val="009313B9"/>
    <w:rsid w:val="0093158A"/>
    <w:rsid w:val="00931DB4"/>
    <w:rsid w:val="00931F96"/>
    <w:rsid w:val="00932188"/>
    <w:rsid w:val="009333C6"/>
    <w:rsid w:val="00933EF4"/>
    <w:rsid w:val="0093403D"/>
    <w:rsid w:val="00935B0C"/>
    <w:rsid w:val="0093768C"/>
    <w:rsid w:val="00937816"/>
    <w:rsid w:val="00940381"/>
    <w:rsid w:val="009404A5"/>
    <w:rsid w:val="00940E8D"/>
    <w:rsid w:val="0094192E"/>
    <w:rsid w:val="009428BB"/>
    <w:rsid w:val="009429BA"/>
    <w:rsid w:val="0094334E"/>
    <w:rsid w:val="009437CA"/>
    <w:rsid w:val="00944407"/>
    <w:rsid w:val="00944ED1"/>
    <w:rsid w:val="00945313"/>
    <w:rsid w:val="00945571"/>
    <w:rsid w:val="0094620F"/>
    <w:rsid w:val="00946F4B"/>
    <w:rsid w:val="009509C9"/>
    <w:rsid w:val="00950FA9"/>
    <w:rsid w:val="00951860"/>
    <w:rsid w:val="0095269A"/>
    <w:rsid w:val="00953484"/>
    <w:rsid w:val="009538F0"/>
    <w:rsid w:val="00955CE8"/>
    <w:rsid w:val="0095600F"/>
    <w:rsid w:val="00956299"/>
    <w:rsid w:val="009564D5"/>
    <w:rsid w:val="00960B0A"/>
    <w:rsid w:val="00961E57"/>
    <w:rsid w:val="00962937"/>
    <w:rsid w:val="009638B7"/>
    <w:rsid w:val="00964429"/>
    <w:rsid w:val="009648A4"/>
    <w:rsid w:val="009660CA"/>
    <w:rsid w:val="00966407"/>
    <w:rsid w:val="00966637"/>
    <w:rsid w:val="0096721E"/>
    <w:rsid w:val="0096795B"/>
    <w:rsid w:val="009703FA"/>
    <w:rsid w:val="00971103"/>
    <w:rsid w:val="00971EB3"/>
    <w:rsid w:val="009734CF"/>
    <w:rsid w:val="00973C47"/>
    <w:rsid w:val="009740EB"/>
    <w:rsid w:val="00974C81"/>
    <w:rsid w:val="00975D3C"/>
    <w:rsid w:val="00975E2E"/>
    <w:rsid w:val="00981178"/>
    <w:rsid w:val="009812B3"/>
    <w:rsid w:val="00981F7B"/>
    <w:rsid w:val="009830CA"/>
    <w:rsid w:val="0098429D"/>
    <w:rsid w:val="00985199"/>
    <w:rsid w:val="009909F5"/>
    <w:rsid w:val="009914DE"/>
    <w:rsid w:val="00992D33"/>
    <w:rsid w:val="00992EAE"/>
    <w:rsid w:val="00994335"/>
    <w:rsid w:val="0099435C"/>
    <w:rsid w:val="0099491D"/>
    <w:rsid w:val="0099586B"/>
    <w:rsid w:val="009962D3"/>
    <w:rsid w:val="009964A0"/>
    <w:rsid w:val="00996E12"/>
    <w:rsid w:val="00997B10"/>
    <w:rsid w:val="00997F4A"/>
    <w:rsid w:val="009A16FA"/>
    <w:rsid w:val="009A1C78"/>
    <w:rsid w:val="009A219F"/>
    <w:rsid w:val="009A29B2"/>
    <w:rsid w:val="009A3F0E"/>
    <w:rsid w:val="009A4421"/>
    <w:rsid w:val="009A620B"/>
    <w:rsid w:val="009A688C"/>
    <w:rsid w:val="009A6A24"/>
    <w:rsid w:val="009A6DF2"/>
    <w:rsid w:val="009A7721"/>
    <w:rsid w:val="009A7CDF"/>
    <w:rsid w:val="009B010F"/>
    <w:rsid w:val="009B20D2"/>
    <w:rsid w:val="009B2125"/>
    <w:rsid w:val="009B2236"/>
    <w:rsid w:val="009B285E"/>
    <w:rsid w:val="009B2984"/>
    <w:rsid w:val="009B338D"/>
    <w:rsid w:val="009B38A7"/>
    <w:rsid w:val="009B407D"/>
    <w:rsid w:val="009B4B8F"/>
    <w:rsid w:val="009B4BE8"/>
    <w:rsid w:val="009B53DB"/>
    <w:rsid w:val="009B5C5A"/>
    <w:rsid w:val="009B6EF1"/>
    <w:rsid w:val="009C14F1"/>
    <w:rsid w:val="009C22A2"/>
    <w:rsid w:val="009C2D01"/>
    <w:rsid w:val="009C2DEF"/>
    <w:rsid w:val="009C307D"/>
    <w:rsid w:val="009C3D22"/>
    <w:rsid w:val="009C64CB"/>
    <w:rsid w:val="009C692B"/>
    <w:rsid w:val="009C6B10"/>
    <w:rsid w:val="009D3B05"/>
    <w:rsid w:val="009D5C09"/>
    <w:rsid w:val="009D6185"/>
    <w:rsid w:val="009D6BE5"/>
    <w:rsid w:val="009D7192"/>
    <w:rsid w:val="009E0232"/>
    <w:rsid w:val="009E15DE"/>
    <w:rsid w:val="009E1676"/>
    <w:rsid w:val="009E2AAF"/>
    <w:rsid w:val="009E346D"/>
    <w:rsid w:val="009E409E"/>
    <w:rsid w:val="009E4205"/>
    <w:rsid w:val="009E42DA"/>
    <w:rsid w:val="009E43C3"/>
    <w:rsid w:val="009E5BC8"/>
    <w:rsid w:val="009E5F2C"/>
    <w:rsid w:val="009E6AC7"/>
    <w:rsid w:val="009F0138"/>
    <w:rsid w:val="009F047A"/>
    <w:rsid w:val="009F0852"/>
    <w:rsid w:val="009F0BC3"/>
    <w:rsid w:val="009F222C"/>
    <w:rsid w:val="009F224D"/>
    <w:rsid w:val="009F2829"/>
    <w:rsid w:val="009F352C"/>
    <w:rsid w:val="009F4F7F"/>
    <w:rsid w:val="009F6EE2"/>
    <w:rsid w:val="00A00366"/>
    <w:rsid w:val="00A00508"/>
    <w:rsid w:val="00A005FA"/>
    <w:rsid w:val="00A01716"/>
    <w:rsid w:val="00A02DE7"/>
    <w:rsid w:val="00A032CC"/>
    <w:rsid w:val="00A042F2"/>
    <w:rsid w:val="00A04835"/>
    <w:rsid w:val="00A06836"/>
    <w:rsid w:val="00A0694B"/>
    <w:rsid w:val="00A06B39"/>
    <w:rsid w:val="00A07506"/>
    <w:rsid w:val="00A076C2"/>
    <w:rsid w:val="00A10ABD"/>
    <w:rsid w:val="00A10C4F"/>
    <w:rsid w:val="00A114DD"/>
    <w:rsid w:val="00A11A68"/>
    <w:rsid w:val="00A12558"/>
    <w:rsid w:val="00A12EFE"/>
    <w:rsid w:val="00A138F2"/>
    <w:rsid w:val="00A149F1"/>
    <w:rsid w:val="00A1509F"/>
    <w:rsid w:val="00A1553F"/>
    <w:rsid w:val="00A17C26"/>
    <w:rsid w:val="00A206A1"/>
    <w:rsid w:val="00A22C35"/>
    <w:rsid w:val="00A231E0"/>
    <w:rsid w:val="00A23476"/>
    <w:rsid w:val="00A255D3"/>
    <w:rsid w:val="00A25795"/>
    <w:rsid w:val="00A257D7"/>
    <w:rsid w:val="00A258B1"/>
    <w:rsid w:val="00A25B52"/>
    <w:rsid w:val="00A268C9"/>
    <w:rsid w:val="00A303F5"/>
    <w:rsid w:val="00A30591"/>
    <w:rsid w:val="00A30FC7"/>
    <w:rsid w:val="00A31084"/>
    <w:rsid w:val="00A31A98"/>
    <w:rsid w:val="00A32BFB"/>
    <w:rsid w:val="00A32DC6"/>
    <w:rsid w:val="00A33121"/>
    <w:rsid w:val="00A340F4"/>
    <w:rsid w:val="00A34689"/>
    <w:rsid w:val="00A34E23"/>
    <w:rsid w:val="00A35806"/>
    <w:rsid w:val="00A35EC0"/>
    <w:rsid w:val="00A35F32"/>
    <w:rsid w:val="00A36339"/>
    <w:rsid w:val="00A36DAE"/>
    <w:rsid w:val="00A4042D"/>
    <w:rsid w:val="00A40B20"/>
    <w:rsid w:val="00A42367"/>
    <w:rsid w:val="00A426C4"/>
    <w:rsid w:val="00A44474"/>
    <w:rsid w:val="00A468BA"/>
    <w:rsid w:val="00A474A2"/>
    <w:rsid w:val="00A51289"/>
    <w:rsid w:val="00A51C3B"/>
    <w:rsid w:val="00A53340"/>
    <w:rsid w:val="00A546CA"/>
    <w:rsid w:val="00A54835"/>
    <w:rsid w:val="00A552FE"/>
    <w:rsid w:val="00A55AC3"/>
    <w:rsid w:val="00A611D7"/>
    <w:rsid w:val="00A62030"/>
    <w:rsid w:val="00A630C5"/>
    <w:rsid w:val="00A632F1"/>
    <w:rsid w:val="00A63430"/>
    <w:rsid w:val="00A63B9F"/>
    <w:rsid w:val="00A64062"/>
    <w:rsid w:val="00A6477C"/>
    <w:rsid w:val="00A648B8"/>
    <w:rsid w:val="00A65997"/>
    <w:rsid w:val="00A65B63"/>
    <w:rsid w:val="00A66D7E"/>
    <w:rsid w:val="00A66F1F"/>
    <w:rsid w:val="00A671CF"/>
    <w:rsid w:val="00A6791F"/>
    <w:rsid w:val="00A67AEB"/>
    <w:rsid w:val="00A7088C"/>
    <w:rsid w:val="00A71129"/>
    <w:rsid w:val="00A711C6"/>
    <w:rsid w:val="00A7186C"/>
    <w:rsid w:val="00A71F2B"/>
    <w:rsid w:val="00A72F96"/>
    <w:rsid w:val="00A743BC"/>
    <w:rsid w:val="00A75569"/>
    <w:rsid w:val="00A76B6B"/>
    <w:rsid w:val="00A76BF3"/>
    <w:rsid w:val="00A76F43"/>
    <w:rsid w:val="00A7706D"/>
    <w:rsid w:val="00A77637"/>
    <w:rsid w:val="00A800E7"/>
    <w:rsid w:val="00A8059C"/>
    <w:rsid w:val="00A80A87"/>
    <w:rsid w:val="00A81652"/>
    <w:rsid w:val="00A81B5F"/>
    <w:rsid w:val="00A820E1"/>
    <w:rsid w:val="00A8516A"/>
    <w:rsid w:val="00A85176"/>
    <w:rsid w:val="00A864B0"/>
    <w:rsid w:val="00A869BC"/>
    <w:rsid w:val="00A86E7B"/>
    <w:rsid w:val="00A904AE"/>
    <w:rsid w:val="00A91309"/>
    <w:rsid w:val="00A92083"/>
    <w:rsid w:val="00A9259F"/>
    <w:rsid w:val="00A93543"/>
    <w:rsid w:val="00A93661"/>
    <w:rsid w:val="00A953C2"/>
    <w:rsid w:val="00A957B0"/>
    <w:rsid w:val="00A95C9B"/>
    <w:rsid w:val="00A97EEE"/>
    <w:rsid w:val="00AA0CA4"/>
    <w:rsid w:val="00AA1CFC"/>
    <w:rsid w:val="00AA1E6B"/>
    <w:rsid w:val="00AA21FF"/>
    <w:rsid w:val="00AA230D"/>
    <w:rsid w:val="00AA29FF"/>
    <w:rsid w:val="00AA2D16"/>
    <w:rsid w:val="00AA4AE8"/>
    <w:rsid w:val="00AA4B51"/>
    <w:rsid w:val="00AA4EBD"/>
    <w:rsid w:val="00AA5D7F"/>
    <w:rsid w:val="00AA61DB"/>
    <w:rsid w:val="00AA7EF8"/>
    <w:rsid w:val="00AA7FBA"/>
    <w:rsid w:val="00AB011A"/>
    <w:rsid w:val="00AB155F"/>
    <w:rsid w:val="00AB17C5"/>
    <w:rsid w:val="00AB1BE1"/>
    <w:rsid w:val="00AB1C31"/>
    <w:rsid w:val="00AB4B3F"/>
    <w:rsid w:val="00AB4B66"/>
    <w:rsid w:val="00AB5178"/>
    <w:rsid w:val="00AB5617"/>
    <w:rsid w:val="00AB6ABA"/>
    <w:rsid w:val="00AC0381"/>
    <w:rsid w:val="00AC071E"/>
    <w:rsid w:val="00AC0A7B"/>
    <w:rsid w:val="00AC207A"/>
    <w:rsid w:val="00AC225D"/>
    <w:rsid w:val="00AC3537"/>
    <w:rsid w:val="00AC3B1A"/>
    <w:rsid w:val="00AC5071"/>
    <w:rsid w:val="00AC5FA9"/>
    <w:rsid w:val="00AD1512"/>
    <w:rsid w:val="00AD183F"/>
    <w:rsid w:val="00AD2525"/>
    <w:rsid w:val="00AD2B91"/>
    <w:rsid w:val="00AD319F"/>
    <w:rsid w:val="00AD3AF8"/>
    <w:rsid w:val="00AD5227"/>
    <w:rsid w:val="00AD65D1"/>
    <w:rsid w:val="00AD67F5"/>
    <w:rsid w:val="00AD72E3"/>
    <w:rsid w:val="00AD72E7"/>
    <w:rsid w:val="00AD7885"/>
    <w:rsid w:val="00AE05A0"/>
    <w:rsid w:val="00AE09B4"/>
    <w:rsid w:val="00AE1945"/>
    <w:rsid w:val="00AE1E0E"/>
    <w:rsid w:val="00AE2111"/>
    <w:rsid w:val="00AE5300"/>
    <w:rsid w:val="00AE5DDD"/>
    <w:rsid w:val="00AE67D6"/>
    <w:rsid w:val="00AE7C9D"/>
    <w:rsid w:val="00AF0080"/>
    <w:rsid w:val="00AF185E"/>
    <w:rsid w:val="00AF1B5D"/>
    <w:rsid w:val="00AF1DA1"/>
    <w:rsid w:val="00AF31B3"/>
    <w:rsid w:val="00AF41A4"/>
    <w:rsid w:val="00AF4306"/>
    <w:rsid w:val="00AF5CA4"/>
    <w:rsid w:val="00AF61B4"/>
    <w:rsid w:val="00AF6B3E"/>
    <w:rsid w:val="00B00758"/>
    <w:rsid w:val="00B01237"/>
    <w:rsid w:val="00B01F33"/>
    <w:rsid w:val="00B0226C"/>
    <w:rsid w:val="00B02796"/>
    <w:rsid w:val="00B02C6F"/>
    <w:rsid w:val="00B0427E"/>
    <w:rsid w:val="00B046A8"/>
    <w:rsid w:val="00B04C51"/>
    <w:rsid w:val="00B05A90"/>
    <w:rsid w:val="00B05AAE"/>
    <w:rsid w:val="00B05F2A"/>
    <w:rsid w:val="00B06C33"/>
    <w:rsid w:val="00B0793C"/>
    <w:rsid w:val="00B11FF8"/>
    <w:rsid w:val="00B12803"/>
    <w:rsid w:val="00B12865"/>
    <w:rsid w:val="00B13063"/>
    <w:rsid w:val="00B14147"/>
    <w:rsid w:val="00B14393"/>
    <w:rsid w:val="00B14672"/>
    <w:rsid w:val="00B14CEE"/>
    <w:rsid w:val="00B16AAA"/>
    <w:rsid w:val="00B17189"/>
    <w:rsid w:val="00B21AE9"/>
    <w:rsid w:val="00B226DA"/>
    <w:rsid w:val="00B22AA8"/>
    <w:rsid w:val="00B2433B"/>
    <w:rsid w:val="00B25995"/>
    <w:rsid w:val="00B26AEA"/>
    <w:rsid w:val="00B27F8E"/>
    <w:rsid w:val="00B30058"/>
    <w:rsid w:val="00B30A87"/>
    <w:rsid w:val="00B31074"/>
    <w:rsid w:val="00B3122F"/>
    <w:rsid w:val="00B324E3"/>
    <w:rsid w:val="00B3320A"/>
    <w:rsid w:val="00B35312"/>
    <w:rsid w:val="00B36F4E"/>
    <w:rsid w:val="00B3710B"/>
    <w:rsid w:val="00B37369"/>
    <w:rsid w:val="00B37D87"/>
    <w:rsid w:val="00B40469"/>
    <w:rsid w:val="00B4054D"/>
    <w:rsid w:val="00B4133C"/>
    <w:rsid w:val="00B421B4"/>
    <w:rsid w:val="00B42667"/>
    <w:rsid w:val="00B42A58"/>
    <w:rsid w:val="00B43DC0"/>
    <w:rsid w:val="00B43FBF"/>
    <w:rsid w:val="00B460AD"/>
    <w:rsid w:val="00B46B65"/>
    <w:rsid w:val="00B4718E"/>
    <w:rsid w:val="00B47867"/>
    <w:rsid w:val="00B47D0E"/>
    <w:rsid w:val="00B47ED1"/>
    <w:rsid w:val="00B506F8"/>
    <w:rsid w:val="00B50DFD"/>
    <w:rsid w:val="00B50E15"/>
    <w:rsid w:val="00B51165"/>
    <w:rsid w:val="00B53135"/>
    <w:rsid w:val="00B54F0C"/>
    <w:rsid w:val="00B55748"/>
    <w:rsid w:val="00B5742A"/>
    <w:rsid w:val="00B603A7"/>
    <w:rsid w:val="00B607C5"/>
    <w:rsid w:val="00B60AF4"/>
    <w:rsid w:val="00B64255"/>
    <w:rsid w:val="00B64A11"/>
    <w:rsid w:val="00B6568E"/>
    <w:rsid w:val="00B65C43"/>
    <w:rsid w:val="00B65D36"/>
    <w:rsid w:val="00B65EBA"/>
    <w:rsid w:val="00B65FD8"/>
    <w:rsid w:val="00B66BD3"/>
    <w:rsid w:val="00B66DE3"/>
    <w:rsid w:val="00B66E9D"/>
    <w:rsid w:val="00B678B4"/>
    <w:rsid w:val="00B67C74"/>
    <w:rsid w:val="00B71573"/>
    <w:rsid w:val="00B71754"/>
    <w:rsid w:val="00B7263B"/>
    <w:rsid w:val="00B729DE"/>
    <w:rsid w:val="00B732A3"/>
    <w:rsid w:val="00B73351"/>
    <w:rsid w:val="00B73A78"/>
    <w:rsid w:val="00B7498B"/>
    <w:rsid w:val="00B74A70"/>
    <w:rsid w:val="00B75195"/>
    <w:rsid w:val="00B76531"/>
    <w:rsid w:val="00B77454"/>
    <w:rsid w:val="00B77494"/>
    <w:rsid w:val="00B77B0A"/>
    <w:rsid w:val="00B8090D"/>
    <w:rsid w:val="00B80AAB"/>
    <w:rsid w:val="00B80CAC"/>
    <w:rsid w:val="00B80EC7"/>
    <w:rsid w:val="00B81B12"/>
    <w:rsid w:val="00B8246C"/>
    <w:rsid w:val="00B83351"/>
    <w:rsid w:val="00B83ABC"/>
    <w:rsid w:val="00B84781"/>
    <w:rsid w:val="00B85C40"/>
    <w:rsid w:val="00B86082"/>
    <w:rsid w:val="00B87E75"/>
    <w:rsid w:val="00B91183"/>
    <w:rsid w:val="00B91519"/>
    <w:rsid w:val="00B9171C"/>
    <w:rsid w:val="00B934BF"/>
    <w:rsid w:val="00B95228"/>
    <w:rsid w:val="00B95673"/>
    <w:rsid w:val="00B97246"/>
    <w:rsid w:val="00B97986"/>
    <w:rsid w:val="00BA043D"/>
    <w:rsid w:val="00BA3EAE"/>
    <w:rsid w:val="00BA432E"/>
    <w:rsid w:val="00BB1142"/>
    <w:rsid w:val="00BB1E6A"/>
    <w:rsid w:val="00BB2DFF"/>
    <w:rsid w:val="00BB43DA"/>
    <w:rsid w:val="00BB4583"/>
    <w:rsid w:val="00BB6925"/>
    <w:rsid w:val="00BB6F1D"/>
    <w:rsid w:val="00BC1A8C"/>
    <w:rsid w:val="00BC234A"/>
    <w:rsid w:val="00BC3238"/>
    <w:rsid w:val="00BC3A24"/>
    <w:rsid w:val="00BC3BD2"/>
    <w:rsid w:val="00BC4102"/>
    <w:rsid w:val="00BC5BBE"/>
    <w:rsid w:val="00BC61D3"/>
    <w:rsid w:val="00BC6F06"/>
    <w:rsid w:val="00BC78A6"/>
    <w:rsid w:val="00BD05AB"/>
    <w:rsid w:val="00BD0849"/>
    <w:rsid w:val="00BD0C56"/>
    <w:rsid w:val="00BD24FB"/>
    <w:rsid w:val="00BD2A30"/>
    <w:rsid w:val="00BD3409"/>
    <w:rsid w:val="00BD4304"/>
    <w:rsid w:val="00BD547C"/>
    <w:rsid w:val="00BD68B3"/>
    <w:rsid w:val="00BD7886"/>
    <w:rsid w:val="00BE0DD1"/>
    <w:rsid w:val="00BE1A14"/>
    <w:rsid w:val="00BE27E5"/>
    <w:rsid w:val="00BE38EE"/>
    <w:rsid w:val="00BE3F6E"/>
    <w:rsid w:val="00BE789A"/>
    <w:rsid w:val="00BE7A84"/>
    <w:rsid w:val="00BF0A13"/>
    <w:rsid w:val="00BF15C6"/>
    <w:rsid w:val="00BF1A4F"/>
    <w:rsid w:val="00BF2214"/>
    <w:rsid w:val="00BF30BF"/>
    <w:rsid w:val="00BF3638"/>
    <w:rsid w:val="00BF39D4"/>
    <w:rsid w:val="00BF3D40"/>
    <w:rsid w:val="00BF4652"/>
    <w:rsid w:val="00BF4E92"/>
    <w:rsid w:val="00BF5184"/>
    <w:rsid w:val="00BF5503"/>
    <w:rsid w:val="00BF6501"/>
    <w:rsid w:val="00BF6534"/>
    <w:rsid w:val="00BF6793"/>
    <w:rsid w:val="00C0025A"/>
    <w:rsid w:val="00C00767"/>
    <w:rsid w:val="00C00F09"/>
    <w:rsid w:val="00C01510"/>
    <w:rsid w:val="00C0156E"/>
    <w:rsid w:val="00C01722"/>
    <w:rsid w:val="00C027B0"/>
    <w:rsid w:val="00C028A4"/>
    <w:rsid w:val="00C028C3"/>
    <w:rsid w:val="00C02F8E"/>
    <w:rsid w:val="00C04A3E"/>
    <w:rsid w:val="00C04BA3"/>
    <w:rsid w:val="00C07076"/>
    <w:rsid w:val="00C07087"/>
    <w:rsid w:val="00C1030D"/>
    <w:rsid w:val="00C1084E"/>
    <w:rsid w:val="00C122D2"/>
    <w:rsid w:val="00C1230E"/>
    <w:rsid w:val="00C14096"/>
    <w:rsid w:val="00C14D5B"/>
    <w:rsid w:val="00C160DC"/>
    <w:rsid w:val="00C161BF"/>
    <w:rsid w:val="00C2031B"/>
    <w:rsid w:val="00C206C2"/>
    <w:rsid w:val="00C20CD4"/>
    <w:rsid w:val="00C2120B"/>
    <w:rsid w:val="00C22686"/>
    <w:rsid w:val="00C23E36"/>
    <w:rsid w:val="00C242D5"/>
    <w:rsid w:val="00C26902"/>
    <w:rsid w:val="00C273BA"/>
    <w:rsid w:val="00C27526"/>
    <w:rsid w:val="00C275C6"/>
    <w:rsid w:val="00C30E17"/>
    <w:rsid w:val="00C311D1"/>
    <w:rsid w:val="00C3339D"/>
    <w:rsid w:val="00C341B5"/>
    <w:rsid w:val="00C34336"/>
    <w:rsid w:val="00C36576"/>
    <w:rsid w:val="00C402C2"/>
    <w:rsid w:val="00C40BBC"/>
    <w:rsid w:val="00C41E65"/>
    <w:rsid w:val="00C43966"/>
    <w:rsid w:val="00C44231"/>
    <w:rsid w:val="00C443D6"/>
    <w:rsid w:val="00C44B52"/>
    <w:rsid w:val="00C44BAA"/>
    <w:rsid w:val="00C475B9"/>
    <w:rsid w:val="00C47C5D"/>
    <w:rsid w:val="00C501D1"/>
    <w:rsid w:val="00C52612"/>
    <w:rsid w:val="00C5282A"/>
    <w:rsid w:val="00C52D4D"/>
    <w:rsid w:val="00C53796"/>
    <w:rsid w:val="00C53BBD"/>
    <w:rsid w:val="00C54E6F"/>
    <w:rsid w:val="00C563F0"/>
    <w:rsid w:val="00C56A0B"/>
    <w:rsid w:val="00C57DC0"/>
    <w:rsid w:val="00C60BA4"/>
    <w:rsid w:val="00C60CB6"/>
    <w:rsid w:val="00C617F6"/>
    <w:rsid w:val="00C61F71"/>
    <w:rsid w:val="00C64657"/>
    <w:rsid w:val="00C65679"/>
    <w:rsid w:val="00C656A6"/>
    <w:rsid w:val="00C65D22"/>
    <w:rsid w:val="00C67C30"/>
    <w:rsid w:val="00C703DB"/>
    <w:rsid w:val="00C705C2"/>
    <w:rsid w:val="00C70EA9"/>
    <w:rsid w:val="00C7106F"/>
    <w:rsid w:val="00C71243"/>
    <w:rsid w:val="00C7147B"/>
    <w:rsid w:val="00C7154A"/>
    <w:rsid w:val="00C718CB"/>
    <w:rsid w:val="00C745A1"/>
    <w:rsid w:val="00C74926"/>
    <w:rsid w:val="00C75330"/>
    <w:rsid w:val="00C767A1"/>
    <w:rsid w:val="00C77158"/>
    <w:rsid w:val="00C776A0"/>
    <w:rsid w:val="00C80729"/>
    <w:rsid w:val="00C818E6"/>
    <w:rsid w:val="00C81B24"/>
    <w:rsid w:val="00C81BA8"/>
    <w:rsid w:val="00C81D54"/>
    <w:rsid w:val="00C81D6E"/>
    <w:rsid w:val="00C841E2"/>
    <w:rsid w:val="00C842DB"/>
    <w:rsid w:val="00C85FD1"/>
    <w:rsid w:val="00C860E5"/>
    <w:rsid w:val="00C86165"/>
    <w:rsid w:val="00C86282"/>
    <w:rsid w:val="00C86C5F"/>
    <w:rsid w:val="00C87C35"/>
    <w:rsid w:val="00C9054C"/>
    <w:rsid w:val="00C91F9B"/>
    <w:rsid w:val="00C9249C"/>
    <w:rsid w:val="00C932B1"/>
    <w:rsid w:val="00C937C8"/>
    <w:rsid w:val="00C95CB9"/>
    <w:rsid w:val="00C95F39"/>
    <w:rsid w:val="00C9624E"/>
    <w:rsid w:val="00C96B22"/>
    <w:rsid w:val="00CA01AD"/>
    <w:rsid w:val="00CA0638"/>
    <w:rsid w:val="00CA1189"/>
    <w:rsid w:val="00CA38A7"/>
    <w:rsid w:val="00CA3CDA"/>
    <w:rsid w:val="00CA4004"/>
    <w:rsid w:val="00CA4013"/>
    <w:rsid w:val="00CA4491"/>
    <w:rsid w:val="00CA5104"/>
    <w:rsid w:val="00CA5895"/>
    <w:rsid w:val="00CA5F28"/>
    <w:rsid w:val="00CA70F9"/>
    <w:rsid w:val="00CA7ADA"/>
    <w:rsid w:val="00CA7FE3"/>
    <w:rsid w:val="00CB046A"/>
    <w:rsid w:val="00CB11E7"/>
    <w:rsid w:val="00CB1926"/>
    <w:rsid w:val="00CB2CEA"/>
    <w:rsid w:val="00CB2D25"/>
    <w:rsid w:val="00CB5286"/>
    <w:rsid w:val="00CB68D4"/>
    <w:rsid w:val="00CB72C0"/>
    <w:rsid w:val="00CC005A"/>
    <w:rsid w:val="00CC0CDD"/>
    <w:rsid w:val="00CC25A1"/>
    <w:rsid w:val="00CC39E5"/>
    <w:rsid w:val="00CC427A"/>
    <w:rsid w:val="00CC42E1"/>
    <w:rsid w:val="00CC52DF"/>
    <w:rsid w:val="00CC56E8"/>
    <w:rsid w:val="00CC607F"/>
    <w:rsid w:val="00CC6697"/>
    <w:rsid w:val="00CC722F"/>
    <w:rsid w:val="00CC7517"/>
    <w:rsid w:val="00CD00F2"/>
    <w:rsid w:val="00CD0C76"/>
    <w:rsid w:val="00CD181A"/>
    <w:rsid w:val="00CD20DA"/>
    <w:rsid w:val="00CD68F5"/>
    <w:rsid w:val="00CE16E3"/>
    <w:rsid w:val="00CE1E52"/>
    <w:rsid w:val="00CE2EEB"/>
    <w:rsid w:val="00CE481F"/>
    <w:rsid w:val="00CE4986"/>
    <w:rsid w:val="00CE4E14"/>
    <w:rsid w:val="00CE5CB5"/>
    <w:rsid w:val="00CE648F"/>
    <w:rsid w:val="00CE688B"/>
    <w:rsid w:val="00CE6C1F"/>
    <w:rsid w:val="00CE75A5"/>
    <w:rsid w:val="00CF0E66"/>
    <w:rsid w:val="00CF17D0"/>
    <w:rsid w:val="00CF3879"/>
    <w:rsid w:val="00CF5FBA"/>
    <w:rsid w:val="00D0058F"/>
    <w:rsid w:val="00D009BC"/>
    <w:rsid w:val="00D00D5C"/>
    <w:rsid w:val="00D010E6"/>
    <w:rsid w:val="00D0180C"/>
    <w:rsid w:val="00D01CB2"/>
    <w:rsid w:val="00D02892"/>
    <w:rsid w:val="00D02AB8"/>
    <w:rsid w:val="00D06496"/>
    <w:rsid w:val="00D10A28"/>
    <w:rsid w:val="00D11398"/>
    <w:rsid w:val="00D12FF6"/>
    <w:rsid w:val="00D13349"/>
    <w:rsid w:val="00D13CAE"/>
    <w:rsid w:val="00D156CC"/>
    <w:rsid w:val="00D16B5F"/>
    <w:rsid w:val="00D203B0"/>
    <w:rsid w:val="00D20471"/>
    <w:rsid w:val="00D212D9"/>
    <w:rsid w:val="00D227FE"/>
    <w:rsid w:val="00D239F5"/>
    <w:rsid w:val="00D2404D"/>
    <w:rsid w:val="00D249A1"/>
    <w:rsid w:val="00D27075"/>
    <w:rsid w:val="00D303C0"/>
    <w:rsid w:val="00D317EC"/>
    <w:rsid w:val="00D31E44"/>
    <w:rsid w:val="00D32548"/>
    <w:rsid w:val="00D32661"/>
    <w:rsid w:val="00D327FF"/>
    <w:rsid w:val="00D36845"/>
    <w:rsid w:val="00D36FFE"/>
    <w:rsid w:val="00D410D9"/>
    <w:rsid w:val="00D41E69"/>
    <w:rsid w:val="00D422DC"/>
    <w:rsid w:val="00D44CC7"/>
    <w:rsid w:val="00D45FBE"/>
    <w:rsid w:val="00D5001C"/>
    <w:rsid w:val="00D50180"/>
    <w:rsid w:val="00D52F6A"/>
    <w:rsid w:val="00D53775"/>
    <w:rsid w:val="00D55800"/>
    <w:rsid w:val="00D568C0"/>
    <w:rsid w:val="00D56B5E"/>
    <w:rsid w:val="00D56FC8"/>
    <w:rsid w:val="00D57281"/>
    <w:rsid w:val="00D6028B"/>
    <w:rsid w:val="00D60305"/>
    <w:rsid w:val="00D61A18"/>
    <w:rsid w:val="00D61BBB"/>
    <w:rsid w:val="00D61E18"/>
    <w:rsid w:val="00D62EB2"/>
    <w:rsid w:val="00D6355C"/>
    <w:rsid w:val="00D63749"/>
    <w:rsid w:val="00D63941"/>
    <w:rsid w:val="00D6415F"/>
    <w:rsid w:val="00D643B2"/>
    <w:rsid w:val="00D65610"/>
    <w:rsid w:val="00D658D0"/>
    <w:rsid w:val="00D65D24"/>
    <w:rsid w:val="00D661B4"/>
    <w:rsid w:val="00D66938"/>
    <w:rsid w:val="00D671A9"/>
    <w:rsid w:val="00D67925"/>
    <w:rsid w:val="00D67CAA"/>
    <w:rsid w:val="00D67E96"/>
    <w:rsid w:val="00D72FFE"/>
    <w:rsid w:val="00D7306F"/>
    <w:rsid w:val="00D732F0"/>
    <w:rsid w:val="00D73C2F"/>
    <w:rsid w:val="00D73C5E"/>
    <w:rsid w:val="00D747F1"/>
    <w:rsid w:val="00D74B87"/>
    <w:rsid w:val="00D76365"/>
    <w:rsid w:val="00D7703E"/>
    <w:rsid w:val="00D77FA8"/>
    <w:rsid w:val="00D80302"/>
    <w:rsid w:val="00D804F6"/>
    <w:rsid w:val="00D805F2"/>
    <w:rsid w:val="00D8092E"/>
    <w:rsid w:val="00D83175"/>
    <w:rsid w:val="00D839DC"/>
    <w:rsid w:val="00D844FA"/>
    <w:rsid w:val="00D84B45"/>
    <w:rsid w:val="00D84CC4"/>
    <w:rsid w:val="00D856E5"/>
    <w:rsid w:val="00D85DB0"/>
    <w:rsid w:val="00D86F0D"/>
    <w:rsid w:val="00D9018A"/>
    <w:rsid w:val="00D9060B"/>
    <w:rsid w:val="00D91018"/>
    <w:rsid w:val="00D912EE"/>
    <w:rsid w:val="00D92441"/>
    <w:rsid w:val="00D92C57"/>
    <w:rsid w:val="00D9397D"/>
    <w:rsid w:val="00D93F3E"/>
    <w:rsid w:val="00D94000"/>
    <w:rsid w:val="00D9710E"/>
    <w:rsid w:val="00D971E5"/>
    <w:rsid w:val="00DA00C5"/>
    <w:rsid w:val="00DA015F"/>
    <w:rsid w:val="00DA1E3C"/>
    <w:rsid w:val="00DA2390"/>
    <w:rsid w:val="00DA325B"/>
    <w:rsid w:val="00DA3EF0"/>
    <w:rsid w:val="00DA4925"/>
    <w:rsid w:val="00DA57B7"/>
    <w:rsid w:val="00DA77E1"/>
    <w:rsid w:val="00DB1251"/>
    <w:rsid w:val="00DB1A54"/>
    <w:rsid w:val="00DB1EF4"/>
    <w:rsid w:val="00DB2D66"/>
    <w:rsid w:val="00DB30D9"/>
    <w:rsid w:val="00DB43F8"/>
    <w:rsid w:val="00DB4715"/>
    <w:rsid w:val="00DB4F31"/>
    <w:rsid w:val="00DB79D5"/>
    <w:rsid w:val="00DB7ABB"/>
    <w:rsid w:val="00DC23E6"/>
    <w:rsid w:val="00DC29F8"/>
    <w:rsid w:val="00DC35B7"/>
    <w:rsid w:val="00DC5AE9"/>
    <w:rsid w:val="00DC5EBB"/>
    <w:rsid w:val="00DC6EFE"/>
    <w:rsid w:val="00DC7345"/>
    <w:rsid w:val="00DD0556"/>
    <w:rsid w:val="00DD07FF"/>
    <w:rsid w:val="00DD0CF2"/>
    <w:rsid w:val="00DD1233"/>
    <w:rsid w:val="00DD5C48"/>
    <w:rsid w:val="00DD6FDA"/>
    <w:rsid w:val="00DD7D6E"/>
    <w:rsid w:val="00DE1ABE"/>
    <w:rsid w:val="00DE2CCF"/>
    <w:rsid w:val="00DE4858"/>
    <w:rsid w:val="00DE5F12"/>
    <w:rsid w:val="00DE637F"/>
    <w:rsid w:val="00DE6FD8"/>
    <w:rsid w:val="00DF184F"/>
    <w:rsid w:val="00DF2EB7"/>
    <w:rsid w:val="00DF38DF"/>
    <w:rsid w:val="00DF43AF"/>
    <w:rsid w:val="00DF5A76"/>
    <w:rsid w:val="00E003F7"/>
    <w:rsid w:val="00E01160"/>
    <w:rsid w:val="00E01A67"/>
    <w:rsid w:val="00E01E68"/>
    <w:rsid w:val="00E03CAF"/>
    <w:rsid w:val="00E0455E"/>
    <w:rsid w:val="00E04CA9"/>
    <w:rsid w:val="00E04F52"/>
    <w:rsid w:val="00E05F85"/>
    <w:rsid w:val="00E07874"/>
    <w:rsid w:val="00E078F1"/>
    <w:rsid w:val="00E12A71"/>
    <w:rsid w:val="00E16519"/>
    <w:rsid w:val="00E16ED4"/>
    <w:rsid w:val="00E179AE"/>
    <w:rsid w:val="00E21124"/>
    <w:rsid w:val="00E23449"/>
    <w:rsid w:val="00E23632"/>
    <w:rsid w:val="00E23EC8"/>
    <w:rsid w:val="00E2489C"/>
    <w:rsid w:val="00E249CE"/>
    <w:rsid w:val="00E254D2"/>
    <w:rsid w:val="00E26B38"/>
    <w:rsid w:val="00E272BB"/>
    <w:rsid w:val="00E30ED9"/>
    <w:rsid w:val="00E3193B"/>
    <w:rsid w:val="00E32107"/>
    <w:rsid w:val="00E325B7"/>
    <w:rsid w:val="00E32920"/>
    <w:rsid w:val="00E32C59"/>
    <w:rsid w:val="00E33083"/>
    <w:rsid w:val="00E330E2"/>
    <w:rsid w:val="00E345F0"/>
    <w:rsid w:val="00E35869"/>
    <w:rsid w:val="00E3631C"/>
    <w:rsid w:val="00E371D1"/>
    <w:rsid w:val="00E376D7"/>
    <w:rsid w:val="00E40811"/>
    <w:rsid w:val="00E40997"/>
    <w:rsid w:val="00E4191E"/>
    <w:rsid w:val="00E41BD7"/>
    <w:rsid w:val="00E41F7F"/>
    <w:rsid w:val="00E431D3"/>
    <w:rsid w:val="00E44513"/>
    <w:rsid w:val="00E4487E"/>
    <w:rsid w:val="00E44E45"/>
    <w:rsid w:val="00E44ECC"/>
    <w:rsid w:val="00E45A80"/>
    <w:rsid w:val="00E46D7A"/>
    <w:rsid w:val="00E47F42"/>
    <w:rsid w:val="00E51197"/>
    <w:rsid w:val="00E5143E"/>
    <w:rsid w:val="00E52067"/>
    <w:rsid w:val="00E5208B"/>
    <w:rsid w:val="00E52CF0"/>
    <w:rsid w:val="00E54EA3"/>
    <w:rsid w:val="00E55B52"/>
    <w:rsid w:val="00E55CEA"/>
    <w:rsid w:val="00E56059"/>
    <w:rsid w:val="00E57491"/>
    <w:rsid w:val="00E57A96"/>
    <w:rsid w:val="00E6052F"/>
    <w:rsid w:val="00E60942"/>
    <w:rsid w:val="00E60C3B"/>
    <w:rsid w:val="00E60E30"/>
    <w:rsid w:val="00E61FB2"/>
    <w:rsid w:val="00E6214C"/>
    <w:rsid w:val="00E6294A"/>
    <w:rsid w:val="00E6501B"/>
    <w:rsid w:val="00E656D1"/>
    <w:rsid w:val="00E674B4"/>
    <w:rsid w:val="00E70147"/>
    <w:rsid w:val="00E70900"/>
    <w:rsid w:val="00E709FA"/>
    <w:rsid w:val="00E70B50"/>
    <w:rsid w:val="00E71E55"/>
    <w:rsid w:val="00E72B3C"/>
    <w:rsid w:val="00E73070"/>
    <w:rsid w:val="00E73B40"/>
    <w:rsid w:val="00E74FC0"/>
    <w:rsid w:val="00E759C3"/>
    <w:rsid w:val="00E7627E"/>
    <w:rsid w:val="00E76D0B"/>
    <w:rsid w:val="00E77ADC"/>
    <w:rsid w:val="00E8030D"/>
    <w:rsid w:val="00E803C4"/>
    <w:rsid w:val="00E808CE"/>
    <w:rsid w:val="00E8153E"/>
    <w:rsid w:val="00E84120"/>
    <w:rsid w:val="00E84355"/>
    <w:rsid w:val="00E84FA3"/>
    <w:rsid w:val="00E859A0"/>
    <w:rsid w:val="00E87327"/>
    <w:rsid w:val="00E87AC1"/>
    <w:rsid w:val="00E87EC0"/>
    <w:rsid w:val="00E90EA1"/>
    <w:rsid w:val="00E915BB"/>
    <w:rsid w:val="00E9187D"/>
    <w:rsid w:val="00E918C1"/>
    <w:rsid w:val="00E92507"/>
    <w:rsid w:val="00E95047"/>
    <w:rsid w:val="00E95DE2"/>
    <w:rsid w:val="00E95E21"/>
    <w:rsid w:val="00E95FCF"/>
    <w:rsid w:val="00EA034D"/>
    <w:rsid w:val="00EA14B4"/>
    <w:rsid w:val="00EA215E"/>
    <w:rsid w:val="00EA223A"/>
    <w:rsid w:val="00EA22D0"/>
    <w:rsid w:val="00EA68A2"/>
    <w:rsid w:val="00EB01B6"/>
    <w:rsid w:val="00EB0658"/>
    <w:rsid w:val="00EB0716"/>
    <w:rsid w:val="00EB19EC"/>
    <w:rsid w:val="00EB223A"/>
    <w:rsid w:val="00EB2487"/>
    <w:rsid w:val="00EB309B"/>
    <w:rsid w:val="00EB42F0"/>
    <w:rsid w:val="00EB4453"/>
    <w:rsid w:val="00EB4D52"/>
    <w:rsid w:val="00EB7E62"/>
    <w:rsid w:val="00EC1A7B"/>
    <w:rsid w:val="00EC1AA5"/>
    <w:rsid w:val="00EC1CCD"/>
    <w:rsid w:val="00EC2046"/>
    <w:rsid w:val="00EC3C30"/>
    <w:rsid w:val="00EC4384"/>
    <w:rsid w:val="00EC43FD"/>
    <w:rsid w:val="00EC4BFD"/>
    <w:rsid w:val="00EC5325"/>
    <w:rsid w:val="00EC5FB7"/>
    <w:rsid w:val="00EC7254"/>
    <w:rsid w:val="00ED015F"/>
    <w:rsid w:val="00ED049B"/>
    <w:rsid w:val="00ED1F3E"/>
    <w:rsid w:val="00ED26E7"/>
    <w:rsid w:val="00ED38FB"/>
    <w:rsid w:val="00ED4260"/>
    <w:rsid w:val="00ED5D11"/>
    <w:rsid w:val="00ED6497"/>
    <w:rsid w:val="00ED68CA"/>
    <w:rsid w:val="00ED6BED"/>
    <w:rsid w:val="00ED708E"/>
    <w:rsid w:val="00ED7441"/>
    <w:rsid w:val="00EE02A2"/>
    <w:rsid w:val="00EE0455"/>
    <w:rsid w:val="00EE1363"/>
    <w:rsid w:val="00EE1842"/>
    <w:rsid w:val="00EE20E7"/>
    <w:rsid w:val="00EE35FE"/>
    <w:rsid w:val="00EE43D3"/>
    <w:rsid w:val="00EE5221"/>
    <w:rsid w:val="00EE7199"/>
    <w:rsid w:val="00EF15F1"/>
    <w:rsid w:val="00EF3607"/>
    <w:rsid w:val="00EF3E65"/>
    <w:rsid w:val="00EF6FAE"/>
    <w:rsid w:val="00F01162"/>
    <w:rsid w:val="00F028DF"/>
    <w:rsid w:val="00F05C19"/>
    <w:rsid w:val="00F05EA1"/>
    <w:rsid w:val="00F0645F"/>
    <w:rsid w:val="00F0782F"/>
    <w:rsid w:val="00F103C6"/>
    <w:rsid w:val="00F11637"/>
    <w:rsid w:val="00F11B63"/>
    <w:rsid w:val="00F12338"/>
    <w:rsid w:val="00F14B1B"/>
    <w:rsid w:val="00F14E39"/>
    <w:rsid w:val="00F14E8B"/>
    <w:rsid w:val="00F155BA"/>
    <w:rsid w:val="00F16689"/>
    <w:rsid w:val="00F16A98"/>
    <w:rsid w:val="00F175FC"/>
    <w:rsid w:val="00F21014"/>
    <w:rsid w:val="00F21164"/>
    <w:rsid w:val="00F243E3"/>
    <w:rsid w:val="00F24604"/>
    <w:rsid w:val="00F24CDB"/>
    <w:rsid w:val="00F2534F"/>
    <w:rsid w:val="00F2588A"/>
    <w:rsid w:val="00F264E0"/>
    <w:rsid w:val="00F27010"/>
    <w:rsid w:val="00F27D5E"/>
    <w:rsid w:val="00F31EFA"/>
    <w:rsid w:val="00F32890"/>
    <w:rsid w:val="00F35AC5"/>
    <w:rsid w:val="00F41B3A"/>
    <w:rsid w:val="00F43B07"/>
    <w:rsid w:val="00F4439A"/>
    <w:rsid w:val="00F44426"/>
    <w:rsid w:val="00F46077"/>
    <w:rsid w:val="00F4691A"/>
    <w:rsid w:val="00F509EC"/>
    <w:rsid w:val="00F51A42"/>
    <w:rsid w:val="00F53124"/>
    <w:rsid w:val="00F53137"/>
    <w:rsid w:val="00F53F0D"/>
    <w:rsid w:val="00F53F42"/>
    <w:rsid w:val="00F54656"/>
    <w:rsid w:val="00F5628E"/>
    <w:rsid w:val="00F567FE"/>
    <w:rsid w:val="00F573ED"/>
    <w:rsid w:val="00F57855"/>
    <w:rsid w:val="00F60C8F"/>
    <w:rsid w:val="00F620CE"/>
    <w:rsid w:val="00F6220C"/>
    <w:rsid w:val="00F63108"/>
    <w:rsid w:val="00F6382B"/>
    <w:rsid w:val="00F63EB4"/>
    <w:rsid w:val="00F64150"/>
    <w:rsid w:val="00F64205"/>
    <w:rsid w:val="00F64978"/>
    <w:rsid w:val="00F65C6B"/>
    <w:rsid w:val="00F6711A"/>
    <w:rsid w:val="00F67ABA"/>
    <w:rsid w:val="00F706EB"/>
    <w:rsid w:val="00F70B6D"/>
    <w:rsid w:val="00F710B4"/>
    <w:rsid w:val="00F71AC0"/>
    <w:rsid w:val="00F73427"/>
    <w:rsid w:val="00F748CE"/>
    <w:rsid w:val="00F74952"/>
    <w:rsid w:val="00F7573F"/>
    <w:rsid w:val="00F76401"/>
    <w:rsid w:val="00F766BA"/>
    <w:rsid w:val="00F76B95"/>
    <w:rsid w:val="00F76D30"/>
    <w:rsid w:val="00F771E5"/>
    <w:rsid w:val="00F77676"/>
    <w:rsid w:val="00F8001F"/>
    <w:rsid w:val="00F80ECD"/>
    <w:rsid w:val="00F8111D"/>
    <w:rsid w:val="00F8157F"/>
    <w:rsid w:val="00F82B50"/>
    <w:rsid w:val="00F82F96"/>
    <w:rsid w:val="00F83536"/>
    <w:rsid w:val="00F83B3A"/>
    <w:rsid w:val="00F83CD0"/>
    <w:rsid w:val="00F845CD"/>
    <w:rsid w:val="00F85164"/>
    <w:rsid w:val="00F85B00"/>
    <w:rsid w:val="00F90283"/>
    <w:rsid w:val="00F9174B"/>
    <w:rsid w:val="00F91A72"/>
    <w:rsid w:val="00F91A7C"/>
    <w:rsid w:val="00F91B06"/>
    <w:rsid w:val="00F9249C"/>
    <w:rsid w:val="00F9370A"/>
    <w:rsid w:val="00F956CF"/>
    <w:rsid w:val="00F9582F"/>
    <w:rsid w:val="00F95C0A"/>
    <w:rsid w:val="00FA072B"/>
    <w:rsid w:val="00FA0987"/>
    <w:rsid w:val="00FA0E7C"/>
    <w:rsid w:val="00FA142A"/>
    <w:rsid w:val="00FA1D7C"/>
    <w:rsid w:val="00FA27E6"/>
    <w:rsid w:val="00FA2CF7"/>
    <w:rsid w:val="00FA30E5"/>
    <w:rsid w:val="00FA35B8"/>
    <w:rsid w:val="00FA553D"/>
    <w:rsid w:val="00FA554E"/>
    <w:rsid w:val="00FA6023"/>
    <w:rsid w:val="00FA7AD4"/>
    <w:rsid w:val="00FA7E96"/>
    <w:rsid w:val="00FB0200"/>
    <w:rsid w:val="00FB0FF0"/>
    <w:rsid w:val="00FB17A6"/>
    <w:rsid w:val="00FB2D30"/>
    <w:rsid w:val="00FB4BC5"/>
    <w:rsid w:val="00FB6189"/>
    <w:rsid w:val="00FB7334"/>
    <w:rsid w:val="00FB7516"/>
    <w:rsid w:val="00FB775E"/>
    <w:rsid w:val="00FC0C91"/>
    <w:rsid w:val="00FC1E48"/>
    <w:rsid w:val="00FC2B6C"/>
    <w:rsid w:val="00FC30D3"/>
    <w:rsid w:val="00FC411E"/>
    <w:rsid w:val="00FC49FD"/>
    <w:rsid w:val="00FC5747"/>
    <w:rsid w:val="00FD0B21"/>
    <w:rsid w:val="00FD2059"/>
    <w:rsid w:val="00FD20C2"/>
    <w:rsid w:val="00FD2BC2"/>
    <w:rsid w:val="00FD2F30"/>
    <w:rsid w:val="00FD3136"/>
    <w:rsid w:val="00FD3388"/>
    <w:rsid w:val="00FD3827"/>
    <w:rsid w:val="00FD3838"/>
    <w:rsid w:val="00FD3B83"/>
    <w:rsid w:val="00FD5181"/>
    <w:rsid w:val="00FD540F"/>
    <w:rsid w:val="00FD5CAA"/>
    <w:rsid w:val="00FD65D2"/>
    <w:rsid w:val="00FD70A7"/>
    <w:rsid w:val="00FD7ADC"/>
    <w:rsid w:val="00FE301D"/>
    <w:rsid w:val="00FE330C"/>
    <w:rsid w:val="00FE3B46"/>
    <w:rsid w:val="00FE4D89"/>
    <w:rsid w:val="00FE522C"/>
    <w:rsid w:val="00FE5BBA"/>
    <w:rsid w:val="00FE5D04"/>
    <w:rsid w:val="00FE5E0A"/>
    <w:rsid w:val="00FE6DBB"/>
    <w:rsid w:val="00FE7AA5"/>
    <w:rsid w:val="00FE7F9F"/>
    <w:rsid w:val="00FF005D"/>
    <w:rsid w:val="00FF04BF"/>
    <w:rsid w:val="00FF08F3"/>
    <w:rsid w:val="00FF1432"/>
    <w:rsid w:val="00FF28DD"/>
    <w:rsid w:val="00FF3029"/>
    <w:rsid w:val="00FF316E"/>
    <w:rsid w:val="00FF3A48"/>
    <w:rsid w:val="00FF4C8B"/>
    <w:rsid w:val="00FF6009"/>
    <w:rsid w:val="00FF638C"/>
    <w:rsid w:val="00FF7863"/>
    <w:rsid w:val="00FF7941"/>
    <w:rsid w:val="00FF7DB8"/>
    <w:rsid w:val="00FF7F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71F17"/>
  <w15:docId w15:val="{1082EE43-EFD9-42F9-80F7-2E882D40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589D"/>
    <w:pPr>
      <w:spacing w:after="120" w:line="240" w:lineRule="auto"/>
    </w:pPr>
  </w:style>
  <w:style w:type="paragraph" w:styleId="Titolo1">
    <w:name w:val="heading 1"/>
    <w:basedOn w:val="Normale"/>
    <w:next w:val="Normale"/>
    <w:link w:val="Titolo1Carattere"/>
    <w:uiPriority w:val="9"/>
    <w:qFormat/>
    <w:rsid w:val="00DD0CF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D32548"/>
    <w:pPr>
      <w:keepNext/>
      <w:keepLines/>
      <w:spacing w:before="40" w:after="0"/>
      <w:outlineLvl w:val="1"/>
    </w:pPr>
    <w:rPr>
      <w:rFonts w:asciiTheme="majorHAnsi" w:eastAsiaTheme="majorEastAsia" w:hAnsiTheme="majorHAnsi" w:cstheme="majorBidi"/>
      <w:color w:val="008000"/>
      <w:sz w:val="26"/>
      <w:szCs w:val="26"/>
    </w:rPr>
  </w:style>
  <w:style w:type="paragraph" w:styleId="Titolo3">
    <w:name w:val="heading 3"/>
    <w:basedOn w:val="Normale"/>
    <w:next w:val="Normale"/>
    <w:link w:val="Titolo3Carattere"/>
    <w:uiPriority w:val="9"/>
    <w:unhideWhenUsed/>
    <w:qFormat/>
    <w:rsid w:val="0006654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F6220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4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Elenco puntato,Titolo Paragrafo"/>
    <w:basedOn w:val="Normale"/>
    <w:link w:val="ParagrafoelencoCarattere"/>
    <w:uiPriority w:val="1"/>
    <w:qFormat/>
    <w:rsid w:val="00245040"/>
    <w:pPr>
      <w:ind w:left="720"/>
      <w:contextualSpacing/>
    </w:pPr>
  </w:style>
  <w:style w:type="paragraph" w:styleId="Testofumetto">
    <w:name w:val="Balloon Text"/>
    <w:basedOn w:val="Normale"/>
    <w:link w:val="TestofumettoCarattere"/>
    <w:uiPriority w:val="99"/>
    <w:semiHidden/>
    <w:unhideWhenUsed/>
    <w:rsid w:val="000569C2"/>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569C2"/>
    <w:rPr>
      <w:rFonts w:ascii="Tahoma" w:hAnsi="Tahoma" w:cs="Tahoma"/>
      <w:sz w:val="16"/>
      <w:szCs w:val="16"/>
    </w:rPr>
  </w:style>
  <w:style w:type="paragraph" w:styleId="NormaleWeb">
    <w:name w:val="Normal (Web)"/>
    <w:basedOn w:val="Normale"/>
    <w:uiPriority w:val="99"/>
    <w:rsid w:val="008E57D9"/>
    <w:pPr>
      <w:suppressAutoHyphens/>
      <w:spacing w:before="280" w:after="280"/>
    </w:pPr>
    <w:rPr>
      <w:rFonts w:ascii="Times New Roman" w:eastAsia="Times New Roman" w:hAnsi="Times New Roman" w:cs="Calibri"/>
      <w:sz w:val="24"/>
      <w:szCs w:val="24"/>
      <w:lang w:eastAsia="ar-SA"/>
    </w:rPr>
  </w:style>
  <w:style w:type="paragraph" w:styleId="Intestazione">
    <w:name w:val="header"/>
    <w:basedOn w:val="Normale"/>
    <w:link w:val="IntestazioneCarattere"/>
    <w:uiPriority w:val="99"/>
    <w:unhideWhenUsed/>
    <w:rsid w:val="00E3193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193B"/>
  </w:style>
  <w:style w:type="paragraph" w:styleId="Pidipagina">
    <w:name w:val="footer"/>
    <w:basedOn w:val="Normale"/>
    <w:link w:val="PidipaginaCarattere"/>
    <w:uiPriority w:val="99"/>
    <w:unhideWhenUsed/>
    <w:rsid w:val="00E3193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193B"/>
  </w:style>
  <w:style w:type="character" w:customStyle="1" w:styleId="response-text">
    <w:name w:val="response-text"/>
    <w:basedOn w:val="Carpredefinitoparagrafo"/>
    <w:rsid w:val="00A957B0"/>
  </w:style>
  <w:style w:type="character" w:styleId="Collegamentoipertestuale">
    <w:name w:val="Hyperlink"/>
    <w:basedOn w:val="Carpredefinitoparagrafo"/>
    <w:uiPriority w:val="99"/>
    <w:unhideWhenUsed/>
    <w:rsid w:val="002F4A3B"/>
    <w:rPr>
      <w:color w:val="0000FF" w:themeColor="hyperlink"/>
      <w:u w:val="single"/>
    </w:rPr>
  </w:style>
  <w:style w:type="character" w:styleId="Menzionenonrisolta">
    <w:name w:val="Unresolved Mention"/>
    <w:basedOn w:val="Carpredefinitoparagrafo"/>
    <w:uiPriority w:val="99"/>
    <w:semiHidden/>
    <w:unhideWhenUsed/>
    <w:rsid w:val="002F4A3B"/>
    <w:rPr>
      <w:color w:val="605E5C"/>
      <w:shd w:val="clear" w:color="auto" w:fill="E1DFDD"/>
    </w:rPr>
  </w:style>
  <w:style w:type="paragraph" w:styleId="Testonotaapidipagina">
    <w:name w:val="footnote text"/>
    <w:basedOn w:val="Normale"/>
    <w:link w:val="TestonotaapidipaginaCarattere"/>
    <w:uiPriority w:val="99"/>
    <w:semiHidden/>
    <w:unhideWhenUsed/>
    <w:rsid w:val="00C65679"/>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65679"/>
    <w:rPr>
      <w:sz w:val="20"/>
      <w:szCs w:val="20"/>
    </w:rPr>
  </w:style>
  <w:style w:type="character" w:styleId="Rimandonotaapidipagina">
    <w:name w:val="footnote reference"/>
    <w:basedOn w:val="Carpredefinitoparagrafo"/>
    <w:uiPriority w:val="99"/>
    <w:semiHidden/>
    <w:unhideWhenUsed/>
    <w:rsid w:val="00C65679"/>
    <w:rPr>
      <w:vertAlign w:val="superscript"/>
    </w:rPr>
  </w:style>
  <w:style w:type="paragraph" w:customStyle="1" w:styleId="TIT1">
    <w:name w:val="TIT1"/>
    <w:basedOn w:val="Paragrafoelenco"/>
    <w:link w:val="TIT1Carattere"/>
    <w:qFormat/>
    <w:rsid w:val="00B324E3"/>
    <w:pPr>
      <w:numPr>
        <w:numId w:val="1"/>
      </w:numPr>
      <w:jc w:val="both"/>
    </w:pPr>
    <w:rPr>
      <w:b/>
      <w:color w:val="008E40"/>
      <w:sz w:val="28"/>
      <w:szCs w:val="28"/>
    </w:rPr>
  </w:style>
  <w:style w:type="character" w:customStyle="1" w:styleId="Titolo1Carattere">
    <w:name w:val="Titolo 1 Carattere"/>
    <w:basedOn w:val="Carpredefinitoparagrafo"/>
    <w:link w:val="Titolo1"/>
    <w:uiPriority w:val="9"/>
    <w:rsid w:val="00DD0CF2"/>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Elenco puntato Carattere,Titolo Paragrafo Carattere"/>
    <w:basedOn w:val="Carpredefinitoparagrafo"/>
    <w:link w:val="Paragrafoelenco"/>
    <w:uiPriority w:val="1"/>
    <w:rsid w:val="0065260B"/>
  </w:style>
  <w:style w:type="character" w:customStyle="1" w:styleId="TIT1Carattere">
    <w:name w:val="TIT1 Carattere"/>
    <w:basedOn w:val="ParagrafoelencoCarattere"/>
    <w:link w:val="TIT1"/>
    <w:rsid w:val="00B324E3"/>
    <w:rPr>
      <w:b/>
      <w:color w:val="008E40"/>
      <w:sz w:val="28"/>
      <w:szCs w:val="28"/>
    </w:rPr>
  </w:style>
  <w:style w:type="paragraph" w:styleId="Titolosommario">
    <w:name w:val="TOC Heading"/>
    <w:basedOn w:val="Titolo1"/>
    <w:next w:val="Normale"/>
    <w:uiPriority w:val="39"/>
    <w:unhideWhenUsed/>
    <w:qFormat/>
    <w:rsid w:val="00DD0CF2"/>
    <w:pPr>
      <w:spacing w:line="259" w:lineRule="auto"/>
      <w:outlineLvl w:val="9"/>
    </w:pPr>
  </w:style>
  <w:style w:type="character" w:customStyle="1" w:styleId="Titolo2Carattere">
    <w:name w:val="Titolo 2 Carattere"/>
    <w:basedOn w:val="Carpredefinitoparagrafo"/>
    <w:link w:val="Titolo2"/>
    <w:uiPriority w:val="9"/>
    <w:rsid w:val="00D32548"/>
    <w:rPr>
      <w:rFonts w:asciiTheme="majorHAnsi" w:eastAsiaTheme="majorEastAsia" w:hAnsiTheme="majorHAnsi" w:cstheme="majorBidi"/>
      <w:color w:val="008000"/>
      <w:sz w:val="26"/>
      <w:szCs w:val="26"/>
    </w:rPr>
  </w:style>
  <w:style w:type="character" w:customStyle="1" w:styleId="Titolo3Carattere">
    <w:name w:val="Titolo 3 Carattere"/>
    <w:basedOn w:val="Carpredefinitoparagrafo"/>
    <w:link w:val="Titolo3"/>
    <w:uiPriority w:val="9"/>
    <w:rsid w:val="0006654F"/>
    <w:rPr>
      <w:rFonts w:asciiTheme="majorHAnsi" w:eastAsiaTheme="majorEastAsia" w:hAnsiTheme="majorHAnsi" w:cstheme="majorBidi"/>
      <w:color w:val="243F60" w:themeColor="accent1" w:themeShade="7F"/>
      <w:sz w:val="24"/>
      <w:szCs w:val="24"/>
    </w:rPr>
  </w:style>
  <w:style w:type="paragraph" w:styleId="Sommario1">
    <w:name w:val="toc 1"/>
    <w:basedOn w:val="Normale"/>
    <w:next w:val="Normale"/>
    <w:autoRedefine/>
    <w:uiPriority w:val="39"/>
    <w:unhideWhenUsed/>
    <w:rsid w:val="0006654F"/>
    <w:pPr>
      <w:spacing w:after="100"/>
    </w:pPr>
  </w:style>
  <w:style w:type="character" w:styleId="Rimandocommento">
    <w:name w:val="annotation reference"/>
    <w:basedOn w:val="Carpredefinitoparagrafo"/>
    <w:uiPriority w:val="99"/>
    <w:semiHidden/>
    <w:unhideWhenUsed/>
    <w:rsid w:val="0029606B"/>
    <w:rPr>
      <w:sz w:val="16"/>
      <w:szCs w:val="16"/>
    </w:rPr>
  </w:style>
  <w:style w:type="paragraph" w:styleId="Testocommento">
    <w:name w:val="annotation text"/>
    <w:basedOn w:val="Normale"/>
    <w:link w:val="TestocommentoCarattere"/>
    <w:uiPriority w:val="99"/>
    <w:unhideWhenUsed/>
    <w:rsid w:val="0029606B"/>
    <w:rPr>
      <w:sz w:val="20"/>
      <w:szCs w:val="20"/>
    </w:rPr>
  </w:style>
  <w:style w:type="character" w:customStyle="1" w:styleId="TestocommentoCarattere">
    <w:name w:val="Testo commento Carattere"/>
    <w:basedOn w:val="Carpredefinitoparagrafo"/>
    <w:link w:val="Testocommento"/>
    <w:uiPriority w:val="99"/>
    <w:rsid w:val="0029606B"/>
    <w:rPr>
      <w:sz w:val="20"/>
      <w:szCs w:val="20"/>
    </w:rPr>
  </w:style>
  <w:style w:type="paragraph" w:styleId="Soggettocommento">
    <w:name w:val="annotation subject"/>
    <w:basedOn w:val="Testocommento"/>
    <w:next w:val="Testocommento"/>
    <w:link w:val="SoggettocommentoCarattere"/>
    <w:uiPriority w:val="99"/>
    <w:semiHidden/>
    <w:unhideWhenUsed/>
    <w:rsid w:val="0029606B"/>
    <w:rPr>
      <w:b/>
      <w:bCs/>
    </w:rPr>
  </w:style>
  <w:style w:type="character" w:customStyle="1" w:styleId="SoggettocommentoCarattere">
    <w:name w:val="Soggetto commento Carattere"/>
    <w:basedOn w:val="TestocommentoCarattere"/>
    <w:link w:val="Soggettocommento"/>
    <w:uiPriority w:val="99"/>
    <w:semiHidden/>
    <w:rsid w:val="0029606B"/>
    <w:rPr>
      <w:b/>
      <w:bCs/>
      <w:sz w:val="20"/>
      <w:szCs w:val="20"/>
    </w:rPr>
  </w:style>
  <w:style w:type="paragraph" w:styleId="Revisione">
    <w:name w:val="Revision"/>
    <w:hidden/>
    <w:uiPriority w:val="99"/>
    <w:semiHidden/>
    <w:rsid w:val="00FD3136"/>
    <w:pPr>
      <w:spacing w:after="0" w:line="240" w:lineRule="auto"/>
    </w:pPr>
  </w:style>
  <w:style w:type="paragraph" w:styleId="Nessunaspaziatura">
    <w:name w:val="No Spacing"/>
    <w:link w:val="NessunaspaziaturaCarattere"/>
    <w:uiPriority w:val="1"/>
    <w:qFormat/>
    <w:rsid w:val="003B3928"/>
    <w:pPr>
      <w:spacing w:after="0" w:line="240" w:lineRule="auto"/>
    </w:pPr>
  </w:style>
  <w:style w:type="character" w:customStyle="1" w:styleId="NessunaspaziaturaCarattere">
    <w:name w:val="Nessuna spaziatura Carattere"/>
    <w:basedOn w:val="Carpredefinitoparagrafo"/>
    <w:link w:val="Nessunaspaziatura"/>
    <w:uiPriority w:val="1"/>
    <w:rsid w:val="003B3928"/>
  </w:style>
  <w:style w:type="paragraph" w:customStyle="1" w:styleId="TIT2">
    <w:name w:val="TIT2"/>
    <w:basedOn w:val="TIT1"/>
    <w:link w:val="TIT2Carattere"/>
    <w:qFormat/>
    <w:rsid w:val="00CB5286"/>
    <w:pPr>
      <w:numPr>
        <w:ilvl w:val="1"/>
      </w:numPr>
    </w:pPr>
    <w:rPr>
      <w:sz w:val="24"/>
    </w:rPr>
  </w:style>
  <w:style w:type="character" w:customStyle="1" w:styleId="TIT2Carattere">
    <w:name w:val="TIT2 Carattere"/>
    <w:basedOn w:val="TIT1Carattere"/>
    <w:link w:val="TIT2"/>
    <w:rsid w:val="00CB5286"/>
    <w:rPr>
      <w:b/>
      <w:color w:val="008E40"/>
      <w:sz w:val="24"/>
      <w:szCs w:val="28"/>
    </w:rPr>
  </w:style>
  <w:style w:type="character" w:customStyle="1" w:styleId="normaltextrun">
    <w:name w:val="normaltextrun"/>
    <w:basedOn w:val="Carpredefinitoparagrafo"/>
    <w:rsid w:val="00C96B22"/>
  </w:style>
  <w:style w:type="character" w:customStyle="1" w:styleId="eop">
    <w:name w:val="eop"/>
    <w:basedOn w:val="Carpredefinitoparagrafo"/>
    <w:rsid w:val="00C96B22"/>
  </w:style>
  <w:style w:type="character" w:customStyle="1" w:styleId="Titolo4Carattere">
    <w:name w:val="Titolo 4 Carattere"/>
    <w:basedOn w:val="Carpredefinitoparagrafo"/>
    <w:link w:val="Titolo4"/>
    <w:uiPriority w:val="9"/>
    <w:rsid w:val="00F6220C"/>
    <w:rPr>
      <w:rFonts w:asciiTheme="majorHAnsi" w:eastAsiaTheme="majorEastAsia" w:hAnsiTheme="majorHAnsi" w:cstheme="majorBidi"/>
      <w:i/>
      <w:iCs/>
      <w:color w:val="365F91" w:themeColor="accent1" w:themeShade="BF"/>
    </w:rPr>
  </w:style>
  <w:style w:type="paragraph" w:customStyle="1" w:styleId="Stile1">
    <w:name w:val="Stile1"/>
    <w:basedOn w:val="TIT1"/>
    <w:autoRedefine/>
    <w:qFormat/>
    <w:rsid w:val="00561A83"/>
    <w:pPr>
      <w:numPr>
        <w:numId w:val="0"/>
      </w:numPr>
      <w:spacing w:after="0"/>
    </w:pPr>
    <w:rPr>
      <w:b w:val="0"/>
      <w:bCs/>
      <w:color w:val="auto"/>
      <w:sz w:val="22"/>
      <w:szCs w:val="22"/>
    </w:rPr>
  </w:style>
  <w:style w:type="character" w:styleId="Collegamentovisitato">
    <w:name w:val="FollowedHyperlink"/>
    <w:basedOn w:val="Carpredefinitoparagrafo"/>
    <w:uiPriority w:val="99"/>
    <w:semiHidden/>
    <w:unhideWhenUsed/>
    <w:rsid w:val="00830246"/>
    <w:rPr>
      <w:color w:val="800080"/>
      <w:u w:val="single"/>
    </w:rPr>
  </w:style>
  <w:style w:type="paragraph" w:customStyle="1" w:styleId="msonormal0">
    <w:name w:val="msonormal"/>
    <w:basedOn w:val="Normale"/>
    <w:rsid w:val="00830246"/>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8">
    <w:name w:val="xl68"/>
    <w:basedOn w:val="Normale"/>
    <w:rsid w:val="0083024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9">
    <w:name w:val="xl69"/>
    <w:basedOn w:val="Normale"/>
    <w:rsid w:val="00830246"/>
    <w:pPr>
      <w:pBdr>
        <w:top w:val="single" w:sz="4" w:space="0" w:color="auto"/>
        <w:left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0">
    <w:name w:val="xl70"/>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1">
    <w:name w:val="xl71"/>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2">
    <w:name w:val="xl72"/>
    <w:basedOn w:val="Normale"/>
    <w:rsid w:val="008302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3">
    <w:name w:val="xl73"/>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74">
    <w:name w:val="xl74"/>
    <w:basedOn w:val="Normale"/>
    <w:rsid w:val="0083024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75">
    <w:name w:val="xl75"/>
    <w:basedOn w:val="Normale"/>
    <w:rsid w:val="0083024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76">
    <w:name w:val="xl76"/>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color w:val="000000"/>
      <w:sz w:val="24"/>
      <w:szCs w:val="24"/>
    </w:rPr>
  </w:style>
  <w:style w:type="paragraph" w:customStyle="1" w:styleId="xl77">
    <w:name w:val="xl77"/>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color w:val="000000"/>
      <w:sz w:val="24"/>
      <w:szCs w:val="24"/>
    </w:rPr>
  </w:style>
  <w:style w:type="paragraph" w:customStyle="1" w:styleId="xl78">
    <w:name w:val="xl78"/>
    <w:basedOn w:val="Normale"/>
    <w:rsid w:val="008302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79">
    <w:name w:val="xl79"/>
    <w:basedOn w:val="Normale"/>
    <w:rsid w:val="0083024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0">
    <w:name w:val="xl80"/>
    <w:basedOn w:val="Normale"/>
    <w:rsid w:val="008302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1">
    <w:name w:val="xl81"/>
    <w:basedOn w:val="Normale"/>
    <w:rsid w:val="00830246"/>
    <w:pPr>
      <w:spacing w:before="100" w:beforeAutospacing="1" w:after="100" w:afterAutospacing="1"/>
    </w:pPr>
    <w:rPr>
      <w:rFonts w:ascii="Times New Roman" w:eastAsia="Times New Roman" w:hAnsi="Times New Roman" w:cs="Times New Roman"/>
      <w:sz w:val="24"/>
      <w:szCs w:val="24"/>
    </w:rPr>
  </w:style>
  <w:style w:type="paragraph" w:customStyle="1" w:styleId="xl82">
    <w:name w:val="xl82"/>
    <w:basedOn w:val="Normale"/>
    <w:rsid w:val="00830246"/>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3">
    <w:name w:val="xl83"/>
    <w:basedOn w:val="Normale"/>
    <w:rsid w:val="0083024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4">
    <w:name w:val="xl84"/>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5">
    <w:name w:val="xl85"/>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color w:val="242424"/>
      <w:sz w:val="24"/>
      <w:szCs w:val="24"/>
    </w:rPr>
  </w:style>
  <w:style w:type="paragraph" w:customStyle="1" w:styleId="xl86">
    <w:name w:val="xl86"/>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7">
    <w:name w:val="xl87"/>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8">
    <w:name w:val="xl88"/>
    <w:basedOn w:val="Normale"/>
    <w:rsid w:val="0083024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9">
    <w:name w:val="xl89"/>
    <w:basedOn w:val="Normale"/>
    <w:rsid w:val="00830246"/>
    <w:pPr>
      <w:pBdr>
        <w:top w:val="single" w:sz="4" w:space="0" w:color="auto"/>
        <w:left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0">
    <w:name w:val="xl90"/>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1">
    <w:name w:val="xl91"/>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2">
    <w:name w:val="xl92"/>
    <w:basedOn w:val="Normale"/>
    <w:rsid w:val="008302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3">
    <w:name w:val="xl93"/>
    <w:basedOn w:val="Normale"/>
    <w:rsid w:val="0083024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4">
    <w:name w:val="xl94"/>
    <w:basedOn w:val="Normale"/>
    <w:rsid w:val="008302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5">
    <w:name w:val="xl95"/>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96">
    <w:name w:val="xl96"/>
    <w:basedOn w:val="Normale"/>
    <w:rsid w:val="0083024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97">
    <w:name w:val="xl97"/>
    <w:basedOn w:val="Normale"/>
    <w:rsid w:val="00830246"/>
    <w:pPr>
      <w:pBdr>
        <w:top w:val="single" w:sz="4" w:space="0" w:color="000000"/>
        <w:left w:val="single" w:sz="4" w:space="0" w:color="000000"/>
      </w:pBdr>
      <w:shd w:val="clear" w:color="000000" w:fill="DCE6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8">
    <w:name w:val="xl98"/>
    <w:basedOn w:val="Normale"/>
    <w:rsid w:val="00830246"/>
    <w:pPr>
      <w:pBdr>
        <w:top w:val="single" w:sz="4" w:space="0" w:color="000000"/>
        <w:left w:val="single" w:sz="4" w:space="0" w:color="000000"/>
      </w:pBdr>
      <w:shd w:val="clear" w:color="000000" w:fill="CCC0DA"/>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9">
    <w:name w:val="xl99"/>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color w:val="242424"/>
      <w:sz w:val="24"/>
      <w:szCs w:val="24"/>
    </w:rPr>
  </w:style>
  <w:style w:type="paragraph" w:customStyle="1" w:styleId="xl100">
    <w:name w:val="xl100"/>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1">
    <w:name w:val="xl101"/>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2">
    <w:name w:val="xl102"/>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3">
    <w:name w:val="xl103"/>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color w:val="242424"/>
      <w:sz w:val="24"/>
      <w:szCs w:val="24"/>
    </w:rPr>
  </w:style>
  <w:style w:type="paragraph" w:customStyle="1" w:styleId="xl104">
    <w:name w:val="xl104"/>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5">
    <w:name w:val="xl105"/>
    <w:basedOn w:val="Normale"/>
    <w:rsid w:val="0083024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6">
    <w:name w:val="xl106"/>
    <w:basedOn w:val="Normale"/>
    <w:rsid w:val="0083024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7">
    <w:name w:val="xl107"/>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8">
    <w:name w:val="xl108"/>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09">
    <w:name w:val="xl109"/>
    <w:basedOn w:val="Normale"/>
    <w:rsid w:val="008302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10">
    <w:name w:val="xl110"/>
    <w:basedOn w:val="Normale"/>
    <w:rsid w:val="0083024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11">
    <w:name w:val="xl111"/>
    <w:basedOn w:val="Normale"/>
    <w:rsid w:val="008302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12">
    <w:name w:val="xl112"/>
    <w:basedOn w:val="Normale"/>
    <w:rsid w:val="0083024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13">
    <w:name w:val="xl113"/>
    <w:basedOn w:val="Normale"/>
    <w:rsid w:val="0083024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114">
    <w:name w:val="xl114"/>
    <w:basedOn w:val="Normale"/>
    <w:rsid w:val="00830246"/>
    <w:pPr>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115">
    <w:name w:val="xl115"/>
    <w:basedOn w:val="Normale"/>
    <w:rsid w:val="00830246"/>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16">
    <w:name w:val="xl116"/>
    <w:basedOn w:val="Normale"/>
    <w:rsid w:val="00830246"/>
    <w:pPr>
      <w:pBdr>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17">
    <w:name w:val="xl117"/>
    <w:basedOn w:val="Normale"/>
    <w:rsid w:val="00830246"/>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18">
    <w:name w:val="xl118"/>
    <w:basedOn w:val="Normale"/>
    <w:rsid w:val="00830246"/>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119">
    <w:name w:val="xl119"/>
    <w:basedOn w:val="Normale"/>
    <w:rsid w:val="0083024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20">
    <w:name w:val="xl120"/>
    <w:basedOn w:val="Normale"/>
    <w:rsid w:val="0083024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21">
    <w:name w:val="xl121"/>
    <w:basedOn w:val="Normale"/>
    <w:rsid w:val="0083024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22">
    <w:name w:val="xl122"/>
    <w:basedOn w:val="Normale"/>
    <w:rsid w:val="00830246"/>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123">
    <w:name w:val="xl123"/>
    <w:basedOn w:val="Normale"/>
    <w:rsid w:val="00830246"/>
    <w:pPr>
      <w:pBdr>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24">
    <w:name w:val="xl124"/>
    <w:basedOn w:val="Normale"/>
    <w:rsid w:val="00830246"/>
    <w:pPr>
      <w:pBdr>
        <w:left w:val="single" w:sz="4" w:space="0" w:color="auto"/>
        <w:bottom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25">
    <w:name w:val="xl125"/>
    <w:basedOn w:val="Normale"/>
    <w:rsid w:val="00830246"/>
    <w:pPr>
      <w:pBdr>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26">
    <w:name w:val="xl126"/>
    <w:basedOn w:val="Normale"/>
    <w:rsid w:val="00830246"/>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27">
    <w:name w:val="xl127"/>
    <w:basedOn w:val="Normale"/>
    <w:rsid w:val="00830246"/>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28">
    <w:name w:val="xl128"/>
    <w:basedOn w:val="Normale"/>
    <w:rsid w:val="00830246"/>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29">
    <w:name w:val="xl129"/>
    <w:basedOn w:val="Normale"/>
    <w:rsid w:val="00830246"/>
    <w:pPr>
      <w:pBdr>
        <w:top w:val="single" w:sz="4" w:space="0" w:color="auto"/>
        <w:left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130">
    <w:name w:val="xl130"/>
    <w:basedOn w:val="Normale"/>
    <w:rsid w:val="00830246"/>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1">
    <w:name w:val="xl131"/>
    <w:basedOn w:val="Normale"/>
    <w:rsid w:val="00830246"/>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32">
    <w:name w:val="xl132"/>
    <w:basedOn w:val="Normale"/>
    <w:rsid w:val="00830246"/>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3">
    <w:name w:val="xl133"/>
    <w:basedOn w:val="Normale"/>
    <w:rsid w:val="00830246"/>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34">
    <w:name w:val="xl134"/>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color w:val="000000"/>
      <w:sz w:val="24"/>
      <w:szCs w:val="24"/>
    </w:rPr>
  </w:style>
  <w:style w:type="paragraph" w:customStyle="1" w:styleId="xl135">
    <w:name w:val="xl135"/>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36">
    <w:name w:val="xl136"/>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7">
    <w:name w:val="xl137"/>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8">
    <w:name w:val="xl138"/>
    <w:basedOn w:val="Normale"/>
    <w:rsid w:val="00830246"/>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9">
    <w:name w:val="xl139"/>
    <w:basedOn w:val="Normale"/>
    <w:rsid w:val="00830246"/>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40">
    <w:name w:val="xl140"/>
    <w:basedOn w:val="Normale"/>
    <w:rsid w:val="00830246"/>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41">
    <w:name w:val="xl141"/>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color w:val="000000"/>
      <w:sz w:val="24"/>
      <w:szCs w:val="24"/>
    </w:rPr>
  </w:style>
  <w:style w:type="paragraph" w:customStyle="1" w:styleId="xl142">
    <w:name w:val="xl142"/>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43">
    <w:name w:val="xl143"/>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44">
    <w:name w:val="xl144"/>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45">
    <w:name w:val="xl145"/>
    <w:basedOn w:val="Normale"/>
    <w:rsid w:val="00830246"/>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46">
    <w:name w:val="xl146"/>
    <w:basedOn w:val="Normale"/>
    <w:rsid w:val="00830246"/>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47">
    <w:name w:val="xl147"/>
    <w:basedOn w:val="Normale"/>
    <w:rsid w:val="00830246"/>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48">
    <w:name w:val="xl148"/>
    <w:basedOn w:val="Normale"/>
    <w:rsid w:val="00830246"/>
    <w:pPr>
      <w:pBdr>
        <w:top w:val="single" w:sz="4" w:space="0" w:color="auto"/>
        <w:left w:val="single" w:sz="4" w:space="0" w:color="auto"/>
        <w:right w:val="single" w:sz="4" w:space="0" w:color="auto"/>
      </w:pBdr>
      <w:shd w:val="clear" w:color="000000" w:fill="E6B8B7"/>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49">
    <w:name w:val="xl149"/>
    <w:basedOn w:val="Normale"/>
    <w:rsid w:val="00830246"/>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0">
    <w:name w:val="xl150"/>
    <w:basedOn w:val="Normale"/>
    <w:rsid w:val="00830246"/>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1">
    <w:name w:val="xl151"/>
    <w:basedOn w:val="Normale"/>
    <w:rsid w:val="00830246"/>
    <w:pPr>
      <w:pBdr>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52">
    <w:name w:val="xl152"/>
    <w:basedOn w:val="Normale"/>
    <w:rsid w:val="00830246"/>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3">
    <w:name w:val="xl153"/>
    <w:basedOn w:val="Normale"/>
    <w:rsid w:val="00830246"/>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4">
    <w:name w:val="xl154"/>
    <w:basedOn w:val="Normale"/>
    <w:rsid w:val="00830246"/>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55">
    <w:name w:val="xl155"/>
    <w:basedOn w:val="Normale"/>
    <w:rsid w:val="00830246"/>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6">
    <w:name w:val="xl156"/>
    <w:basedOn w:val="Normale"/>
    <w:rsid w:val="00830246"/>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7">
    <w:name w:val="xl157"/>
    <w:basedOn w:val="Normale"/>
    <w:rsid w:val="00830246"/>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58">
    <w:name w:val="xl158"/>
    <w:basedOn w:val="Normale"/>
    <w:rsid w:val="00830246"/>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59">
    <w:name w:val="xl159"/>
    <w:basedOn w:val="Normale"/>
    <w:rsid w:val="00830246"/>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0">
    <w:name w:val="xl160"/>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1">
    <w:name w:val="xl161"/>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62">
    <w:name w:val="xl162"/>
    <w:basedOn w:val="Normale"/>
    <w:rsid w:val="0083024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3">
    <w:name w:val="xl163"/>
    <w:basedOn w:val="Normale"/>
    <w:rsid w:val="00830246"/>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64">
    <w:name w:val="xl164"/>
    <w:basedOn w:val="Normale"/>
    <w:rsid w:val="0083024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5">
    <w:name w:val="xl165"/>
    <w:basedOn w:val="Normale"/>
    <w:rsid w:val="00830246"/>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66">
    <w:name w:val="xl166"/>
    <w:basedOn w:val="Normale"/>
    <w:rsid w:val="00830246"/>
    <w:pPr>
      <w:pBdr>
        <w:top w:val="single" w:sz="4" w:space="0" w:color="000000"/>
        <w:left w:val="single" w:sz="4" w:space="0" w:color="000000"/>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7">
    <w:name w:val="xl167"/>
    <w:basedOn w:val="Normale"/>
    <w:rsid w:val="00830246"/>
    <w:pPr>
      <w:pBdr>
        <w:top w:val="single" w:sz="4" w:space="0" w:color="000000"/>
        <w:left w:val="single" w:sz="4" w:space="0" w:color="000000"/>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8">
    <w:name w:val="xl168"/>
    <w:basedOn w:val="Normale"/>
    <w:rsid w:val="00830246"/>
    <w:pPr>
      <w:pBdr>
        <w:top w:val="single" w:sz="4" w:space="0" w:color="000000"/>
        <w:left w:val="single" w:sz="4" w:space="0" w:color="000000"/>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69">
    <w:name w:val="xl169"/>
    <w:basedOn w:val="Normale"/>
    <w:rsid w:val="00830246"/>
    <w:pPr>
      <w:pBdr>
        <w:top w:val="single" w:sz="4" w:space="0" w:color="000000"/>
        <w:left w:val="single" w:sz="4" w:space="0" w:color="000000"/>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70">
    <w:name w:val="xl170"/>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71">
    <w:name w:val="xl171"/>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72">
    <w:name w:val="xl172"/>
    <w:basedOn w:val="Normale"/>
    <w:rsid w:val="00830246"/>
    <w:pP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73">
    <w:name w:val="xl173"/>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color w:val="242424"/>
      <w:sz w:val="24"/>
      <w:szCs w:val="24"/>
    </w:rPr>
  </w:style>
  <w:style w:type="paragraph" w:customStyle="1" w:styleId="xl174">
    <w:name w:val="xl174"/>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75">
    <w:name w:val="xl175"/>
    <w:basedOn w:val="Normale"/>
    <w:rsid w:val="0083024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76">
    <w:name w:val="xl176"/>
    <w:basedOn w:val="Normale"/>
    <w:rsid w:val="00830246"/>
    <w:pPr>
      <w:pBdr>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77">
    <w:name w:val="xl177"/>
    <w:basedOn w:val="Normale"/>
    <w:rsid w:val="00830246"/>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78">
    <w:name w:val="xl178"/>
    <w:basedOn w:val="Normale"/>
    <w:rsid w:val="00830246"/>
    <w:pPr>
      <w:pBdr>
        <w:left w:val="single" w:sz="4" w:space="0" w:color="auto"/>
        <w:bottom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79">
    <w:name w:val="xl179"/>
    <w:basedOn w:val="Normale"/>
    <w:rsid w:val="00830246"/>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0">
    <w:name w:val="xl180"/>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1">
    <w:name w:val="xl181"/>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2">
    <w:name w:val="xl182"/>
    <w:basedOn w:val="Normale"/>
    <w:rsid w:val="00830246"/>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3">
    <w:name w:val="xl183"/>
    <w:basedOn w:val="Normale"/>
    <w:rsid w:val="00830246"/>
    <w:pPr>
      <w:pBdr>
        <w:top w:val="single" w:sz="4" w:space="0" w:color="000000"/>
        <w:left w:val="single" w:sz="4" w:space="0" w:color="000000"/>
      </w:pBdr>
      <w:shd w:val="clear" w:color="000000" w:fill="DCE6F1"/>
      <w:spacing w:before="100" w:beforeAutospacing="1" w:after="100" w:afterAutospacing="1"/>
    </w:pPr>
    <w:rPr>
      <w:rFonts w:ascii="Times New Roman" w:eastAsia="Times New Roman" w:hAnsi="Times New Roman" w:cs="Times New Roman"/>
      <w:sz w:val="24"/>
      <w:szCs w:val="24"/>
    </w:rPr>
  </w:style>
  <w:style w:type="paragraph" w:customStyle="1" w:styleId="xl184">
    <w:name w:val="xl184"/>
    <w:basedOn w:val="Normale"/>
    <w:rsid w:val="00830246"/>
    <w:pPr>
      <w:pBdr>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5">
    <w:name w:val="xl185"/>
    <w:basedOn w:val="Normale"/>
    <w:rsid w:val="00830246"/>
    <w:pPr>
      <w:pBdr>
        <w:top w:val="single" w:sz="4" w:space="0" w:color="000000"/>
        <w:left w:val="single" w:sz="4" w:space="0" w:color="000000"/>
      </w:pBdr>
      <w:shd w:val="clear" w:color="000000" w:fill="CCC0DA"/>
      <w:spacing w:before="100" w:beforeAutospacing="1" w:after="100" w:afterAutospacing="1"/>
    </w:pPr>
    <w:rPr>
      <w:rFonts w:ascii="Times New Roman" w:eastAsia="Times New Roman" w:hAnsi="Times New Roman" w:cs="Times New Roman"/>
      <w:sz w:val="24"/>
      <w:szCs w:val="24"/>
    </w:rPr>
  </w:style>
  <w:style w:type="paragraph" w:customStyle="1" w:styleId="xl186">
    <w:name w:val="xl186"/>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rPr>
  </w:style>
  <w:style w:type="paragraph" w:customStyle="1" w:styleId="xl187">
    <w:name w:val="xl187"/>
    <w:basedOn w:val="Normale"/>
    <w:rsid w:val="00830246"/>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8">
    <w:name w:val="xl188"/>
    <w:basedOn w:val="Normale"/>
    <w:rsid w:val="00830246"/>
    <w:pPr>
      <w:pBdr>
        <w:top w:val="single" w:sz="4" w:space="0" w:color="auto"/>
        <w:left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89">
    <w:name w:val="xl189"/>
    <w:basedOn w:val="Normale"/>
    <w:rsid w:val="00830246"/>
    <w:pPr>
      <w:spacing w:before="100" w:beforeAutospacing="1" w:after="100" w:afterAutospacing="1"/>
    </w:pPr>
    <w:rPr>
      <w:rFonts w:ascii="Times New Roman" w:eastAsia="Times New Roman" w:hAnsi="Times New Roman" w:cs="Times New Roman"/>
      <w:sz w:val="24"/>
      <w:szCs w:val="24"/>
    </w:rPr>
  </w:style>
  <w:style w:type="paragraph" w:customStyle="1" w:styleId="xl190">
    <w:name w:val="xl190"/>
    <w:basedOn w:val="Normale"/>
    <w:rsid w:val="00830246"/>
    <w:pPr>
      <w:spacing w:before="100" w:beforeAutospacing="1" w:after="100" w:afterAutospacing="1"/>
    </w:pPr>
    <w:rPr>
      <w:rFonts w:ascii="Times New Roman" w:eastAsia="Times New Roman" w:hAnsi="Times New Roman" w:cs="Times New Roman"/>
      <w:b/>
      <w:bCs/>
      <w:sz w:val="24"/>
      <w:szCs w:val="24"/>
    </w:rPr>
  </w:style>
  <w:style w:type="paragraph" w:customStyle="1" w:styleId="xl191">
    <w:name w:val="xl191"/>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2">
    <w:name w:val="xl192"/>
    <w:basedOn w:val="Normale"/>
    <w:rsid w:val="0083024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3">
    <w:name w:val="xl193"/>
    <w:basedOn w:val="Normale"/>
    <w:rsid w:val="00830246"/>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4">
    <w:name w:val="xl194"/>
    <w:basedOn w:val="Normale"/>
    <w:rsid w:val="0083024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5">
    <w:name w:val="xl195"/>
    <w:basedOn w:val="Normale"/>
    <w:rsid w:val="00830246"/>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6">
    <w:name w:val="xl196"/>
    <w:basedOn w:val="Normale"/>
    <w:rsid w:val="00830246"/>
    <w:pPr>
      <w:pBdr>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7">
    <w:name w:val="xl197"/>
    <w:basedOn w:val="Normale"/>
    <w:rsid w:val="0083024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8">
    <w:name w:val="xl198"/>
    <w:basedOn w:val="Normale"/>
    <w:rsid w:val="00830246"/>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99">
    <w:name w:val="xl199"/>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color w:val="000000"/>
      <w:sz w:val="24"/>
      <w:szCs w:val="24"/>
    </w:rPr>
  </w:style>
  <w:style w:type="paragraph" w:customStyle="1" w:styleId="xl200">
    <w:name w:val="xl200"/>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color w:val="000000"/>
      <w:sz w:val="24"/>
      <w:szCs w:val="24"/>
    </w:rPr>
  </w:style>
  <w:style w:type="paragraph" w:customStyle="1" w:styleId="xl201">
    <w:name w:val="xl201"/>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color w:val="000000"/>
      <w:sz w:val="24"/>
      <w:szCs w:val="24"/>
    </w:rPr>
  </w:style>
  <w:style w:type="paragraph" w:customStyle="1" w:styleId="xl202">
    <w:name w:val="xl202"/>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color w:val="000000"/>
      <w:sz w:val="24"/>
      <w:szCs w:val="24"/>
    </w:rPr>
  </w:style>
  <w:style w:type="paragraph" w:customStyle="1" w:styleId="xl203">
    <w:name w:val="xl203"/>
    <w:basedOn w:val="Normale"/>
    <w:rsid w:val="00830246"/>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04">
    <w:name w:val="xl204"/>
    <w:basedOn w:val="Normale"/>
    <w:rsid w:val="0083024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05">
    <w:name w:val="xl205"/>
    <w:basedOn w:val="Normale"/>
    <w:rsid w:val="00830246"/>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06">
    <w:name w:val="xl206"/>
    <w:basedOn w:val="Normale"/>
    <w:rsid w:val="00830246"/>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07">
    <w:name w:val="xl207"/>
    <w:basedOn w:val="Normale"/>
    <w:rsid w:val="0083024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08">
    <w:name w:val="xl208"/>
    <w:basedOn w:val="Normale"/>
    <w:rsid w:val="00830246"/>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09">
    <w:name w:val="xl209"/>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0">
    <w:name w:val="xl210"/>
    <w:basedOn w:val="Normale"/>
    <w:rsid w:val="00830246"/>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1">
    <w:name w:val="xl211"/>
    <w:basedOn w:val="Normale"/>
    <w:rsid w:val="008302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2">
    <w:name w:val="xl212"/>
    <w:basedOn w:val="Normale"/>
    <w:rsid w:val="0083024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3">
    <w:name w:val="xl213"/>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b/>
      <w:bCs/>
      <w:color w:val="242424"/>
      <w:sz w:val="24"/>
      <w:szCs w:val="24"/>
    </w:rPr>
  </w:style>
  <w:style w:type="paragraph" w:customStyle="1" w:styleId="xl214">
    <w:name w:val="xl214"/>
    <w:basedOn w:val="Normale"/>
    <w:rsid w:val="0083024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5">
    <w:name w:val="xl215"/>
    <w:basedOn w:val="Normale"/>
    <w:rsid w:val="00830246"/>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6">
    <w:name w:val="xl216"/>
    <w:basedOn w:val="Normale"/>
    <w:rsid w:val="0083024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7">
    <w:name w:val="xl217"/>
    <w:basedOn w:val="Normale"/>
    <w:rsid w:val="00830246"/>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8">
    <w:name w:val="xl218"/>
    <w:basedOn w:val="Normale"/>
    <w:rsid w:val="0083024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19">
    <w:name w:val="xl219"/>
    <w:basedOn w:val="Normale"/>
    <w:rsid w:val="00830246"/>
    <w:pPr>
      <w:pBdr>
        <w:top w:val="single" w:sz="4" w:space="0" w:color="000000"/>
        <w:left w:val="single" w:sz="4" w:space="0" w:color="000000"/>
      </w:pBdr>
      <w:shd w:val="clear" w:color="000000" w:fill="DCE6F1"/>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220">
    <w:name w:val="xl220"/>
    <w:basedOn w:val="Normale"/>
    <w:rsid w:val="00830246"/>
    <w:pPr>
      <w:pBdr>
        <w:top w:val="single" w:sz="4" w:space="0" w:color="000000"/>
        <w:left w:val="single" w:sz="4" w:space="0" w:color="000000"/>
      </w:pBdr>
      <w:shd w:val="clear" w:color="000000" w:fill="CCC0DA"/>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221">
    <w:name w:val="xl221"/>
    <w:basedOn w:val="Normale"/>
    <w:rsid w:val="00830246"/>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222">
    <w:name w:val="xl222"/>
    <w:basedOn w:val="Normale"/>
    <w:rsid w:val="00830246"/>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223">
    <w:name w:val="xl223"/>
    <w:basedOn w:val="Normale"/>
    <w:rsid w:val="00830246"/>
    <w:pPr>
      <w:pBdr>
        <w:left w:val="single" w:sz="4" w:space="0" w:color="auto"/>
        <w:bottom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24">
    <w:name w:val="xl224"/>
    <w:basedOn w:val="Normale"/>
    <w:rsid w:val="00830246"/>
    <w:pPr>
      <w:pBdr>
        <w:top w:val="single" w:sz="4" w:space="0" w:color="auto"/>
        <w:left w:val="single" w:sz="4" w:space="0" w:color="auto"/>
        <w:bottom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25">
    <w:name w:val="xl225"/>
    <w:basedOn w:val="Normale"/>
    <w:rsid w:val="00830246"/>
    <w:pPr>
      <w:pBdr>
        <w:top w:val="single" w:sz="4" w:space="0" w:color="auto"/>
        <w:lef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26">
    <w:name w:val="xl226"/>
    <w:basedOn w:val="Normale"/>
    <w:rsid w:val="00830246"/>
    <w:pPr>
      <w:pBdr>
        <w:top w:val="single" w:sz="4" w:space="0" w:color="auto"/>
        <w:left w:val="single" w:sz="4" w:space="0" w:color="auto"/>
        <w:bottom w:val="single" w:sz="8"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27">
    <w:name w:val="xl227"/>
    <w:basedOn w:val="Normale"/>
    <w:rsid w:val="00830246"/>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28">
    <w:name w:val="xl228"/>
    <w:basedOn w:val="Normale"/>
    <w:rsid w:val="00830246"/>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29">
    <w:name w:val="xl229"/>
    <w:basedOn w:val="Normale"/>
    <w:rsid w:val="00830246"/>
    <w:pPr>
      <w:pBdr>
        <w:top w:val="single" w:sz="8"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30">
    <w:name w:val="xl230"/>
    <w:basedOn w:val="Normale"/>
    <w:rsid w:val="00830246"/>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31">
    <w:name w:val="xl231"/>
    <w:basedOn w:val="Normale"/>
    <w:rsid w:val="00830246"/>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32">
    <w:name w:val="xl232"/>
    <w:basedOn w:val="Normale"/>
    <w:rsid w:val="00830246"/>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33">
    <w:name w:val="xl233"/>
    <w:basedOn w:val="Normale"/>
    <w:rsid w:val="00830246"/>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34">
    <w:name w:val="xl234"/>
    <w:basedOn w:val="Normale"/>
    <w:rsid w:val="00830246"/>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35">
    <w:name w:val="xl235"/>
    <w:basedOn w:val="Normale"/>
    <w:rsid w:val="00830246"/>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36">
    <w:name w:val="xl236"/>
    <w:basedOn w:val="Normale"/>
    <w:rsid w:val="00830246"/>
    <w:pPr>
      <w:pBdr>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37">
    <w:name w:val="xl237"/>
    <w:basedOn w:val="Normale"/>
    <w:rsid w:val="00830246"/>
    <w:pPr>
      <w:pBdr>
        <w:top w:val="single" w:sz="4" w:space="0" w:color="auto"/>
        <w:left w:val="single" w:sz="4" w:space="0" w:color="auto"/>
        <w:bottom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38">
    <w:name w:val="xl238"/>
    <w:basedOn w:val="Normale"/>
    <w:rsid w:val="00830246"/>
    <w:pPr>
      <w:pBdr>
        <w:top w:val="single" w:sz="4" w:space="0" w:color="auto"/>
        <w:left w:val="single" w:sz="4" w:space="0" w:color="auto"/>
        <w:bottom w:val="single" w:sz="8"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39">
    <w:name w:val="xl239"/>
    <w:basedOn w:val="Normale"/>
    <w:rsid w:val="00830246"/>
    <w:pPr>
      <w:pBdr>
        <w:left w:val="single" w:sz="4" w:space="0" w:color="auto"/>
        <w:bottom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0">
    <w:name w:val="xl240"/>
    <w:basedOn w:val="Normale"/>
    <w:rsid w:val="00830246"/>
    <w:pPr>
      <w:pBdr>
        <w:top w:val="single" w:sz="4" w:space="0" w:color="auto"/>
        <w:lef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1">
    <w:name w:val="xl241"/>
    <w:basedOn w:val="Normale"/>
    <w:rsid w:val="00830246"/>
    <w:pPr>
      <w:pBdr>
        <w:top w:val="single" w:sz="4" w:space="0" w:color="auto"/>
        <w:lef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2">
    <w:name w:val="xl242"/>
    <w:basedOn w:val="Normale"/>
    <w:rsid w:val="00830246"/>
    <w:pPr>
      <w:pBdr>
        <w:left w:val="single" w:sz="4" w:space="0" w:color="auto"/>
        <w:bottom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3">
    <w:name w:val="xl243"/>
    <w:basedOn w:val="Normale"/>
    <w:rsid w:val="00830246"/>
    <w:pPr>
      <w:pBdr>
        <w:top w:val="single" w:sz="4" w:space="0" w:color="auto"/>
        <w:left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4">
    <w:name w:val="xl244"/>
    <w:basedOn w:val="Normale"/>
    <w:rsid w:val="00830246"/>
    <w:pPr>
      <w:pBdr>
        <w:top w:val="single" w:sz="4" w:space="0" w:color="auto"/>
        <w:left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5">
    <w:name w:val="xl245"/>
    <w:basedOn w:val="Normale"/>
    <w:rsid w:val="00830246"/>
    <w:pPr>
      <w:pBdr>
        <w:top w:val="single" w:sz="4" w:space="0" w:color="auto"/>
        <w:lef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6">
    <w:name w:val="xl246"/>
    <w:basedOn w:val="Normale"/>
    <w:rsid w:val="00830246"/>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47">
    <w:name w:val="xl247"/>
    <w:basedOn w:val="Normale"/>
    <w:rsid w:val="00830246"/>
    <w:pPr>
      <w:pBdr>
        <w:top w:val="single" w:sz="4" w:space="0" w:color="auto"/>
        <w:left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248">
    <w:name w:val="xl248"/>
    <w:basedOn w:val="Normale"/>
    <w:rsid w:val="00830246"/>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49">
    <w:name w:val="xl249"/>
    <w:basedOn w:val="Normale"/>
    <w:rsid w:val="00830246"/>
    <w:pPr>
      <w:pBdr>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50">
    <w:name w:val="xl250"/>
    <w:basedOn w:val="Normale"/>
    <w:rsid w:val="00830246"/>
    <w:pPr>
      <w:pBdr>
        <w:top w:val="single" w:sz="4" w:space="0" w:color="auto"/>
        <w:left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251">
    <w:name w:val="xl251"/>
    <w:basedOn w:val="Normale"/>
    <w:rsid w:val="008302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8"/>
      <w:szCs w:val="28"/>
    </w:rPr>
  </w:style>
  <w:style w:type="paragraph" w:customStyle="1" w:styleId="xl252">
    <w:name w:val="xl252"/>
    <w:basedOn w:val="Normale"/>
    <w:rsid w:val="00830246"/>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8"/>
      <w:szCs w:val="28"/>
    </w:rPr>
  </w:style>
  <w:style w:type="paragraph" w:customStyle="1" w:styleId="xl253">
    <w:name w:val="xl253"/>
    <w:basedOn w:val="Normale"/>
    <w:rsid w:val="008302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54">
    <w:name w:val="xl254"/>
    <w:basedOn w:val="Normale"/>
    <w:rsid w:val="008302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8"/>
      <w:szCs w:val="28"/>
    </w:rPr>
  </w:style>
  <w:style w:type="paragraph" w:customStyle="1" w:styleId="qlbt-cell-line">
    <w:name w:val="qlbt-cell-line"/>
    <w:basedOn w:val="Normale"/>
    <w:rsid w:val="007C15EA"/>
    <w:pPr>
      <w:spacing w:after="0"/>
    </w:pPr>
    <w:rPr>
      <w:rFonts w:ascii="Times New Roman" w:eastAsia="Times New Roman" w:hAnsi="Times New Roman" w:cs="Times New Roman"/>
      <w:sz w:val="24"/>
      <w:szCs w:val="24"/>
      <w:lang w:val="en-US" w:eastAsia="en-US"/>
    </w:rPr>
  </w:style>
  <w:style w:type="table" w:customStyle="1" w:styleId="quill-better-table">
    <w:name w:val="quill-better-table"/>
    <w:basedOn w:val="Tabellanormale"/>
    <w:rsid w:val="007C15EA"/>
    <w:pPr>
      <w:spacing w:after="0" w:line="240" w:lineRule="auto"/>
    </w:pPr>
    <w:rPr>
      <w:rFonts w:ascii="Times New Roman" w:eastAsia="Times New Roman" w:hAnsi="Times New Roman" w:cs="Times New Roman"/>
      <w:sz w:val="20"/>
      <w:szCs w:val="20"/>
      <w:lang w:val="en-US" w:eastAsia="en-US"/>
    </w:rPr>
    <w:tblPr/>
  </w:style>
  <w:style w:type="paragraph" w:customStyle="1" w:styleId="qlbt-cell-lineql-align-justify">
    <w:name w:val="qlbt-cell-line ql-align-justify"/>
    <w:basedOn w:val="Normale"/>
    <w:rsid w:val="007C15EA"/>
    <w:pPr>
      <w:spacing w:after="0"/>
    </w:pPr>
    <w:rPr>
      <w:rFonts w:ascii="Times New Roman" w:eastAsia="Times New Roman" w:hAnsi="Times New Roman" w:cs="Times New Roman"/>
      <w:sz w:val="24"/>
      <w:szCs w:val="24"/>
      <w:lang w:val="en-US" w:eastAsia="en-US"/>
    </w:rPr>
  </w:style>
  <w:style w:type="paragraph" w:customStyle="1" w:styleId="Default">
    <w:name w:val="Default"/>
    <w:rsid w:val="00973C47"/>
    <w:pPr>
      <w:autoSpaceDE w:val="0"/>
      <w:autoSpaceDN w:val="0"/>
      <w:adjustRightInd w:val="0"/>
      <w:spacing w:after="0" w:line="240" w:lineRule="auto"/>
    </w:pPr>
    <w:rPr>
      <w:rFonts w:ascii="EUAlbertina" w:eastAsiaTheme="minorHAnsi" w:hAnsi="EUAlbertina" w:cs="EUAlbertina"/>
      <w:color w:val="000000"/>
      <w:sz w:val="24"/>
      <w:szCs w:val="24"/>
      <w:lang w:eastAsia="en-US"/>
    </w:rPr>
  </w:style>
  <w:style w:type="paragraph" w:styleId="Didascalia">
    <w:name w:val="caption"/>
    <w:basedOn w:val="Normale"/>
    <w:next w:val="Normale"/>
    <w:qFormat/>
    <w:rsid w:val="00291D4D"/>
    <w:pPr>
      <w:spacing w:after="0"/>
      <w:jc w:val="center"/>
    </w:pPr>
    <w:rPr>
      <w:rFonts w:ascii="Tahoma" w:eastAsia="Times New Roman" w:hAnsi="Tahoma" w:cs="Tahoma"/>
      <w:b/>
      <w:bCs/>
      <w:sz w:val="40"/>
      <w:szCs w:val="24"/>
    </w:rPr>
  </w:style>
  <w:style w:type="character" w:customStyle="1" w:styleId="ui-provider">
    <w:name w:val="ui-provider"/>
    <w:basedOn w:val="Carpredefinitoparagrafo"/>
    <w:rsid w:val="00363548"/>
  </w:style>
  <w:style w:type="paragraph" w:styleId="Corpotesto">
    <w:name w:val="Body Text"/>
    <w:basedOn w:val="Normale"/>
    <w:link w:val="CorpotestoCarattere"/>
    <w:uiPriority w:val="1"/>
    <w:qFormat/>
    <w:rsid w:val="00163CD9"/>
    <w:pPr>
      <w:widowControl w:val="0"/>
      <w:autoSpaceDE w:val="0"/>
      <w:autoSpaceDN w:val="0"/>
      <w:spacing w:after="0"/>
    </w:pPr>
    <w:rPr>
      <w:rFonts w:ascii="Calibri" w:eastAsia="Calibri" w:hAnsi="Calibri" w:cs="Calibri"/>
      <w:sz w:val="20"/>
      <w:szCs w:val="20"/>
      <w:lang w:eastAsia="en-US"/>
    </w:rPr>
  </w:style>
  <w:style w:type="character" w:customStyle="1" w:styleId="CorpotestoCarattere">
    <w:name w:val="Corpo testo Carattere"/>
    <w:basedOn w:val="Carpredefinitoparagrafo"/>
    <w:link w:val="Corpotesto"/>
    <w:uiPriority w:val="1"/>
    <w:rsid w:val="00163CD9"/>
    <w:rPr>
      <w:rFonts w:ascii="Calibri" w:eastAsia="Calibri" w:hAnsi="Calibri" w:cs="Calibri"/>
      <w:sz w:val="20"/>
      <w:szCs w:val="20"/>
      <w:lang w:eastAsia="en-US"/>
    </w:rPr>
  </w:style>
  <w:style w:type="numbering" w:customStyle="1" w:styleId="Nessunelenco1">
    <w:name w:val="Nessun elenco1"/>
    <w:next w:val="Nessunelenco"/>
    <w:uiPriority w:val="99"/>
    <w:semiHidden/>
    <w:unhideWhenUsed/>
    <w:rsid w:val="00830889"/>
  </w:style>
  <w:style w:type="table" w:customStyle="1" w:styleId="TableNormal">
    <w:name w:val="Table Normal"/>
    <w:uiPriority w:val="2"/>
    <w:semiHidden/>
    <w:unhideWhenUsed/>
    <w:qFormat/>
    <w:rsid w:val="00830889"/>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paragraph" w:styleId="Titolo">
    <w:name w:val="Title"/>
    <w:basedOn w:val="Normale"/>
    <w:link w:val="TitoloCarattere"/>
    <w:uiPriority w:val="10"/>
    <w:qFormat/>
    <w:rsid w:val="00830889"/>
    <w:pPr>
      <w:widowControl w:val="0"/>
      <w:autoSpaceDE w:val="0"/>
      <w:autoSpaceDN w:val="0"/>
      <w:spacing w:after="0"/>
      <w:ind w:left="207" w:right="442"/>
      <w:jc w:val="center"/>
    </w:pPr>
    <w:rPr>
      <w:rFonts w:ascii="Calibri" w:eastAsia="Calibri" w:hAnsi="Calibri" w:cs="Calibri"/>
      <w:b/>
      <w:bCs/>
      <w:sz w:val="56"/>
      <w:szCs w:val="56"/>
      <w:lang w:eastAsia="en-US"/>
    </w:rPr>
  </w:style>
  <w:style w:type="character" w:customStyle="1" w:styleId="TitoloCarattere">
    <w:name w:val="Titolo Carattere"/>
    <w:basedOn w:val="Carpredefinitoparagrafo"/>
    <w:link w:val="Titolo"/>
    <w:uiPriority w:val="10"/>
    <w:rsid w:val="00830889"/>
    <w:rPr>
      <w:rFonts w:ascii="Calibri" w:eastAsia="Calibri" w:hAnsi="Calibri" w:cs="Calibri"/>
      <w:b/>
      <w:bCs/>
      <w:sz w:val="56"/>
      <w:szCs w:val="56"/>
      <w:lang w:eastAsia="en-US"/>
    </w:rPr>
  </w:style>
  <w:style w:type="paragraph" w:customStyle="1" w:styleId="TableParagraph">
    <w:name w:val="Table Paragraph"/>
    <w:basedOn w:val="Normale"/>
    <w:uiPriority w:val="1"/>
    <w:qFormat/>
    <w:rsid w:val="00830889"/>
    <w:pPr>
      <w:widowControl w:val="0"/>
      <w:autoSpaceDE w:val="0"/>
      <w:autoSpaceDN w:val="0"/>
      <w:spacing w:after="0"/>
    </w:pPr>
    <w:rPr>
      <w:rFonts w:ascii="Calibri" w:eastAsia="Calibri" w:hAnsi="Calibri" w:cs="Calibri"/>
      <w:lang w:eastAsia="en-US"/>
    </w:rPr>
  </w:style>
  <w:style w:type="paragraph" w:styleId="Corpodeltesto2">
    <w:name w:val="Body Text 2"/>
    <w:basedOn w:val="Normale"/>
    <w:link w:val="Corpodeltesto2Carattere"/>
    <w:uiPriority w:val="99"/>
    <w:semiHidden/>
    <w:unhideWhenUsed/>
    <w:rsid w:val="006A124B"/>
    <w:pPr>
      <w:spacing w:line="480" w:lineRule="auto"/>
    </w:pPr>
  </w:style>
  <w:style w:type="character" w:customStyle="1" w:styleId="Corpodeltesto2Carattere">
    <w:name w:val="Corpo del testo 2 Carattere"/>
    <w:basedOn w:val="Carpredefinitoparagrafo"/>
    <w:link w:val="Corpodeltesto2"/>
    <w:uiPriority w:val="99"/>
    <w:semiHidden/>
    <w:rsid w:val="006A124B"/>
  </w:style>
  <w:style w:type="paragraph" w:styleId="Sommario2">
    <w:name w:val="toc 2"/>
    <w:basedOn w:val="Normale"/>
    <w:next w:val="Normale"/>
    <w:autoRedefine/>
    <w:uiPriority w:val="39"/>
    <w:unhideWhenUsed/>
    <w:rsid w:val="00512F70"/>
    <w:pPr>
      <w:spacing w:after="100"/>
      <w:ind w:left="220"/>
    </w:pPr>
  </w:style>
  <w:style w:type="paragraph" w:styleId="Sommario3">
    <w:name w:val="toc 3"/>
    <w:basedOn w:val="Normale"/>
    <w:next w:val="Normale"/>
    <w:autoRedefine/>
    <w:uiPriority w:val="39"/>
    <w:unhideWhenUsed/>
    <w:rsid w:val="00512F70"/>
    <w:pPr>
      <w:spacing w:after="100"/>
      <w:ind w:left="440"/>
    </w:pPr>
  </w:style>
  <w:style w:type="paragraph" w:styleId="Sommario4">
    <w:name w:val="toc 4"/>
    <w:basedOn w:val="Normale"/>
    <w:next w:val="Normale"/>
    <w:autoRedefine/>
    <w:uiPriority w:val="39"/>
    <w:unhideWhenUsed/>
    <w:rsid w:val="00512F70"/>
    <w:pPr>
      <w:spacing w:after="100" w:line="259" w:lineRule="auto"/>
      <w:ind w:left="660"/>
    </w:pPr>
  </w:style>
  <w:style w:type="paragraph" w:styleId="Sommario5">
    <w:name w:val="toc 5"/>
    <w:basedOn w:val="Normale"/>
    <w:next w:val="Normale"/>
    <w:autoRedefine/>
    <w:uiPriority w:val="39"/>
    <w:unhideWhenUsed/>
    <w:rsid w:val="00512F70"/>
    <w:pPr>
      <w:spacing w:after="100" w:line="259" w:lineRule="auto"/>
      <w:ind w:left="880"/>
    </w:pPr>
  </w:style>
  <w:style w:type="paragraph" w:styleId="Sommario6">
    <w:name w:val="toc 6"/>
    <w:basedOn w:val="Normale"/>
    <w:next w:val="Normale"/>
    <w:autoRedefine/>
    <w:uiPriority w:val="39"/>
    <w:unhideWhenUsed/>
    <w:rsid w:val="00512F70"/>
    <w:pPr>
      <w:spacing w:after="100" w:line="259" w:lineRule="auto"/>
      <w:ind w:left="1100"/>
    </w:pPr>
  </w:style>
  <w:style w:type="paragraph" w:styleId="Sommario7">
    <w:name w:val="toc 7"/>
    <w:basedOn w:val="Normale"/>
    <w:next w:val="Normale"/>
    <w:autoRedefine/>
    <w:uiPriority w:val="39"/>
    <w:unhideWhenUsed/>
    <w:rsid w:val="00512F70"/>
    <w:pPr>
      <w:spacing w:after="100" w:line="259" w:lineRule="auto"/>
      <w:ind w:left="1320"/>
    </w:pPr>
  </w:style>
  <w:style w:type="paragraph" w:styleId="Sommario8">
    <w:name w:val="toc 8"/>
    <w:basedOn w:val="Normale"/>
    <w:next w:val="Normale"/>
    <w:autoRedefine/>
    <w:uiPriority w:val="39"/>
    <w:unhideWhenUsed/>
    <w:rsid w:val="00512F70"/>
    <w:pPr>
      <w:spacing w:after="100" w:line="259" w:lineRule="auto"/>
      <w:ind w:left="1540"/>
    </w:pPr>
  </w:style>
  <w:style w:type="paragraph" w:styleId="Sommario9">
    <w:name w:val="toc 9"/>
    <w:basedOn w:val="Normale"/>
    <w:next w:val="Normale"/>
    <w:autoRedefine/>
    <w:uiPriority w:val="39"/>
    <w:unhideWhenUsed/>
    <w:rsid w:val="00512F70"/>
    <w:pPr>
      <w:spacing w:after="100" w:line="259" w:lineRule="auto"/>
      <w:ind w:left="1760"/>
    </w:pPr>
  </w:style>
  <w:style w:type="paragraph" w:customStyle="1" w:styleId="pf0">
    <w:name w:val="pf0"/>
    <w:basedOn w:val="Normale"/>
    <w:rsid w:val="00565FE3"/>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Carpredefinitoparagrafo"/>
    <w:rsid w:val="00565F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8770">
      <w:bodyDiv w:val="1"/>
      <w:marLeft w:val="0"/>
      <w:marRight w:val="0"/>
      <w:marTop w:val="0"/>
      <w:marBottom w:val="0"/>
      <w:divBdr>
        <w:top w:val="none" w:sz="0" w:space="0" w:color="auto"/>
        <w:left w:val="none" w:sz="0" w:space="0" w:color="auto"/>
        <w:bottom w:val="none" w:sz="0" w:space="0" w:color="auto"/>
        <w:right w:val="none" w:sz="0" w:space="0" w:color="auto"/>
      </w:divBdr>
    </w:div>
    <w:div w:id="12076480">
      <w:bodyDiv w:val="1"/>
      <w:marLeft w:val="0"/>
      <w:marRight w:val="0"/>
      <w:marTop w:val="0"/>
      <w:marBottom w:val="0"/>
      <w:divBdr>
        <w:top w:val="none" w:sz="0" w:space="0" w:color="auto"/>
        <w:left w:val="none" w:sz="0" w:space="0" w:color="auto"/>
        <w:bottom w:val="none" w:sz="0" w:space="0" w:color="auto"/>
        <w:right w:val="none" w:sz="0" w:space="0" w:color="auto"/>
      </w:divBdr>
    </w:div>
    <w:div w:id="22097569">
      <w:bodyDiv w:val="1"/>
      <w:marLeft w:val="0"/>
      <w:marRight w:val="0"/>
      <w:marTop w:val="0"/>
      <w:marBottom w:val="0"/>
      <w:divBdr>
        <w:top w:val="none" w:sz="0" w:space="0" w:color="auto"/>
        <w:left w:val="none" w:sz="0" w:space="0" w:color="auto"/>
        <w:bottom w:val="none" w:sz="0" w:space="0" w:color="auto"/>
        <w:right w:val="none" w:sz="0" w:space="0" w:color="auto"/>
      </w:divBdr>
    </w:div>
    <w:div w:id="30305122">
      <w:bodyDiv w:val="1"/>
      <w:marLeft w:val="0"/>
      <w:marRight w:val="0"/>
      <w:marTop w:val="0"/>
      <w:marBottom w:val="0"/>
      <w:divBdr>
        <w:top w:val="none" w:sz="0" w:space="0" w:color="auto"/>
        <w:left w:val="none" w:sz="0" w:space="0" w:color="auto"/>
        <w:bottom w:val="none" w:sz="0" w:space="0" w:color="auto"/>
        <w:right w:val="none" w:sz="0" w:space="0" w:color="auto"/>
      </w:divBdr>
    </w:div>
    <w:div w:id="66147401">
      <w:bodyDiv w:val="1"/>
      <w:marLeft w:val="0"/>
      <w:marRight w:val="0"/>
      <w:marTop w:val="0"/>
      <w:marBottom w:val="0"/>
      <w:divBdr>
        <w:top w:val="none" w:sz="0" w:space="0" w:color="auto"/>
        <w:left w:val="none" w:sz="0" w:space="0" w:color="auto"/>
        <w:bottom w:val="none" w:sz="0" w:space="0" w:color="auto"/>
        <w:right w:val="none" w:sz="0" w:space="0" w:color="auto"/>
      </w:divBdr>
    </w:div>
    <w:div w:id="94910788">
      <w:bodyDiv w:val="1"/>
      <w:marLeft w:val="0"/>
      <w:marRight w:val="0"/>
      <w:marTop w:val="0"/>
      <w:marBottom w:val="0"/>
      <w:divBdr>
        <w:top w:val="none" w:sz="0" w:space="0" w:color="auto"/>
        <w:left w:val="none" w:sz="0" w:space="0" w:color="auto"/>
        <w:bottom w:val="none" w:sz="0" w:space="0" w:color="auto"/>
        <w:right w:val="none" w:sz="0" w:space="0" w:color="auto"/>
      </w:divBdr>
    </w:div>
    <w:div w:id="111478065">
      <w:bodyDiv w:val="1"/>
      <w:marLeft w:val="0"/>
      <w:marRight w:val="0"/>
      <w:marTop w:val="0"/>
      <w:marBottom w:val="0"/>
      <w:divBdr>
        <w:top w:val="none" w:sz="0" w:space="0" w:color="auto"/>
        <w:left w:val="none" w:sz="0" w:space="0" w:color="auto"/>
        <w:bottom w:val="none" w:sz="0" w:space="0" w:color="auto"/>
        <w:right w:val="none" w:sz="0" w:space="0" w:color="auto"/>
      </w:divBdr>
    </w:div>
    <w:div w:id="137191093">
      <w:bodyDiv w:val="1"/>
      <w:marLeft w:val="0"/>
      <w:marRight w:val="0"/>
      <w:marTop w:val="0"/>
      <w:marBottom w:val="0"/>
      <w:divBdr>
        <w:top w:val="none" w:sz="0" w:space="0" w:color="auto"/>
        <w:left w:val="none" w:sz="0" w:space="0" w:color="auto"/>
        <w:bottom w:val="none" w:sz="0" w:space="0" w:color="auto"/>
        <w:right w:val="none" w:sz="0" w:space="0" w:color="auto"/>
      </w:divBdr>
    </w:div>
    <w:div w:id="160319312">
      <w:bodyDiv w:val="1"/>
      <w:marLeft w:val="0"/>
      <w:marRight w:val="0"/>
      <w:marTop w:val="0"/>
      <w:marBottom w:val="0"/>
      <w:divBdr>
        <w:top w:val="none" w:sz="0" w:space="0" w:color="auto"/>
        <w:left w:val="none" w:sz="0" w:space="0" w:color="auto"/>
        <w:bottom w:val="none" w:sz="0" w:space="0" w:color="auto"/>
        <w:right w:val="none" w:sz="0" w:space="0" w:color="auto"/>
      </w:divBdr>
    </w:div>
    <w:div w:id="164714050">
      <w:bodyDiv w:val="1"/>
      <w:marLeft w:val="0"/>
      <w:marRight w:val="0"/>
      <w:marTop w:val="0"/>
      <w:marBottom w:val="0"/>
      <w:divBdr>
        <w:top w:val="none" w:sz="0" w:space="0" w:color="auto"/>
        <w:left w:val="none" w:sz="0" w:space="0" w:color="auto"/>
        <w:bottom w:val="none" w:sz="0" w:space="0" w:color="auto"/>
        <w:right w:val="none" w:sz="0" w:space="0" w:color="auto"/>
      </w:divBdr>
    </w:div>
    <w:div w:id="185533054">
      <w:bodyDiv w:val="1"/>
      <w:marLeft w:val="0"/>
      <w:marRight w:val="0"/>
      <w:marTop w:val="0"/>
      <w:marBottom w:val="0"/>
      <w:divBdr>
        <w:top w:val="none" w:sz="0" w:space="0" w:color="auto"/>
        <w:left w:val="none" w:sz="0" w:space="0" w:color="auto"/>
        <w:bottom w:val="none" w:sz="0" w:space="0" w:color="auto"/>
        <w:right w:val="none" w:sz="0" w:space="0" w:color="auto"/>
      </w:divBdr>
    </w:div>
    <w:div w:id="191773958">
      <w:bodyDiv w:val="1"/>
      <w:marLeft w:val="0"/>
      <w:marRight w:val="0"/>
      <w:marTop w:val="0"/>
      <w:marBottom w:val="0"/>
      <w:divBdr>
        <w:top w:val="none" w:sz="0" w:space="0" w:color="auto"/>
        <w:left w:val="none" w:sz="0" w:space="0" w:color="auto"/>
        <w:bottom w:val="none" w:sz="0" w:space="0" w:color="auto"/>
        <w:right w:val="none" w:sz="0" w:space="0" w:color="auto"/>
      </w:divBdr>
    </w:div>
    <w:div w:id="210698421">
      <w:bodyDiv w:val="1"/>
      <w:marLeft w:val="0"/>
      <w:marRight w:val="0"/>
      <w:marTop w:val="0"/>
      <w:marBottom w:val="0"/>
      <w:divBdr>
        <w:top w:val="none" w:sz="0" w:space="0" w:color="auto"/>
        <w:left w:val="none" w:sz="0" w:space="0" w:color="auto"/>
        <w:bottom w:val="none" w:sz="0" w:space="0" w:color="auto"/>
        <w:right w:val="none" w:sz="0" w:space="0" w:color="auto"/>
      </w:divBdr>
    </w:div>
    <w:div w:id="229773783">
      <w:bodyDiv w:val="1"/>
      <w:marLeft w:val="0"/>
      <w:marRight w:val="0"/>
      <w:marTop w:val="0"/>
      <w:marBottom w:val="0"/>
      <w:divBdr>
        <w:top w:val="none" w:sz="0" w:space="0" w:color="auto"/>
        <w:left w:val="none" w:sz="0" w:space="0" w:color="auto"/>
        <w:bottom w:val="none" w:sz="0" w:space="0" w:color="auto"/>
        <w:right w:val="none" w:sz="0" w:space="0" w:color="auto"/>
      </w:divBdr>
    </w:div>
    <w:div w:id="239755129">
      <w:bodyDiv w:val="1"/>
      <w:marLeft w:val="0"/>
      <w:marRight w:val="0"/>
      <w:marTop w:val="0"/>
      <w:marBottom w:val="0"/>
      <w:divBdr>
        <w:top w:val="none" w:sz="0" w:space="0" w:color="auto"/>
        <w:left w:val="none" w:sz="0" w:space="0" w:color="auto"/>
        <w:bottom w:val="none" w:sz="0" w:space="0" w:color="auto"/>
        <w:right w:val="none" w:sz="0" w:space="0" w:color="auto"/>
      </w:divBdr>
    </w:div>
    <w:div w:id="242110388">
      <w:bodyDiv w:val="1"/>
      <w:marLeft w:val="0"/>
      <w:marRight w:val="0"/>
      <w:marTop w:val="0"/>
      <w:marBottom w:val="0"/>
      <w:divBdr>
        <w:top w:val="none" w:sz="0" w:space="0" w:color="auto"/>
        <w:left w:val="none" w:sz="0" w:space="0" w:color="auto"/>
        <w:bottom w:val="none" w:sz="0" w:space="0" w:color="auto"/>
        <w:right w:val="none" w:sz="0" w:space="0" w:color="auto"/>
      </w:divBdr>
    </w:div>
    <w:div w:id="246231508">
      <w:bodyDiv w:val="1"/>
      <w:marLeft w:val="0"/>
      <w:marRight w:val="0"/>
      <w:marTop w:val="0"/>
      <w:marBottom w:val="0"/>
      <w:divBdr>
        <w:top w:val="none" w:sz="0" w:space="0" w:color="auto"/>
        <w:left w:val="none" w:sz="0" w:space="0" w:color="auto"/>
        <w:bottom w:val="none" w:sz="0" w:space="0" w:color="auto"/>
        <w:right w:val="none" w:sz="0" w:space="0" w:color="auto"/>
      </w:divBdr>
    </w:div>
    <w:div w:id="256333586">
      <w:bodyDiv w:val="1"/>
      <w:marLeft w:val="0"/>
      <w:marRight w:val="0"/>
      <w:marTop w:val="0"/>
      <w:marBottom w:val="0"/>
      <w:divBdr>
        <w:top w:val="none" w:sz="0" w:space="0" w:color="auto"/>
        <w:left w:val="none" w:sz="0" w:space="0" w:color="auto"/>
        <w:bottom w:val="none" w:sz="0" w:space="0" w:color="auto"/>
        <w:right w:val="none" w:sz="0" w:space="0" w:color="auto"/>
      </w:divBdr>
    </w:div>
    <w:div w:id="259149192">
      <w:bodyDiv w:val="1"/>
      <w:marLeft w:val="0"/>
      <w:marRight w:val="0"/>
      <w:marTop w:val="0"/>
      <w:marBottom w:val="0"/>
      <w:divBdr>
        <w:top w:val="none" w:sz="0" w:space="0" w:color="auto"/>
        <w:left w:val="none" w:sz="0" w:space="0" w:color="auto"/>
        <w:bottom w:val="none" w:sz="0" w:space="0" w:color="auto"/>
        <w:right w:val="none" w:sz="0" w:space="0" w:color="auto"/>
      </w:divBdr>
    </w:div>
    <w:div w:id="277949426">
      <w:bodyDiv w:val="1"/>
      <w:marLeft w:val="0"/>
      <w:marRight w:val="0"/>
      <w:marTop w:val="0"/>
      <w:marBottom w:val="0"/>
      <w:divBdr>
        <w:top w:val="none" w:sz="0" w:space="0" w:color="auto"/>
        <w:left w:val="none" w:sz="0" w:space="0" w:color="auto"/>
        <w:bottom w:val="none" w:sz="0" w:space="0" w:color="auto"/>
        <w:right w:val="none" w:sz="0" w:space="0" w:color="auto"/>
      </w:divBdr>
    </w:div>
    <w:div w:id="294721744">
      <w:bodyDiv w:val="1"/>
      <w:marLeft w:val="0"/>
      <w:marRight w:val="0"/>
      <w:marTop w:val="0"/>
      <w:marBottom w:val="0"/>
      <w:divBdr>
        <w:top w:val="none" w:sz="0" w:space="0" w:color="auto"/>
        <w:left w:val="none" w:sz="0" w:space="0" w:color="auto"/>
        <w:bottom w:val="none" w:sz="0" w:space="0" w:color="auto"/>
        <w:right w:val="none" w:sz="0" w:space="0" w:color="auto"/>
      </w:divBdr>
    </w:div>
    <w:div w:id="300699424">
      <w:bodyDiv w:val="1"/>
      <w:marLeft w:val="0"/>
      <w:marRight w:val="0"/>
      <w:marTop w:val="0"/>
      <w:marBottom w:val="0"/>
      <w:divBdr>
        <w:top w:val="none" w:sz="0" w:space="0" w:color="auto"/>
        <w:left w:val="none" w:sz="0" w:space="0" w:color="auto"/>
        <w:bottom w:val="none" w:sz="0" w:space="0" w:color="auto"/>
        <w:right w:val="none" w:sz="0" w:space="0" w:color="auto"/>
      </w:divBdr>
    </w:div>
    <w:div w:id="324940455">
      <w:bodyDiv w:val="1"/>
      <w:marLeft w:val="0"/>
      <w:marRight w:val="0"/>
      <w:marTop w:val="0"/>
      <w:marBottom w:val="0"/>
      <w:divBdr>
        <w:top w:val="none" w:sz="0" w:space="0" w:color="auto"/>
        <w:left w:val="none" w:sz="0" w:space="0" w:color="auto"/>
        <w:bottom w:val="none" w:sz="0" w:space="0" w:color="auto"/>
        <w:right w:val="none" w:sz="0" w:space="0" w:color="auto"/>
      </w:divBdr>
    </w:div>
    <w:div w:id="327829645">
      <w:bodyDiv w:val="1"/>
      <w:marLeft w:val="0"/>
      <w:marRight w:val="0"/>
      <w:marTop w:val="0"/>
      <w:marBottom w:val="0"/>
      <w:divBdr>
        <w:top w:val="none" w:sz="0" w:space="0" w:color="auto"/>
        <w:left w:val="none" w:sz="0" w:space="0" w:color="auto"/>
        <w:bottom w:val="none" w:sz="0" w:space="0" w:color="auto"/>
        <w:right w:val="none" w:sz="0" w:space="0" w:color="auto"/>
      </w:divBdr>
    </w:div>
    <w:div w:id="331643296">
      <w:bodyDiv w:val="1"/>
      <w:marLeft w:val="0"/>
      <w:marRight w:val="0"/>
      <w:marTop w:val="0"/>
      <w:marBottom w:val="0"/>
      <w:divBdr>
        <w:top w:val="none" w:sz="0" w:space="0" w:color="auto"/>
        <w:left w:val="none" w:sz="0" w:space="0" w:color="auto"/>
        <w:bottom w:val="none" w:sz="0" w:space="0" w:color="auto"/>
        <w:right w:val="none" w:sz="0" w:space="0" w:color="auto"/>
      </w:divBdr>
    </w:div>
    <w:div w:id="332487842">
      <w:bodyDiv w:val="1"/>
      <w:marLeft w:val="0"/>
      <w:marRight w:val="0"/>
      <w:marTop w:val="0"/>
      <w:marBottom w:val="0"/>
      <w:divBdr>
        <w:top w:val="none" w:sz="0" w:space="0" w:color="auto"/>
        <w:left w:val="none" w:sz="0" w:space="0" w:color="auto"/>
        <w:bottom w:val="none" w:sz="0" w:space="0" w:color="auto"/>
        <w:right w:val="none" w:sz="0" w:space="0" w:color="auto"/>
      </w:divBdr>
    </w:div>
    <w:div w:id="338236242">
      <w:bodyDiv w:val="1"/>
      <w:marLeft w:val="0"/>
      <w:marRight w:val="0"/>
      <w:marTop w:val="0"/>
      <w:marBottom w:val="0"/>
      <w:divBdr>
        <w:top w:val="none" w:sz="0" w:space="0" w:color="auto"/>
        <w:left w:val="none" w:sz="0" w:space="0" w:color="auto"/>
        <w:bottom w:val="none" w:sz="0" w:space="0" w:color="auto"/>
        <w:right w:val="none" w:sz="0" w:space="0" w:color="auto"/>
      </w:divBdr>
    </w:div>
    <w:div w:id="363675332">
      <w:bodyDiv w:val="1"/>
      <w:marLeft w:val="0"/>
      <w:marRight w:val="0"/>
      <w:marTop w:val="0"/>
      <w:marBottom w:val="0"/>
      <w:divBdr>
        <w:top w:val="none" w:sz="0" w:space="0" w:color="auto"/>
        <w:left w:val="none" w:sz="0" w:space="0" w:color="auto"/>
        <w:bottom w:val="none" w:sz="0" w:space="0" w:color="auto"/>
        <w:right w:val="none" w:sz="0" w:space="0" w:color="auto"/>
      </w:divBdr>
    </w:div>
    <w:div w:id="365570413">
      <w:bodyDiv w:val="1"/>
      <w:marLeft w:val="0"/>
      <w:marRight w:val="0"/>
      <w:marTop w:val="0"/>
      <w:marBottom w:val="0"/>
      <w:divBdr>
        <w:top w:val="none" w:sz="0" w:space="0" w:color="auto"/>
        <w:left w:val="none" w:sz="0" w:space="0" w:color="auto"/>
        <w:bottom w:val="none" w:sz="0" w:space="0" w:color="auto"/>
        <w:right w:val="none" w:sz="0" w:space="0" w:color="auto"/>
      </w:divBdr>
    </w:div>
    <w:div w:id="374161932">
      <w:bodyDiv w:val="1"/>
      <w:marLeft w:val="0"/>
      <w:marRight w:val="0"/>
      <w:marTop w:val="0"/>
      <w:marBottom w:val="0"/>
      <w:divBdr>
        <w:top w:val="none" w:sz="0" w:space="0" w:color="auto"/>
        <w:left w:val="none" w:sz="0" w:space="0" w:color="auto"/>
        <w:bottom w:val="none" w:sz="0" w:space="0" w:color="auto"/>
        <w:right w:val="none" w:sz="0" w:space="0" w:color="auto"/>
      </w:divBdr>
    </w:div>
    <w:div w:id="377826076">
      <w:bodyDiv w:val="1"/>
      <w:marLeft w:val="0"/>
      <w:marRight w:val="0"/>
      <w:marTop w:val="0"/>
      <w:marBottom w:val="0"/>
      <w:divBdr>
        <w:top w:val="none" w:sz="0" w:space="0" w:color="auto"/>
        <w:left w:val="none" w:sz="0" w:space="0" w:color="auto"/>
        <w:bottom w:val="none" w:sz="0" w:space="0" w:color="auto"/>
        <w:right w:val="none" w:sz="0" w:space="0" w:color="auto"/>
      </w:divBdr>
    </w:div>
    <w:div w:id="403339792">
      <w:bodyDiv w:val="1"/>
      <w:marLeft w:val="0"/>
      <w:marRight w:val="0"/>
      <w:marTop w:val="0"/>
      <w:marBottom w:val="0"/>
      <w:divBdr>
        <w:top w:val="none" w:sz="0" w:space="0" w:color="auto"/>
        <w:left w:val="none" w:sz="0" w:space="0" w:color="auto"/>
        <w:bottom w:val="none" w:sz="0" w:space="0" w:color="auto"/>
        <w:right w:val="none" w:sz="0" w:space="0" w:color="auto"/>
      </w:divBdr>
    </w:div>
    <w:div w:id="404769244">
      <w:bodyDiv w:val="1"/>
      <w:marLeft w:val="0"/>
      <w:marRight w:val="0"/>
      <w:marTop w:val="0"/>
      <w:marBottom w:val="0"/>
      <w:divBdr>
        <w:top w:val="none" w:sz="0" w:space="0" w:color="auto"/>
        <w:left w:val="none" w:sz="0" w:space="0" w:color="auto"/>
        <w:bottom w:val="none" w:sz="0" w:space="0" w:color="auto"/>
        <w:right w:val="none" w:sz="0" w:space="0" w:color="auto"/>
      </w:divBdr>
    </w:div>
    <w:div w:id="412313705">
      <w:bodyDiv w:val="1"/>
      <w:marLeft w:val="0"/>
      <w:marRight w:val="0"/>
      <w:marTop w:val="0"/>
      <w:marBottom w:val="0"/>
      <w:divBdr>
        <w:top w:val="none" w:sz="0" w:space="0" w:color="auto"/>
        <w:left w:val="none" w:sz="0" w:space="0" w:color="auto"/>
        <w:bottom w:val="none" w:sz="0" w:space="0" w:color="auto"/>
        <w:right w:val="none" w:sz="0" w:space="0" w:color="auto"/>
      </w:divBdr>
    </w:div>
    <w:div w:id="425925047">
      <w:bodyDiv w:val="1"/>
      <w:marLeft w:val="0"/>
      <w:marRight w:val="0"/>
      <w:marTop w:val="0"/>
      <w:marBottom w:val="0"/>
      <w:divBdr>
        <w:top w:val="none" w:sz="0" w:space="0" w:color="auto"/>
        <w:left w:val="none" w:sz="0" w:space="0" w:color="auto"/>
        <w:bottom w:val="none" w:sz="0" w:space="0" w:color="auto"/>
        <w:right w:val="none" w:sz="0" w:space="0" w:color="auto"/>
      </w:divBdr>
    </w:div>
    <w:div w:id="444033883">
      <w:bodyDiv w:val="1"/>
      <w:marLeft w:val="0"/>
      <w:marRight w:val="0"/>
      <w:marTop w:val="0"/>
      <w:marBottom w:val="0"/>
      <w:divBdr>
        <w:top w:val="none" w:sz="0" w:space="0" w:color="auto"/>
        <w:left w:val="none" w:sz="0" w:space="0" w:color="auto"/>
        <w:bottom w:val="none" w:sz="0" w:space="0" w:color="auto"/>
        <w:right w:val="none" w:sz="0" w:space="0" w:color="auto"/>
      </w:divBdr>
    </w:div>
    <w:div w:id="446656125">
      <w:bodyDiv w:val="1"/>
      <w:marLeft w:val="0"/>
      <w:marRight w:val="0"/>
      <w:marTop w:val="0"/>
      <w:marBottom w:val="0"/>
      <w:divBdr>
        <w:top w:val="none" w:sz="0" w:space="0" w:color="auto"/>
        <w:left w:val="none" w:sz="0" w:space="0" w:color="auto"/>
        <w:bottom w:val="none" w:sz="0" w:space="0" w:color="auto"/>
        <w:right w:val="none" w:sz="0" w:space="0" w:color="auto"/>
      </w:divBdr>
    </w:div>
    <w:div w:id="463546258">
      <w:bodyDiv w:val="1"/>
      <w:marLeft w:val="0"/>
      <w:marRight w:val="0"/>
      <w:marTop w:val="0"/>
      <w:marBottom w:val="0"/>
      <w:divBdr>
        <w:top w:val="none" w:sz="0" w:space="0" w:color="auto"/>
        <w:left w:val="none" w:sz="0" w:space="0" w:color="auto"/>
        <w:bottom w:val="none" w:sz="0" w:space="0" w:color="auto"/>
        <w:right w:val="none" w:sz="0" w:space="0" w:color="auto"/>
      </w:divBdr>
    </w:div>
    <w:div w:id="475150794">
      <w:bodyDiv w:val="1"/>
      <w:marLeft w:val="0"/>
      <w:marRight w:val="0"/>
      <w:marTop w:val="0"/>
      <w:marBottom w:val="0"/>
      <w:divBdr>
        <w:top w:val="none" w:sz="0" w:space="0" w:color="auto"/>
        <w:left w:val="none" w:sz="0" w:space="0" w:color="auto"/>
        <w:bottom w:val="none" w:sz="0" w:space="0" w:color="auto"/>
        <w:right w:val="none" w:sz="0" w:space="0" w:color="auto"/>
      </w:divBdr>
    </w:div>
    <w:div w:id="490609884">
      <w:bodyDiv w:val="1"/>
      <w:marLeft w:val="0"/>
      <w:marRight w:val="0"/>
      <w:marTop w:val="0"/>
      <w:marBottom w:val="0"/>
      <w:divBdr>
        <w:top w:val="none" w:sz="0" w:space="0" w:color="auto"/>
        <w:left w:val="none" w:sz="0" w:space="0" w:color="auto"/>
        <w:bottom w:val="none" w:sz="0" w:space="0" w:color="auto"/>
        <w:right w:val="none" w:sz="0" w:space="0" w:color="auto"/>
      </w:divBdr>
    </w:div>
    <w:div w:id="501433269">
      <w:bodyDiv w:val="1"/>
      <w:marLeft w:val="0"/>
      <w:marRight w:val="0"/>
      <w:marTop w:val="0"/>
      <w:marBottom w:val="0"/>
      <w:divBdr>
        <w:top w:val="none" w:sz="0" w:space="0" w:color="auto"/>
        <w:left w:val="none" w:sz="0" w:space="0" w:color="auto"/>
        <w:bottom w:val="none" w:sz="0" w:space="0" w:color="auto"/>
        <w:right w:val="none" w:sz="0" w:space="0" w:color="auto"/>
      </w:divBdr>
    </w:div>
    <w:div w:id="502086133">
      <w:bodyDiv w:val="1"/>
      <w:marLeft w:val="0"/>
      <w:marRight w:val="0"/>
      <w:marTop w:val="0"/>
      <w:marBottom w:val="0"/>
      <w:divBdr>
        <w:top w:val="none" w:sz="0" w:space="0" w:color="auto"/>
        <w:left w:val="none" w:sz="0" w:space="0" w:color="auto"/>
        <w:bottom w:val="none" w:sz="0" w:space="0" w:color="auto"/>
        <w:right w:val="none" w:sz="0" w:space="0" w:color="auto"/>
      </w:divBdr>
    </w:div>
    <w:div w:id="504133910">
      <w:bodyDiv w:val="1"/>
      <w:marLeft w:val="0"/>
      <w:marRight w:val="0"/>
      <w:marTop w:val="0"/>
      <w:marBottom w:val="0"/>
      <w:divBdr>
        <w:top w:val="none" w:sz="0" w:space="0" w:color="auto"/>
        <w:left w:val="none" w:sz="0" w:space="0" w:color="auto"/>
        <w:bottom w:val="none" w:sz="0" w:space="0" w:color="auto"/>
        <w:right w:val="none" w:sz="0" w:space="0" w:color="auto"/>
      </w:divBdr>
    </w:div>
    <w:div w:id="509681613">
      <w:bodyDiv w:val="1"/>
      <w:marLeft w:val="0"/>
      <w:marRight w:val="0"/>
      <w:marTop w:val="0"/>
      <w:marBottom w:val="0"/>
      <w:divBdr>
        <w:top w:val="none" w:sz="0" w:space="0" w:color="auto"/>
        <w:left w:val="none" w:sz="0" w:space="0" w:color="auto"/>
        <w:bottom w:val="none" w:sz="0" w:space="0" w:color="auto"/>
        <w:right w:val="none" w:sz="0" w:space="0" w:color="auto"/>
      </w:divBdr>
    </w:div>
    <w:div w:id="512770192">
      <w:bodyDiv w:val="1"/>
      <w:marLeft w:val="0"/>
      <w:marRight w:val="0"/>
      <w:marTop w:val="0"/>
      <w:marBottom w:val="0"/>
      <w:divBdr>
        <w:top w:val="none" w:sz="0" w:space="0" w:color="auto"/>
        <w:left w:val="none" w:sz="0" w:space="0" w:color="auto"/>
        <w:bottom w:val="none" w:sz="0" w:space="0" w:color="auto"/>
        <w:right w:val="none" w:sz="0" w:space="0" w:color="auto"/>
      </w:divBdr>
    </w:div>
    <w:div w:id="525755884">
      <w:bodyDiv w:val="1"/>
      <w:marLeft w:val="0"/>
      <w:marRight w:val="0"/>
      <w:marTop w:val="0"/>
      <w:marBottom w:val="0"/>
      <w:divBdr>
        <w:top w:val="none" w:sz="0" w:space="0" w:color="auto"/>
        <w:left w:val="none" w:sz="0" w:space="0" w:color="auto"/>
        <w:bottom w:val="none" w:sz="0" w:space="0" w:color="auto"/>
        <w:right w:val="none" w:sz="0" w:space="0" w:color="auto"/>
      </w:divBdr>
    </w:div>
    <w:div w:id="533226208">
      <w:bodyDiv w:val="1"/>
      <w:marLeft w:val="0"/>
      <w:marRight w:val="0"/>
      <w:marTop w:val="0"/>
      <w:marBottom w:val="0"/>
      <w:divBdr>
        <w:top w:val="none" w:sz="0" w:space="0" w:color="auto"/>
        <w:left w:val="none" w:sz="0" w:space="0" w:color="auto"/>
        <w:bottom w:val="none" w:sz="0" w:space="0" w:color="auto"/>
        <w:right w:val="none" w:sz="0" w:space="0" w:color="auto"/>
      </w:divBdr>
    </w:div>
    <w:div w:id="534924738">
      <w:bodyDiv w:val="1"/>
      <w:marLeft w:val="0"/>
      <w:marRight w:val="0"/>
      <w:marTop w:val="0"/>
      <w:marBottom w:val="0"/>
      <w:divBdr>
        <w:top w:val="none" w:sz="0" w:space="0" w:color="auto"/>
        <w:left w:val="none" w:sz="0" w:space="0" w:color="auto"/>
        <w:bottom w:val="none" w:sz="0" w:space="0" w:color="auto"/>
        <w:right w:val="none" w:sz="0" w:space="0" w:color="auto"/>
      </w:divBdr>
    </w:div>
    <w:div w:id="542014850">
      <w:bodyDiv w:val="1"/>
      <w:marLeft w:val="0"/>
      <w:marRight w:val="0"/>
      <w:marTop w:val="0"/>
      <w:marBottom w:val="0"/>
      <w:divBdr>
        <w:top w:val="none" w:sz="0" w:space="0" w:color="auto"/>
        <w:left w:val="none" w:sz="0" w:space="0" w:color="auto"/>
        <w:bottom w:val="none" w:sz="0" w:space="0" w:color="auto"/>
        <w:right w:val="none" w:sz="0" w:space="0" w:color="auto"/>
      </w:divBdr>
    </w:div>
    <w:div w:id="542324558">
      <w:bodyDiv w:val="1"/>
      <w:marLeft w:val="0"/>
      <w:marRight w:val="0"/>
      <w:marTop w:val="0"/>
      <w:marBottom w:val="0"/>
      <w:divBdr>
        <w:top w:val="none" w:sz="0" w:space="0" w:color="auto"/>
        <w:left w:val="none" w:sz="0" w:space="0" w:color="auto"/>
        <w:bottom w:val="none" w:sz="0" w:space="0" w:color="auto"/>
        <w:right w:val="none" w:sz="0" w:space="0" w:color="auto"/>
      </w:divBdr>
    </w:div>
    <w:div w:id="546531440">
      <w:bodyDiv w:val="1"/>
      <w:marLeft w:val="0"/>
      <w:marRight w:val="0"/>
      <w:marTop w:val="0"/>
      <w:marBottom w:val="0"/>
      <w:divBdr>
        <w:top w:val="none" w:sz="0" w:space="0" w:color="auto"/>
        <w:left w:val="none" w:sz="0" w:space="0" w:color="auto"/>
        <w:bottom w:val="none" w:sz="0" w:space="0" w:color="auto"/>
        <w:right w:val="none" w:sz="0" w:space="0" w:color="auto"/>
      </w:divBdr>
    </w:div>
    <w:div w:id="558243997">
      <w:bodyDiv w:val="1"/>
      <w:marLeft w:val="0"/>
      <w:marRight w:val="0"/>
      <w:marTop w:val="0"/>
      <w:marBottom w:val="0"/>
      <w:divBdr>
        <w:top w:val="none" w:sz="0" w:space="0" w:color="auto"/>
        <w:left w:val="none" w:sz="0" w:space="0" w:color="auto"/>
        <w:bottom w:val="none" w:sz="0" w:space="0" w:color="auto"/>
        <w:right w:val="none" w:sz="0" w:space="0" w:color="auto"/>
      </w:divBdr>
    </w:div>
    <w:div w:id="560871163">
      <w:bodyDiv w:val="1"/>
      <w:marLeft w:val="0"/>
      <w:marRight w:val="0"/>
      <w:marTop w:val="0"/>
      <w:marBottom w:val="0"/>
      <w:divBdr>
        <w:top w:val="none" w:sz="0" w:space="0" w:color="auto"/>
        <w:left w:val="none" w:sz="0" w:space="0" w:color="auto"/>
        <w:bottom w:val="none" w:sz="0" w:space="0" w:color="auto"/>
        <w:right w:val="none" w:sz="0" w:space="0" w:color="auto"/>
      </w:divBdr>
    </w:div>
    <w:div w:id="585653153">
      <w:bodyDiv w:val="1"/>
      <w:marLeft w:val="0"/>
      <w:marRight w:val="0"/>
      <w:marTop w:val="0"/>
      <w:marBottom w:val="0"/>
      <w:divBdr>
        <w:top w:val="none" w:sz="0" w:space="0" w:color="auto"/>
        <w:left w:val="none" w:sz="0" w:space="0" w:color="auto"/>
        <w:bottom w:val="none" w:sz="0" w:space="0" w:color="auto"/>
        <w:right w:val="none" w:sz="0" w:space="0" w:color="auto"/>
      </w:divBdr>
    </w:div>
    <w:div w:id="634798421">
      <w:bodyDiv w:val="1"/>
      <w:marLeft w:val="0"/>
      <w:marRight w:val="0"/>
      <w:marTop w:val="0"/>
      <w:marBottom w:val="0"/>
      <w:divBdr>
        <w:top w:val="none" w:sz="0" w:space="0" w:color="auto"/>
        <w:left w:val="none" w:sz="0" w:space="0" w:color="auto"/>
        <w:bottom w:val="none" w:sz="0" w:space="0" w:color="auto"/>
        <w:right w:val="none" w:sz="0" w:space="0" w:color="auto"/>
      </w:divBdr>
    </w:div>
    <w:div w:id="645550655">
      <w:bodyDiv w:val="1"/>
      <w:marLeft w:val="0"/>
      <w:marRight w:val="0"/>
      <w:marTop w:val="0"/>
      <w:marBottom w:val="0"/>
      <w:divBdr>
        <w:top w:val="none" w:sz="0" w:space="0" w:color="auto"/>
        <w:left w:val="none" w:sz="0" w:space="0" w:color="auto"/>
        <w:bottom w:val="none" w:sz="0" w:space="0" w:color="auto"/>
        <w:right w:val="none" w:sz="0" w:space="0" w:color="auto"/>
      </w:divBdr>
    </w:div>
    <w:div w:id="650523837">
      <w:bodyDiv w:val="1"/>
      <w:marLeft w:val="0"/>
      <w:marRight w:val="0"/>
      <w:marTop w:val="0"/>
      <w:marBottom w:val="0"/>
      <w:divBdr>
        <w:top w:val="none" w:sz="0" w:space="0" w:color="auto"/>
        <w:left w:val="none" w:sz="0" w:space="0" w:color="auto"/>
        <w:bottom w:val="none" w:sz="0" w:space="0" w:color="auto"/>
        <w:right w:val="none" w:sz="0" w:space="0" w:color="auto"/>
      </w:divBdr>
    </w:div>
    <w:div w:id="663977823">
      <w:bodyDiv w:val="1"/>
      <w:marLeft w:val="0"/>
      <w:marRight w:val="0"/>
      <w:marTop w:val="0"/>
      <w:marBottom w:val="0"/>
      <w:divBdr>
        <w:top w:val="none" w:sz="0" w:space="0" w:color="auto"/>
        <w:left w:val="none" w:sz="0" w:space="0" w:color="auto"/>
        <w:bottom w:val="none" w:sz="0" w:space="0" w:color="auto"/>
        <w:right w:val="none" w:sz="0" w:space="0" w:color="auto"/>
      </w:divBdr>
    </w:div>
    <w:div w:id="677197179">
      <w:bodyDiv w:val="1"/>
      <w:marLeft w:val="0"/>
      <w:marRight w:val="0"/>
      <w:marTop w:val="0"/>
      <w:marBottom w:val="0"/>
      <w:divBdr>
        <w:top w:val="none" w:sz="0" w:space="0" w:color="auto"/>
        <w:left w:val="none" w:sz="0" w:space="0" w:color="auto"/>
        <w:bottom w:val="none" w:sz="0" w:space="0" w:color="auto"/>
        <w:right w:val="none" w:sz="0" w:space="0" w:color="auto"/>
      </w:divBdr>
    </w:div>
    <w:div w:id="679281053">
      <w:bodyDiv w:val="1"/>
      <w:marLeft w:val="0"/>
      <w:marRight w:val="0"/>
      <w:marTop w:val="0"/>
      <w:marBottom w:val="0"/>
      <w:divBdr>
        <w:top w:val="none" w:sz="0" w:space="0" w:color="auto"/>
        <w:left w:val="none" w:sz="0" w:space="0" w:color="auto"/>
        <w:bottom w:val="none" w:sz="0" w:space="0" w:color="auto"/>
        <w:right w:val="none" w:sz="0" w:space="0" w:color="auto"/>
      </w:divBdr>
    </w:div>
    <w:div w:id="698701287">
      <w:bodyDiv w:val="1"/>
      <w:marLeft w:val="0"/>
      <w:marRight w:val="0"/>
      <w:marTop w:val="0"/>
      <w:marBottom w:val="0"/>
      <w:divBdr>
        <w:top w:val="none" w:sz="0" w:space="0" w:color="auto"/>
        <w:left w:val="none" w:sz="0" w:space="0" w:color="auto"/>
        <w:bottom w:val="none" w:sz="0" w:space="0" w:color="auto"/>
        <w:right w:val="none" w:sz="0" w:space="0" w:color="auto"/>
      </w:divBdr>
    </w:div>
    <w:div w:id="701127732">
      <w:bodyDiv w:val="1"/>
      <w:marLeft w:val="0"/>
      <w:marRight w:val="0"/>
      <w:marTop w:val="0"/>
      <w:marBottom w:val="0"/>
      <w:divBdr>
        <w:top w:val="none" w:sz="0" w:space="0" w:color="auto"/>
        <w:left w:val="none" w:sz="0" w:space="0" w:color="auto"/>
        <w:bottom w:val="none" w:sz="0" w:space="0" w:color="auto"/>
        <w:right w:val="none" w:sz="0" w:space="0" w:color="auto"/>
      </w:divBdr>
    </w:div>
    <w:div w:id="704526736">
      <w:bodyDiv w:val="1"/>
      <w:marLeft w:val="0"/>
      <w:marRight w:val="0"/>
      <w:marTop w:val="0"/>
      <w:marBottom w:val="0"/>
      <w:divBdr>
        <w:top w:val="none" w:sz="0" w:space="0" w:color="auto"/>
        <w:left w:val="none" w:sz="0" w:space="0" w:color="auto"/>
        <w:bottom w:val="none" w:sz="0" w:space="0" w:color="auto"/>
        <w:right w:val="none" w:sz="0" w:space="0" w:color="auto"/>
      </w:divBdr>
    </w:div>
    <w:div w:id="734624715">
      <w:bodyDiv w:val="1"/>
      <w:marLeft w:val="0"/>
      <w:marRight w:val="0"/>
      <w:marTop w:val="0"/>
      <w:marBottom w:val="0"/>
      <w:divBdr>
        <w:top w:val="none" w:sz="0" w:space="0" w:color="auto"/>
        <w:left w:val="none" w:sz="0" w:space="0" w:color="auto"/>
        <w:bottom w:val="none" w:sz="0" w:space="0" w:color="auto"/>
        <w:right w:val="none" w:sz="0" w:space="0" w:color="auto"/>
      </w:divBdr>
    </w:div>
    <w:div w:id="735051870">
      <w:bodyDiv w:val="1"/>
      <w:marLeft w:val="0"/>
      <w:marRight w:val="0"/>
      <w:marTop w:val="0"/>
      <w:marBottom w:val="0"/>
      <w:divBdr>
        <w:top w:val="none" w:sz="0" w:space="0" w:color="auto"/>
        <w:left w:val="none" w:sz="0" w:space="0" w:color="auto"/>
        <w:bottom w:val="none" w:sz="0" w:space="0" w:color="auto"/>
        <w:right w:val="none" w:sz="0" w:space="0" w:color="auto"/>
      </w:divBdr>
    </w:div>
    <w:div w:id="741178520">
      <w:bodyDiv w:val="1"/>
      <w:marLeft w:val="0"/>
      <w:marRight w:val="0"/>
      <w:marTop w:val="0"/>
      <w:marBottom w:val="0"/>
      <w:divBdr>
        <w:top w:val="none" w:sz="0" w:space="0" w:color="auto"/>
        <w:left w:val="none" w:sz="0" w:space="0" w:color="auto"/>
        <w:bottom w:val="none" w:sz="0" w:space="0" w:color="auto"/>
        <w:right w:val="none" w:sz="0" w:space="0" w:color="auto"/>
      </w:divBdr>
    </w:div>
    <w:div w:id="758333426">
      <w:bodyDiv w:val="1"/>
      <w:marLeft w:val="0"/>
      <w:marRight w:val="0"/>
      <w:marTop w:val="0"/>
      <w:marBottom w:val="0"/>
      <w:divBdr>
        <w:top w:val="none" w:sz="0" w:space="0" w:color="auto"/>
        <w:left w:val="none" w:sz="0" w:space="0" w:color="auto"/>
        <w:bottom w:val="none" w:sz="0" w:space="0" w:color="auto"/>
        <w:right w:val="none" w:sz="0" w:space="0" w:color="auto"/>
      </w:divBdr>
    </w:div>
    <w:div w:id="761610972">
      <w:bodyDiv w:val="1"/>
      <w:marLeft w:val="0"/>
      <w:marRight w:val="0"/>
      <w:marTop w:val="0"/>
      <w:marBottom w:val="0"/>
      <w:divBdr>
        <w:top w:val="none" w:sz="0" w:space="0" w:color="auto"/>
        <w:left w:val="none" w:sz="0" w:space="0" w:color="auto"/>
        <w:bottom w:val="none" w:sz="0" w:space="0" w:color="auto"/>
        <w:right w:val="none" w:sz="0" w:space="0" w:color="auto"/>
      </w:divBdr>
    </w:div>
    <w:div w:id="784735118">
      <w:bodyDiv w:val="1"/>
      <w:marLeft w:val="0"/>
      <w:marRight w:val="0"/>
      <w:marTop w:val="0"/>
      <w:marBottom w:val="0"/>
      <w:divBdr>
        <w:top w:val="none" w:sz="0" w:space="0" w:color="auto"/>
        <w:left w:val="none" w:sz="0" w:space="0" w:color="auto"/>
        <w:bottom w:val="none" w:sz="0" w:space="0" w:color="auto"/>
        <w:right w:val="none" w:sz="0" w:space="0" w:color="auto"/>
      </w:divBdr>
    </w:div>
    <w:div w:id="787285182">
      <w:bodyDiv w:val="1"/>
      <w:marLeft w:val="0"/>
      <w:marRight w:val="0"/>
      <w:marTop w:val="0"/>
      <w:marBottom w:val="0"/>
      <w:divBdr>
        <w:top w:val="none" w:sz="0" w:space="0" w:color="auto"/>
        <w:left w:val="none" w:sz="0" w:space="0" w:color="auto"/>
        <w:bottom w:val="none" w:sz="0" w:space="0" w:color="auto"/>
        <w:right w:val="none" w:sz="0" w:space="0" w:color="auto"/>
      </w:divBdr>
    </w:div>
    <w:div w:id="794956107">
      <w:bodyDiv w:val="1"/>
      <w:marLeft w:val="0"/>
      <w:marRight w:val="0"/>
      <w:marTop w:val="0"/>
      <w:marBottom w:val="0"/>
      <w:divBdr>
        <w:top w:val="none" w:sz="0" w:space="0" w:color="auto"/>
        <w:left w:val="none" w:sz="0" w:space="0" w:color="auto"/>
        <w:bottom w:val="none" w:sz="0" w:space="0" w:color="auto"/>
        <w:right w:val="none" w:sz="0" w:space="0" w:color="auto"/>
      </w:divBdr>
    </w:div>
    <w:div w:id="797407534">
      <w:bodyDiv w:val="1"/>
      <w:marLeft w:val="0"/>
      <w:marRight w:val="0"/>
      <w:marTop w:val="0"/>
      <w:marBottom w:val="0"/>
      <w:divBdr>
        <w:top w:val="none" w:sz="0" w:space="0" w:color="auto"/>
        <w:left w:val="none" w:sz="0" w:space="0" w:color="auto"/>
        <w:bottom w:val="none" w:sz="0" w:space="0" w:color="auto"/>
        <w:right w:val="none" w:sz="0" w:space="0" w:color="auto"/>
      </w:divBdr>
    </w:div>
    <w:div w:id="797456316">
      <w:bodyDiv w:val="1"/>
      <w:marLeft w:val="0"/>
      <w:marRight w:val="0"/>
      <w:marTop w:val="0"/>
      <w:marBottom w:val="0"/>
      <w:divBdr>
        <w:top w:val="none" w:sz="0" w:space="0" w:color="auto"/>
        <w:left w:val="none" w:sz="0" w:space="0" w:color="auto"/>
        <w:bottom w:val="none" w:sz="0" w:space="0" w:color="auto"/>
        <w:right w:val="none" w:sz="0" w:space="0" w:color="auto"/>
      </w:divBdr>
    </w:div>
    <w:div w:id="803961534">
      <w:bodyDiv w:val="1"/>
      <w:marLeft w:val="0"/>
      <w:marRight w:val="0"/>
      <w:marTop w:val="0"/>
      <w:marBottom w:val="0"/>
      <w:divBdr>
        <w:top w:val="none" w:sz="0" w:space="0" w:color="auto"/>
        <w:left w:val="none" w:sz="0" w:space="0" w:color="auto"/>
        <w:bottom w:val="none" w:sz="0" w:space="0" w:color="auto"/>
        <w:right w:val="none" w:sz="0" w:space="0" w:color="auto"/>
      </w:divBdr>
    </w:div>
    <w:div w:id="815993079">
      <w:bodyDiv w:val="1"/>
      <w:marLeft w:val="0"/>
      <w:marRight w:val="0"/>
      <w:marTop w:val="0"/>
      <w:marBottom w:val="0"/>
      <w:divBdr>
        <w:top w:val="none" w:sz="0" w:space="0" w:color="auto"/>
        <w:left w:val="none" w:sz="0" w:space="0" w:color="auto"/>
        <w:bottom w:val="none" w:sz="0" w:space="0" w:color="auto"/>
        <w:right w:val="none" w:sz="0" w:space="0" w:color="auto"/>
      </w:divBdr>
    </w:div>
    <w:div w:id="844785886">
      <w:bodyDiv w:val="1"/>
      <w:marLeft w:val="0"/>
      <w:marRight w:val="0"/>
      <w:marTop w:val="0"/>
      <w:marBottom w:val="0"/>
      <w:divBdr>
        <w:top w:val="none" w:sz="0" w:space="0" w:color="auto"/>
        <w:left w:val="none" w:sz="0" w:space="0" w:color="auto"/>
        <w:bottom w:val="none" w:sz="0" w:space="0" w:color="auto"/>
        <w:right w:val="none" w:sz="0" w:space="0" w:color="auto"/>
      </w:divBdr>
    </w:div>
    <w:div w:id="845676710">
      <w:bodyDiv w:val="1"/>
      <w:marLeft w:val="0"/>
      <w:marRight w:val="0"/>
      <w:marTop w:val="0"/>
      <w:marBottom w:val="0"/>
      <w:divBdr>
        <w:top w:val="none" w:sz="0" w:space="0" w:color="auto"/>
        <w:left w:val="none" w:sz="0" w:space="0" w:color="auto"/>
        <w:bottom w:val="none" w:sz="0" w:space="0" w:color="auto"/>
        <w:right w:val="none" w:sz="0" w:space="0" w:color="auto"/>
      </w:divBdr>
    </w:div>
    <w:div w:id="863177922">
      <w:bodyDiv w:val="1"/>
      <w:marLeft w:val="0"/>
      <w:marRight w:val="0"/>
      <w:marTop w:val="0"/>
      <w:marBottom w:val="0"/>
      <w:divBdr>
        <w:top w:val="none" w:sz="0" w:space="0" w:color="auto"/>
        <w:left w:val="none" w:sz="0" w:space="0" w:color="auto"/>
        <w:bottom w:val="none" w:sz="0" w:space="0" w:color="auto"/>
        <w:right w:val="none" w:sz="0" w:space="0" w:color="auto"/>
      </w:divBdr>
    </w:div>
    <w:div w:id="866452756">
      <w:bodyDiv w:val="1"/>
      <w:marLeft w:val="0"/>
      <w:marRight w:val="0"/>
      <w:marTop w:val="0"/>
      <w:marBottom w:val="0"/>
      <w:divBdr>
        <w:top w:val="none" w:sz="0" w:space="0" w:color="auto"/>
        <w:left w:val="none" w:sz="0" w:space="0" w:color="auto"/>
        <w:bottom w:val="none" w:sz="0" w:space="0" w:color="auto"/>
        <w:right w:val="none" w:sz="0" w:space="0" w:color="auto"/>
      </w:divBdr>
    </w:div>
    <w:div w:id="900871729">
      <w:bodyDiv w:val="1"/>
      <w:marLeft w:val="0"/>
      <w:marRight w:val="0"/>
      <w:marTop w:val="0"/>
      <w:marBottom w:val="0"/>
      <w:divBdr>
        <w:top w:val="none" w:sz="0" w:space="0" w:color="auto"/>
        <w:left w:val="none" w:sz="0" w:space="0" w:color="auto"/>
        <w:bottom w:val="none" w:sz="0" w:space="0" w:color="auto"/>
        <w:right w:val="none" w:sz="0" w:space="0" w:color="auto"/>
      </w:divBdr>
    </w:div>
    <w:div w:id="906719542">
      <w:bodyDiv w:val="1"/>
      <w:marLeft w:val="0"/>
      <w:marRight w:val="0"/>
      <w:marTop w:val="0"/>
      <w:marBottom w:val="0"/>
      <w:divBdr>
        <w:top w:val="none" w:sz="0" w:space="0" w:color="auto"/>
        <w:left w:val="none" w:sz="0" w:space="0" w:color="auto"/>
        <w:bottom w:val="none" w:sz="0" w:space="0" w:color="auto"/>
        <w:right w:val="none" w:sz="0" w:space="0" w:color="auto"/>
      </w:divBdr>
    </w:div>
    <w:div w:id="908880739">
      <w:bodyDiv w:val="1"/>
      <w:marLeft w:val="0"/>
      <w:marRight w:val="0"/>
      <w:marTop w:val="0"/>
      <w:marBottom w:val="0"/>
      <w:divBdr>
        <w:top w:val="none" w:sz="0" w:space="0" w:color="auto"/>
        <w:left w:val="none" w:sz="0" w:space="0" w:color="auto"/>
        <w:bottom w:val="none" w:sz="0" w:space="0" w:color="auto"/>
        <w:right w:val="none" w:sz="0" w:space="0" w:color="auto"/>
      </w:divBdr>
    </w:div>
    <w:div w:id="911810789">
      <w:bodyDiv w:val="1"/>
      <w:marLeft w:val="0"/>
      <w:marRight w:val="0"/>
      <w:marTop w:val="0"/>
      <w:marBottom w:val="0"/>
      <w:divBdr>
        <w:top w:val="none" w:sz="0" w:space="0" w:color="auto"/>
        <w:left w:val="none" w:sz="0" w:space="0" w:color="auto"/>
        <w:bottom w:val="none" w:sz="0" w:space="0" w:color="auto"/>
        <w:right w:val="none" w:sz="0" w:space="0" w:color="auto"/>
      </w:divBdr>
    </w:div>
    <w:div w:id="923690300">
      <w:bodyDiv w:val="1"/>
      <w:marLeft w:val="0"/>
      <w:marRight w:val="0"/>
      <w:marTop w:val="0"/>
      <w:marBottom w:val="0"/>
      <w:divBdr>
        <w:top w:val="none" w:sz="0" w:space="0" w:color="auto"/>
        <w:left w:val="none" w:sz="0" w:space="0" w:color="auto"/>
        <w:bottom w:val="none" w:sz="0" w:space="0" w:color="auto"/>
        <w:right w:val="none" w:sz="0" w:space="0" w:color="auto"/>
      </w:divBdr>
    </w:div>
    <w:div w:id="937179541">
      <w:bodyDiv w:val="1"/>
      <w:marLeft w:val="0"/>
      <w:marRight w:val="0"/>
      <w:marTop w:val="0"/>
      <w:marBottom w:val="0"/>
      <w:divBdr>
        <w:top w:val="none" w:sz="0" w:space="0" w:color="auto"/>
        <w:left w:val="none" w:sz="0" w:space="0" w:color="auto"/>
        <w:bottom w:val="none" w:sz="0" w:space="0" w:color="auto"/>
        <w:right w:val="none" w:sz="0" w:space="0" w:color="auto"/>
      </w:divBdr>
    </w:div>
    <w:div w:id="937831199">
      <w:bodyDiv w:val="1"/>
      <w:marLeft w:val="0"/>
      <w:marRight w:val="0"/>
      <w:marTop w:val="0"/>
      <w:marBottom w:val="0"/>
      <w:divBdr>
        <w:top w:val="none" w:sz="0" w:space="0" w:color="auto"/>
        <w:left w:val="none" w:sz="0" w:space="0" w:color="auto"/>
        <w:bottom w:val="none" w:sz="0" w:space="0" w:color="auto"/>
        <w:right w:val="none" w:sz="0" w:space="0" w:color="auto"/>
      </w:divBdr>
    </w:div>
    <w:div w:id="945042439">
      <w:bodyDiv w:val="1"/>
      <w:marLeft w:val="0"/>
      <w:marRight w:val="0"/>
      <w:marTop w:val="0"/>
      <w:marBottom w:val="0"/>
      <w:divBdr>
        <w:top w:val="none" w:sz="0" w:space="0" w:color="auto"/>
        <w:left w:val="none" w:sz="0" w:space="0" w:color="auto"/>
        <w:bottom w:val="none" w:sz="0" w:space="0" w:color="auto"/>
        <w:right w:val="none" w:sz="0" w:space="0" w:color="auto"/>
      </w:divBdr>
    </w:div>
    <w:div w:id="952246117">
      <w:bodyDiv w:val="1"/>
      <w:marLeft w:val="0"/>
      <w:marRight w:val="0"/>
      <w:marTop w:val="0"/>
      <w:marBottom w:val="0"/>
      <w:divBdr>
        <w:top w:val="none" w:sz="0" w:space="0" w:color="auto"/>
        <w:left w:val="none" w:sz="0" w:space="0" w:color="auto"/>
        <w:bottom w:val="none" w:sz="0" w:space="0" w:color="auto"/>
        <w:right w:val="none" w:sz="0" w:space="0" w:color="auto"/>
      </w:divBdr>
    </w:div>
    <w:div w:id="960770000">
      <w:bodyDiv w:val="1"/>
      <w:marLeft w:val="0"/>
      <w:marRight w:val="0"/>
      <w:marTop w:val="0"/>
      <w:marBottom w:val="0"/>
      <w:divBdr>
        <w:top w:val="none" w:sz="0" w:space="0" w:color="auto"/>
        <w:left w:val="none" w:sz="0" w:space="0" w:color="auto"/>
        <w:bottom w:val="none" w:sz="0" w:space="0" w:color="auto"/>
        <w:right w:val="none" w:sz="0" w:space="0" w:color="auto"/>
      </w:divBdr>
    </w:div>
    <w:div w:id="963199156">
      <w:bodyDiv w:val="1"/>
      <w:marLeft w:val="0"/>
      <w:marRight w:val="0"/>
      <w:marTop w:val="0"/>
      <w:marBottom w:val="0"/>
      <w:divBdr>
        <w:top w:val="none" w:sz="0" w:space="0" w:color="auto"/>
        <w:left w:val="none" w:sz="0" w:space="0" w:color="auto"/>
        <w:bottom w:val="none" w:sz="0" w:space="0" w:color="auto"/>
        <w:right w:val="none" w:sz="0" w:space="0" w:color="auto"/>
      </w:divBdr>
    </w:div>
    <w:div w:id="971909927">
      <w:bodyDiv w:val="1"/>
      <w:marLeft w:val="0"/>
      <w:marRight w:val="0"/>
      <w:marTop w:val="0"/>
      <w:marBottom w:val="0"/>
      <w:divBdr>
        <w:top w:val="none" w:sz="0" w:space="0" w:color="auto"/>
        <w:left w:val="none" w:sz="0" w:space="0" w:color="auto"/>
        <w:bottom w:val="none" w:sz="0" w:space="0" w:color="auto"/>
        <w:right w:val="none" w:sz="0" w:space="0" w:color="auto"/>
      </w:divBdr>
    </w:div>
    <w:div w:id="976105936">
      <w:bodyDiv w:val="1"/>
      <w:marLeft w:val="0"/>
      <w:marRight w:val="0"/>
      <w:marTop w:val="0"/>
      <w:marBottom w:val="0"/>
      <w:divBdr>
        <w:top w:val="none" w:sz="0" w:space="0" w:color="auto"/>
        <w:left w:val="none" w:sz="0" w:space="0" w:color="auto"/>
        <w:bottom w:val="none" w:sz="0" w:space="0" w:color="auto"/>
        <w:right w:val="none" w:sz="0" w:space="0" w:color="auto"/>
      </w:divBdr>
    </w:div>
    <w:div w:id="985203654">
      <w:bodyDiv w:val="1"/>
      <w:marLeft w:val="0"/>
      <w:marRight w:val="0"/>
      <w:marTop w:val="0"/>
      <w:marBottom w:val="0"/>
      <w:divBdr>
        <w:top w:val="none" w:sz="0" w:space="0" w:color="auto"/>
        <w:left w:val="none" w:sz="0" w:space="0" w:color="auto"/>
        <w:bottom w:val="none" w:sz="0" w:space="0" w:color="auto"/>
        <w:right w:val="none" w:sz="0" w:space="0" w:color="auto"/>
      </w:divBdr>
    </w:div>
    <w:div w:id="987902570">
      <w:bodyDiv w:val="1"/>
      <w:marLeft w:val="0"/>
      <w:marRight w:val="0"/>
      <w:marTop w:val="0"/>
      <w:marBottom w:val="0"/>
      <w:divBdr>
        <w:top w:val="none" w:sz="0" w:space="0" w:color="auto"/>
        <w:left w:val="none" w:sz="0" w:space="0" w:color="auto"/>
        <w:bottom w:val="none" w:sz="0" w:space="0" w:color="auto"/>
        <w:right w:val="none" w:sz="0" w:space="0" w:color="auto"/>
      </w:divBdr>
    </w:div>
    <w:div w:id="1018194970">
      <w:bodyDiv w:val="1"/>
      <w:marLeft w:val="0"/>
      <w:marRight w:val="0"/>
      <w:marTop w:val="0"/>
      <w:marBottom w:val="0"/>
      <w:divBdr>
        <w:top w:val="none" w:sz="0" w:space="0" w:color="auto"/>
        <w:left w:val="none" w:sz="0" w:space="0" w:color="auto"/>
        <w:bottom w:val="none" w:sz="0" w:space="0" w:color="auto"/>
        <w:right w:val="none" w:sz="0" w:space="0" w:color="auto"/>
      </w:divBdr>
    </w:div>
    <w:div w:id="1022823858">
      <w:bodyDiv w:val="1"/>
      <w:marLeft w:val="0"/>
      <w:marRight w:val="0"/>
      <w:marTop w:val="0"/>
      <w:marBottom w:val="0"/>
      <w:divBdr>
        <w:top w:val="none" w:sz="0" w:space="0" w:color="auto"/>
        <w:left w:val="none" w:sz="0" w:space="0" w:color="auto"/>
        <w:bottom w:val="none" w:sz="0" w:space="0" w:color="auto"/>
        <w:right w:val="none" w:sz="0" w:space="0" w:color="auto"/>
      </w:divBdr>
    </w:div>
    <w:div w:id="1045369928">
      <w:bodyDiv w:val="1"/>
      <w:marLeft w:val="0"/>
      <w:marRight w:val="0"/>
      <w:marTop w:val="0"/>
      <w:marBottom w:val="0"/>
      <w:divBdr>
        <w:top w:val="none" w:sz="0" w:space="0" w:color="auto"/>
        <w:left w:val="none" w:sz="0" w:space="0" w:color="auto"/>
        <w:bottom w:val="none" w:sz="0" w:space="0" w:color="auto"/>
        <w:right w:val="none" w:sz="0" w:space="0" w:color="auto"/>
      </w:divBdr>
    </w:div>
    <w:div w:id="1064447815">
      <w:bodyDiv w:val="1"/>
      <w:marLeft w:val="0"/>
      <w:marRight w:val="0"/>
      <w:marTop w:val="0"/>
      <w:marBottom w:val="0"/>
      <w:divBdr>
        <w:top w:val="none" w:sz="0" w:space="0" w:color="auto"/>
        <w:left w:val="none" w:sz="0" w:space="0" w:color="auto"/>
        <w:bottom w:val="none" w:sz="0" w:space="0" w:color="auto"/>
        <w:right w:val="none" w:sz="0" w:space="0" w:color="auto"/>
      </w:divBdr>
    </w:div>
    <w:div w:id="1078090487">
      <w:bodyDiv w:val="1"/>
      <w:marLeft w:val="0"/>
      <w:marRight w:val="0"/>
      <w:marTop w:val="0"/>
      <w:marBottom w:val="0"/>
      <w:divBdr>
        <w:top w:val="none" w:sz="0" w:space="0" w:color="auto"/>
        <w:left w:val="none" w:sz="0" w:space="0" w:color="auto"/>
        <w:bottom w:val="none" w:sz="0" w:space="0" w:color="auto"/>
        <w:right w:val="none" w:sz="0" w:space="0" w:color="auto"/>
      </w:divBdr>
    </w:div>
    <w:div w:id="1100486662">
      <w:bodyDiv w:val="1"/>
      <w:marLeft w:val="0"/>
      <w:marRight w:val="0"/>
      <w:marTop w:val="0"/>
      <w:marBottom w:val="0"/>
      <w:divBdr>
        <w:top w:val="none" w:sz="0" w:space="0" w:color="auto"/>
        <w:left w:val="none" w:sz="0" w:space="0" w:color="auto"/>
        <w:bottom w:val="none" w:sz="0" w:space="0" w:color="auto"/>
        <w:right w:val="none" w:sz="0" w:space="0" w:color="auto"/>
      </w:divBdr>
    </w:div>
    <w:div w:id="1101294466">
      <w:bodyDiv w:val="1"/>
      <w:marLeft w:val="0"/>
      <w:marRight w:val="0"/>
      <w:marTop w:val="0"/>
      <w:marBottom w:val="0"/>
      <w:divBdr>
        <w:top w:val="none" w:sz="0" w:space="0" w:color="auto"/>
        <w:left w:val="none" w:sz="0" w:space="0" w:color="auto"/>
        <w:bottom w:val="none" w:sz="0" w:space="0" w:color="auto"/>
        <w:right w:val="none" w:sz="0" w:space="0" w:color="auto"/>
      </w:divBdr>
    </w:div>
    <w:div w:id="1105999636">
      <w:bodyDiv w:val="1"/>
      <w:marLeft w:val="0"/>
      <w:marRight w:val="0"/>
      <w:marTop w:val="0"/>
      <w:marBottom w:val="0"/>
      <w:divBdr>
        <w:top w:val="none" w:sz="0" w:space="0" w:color="auto"/>
        <w:left w:val="none" w:sz="0" w:space="0" w:color="auto"/>
        <w:bottom w:val="none" w:sz="0" w:space="0" w:color="auto"/>
        <w:right w:val="none" w:sz="0" w:space="0" w:color="auto"/>
      </w:divBdr>
    </w:div>
    <w:div w:id="1108311006">
      <w:bodyDiv w:val="1"/>
      <w:marLeft w:val="0"/>
      <w:marRight w:val="0"/>
      <w:marTop w:val="0"/>
      <w:marBottom w:val="0"/>
      <w:divBdr>
        <w:top w:val="none" w:sz="0" w:space="0" w:color="auto"/>
        <w:left w:val="none" w:sz="0" w:space="0" w:color="auto"/>
        <w:bottom w:val="none" w:sz="0" w:space="0" w:color="auto"/>
        <w:right w:val="none" w:sz="0" w:space="0" w:color="auto"/>
      </w:divBdr>
    </w:div>
    <w:div w:id="1114322730">
      <w:bodyDiv w:val="1"/>
      <w:marLeft w:val="0"/>
      <w:marRight w:val="0"/>
      <w:marTop w:val="0"/>
      <w:marBottom w:val="0"/>
      <w:divBdr>
        <w:top w:val="none" w:sz="0" w:space="0" w:color="auto"/>
        <w:left w:val="none" w:sz="0" w:space="0" w:color="auto"/>
        <w:bottom w:val="none" w:sz="0" w:space="0" w:color="auto"/>
        <w:right w:val="none" w:sz="0" w:space="0" w:color="auto"/>
      </w:divBdr>
    </w:div>
    <w:div w:id="1118840741">
      <w:bodyDiv w:val="1"/>
      <w:marLeft w:val="0"/>
      <w:marRight w:val="0"/>
      <w:marTop w:val="0"/>
      <w:marBottom w:val="0"/>
      <w:divBdr>
        <w:top w:val="none" w:sz="0" w:space="0" w:color="auto"/>
        <w:left w:val="none" w:sz="0" w:space="0" w:color="auto"/>
        <w:bottom w:val="none" w:sz="0" w:space="0" w:color="auto"/>
        <w:right w:val="none" w:sz="0" w:space="0" w:color="auto"/>
      </w:divBdr>
    </w:div>
    <w:div w:id="1124538169">
      <w:bodyDiv w:val="1"/>
      <w:marLeft w:val="0"/>
      <w:marRight w:val="0"/>
      <w:marTop w:val="0"/>
      <w:marBottom w:val="0"/>
      <w:divBdr>
        <w:top w:val="none" w:sz="0" w:space="0" w:color="auto"/>
        <w:left w:val="none" w:sz="0" w:space="0" w:color="auto"/>
        <w:bottom w:val="none" w:sz="0" w:space="0" w:color="auto"/>
        <w:right w:val="none" w:sz="0" w:space="0" w:color="auto"/>
      </w:divBdr>
    </w:div>
    <w:div w:id="1129133637">
      <w:bodyDiv w:val="1"/>
      <w:marLeft w:val="0"/>
      <w:marRight w:val="0"/>
      <w:marTop w:val="0"/>
      <w:marBottom w:val="0"/>
      <w:divBdr>
        <w:top w:val="none" w:sz="0" w:space="0" w:color="auto"/>
        <w:left w:val="none" w:sz="0" w:space="0" w:color="auto"/>
        <w:bottom w:val="none" w:sz="0" w:space="0" w:color="auto"/>
        <w:right w:val="none" w:sz="0" w:space="0" w:color="auto"/>
      </w:divBdr>
    </w:div>
    <w:div w:id="1130974526">
      <w:bodyDiv w:val="1"/>
      <w:marLeft w:val="0"/>
      <w:marRight w:val="0"/>
      <w:marTop w:val="0"/>
      <w:marBottom w:val="0"/>
      <w:divBdr>
        <w:top w:val="none" w:sz="0" w:space="0" w:color="auto"/>
        <w:left w:val="none" w:sz="0" w:space="0" w:color="auto"/>
        <w:bottom w:val="none" w:sz="0" w:space="0" w:color="auto"/>
        <w:right w:val="none" w:sz="0" w:space="0" w:color="auto"/>
      </w:divBdr>
    </w:div>
    <w:div w:id="1143157049">
      <w:bodyDiv w:val="1"/>
      <w:marLeft w:val="0"/>
      <w:marRight w:val="0"/>
      <w:marTop w:val="0"/>
      <w:marBottom w:val="0"/>
      <w:divBdr>
        <w:top w:val="none" w:sz="0" w:space="0" w:color="auto"/>
        <w:left w:val="none" w:sz="0" w:space="0" w:color="auto"/>
        <w:bottom w:val="none" w:sz="0" w:space="0" w:color="auto"/>
        <w:right w:val="none" w:sz="0" w:space="0" w:color="auto"/>
      </w:divBdr>
    </w:div>
    <w:div w:id="1143697908">
      <w:bodyDiv w:val="1"/>
      <w:marLeft w:val="0"/>
      <w:marRight w:val="0"/>
      <w:marTop w:val="0"/>
      <w:marBottom w:val="0"/>
      <w:divBdr>
        <w:top w:val="none" w:sz="0" w:space="0" w:color="auto"/>
        <w:left w:val="none" w:sz="0" w:space="0" w:color="auto"/>
        <w:bottom w:val="none" w:sz="0" w:space="0" w:color="auto"/>
        <w:right w:val="none" w:sz="0" w:space="0" w:color="auto"/>
      </w:divBdr>
    </w:div>
    <w:div w:id="1152138945">
      <w:bodyDiv w:val="1"/>
      <w:marLeft w:val="0"/>
      <w:marRight w:val="0"/>
      <w:marTop w:val="0"/>
      <w:marBottom w:val="0"/>
      <w:divBdr>
        <w:top w:val="none" w:sz="0" w:space="0" w:color="auto"/>
        <w:left w:val="none" w:sz="0" w:space="0" w:color="auto"/>
        <w:bottom w:val="none" w:sz="0" w:space="0" w:color="auto"/>
        <w:right w:val="none" w:sz="0" w:space="0" w:color="auto"/>
      </w:divBdr>
    </w:div>
    <w:div w:id="1154688751">
      <w:bodyDiv w:val="1"/>
      <w:marLeft w:val="0"/>
      <w:marRight w:val="0"/>
      <w:marTop w:val="0"/>
      <w:marBottom w:val="0"/>
      <w:divBdr>
        <w:top w:val="none" w:sz="0" w:space="0" w:color="auto"/>
        <w:left w:val="none" w:sz="0" w:space="0" w:color="auto"/>
        <w:bottom w:val="none" w:sz="0" w:space="0" w:color="auto"/>
        <w:right w:val="none" w:sz="0" w:space="0" w:color="auto"/>
      </w:divBdr>
    </w:div>
    <w:div w:id="1168399843">
      <w:bodyDiv w:val="1"/>
      <w:marLeft w:val="0"/>
      <w:marRight w:val="0"/>
      <w:marTop w:val="0"/>
      <w:marBottom w:val="0"/>
      <w:divBdr>
        <w:top w:val="none" w:sz="0" w:space="0" w:color="auto"/>
        <w:left w:val="none" w:sz="0" w:space="0" w:color="auto"/>
        <w:bottom w:val="none" w:sz="0" w:space="0" w:color="auto"/>
        <w:right w:val="none" w:sz="0" w:space="0" w:color="auto"/>
      </w:divBdr>
    </w:div>
    <w:div w:id="1178234403">
      <w:bodyDiv w:val="1"/>
      <w:marLeft w:val="0"/>
      <w:marRight w:val="0"/>
      <w:marTop w:val="0"/>
      <w:marBottom w:val="0"/>
      <w:divBdr>
        <w:top w:val="none" w:sz="0" w:space="0" w:color="auto"/>
        <w:left w:val="none" w:sz="0" w:space="0" w:color="auto"/>
        <w:bottom w:val="none" w:sz="0" w:space="0" w:color="auto"/>
        <w:right w:val="none" w:sz="0" w:space="0" w:color="auto"/>
      </w:divBdr>
    </w:div>
    <w:div w:id="1187719409">
      <w:bodyDiv w:val="1"/>
      <w:marLeft w:val="0"/>
      <w:marRight w:val="0"/>
      <w:marTop w:val="0"/>
      <w:marBottom w:val="0"/>
      <w:divBdr>
        <w:top w:val="none" w:sz="0" w:space="0" w:color="auto"/>
        <w:left w:val="none" w:sz="0" w:space="0" w:color="auto"/>
        <w:bottom w:val="none" w:sz="0" w:space="0" w:color="auto"/>
        <w:right w:val="none" w:sz="0" w:space="0" w:color="auto"/>
      </w:divBdr>
    </w:div>
    <w:div w:id="1201473231">
      <w:bodyDiv w:val="1"/>
      <w:marLeft w:val="0"/>
      <w:marRight w:val="0"/>
      <w:marTop w:val="0"/>
      <w:marBottom w:val="0"/>
      <w:divBdr>
        <w:top w:val="none" w:sz="0" w:space="0" w:color="auto"/>
        <w:left w:val="none" w:sz="0" w:space="0" w:color="auto"/>
        <w:bottom w:val="none" w:sz="0" w:space="0" w:color="auto"/>
        <w:right w:val="none" w:sz="0" w:space="0" w:color="auto"/>
      </w:divBdr>
    </w:div>
    <w:div w:id="1203858367">
      <w:bodyDiv w:val="1"/>
      <w:marLeft w:val="0"/>
      <w:marRight w:val="0"/>
      <w:marTop w:val="0"/>
      <w:marBottom w:val="0"/>
      <w:divBdr>
        <w:top w:val="none" w:sz="0" w:space="0" w:color="auto"/>
        <w:left w:val="none" w:sz="0" w:space="0" w:color="auto"/>
        <w:bottom w:val="none" w:sz="0" w:space="0" w:color="auto"/>
        <w:right w:val="none" w:sz="0" w:space="0" w:color="auto"/>
      </w:divBdr>
    </w:div>
    <w:div w:id="1209026419">
      <w:bodyDiv w:val="1"/>
      <w:marLeft w:val="0"/>
      <w:marRight w:val="0"/>
      <w:marTop w:val="0"/>
      <w:marBottom w:val="0"/>
      <w:divBdr>
        <w:top w:val="none" w:sz="0" w:space="0" w:color="auto"/>
        <w:left w:val="none" w:sz="0" w:space="0" w:color="auto"/>
        <w:bottom w:val="none" w:sz="0" w:space="0" w:color="auto"/>
        <w:right w:val="none" w:sz="0" w:space="0" w:color="auto"/>
      </w:divBdr>
    </w:div>
    <w:div w:id="1215773667">
      <w:bodyDiv w:val="1"/>
      <w:marLeft w:val="0"/>
      <w:marRight w:val="0"/>
      <w:marTop w:val="0"/>
      <w:marBottom w:val="0"/>
      <w:divBdr>
        <w:top w:val="none" w:sz="0" w:space="0" w:color="auto"/>
        <w:left w:val="none" w:sz="0" w:space="0" w:color="auto"/>
        <w:bottom w:val="none" w:sz="0" w:space="0" w:color="auto"/>
        <w:right w:val="none" w:sz="0" w:space="0" w:color="auto"/>
      </w:divBdr>
    </w:div>
    <w:div w:id="1223979238">
      <w:bodyDiv w:val="1"/>
      <w:marLeft w:val="0"/>
      <w:marRight w:val="0"/>
      <w:marTop w:val="0"/>
      <w:marBottom w:val="0"/>
      <w:divBdr>
        <w:top w:val="none" w:sz="0" w:space="0" w:color="auto"/>
        <w:left w:val="none" w:sz="0" w:space="0" w:color="auto"/>
        <w:bottom w:val="none" w:sz="0" w:space="0" w:color="auto"/>
        <w:right w:val="none" w:sz="0" w:space="0" w:color="auto"/>
      </w:divBdr>
    </w:div>
    <w:div w:id="1270435734">
      <w:bodyDiv w:val="1"/>
      <w:marLeft w:val="0"/>
      <w:marRight w:val="0"/>
      <w:marTop w:val="0"/>
      <w:marBottom w:val="0"/>
      <w:divBdr>
        <w:top w:val="none" w:sz="0" w:space="0" w:color="auto"/>
        <w:left w:val="none" w:sz="0" w:space="0" w:color="auto"/>
        <w:bottom w:val="none" w:sz="0" w:space="0" w:color="auto"/>
        <w:right w:val="none" w:sz="0" w:space="0" w:color="auto"/>
      </w:divBdr>
    </w:div>
    <w:div w:id="1310747657">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1340767610">
      <w:bodyDiv w:val="1"/>
      <w:marLeft w:val="0"/>
      <w:marRight w:val="0"/>
      <w:marTop w:val="0"/>
      <w:marBottom w:val="0"/>
      <w:divBdr>
        <w:top w:val="none" w:sz="0" w:space="0" w:color="auto"/>
        <w:left w:val="none" w:sz="0" w:space="0" w:color="auto"/>
        <w:bottom w:val="none" w:sz="0" w:space="0" w:color="auto"/>
        <w:right w:val="none" w:sz="0" w:space="0" w:color="auto"/>
      </w:divBdr>
    </w:div>
    <w:div w:id="1342319793">
      <w:bodyDiv w:val="1"/>
      <w:marLeft w:val="0"/>
      <w:marRight w:val="0"/>
      <w:marTop w:val="0"/>
      <w:marBottom w:val="0"/>
      <w:divBdr>
        <w:top w:val="none" w:sz="0" w:space="0" w:color="auto"/>
        <w:left w:val="none" w:sz="0" w:space="0" w:color="auto"/>
        <w:bottom w:val="none" w:sz="0" w:space="0" w:color="auto"/>
        <w:right w:val="none" w:sz="0" w:space="0" w:color="auto"/>
      </w:divBdr>
    </w:div>
    <w:div w:id="1347441287">
      <w:bodyDiv w:val="1"/>
      <w:marLeft w:val="0"/>
      <w:marRight w:val="0"/>
      <w:marTop w:val="0"/>
      <w:marBottom w:val="0"/>
      <w:divBdr>
        <w:top w:val="none" w:sz="0" w:space="0" w:color="auto"/>
        <w:left w:val="none" w:sz="0" w:space="0" w:color="auto"/>
        <w:bottom w:val="none" w:sz="0" w:space="0" w:color="auto"/>
        <w:right w:val="none" w:sz="0" w:space="0" w:color="auto"/>
      </w:divBdr>
    </w:div>
    <w:div w:id="1352143350">
      <w:bodyDiv w:val="1"/>
      <w:marLeft w:val="0"/>
      <w:marRight w:val="0"/>
      <w:marTop w:val="0"/>
      <w:marBottom w:val="0"/>
      <w:divBdr>
        <w:top w:val="none" w:sz="0" w:space="0" w:color="auto"/>
        <w:left w:val="none" w:sz="0" w:space="0" w:color="auto"/>
        <w:bottom w:val="none" w:sz="0" w:space="0" w:color="auto"/>
        <w:right w:val="none" w:sz="0" w:space="0" w:color="auto"/>
      </w:divBdr>
    </w:div>
    <w:div w:id="1384140690">
      <w:bodyDiv w:val="1"/>
      <w:marLeft w:val="0"/>
      <w:marRight w:val="0"/>
      <w:marTop w:val="0"/>
      <w:marBottom w:val="0"/>
      <w:divBdr>
        <w:top w:val="none" w:sz="0" w:space="0" w:color="auto"/>
        <w:left w:val="none" w:sz="0" w:space="0" w:color="auto"/>
        <w:bottom w:val="none" w:sz="0" w:space="0" w:color="auto"/>
        <w:right w:val="none" w:sz="0" w:space="0" w:color="auto"/>
      </w:divBdr>
    </w:div>
    <w:div w:id="1386298979">
      <w:bodyDiv w:val="1"/>
      <w:marLeft w:val="0"/>
      <w:marRight w:val="0"/>
      <w:marTop w:val="0"/>
      <w:marBottom w:val="0"/>
      <w:divBdr>
        <w:top w:val="none" w:sz="0" w:space="0" w:color="auto"/>
        <w:left w:val="none" w:sz="0" w:space="0" w:color="auto"/>
        <w:bottom w:val="none" w:sz="0" w:space="0" w:color="auto"/>
        <w:right w:val="none" w:sz="0" w:space="0" w:color="auto"/>
      </w:divBdr>
    </w:div>
    <w:div w:id="1398437482">
      <w:bodyDiv w:val="1"/>
      <w:marLeft w:val="0"/>
      <w:marRight w:val="0"/>
      <w:marTop w:val="0"/>
      <w:marBottom w:val="0"/>
      <w:divBdr>
        <w:top w:val="none" w:sz="0" w:space="0" w:color="auto"/>
        <w:left w:val="none" w:sz="0" w:space="0" w:color="auto"/>
        <w:bottom w:val="none" w:sz="0" w:space="0" w:color="auto"/>
        <w:right w:val="none" w:sz="0" w:space="0" w:color="auto"/>
      </w:divBdr>
    </w:div>
    <w:div w:id="1414203866">
      <w:bodyDiv w:val="1"/>
      <w:marLeft w:val="0"/>
      <w:marRight w:val="0"/>
      <w:marTop w:val="0"/>
      <w:marBottom w:val="0"/>
      <w:divBdr>
        <w:top w:val="none" w:sz="0" w:space="0" w:color="auto"/>
        <w:left w:val="none" w:sz="0" w:space="0" w:color="auto"/>
        <w:bottom w:val="none" w:sz="0" w:space="0" w:color="auto"/>
        <w:right w:val="none" w:sz="0" w:space="0" w:color="auto"/>
      </w:divBdr>
    </w:div>
    <w:div w:id="1434856418">
      <w:bodyDiv w:val="1"/>
      <w:marLeft w:val="0"/>
      <w:marRight w:val="0"/>
      <w:marTop w:val="0"/>
      <w:marBottom w:val="0"/>
      <w:divBdr>
        <w:top w:val="none" w:sz="0" w:space="0" w:color="auto"/>
        <w:left w:val="none" w:sz="0" w:space="0" w:color="auto"/>
        <w:bottom w:val="none" w:sz="0" w:space="0" w:color="auto"/>
        <w:right w:val="none" w:sz="0" w:space="0" w:color="auto"/>
      </w:divBdr>
    </w:div>
    <w:div w:id="1436056620">
      <w:bodyDiv w:val="1"/>
      <w:marLeft w:val="0"/>
      <w:marRight w:val="0"/>
      <w:marTop w:val="0"/>
      <w:marBottom w:val="0"/>
      <w:divBdr>
        <w:top w:val="none" w:sz="0" w:space="0" w:color="auto"/>
        <w:left w:val="none" w:sz="0" w:space="0" w:color="auto"/>
        <w:bottom w:val="none" w:sz="0" w:space="0" w:color="auto"/>
        <w:right w:val="none" w:sz="0" w:space="0" w:color="auto"/>
      </w:divBdr>
    </w:div>
    <w:div w:id="1438871482">
      <w:bodyDiv w:val="1"/>
      <w:marLeft w:val="0"/>
      <w:marRight w:val="0"/>
      <w:marTop w:val="0"/>
      <w:marBottom w:val="0"/>
      <w:divBdr>
        <w:top w:val="none" w:sz="0" w:space="0" w:color="auto"/>
        <w:left w:val="none" w:sz="0" w:space="0" w:color="auto"/>
        <w:bottom w:val="none" w:sz="0" w:space="0" w:color="auto"/>
        <w:right w:val="none" w:sz="0" w:space="0" w:color="auto"/>
      </w:divBdr>
    </w:div>
    <w:div w:id="1445691046">
      <w:bodyDiv w:val="1"/>
      <w:marLeft w:val="0"/>
      <w:marRight w:val="0"/>
      <w:marTop w:val="0"/>
      <w:marBottom w:val="0"/>
      <w:divBdr>
        <w:top w:val="none" w:sz="0" w:space="0" w:color="auto"/>
        <w:left w:val="none" w:sz="0" w:space="0" w:color="auto"/>
        <w:bottom w:val="none" w:sz="0" w:space="0" w:color="auto"/>
        <w:right w:val="none" w:sz="0" w:space="0" w:color="auto"/>
      </w:divBdr>
    </w:div>
    <w:div w:id="1449660218">
      <w:bodyDiv w:val="1"/>
      <w:marLeft w:val="0"/>
      <w:marRight w:val="0"/>
      <w:marTop w:val="0"/>
      <w:marBottom w:val="0"/>
      <w:divBdr>
        <w:top w:val="none" w:sz="0" w:space="0" w:color="auto"/>
        <w:left w:val="none" w:sz="0" w:space="0" w:color="auto"/>
        <w:bottom w:val="none" w:sz="0" w:space="0" w:color="auto"/>
        <w:right w:val="none" w:sz="0" w:space="0" w:color="auto"/>
      </w:divBdr>
    </w:div>
    <w:div w:id="1451047296">
      <w:bodyDiv w:val="1"/>
      <w:marLeft w:val="0"/>
      <w:marRight w:val="0"/>
      <w:marTop w:val="0"/>
      <w:marBottom w:val="0"/>
      <w:divBdr>
        <w:top w:val="none" w:sz="0" w:space="0" w:color="auto"/>
        <w:left w:val="none" w:sz="0" w:space="0" w:color="auto"/>
        <w:bottom w:val="none" w:sz="0" w:space="0" w:color="auto"/>
        <w:right w:val="none" w:sz="0" w:space="0" w:color="auto"/>
      </w:divBdr>
    </w:div>
    <w:div w:id="1471940940">
      <w:bodyDiv w:val="1"/>
      <w:marLeft w:val="0"/>
      <w:marRight w:val="0"/>
      <w:marTop w:val="0"/>
      <w:marBottom w:val="0"/>
      <w:divBdr>
        <w:top w:val="none" w:sz="0" w:space="0" w:color="auto"/>
        <w:left w:val="none" w:sz="0" w:space="0" w:color="auto"/>
        <w:bottom w:val="none" w:sz="0" w:space="0" w:color="auto"/>
        <w:right w:val="none" w:sz="0" w:space="0" w:color="auto"/>
      </w:divBdr>
    </w:div>
    <w:div w:id="1475683465">
      <w:bodyDiv w:val="1"/>
      <w:marLeft w:val="0"/>
      <w:marRight w:val="0"/>
      <w:marTop w:val="0"/>
      <w:marBottom w:val="0"/>
      <w:divBdr>
        <w:top w:val="none" w:sz="0" w:space="0" w:color="auto"/>
        <w:left w:val="none" w:sz="0" w:space="0" w:color="auto"/>
        <w:bottom w:val="none" w:sz="0" w:space="0" w:color="auto"/>
        <w:right w:val="none" w:sz="0" w:space="0" w:color="auto"/>
      </w:divBdr>
    </w:div>
    <w:div w:id="1476994338">
      <w:bodyDiv w:val="1"/>
      <w:marLeft w:val="0"/>
      <w:marRight w:val="0"/>
      <w:marTop w:val="0"/>
      <w:marBottom w:val="0"/>
      <w:divBdr>
        <w:top w:val="none" w:sz="0" w:space="0" w:color="auto"/>
        <w:left w:val="none" w:sz="0" w:space="0" w:color="auto"/>
        <w:bottom w:val="none" w:sz="0" w:space="0" w:color="auto"/>
        <w:right w:val="none" w:sz="0" w:space="0" w:color="auto"/>
      </w:divBdr>
    </w:div>
    <w:div w:id="1518544030">
      <w:bodyDiv w:val="1"/>
      <w:marLeft w:val="0"/>
      <w:marRight w:val="0"/>
      <w:marTop w:val="0"/>
      <w:marBottom w:val="0"/>
      <w:divBdr>
        <w:top w:val="none" w:sz="0" w:space="0" w:color="auto"/>
        <w:left w:val="none" w:sz="0" w:space="0" w:color="auto"/>
        <w:bottom w:val="none" w:sz="0" w:space="0" w:color="auto"/>
        <w:right w:val="none" w:sz="0" w:space="0" w:color="auto"/>
      </w:divBdr>
    </w:div>
    <w:div w:id="1531185640">
      <w:bodyDiv w:val="1"/>
      <w:marLeft w:val="0"/>
      <w:marRight w:val="0"/>
      <w:marTop w:val="0"/>
      <w:marBottom w:val="0"/>
      <w:divBdr>
        <w:top w:val="none" w:sz="0" w:space="0" w:color="auto"/>
        <w:left w:val="none" w:sz="0" w:space="0" w:color="auto"/>
        <w:bottom w:val="none" w:sz="0" w:space="0" w:color="auto"/>
        <w:right w:val="none" w:sz="0" w:space="0" w:color="auto"/>
      </w:divBdr>
    </w:div>
    <w:div w:id="1555893885">
      <w:bodyDiv w:val="1"/>
      <w:marLeft w:val="0"/>
      <w:marRight w:val="0"/>
      <w:marTop w:val="0"/>
      <w:marBottom w:val="0"/>
      <w:divBdr>
        <w:top w:val="none" w:sz="0" w:space="0" w:color="auto"/>
        <w:left w:val="none" w:sz="0" w:space="0" w:color="auto"/>
        <w:bottom w:val="none" w:sz="0" w:space="0" w:color="auto"/>
        <w:right w:val="none" w:sz="0" w:space="0" w:color="auto"/>
      </w:divBdr>
    </w:div>
    <w:div w:id="1556812562">
      <w:bodyDiv w:val="1"/>
      <w:marLeft w:val="0"/>
      <w:marRight w:val="0"/>
      <w:marTop w:val="0"/>
      <w:marBottom w:val="0"/>
      <w:divBdr>
        <w:top w:val="none" w:sz="0" w:space="0" w:color="auto"/>
        <w:left w:val="none" w:sz="0" w:space="0" w:color="auto"/>
        <w:bottom w:val="none" w:sz="0" w:space="0" w:color="auto"/>
        <w:right w:val="none" w:sz="0" w:space="0" w:color="auto"/>
      </w:divBdr>
    </w:div>
    <w:div w:id="1557088441">
      <w:bodyDiv w:val="1"/>
      <w:marLeft w:val="0"/>
      <w:marRight w:val="0"/>
      <w:marTop w:val="0"/>
      <w:marBottom w:val="0"/>
      <w:divBdr>
        <w:top w:val="none" w:sz="0" w:space="0" w:color="auto"/>
        <w:left w:val="none" w:sz="0" w:space="0" w:color="auto"/>
        <w:bottom w:val="none" w:sz="0" w:space="0" w:color="auto"/>
        <w:right w:val="none" w:sz="0" w:space="0" w:color="auto"/>
      </w:divBdr>
    </w:div>
    <w:div w:id="1564638369">
      <w:bodyDiv w:val="1"/>
      <w:marLeft w:val="0"/>
      <w:marRight w:val="0"/>
      <w:marTop w:val="0"/>
      <w:marBottom w:val="0"/>
      <w:divBdr>
        <w:top w:val="none" w:sz="0" w:space="0" w:color="auto"/>
        <w:left w:val="none" w:sz="0" w:space="0" w:color="auto"/>
        <w:bottom w:val="none" w:sz="0" w:space="0" w:color="auto"/>
        <w:right w:val="none" w:sz="0" w:space="0" w:color="auto"/>
      </w:divBdr>
    </w:div>
    <w:div w:id="1572810129">
      <w:bodyDiv w:val="1"/>
      <w:marLeft w:val="0"/>
      <w:marRight w:val="0"/>
      <w:marTop w:val="0"/>
      <w:marBottom w:val="0"/>
      <w:divBdr>
        <w:top w:val="none" w:sz="0" w:space="0" w:color="auto"/>
        <w:left w:val="none" w:sz="0" w:space="0" w:color="auto"/>
        <w:bottom w:val="none" w:sz="0" w:space="0" w:color="auto"/>
        <w:right w:val="none" w:sz="0" w:space="0" w:color="auto"/>
      </w:divBdr>
    </w:div>
    <w:div w:id="1583638532">
      <w:bodyDiv w:val="1"/>
      <w:marLeft w:val="0"/>
      <w:marRight w:val="0"/>
      <w:marTop w:val="0"/>
      <w:marBottom w:val="0"/>
      <w:divBdr>
        <w:top w:val="none" w:sz="0" w:space="0" w:color="auto"/>
        <w:left w:val="none" w:sz="0" w:space="0" w:color="auto"/>
        <w:bottom w:val="none" w:sz="0" w:space="0" w:color="auto"/>
        <w:right w:val="none" w:sz="0" w:space="0" w:color="auto"/>
      </w:divBdr>
    </w:div>
    <w:div w:id="1594702380">
      <w:bodyDiv w:val="1"/>
      <w:marLeft w:val="0"/>
      <w:marRight w:val="0"/>
      <w:marTop w:val="0"/>
      <w:marBottom w:val="0"/>
      <w:divBdr>
        <w:top w:val="none" w:sz="0" w:space="0" w:color="auto"/>
        <w:left w:val="none" w:sz="0" w:space="0" w:color="auto"/>
        <w:bottom w:val="none" w:sz="0" w:space="0" w:color="auto"/>
        <w:right w:val="none" w:sz="0" w:space="0" w:color="auto"/>
      </w:divBdr>
    </w:div>
    <w:div w:id="1623420185">
      <w:bodyDiv w:val="1"/>
      <w:marLeft w:val="0"/>
      <w:marRight w:val="0"/>
      <w:marTop w:val="0"/>
      <w:marBottom w:val="0"/>
      <w:divBdr>
        <w:top w:val="none" w:sz="0" w:space="0" w:color="auto"/>
        <w:left w:val="none" w:sz="0" w:space="0" w:color="auto"/>
        <w:bottom w:val="none" w:sz="0" w:space="0" w:color="auto"/>
        <w:right w:val="none" w:sz="0" w:space="0" w:color="auto"/>
      </w:divBdr>
    </w:div>
    <w:div w:id="1660768005">
      <w:bodyDiv w:val="1"/>
      <w:marLeft w:val="0"/>
      <w:marRight w:val="0"/>
      <w:marTop w:val="0"/>
      <w:marBottom w:val="0"/>
      <w:divBdr>
        <w:top w:val="none" w:sz="0" w:space="0" w:color="auto"/>
        <w:left w:val="none" w:sz="0" w:space="0" w:color="auto"/>
        <w:bottom w:val="none" w:sz="0" w:space="0" w:color="auto"/>
        <w:right w:val="none" w:sz="0" w:space="0" w:color="auto"/>
      </w:divBdr>
    </w:div>
    <w:div w:id="1664552177">
      <w:bodyDiv w:val="1"/>
      <w:marLeft w:val="0"/>
      <w:marRight w:val="0"/>
      <w:marTop w:val="0"/>
      <w:marBottom w:val="0"/>
      <w:divBdr>
        <w:top w:val="none" w:sz="0" w:space="0" w:color="auto"/>
        <w:left w:val="none" w:sz="0" w:space="0" w:color="auto"/>
        <w:bottom w:val="none" w:sz="0" w:space="0" w:color="auto"/>
        <w:right w:val="none" w:sz="0" w:space="0" w:color="auto"/>
      </w:divBdr>
    </w:div>
    <w:div w:id="1665281852">
      <w:bodyDiv w:val="1"/>
      <w:marLeft w:val="0"/>
      <w:marRight w:val="0"/>
      <w:marTop w:val="0"/>
      <w:marBottom w:val="0"/>
      <w:divBdr>
        <w:top w:val="none" w:sz="0" w:space="0" w:color="auto"/>
        <w:left w:val="none" w:sz="0" w:space="0" w:color="auto"/>
        <w:bottom w:val="none" w:sz="0" w:space="0" w:color="auto"/>
        <w:right w:val="none" w:sz="0" w:space="0" w:color="auto"/>
      </w:divBdr>
    </w:div>
    <w:div w:id="1695957435">
      <w:bodyDiv w:val="1"/>
      <w:marLeft w:val="0"/>
      <w:marRight w:val="0"/>
      <w:marTop w:val="0"/>
      <w:marBottom w:val="0"/>
      <w:divBdr>
        <w:top w:val="none" w:sz="0" w:space="0" w:color="auto"/>
        <w:left w:val="none" w:sz="0" w:space="0" w:color="auto"/>
        <w:bottom w:val="none" w:sz="0" w:space="0" w:color="auto"/>
        <w:right w:val="none" w:sz="0" w:space="0" w:color="auto"/>
      </w:divBdr>
    </w:div>
    <w:div w:id="1712001648">
      <w:bodyDiv w:val="1"/>
      <w:marLeft w:val="0"/>
      <w:marRight w:val="0"/>
      <w:marTop w:val="0"/>
      <w:marBottom w:val="0"/>
      <w:divBdr>
        <w:top w:val="none" w:sz="0" w:space="0" w:color="auto"/>
        <w:left w:val="none" w:sz="0" w:space="0" w:color="auto"/>
        <w:bottom w:val="none" w:sz="0" w:space="0" w:color="auto"/>
        <w:right w:val="none" w:sz="0" w:space="0" w:color="auto"/>
      </w:divBdr>
    </w:div>
    <w:div w:id="1744452274">
      <w:bodyDiv w:val="1"/>
      <w:marLeft w:val="0"/>
      <w:marRight w:val="0"/>
      <w:marTop w:val="0"/>
      <w:marBottom w:val="0"/>
      <w:divBdr>
        <w:top w:val="none" w:sz="0" w:space="0" w:color="auto"/>
        <w:left w:val="none" w:sz="0" w:space="0" w:color="auto"/>
        <w:bottom w:val="none" w:sz="0" w:space="0" w:color="auto"/>
        <w:right w:val="none" w:sz="0" w:space="0" w:color="auto"/>
      </w:divBdr>
    </w:div>
    <w:div w:id="1750695101">
      <w:bodyDiv w:val="1"/>
      <w:marLeft w:val="0"/>
      <w:marRight w:val="0"/>
      <w:marTop w:val="0"/>
      <w:marBottom w:val="0"/>
      <w:divBdr>
        <w:top w:val="none" w:sz="0" w:space="0" w:color="auto"/>
        <w:left w:val="none" w:sz="0" w:space="0" w:color="auto"/>
        <w:bottom w:val="none" w:sz="0" w:space="0" w:color="auto"/>
        <w:right w:val="none" w:sz="0" w:space="0" w:color="auto"/>
      </w:divBdr>
    </w:div>
    <w:div w:id="1752048788">
      <w:bodyDiv w:val="1"/>
      <w:marLeft w:val="0"/>
      <w:marRight w:val="0"/>
      <w:marTop w:val="0"/>
      <w:marBottom w:val="0"/>
      <w:divBdr>
        <w:top w:val="none" w:sz="0" w:space="0" w:color="auto"/>
        <w:left w:val="none" w:sz="0" w:space="0" w:color="auto"/>
        <w:bottom w:val="none" w:sz="0" w:space="0" w:color="auto"/>
        <w:right w:val="none" w:sz="0" w:space="0" w:color="auto"/>
      </w:divBdr>
    </w:div>
    <w:div w:id="1769540572">
      <w:bodyDiv w:val="1"/>
      <w:marLeft w:val="0"/>
      <w:marRight w:val="0"/>
      <w:marTop w:val="0"/>
      <w:marBottom w:val="0"/>
      <w:divBdr>
        <w:top w:val="none" w:sz="0" w:space="0" w:color="auto"/>
        <w:left w:val="none" w:sz="0" w:space="0" w:color="auto"/>
        <w:bottom w:val="none" w:sz="0" w:space="0" w:color="auto"/>
        <w:right w:val="none" w:sz="0" w:space="0" w:color="auto"/>
      </w:divBdr>
    </w:div>
    <w:div w:id="1771268230">
      <w:bodyDiv w:val="1"/>
      <w:marLeft w:val="0"/>
      <w:marRight w:val="0"/>
      <w:marTop w:val="0"/>
      <w:marBottom w:val="0"/>
      <w:divBdr>
        <w:top w:val="none" w:sz="0" w:space="0" w:color="auto"/>
        <w:left w:val="none" w:sz="0" w:space="0" w:color="auto"/>
        <w:bottom w:val="none" w:sz="0" w:space="0" w:color="auto"/>
        <w:right w:val="none" w:sz="0" w:space="0" w:color="auto"/>
      </w:divBdr>
    </w:div>
    <w:div w:id="1773817500">
      <w:bodyDiv w:val="1"/>
      <w:marLeft w:val="0"/>
      <w:marRight w:val="0"/>
      <w:marTop w:val="0"/>
      <w:marBottom w:val="0"/>
      <w:divBdr>
        <w:top w:val="none" w:sz="0" w:space="0" w:color="auto"/>
        <w:left w:val="none" w:sz="0" w:space="0" w:color="auto"/>
        <w:bottom w:val="none" w:sz="0" w:space="0" w:color="auto"/>
        <w:right w:val="none" w:sz="0" w:space="0" w:color="auto"/>
      </w:divBdr>
    </w:div>
    <w:div w:id="1788617737">
      <w:bodyDiv w:val="1"/>
      <w:marLeft w:val="0"/>
      <w:marRight w:val="0"/>
      <w:marTop w:val="0"/>
      <w:marBottom w:val="0"/>
      <w:divBdr>
        <w:top w:val="none" w:sz="0" w:space="0" w:color="auto"/>
        <w:left w:val="none" w:sz="0" w:space="0" w:color="auto"/>
        <w:bottom w:val="none" w:sz="0" w:space="0" w:color="auto"/>
        <w:right w:val="none" w:sz="0" w:space="0" w:color="auto"/>
      </w:divBdr>
    </w:div>
    <w:div w:id="1804690007">
      <w:bodyDiv w:val="1"/>
      <w:marLeft w:val="0"/>
      <w:marRight w:val="0"/>
      <w:marTop w:val="0"/>
      <w:marBottom w:val="0"/>
      <w:divBdr>
        <w:top w:val="none" w:sz="0" w:space="0" w:color="auto"/>
        <w:left w:val="none" w:sz="0" w:space="0" w:color="auto"/>
        <w:bottom w:val="none" w:sz="0" w:space="0" w:color="auto"/>
        <w:right w:val="none" w:sz="0" w:space="0" w:color="auto"/>
      </w:divBdr>
    </w:div>
    <w:div w:id="1820001602">
      <w:bodyDiv w:val="1"/>
      <w:marLeft w:val="0"/>
      <w:marRight w:val="0"/>
      <w:marTop w:val="0"/>
      <w:marBottom w:val="0"/>
      <w:divBdr>
        <w:top w:val="none" w:sz="0" w:space="0" w:color="auto"/>
        <w:left w:val="none" w:sz="0" w:space="0" w:color="auto"/>
        <w:bottom w:val="none" w:sz="0" w:space="0" w:color="auto"/>
        <w:right w:val="none" w:sz="0" w:space="0" w:color="auto"/>
      </w:divBdr>
    </w:div>
    <w:div w:id="1830442258">
      <w:bodyDiv w:val="1"/>
      <w:marLeft w:val="0"/>
      <w:marRight w:val="0"/>
      <w:marTop w:val="0"/>
      <w:marBottom w:val="0"/>
      <w:divBdr>
        <w:top w:val="none" w:sz="0" w:space="0" w:color="auto"/>
        <w:left w:val="none" w:sz="0" w:space="0" w:color="auto"/>
        <w:bottom w:val="none" w:sz="0" w:space="0" w:color="auto"/>
        <w:right w:val="none" w:sz="0" w:space="0" w:color="auto"/>
      </w:divBdr>
    </w:div>
    <w:div w:id="1838033638">
      <w:bodyDiv w:val="1"/>
      <w:marLeft w:val="0"/>
      <w:marRight w:val="0"/>
      <w:marTop w:val="0"/>
      <w:marBottom w:val="0"/>
      <w:divBdr>
        <w:top w:val="none" w:sz="0" w:space="0" w:color="auto"/>
        <w:left w:val="none" w:sz="0" w:space="0" w:color="auto"/>
        <w:bottom w:val="none" w:sz="0" w:space="0" w:color="auto"/>
        <w:right w:val="none" w:sz="0" w:space="0" w:color="auto"/>
      </w:divBdr>
    </w:div>
    <w:div w:id="1876774484">
      <w:bodyDiv w:val="1"/>
      <w:marLeft w:val="0"/>
      <w:marRight w:val="0"/>
      <w:marTop w:val="0"/>
      <w:marBottom w:val="0"/>
      <w:divBdr>
        <w:top w:val="none" w:sz="0" w:space="0" w:color="auto"/>
        <w:left w:val="none" w:sz="0" w:space="0" w:color="auto"/>
        <w:bottom w:val="none" w:sz="0" w:space="0" w:color="auto"/>
        <w:right w:val="none" w:sz="0" w:space="0" w:color="auto"/>
      </w:divBdr>
    </w:div>
    <w:div w:id="1878856051">
      <w:bodyDiv w:val="1"/>
      <w:marLeft w:val="0"/>
      <w:marRight w:val="0"/>
      <w:marTop w:val="0"/>
      <w:marBottom w:val="0"/>
      <w:divBdr>
        <w:top w:val="none" w:sz="0" w:space="0" w:color="auto"/>
        <w:left w:val="none" w:sz="0" w:space="0" w:color="auto"/>
        <w:bottom w:val="none" w:sz="0" w:space="0" w:color="auto"/>
        <w:right w:val="none" w:sz="0" w:space="0" w:color="auto"/>
      </w:divBdr>
    </w:div>
    <w:div w:id="1880507428">
      <w:bodyDiv w:val="1"/>
      <w:marLeft w:val="0"/>
      <w:marRight w:val="0"/>
      <w:marTop w:val="0"/>
      <w:marBottom w:val="0"/>
      <w:divBdr>
        <w:top w:val="none" w:sz="0" w:space="0" w:color="auto"/>
        <w:left w:val="none" w:sz="0" w:space="0" w:color="auto"/>
        <w:bottom w:val="none" w:sz="0" w:space="0" w:color="auto"/>
        <w:right w:val="none" w:sz="0" w:space="0" w:color="auto"/>
      </w:divBdr>
    </w:div>
    <w:div w:id="1904367892">
      <w:bodyDiv w:val="1"/>
      <w:marLeft w:val="0"/>
      <w:marRight w:val="0"/>
      <w:marTop w:val="0"/>
      <w:marBottom w:val="0"/>
      <w:divBdr>
        <w:top w:val="none" w:sz="0" w:space="0" w:color="auto"/>
        <w:left w:val="none" w:sz="0" w:space="0" w:color="auto"/>
        <w:bottom w:val="none" w:sz="0" w:space="0" w:color="auto"/>
        <w:right w:val="none" w:sz="0" w:space="0" w:color="auto"/>
      </w:divBdr>
    </w:div>
    <w:div w:id="1914777461">
      <w:bodyDiv w:val="1"/>
      <w:marLeft w:val="0"/>
      <w:marRight w:val="0"/>
      <w:marTop w:val="0"/>
      <w:marBottom w:val="0"/>
      <w:divBdr>
        <w:top w:val="none" w:sz="0" w:space="0" w:color="auto"/>
        <w:left w:val="none" w:sz="0" w:space="0" w:color="auto"/>
        <w:bottom w:val="none" w:sz="0" w:space="0" w:color="auto"/>
        <w:right w:val="none" w:sz="0" w:space="0" w:color="auto"/>
      </w:divBdr>
    </w:div>
    <w:div w:id="1932657450">
      <w:bodyDiv w:val="1"/>
      <w:marLeft w:val="0"/>
      <w:marRight w:val="0"/>
      <w:marTop w:val="0"/>
      <w:marBottom w:val="0"/>
      <w:divBdr>
        <w:top w:val="none" w:sz="0" w:space="0" w:color="auto"/>
        <w:left w:val="none" w:sz="0" w:space="0" w:color="auto"/>
        <w:bottom w:val="none" w:sz="0" w:space="0" w:color="auto"/>
        <w:right w:val="none" w:sz="0" w:space="0" w:color="auto"/>
      </w:divBdr>
    </w:div>
    <w:div w:id="1938636041">
      <w:bodyDiv w:val="1"/>
      <w:marLeft w:val="0"/>
      <w:marRight w:val="0"/>
      <w:marTop w:val="0"/>
      <w:marBottom w:val="0"/>
      <w:divBdr>
        <w:top w:val="none" w:sz="0" w:space="0" w:color="auto"/>
        <w:left w:val="none" w:sz="0" w:space="0" w:color="auto"/>
        <w:bottom w:val="none" w:sz="0" w:space="0" w:color="auto"/>
        <w:right w:val="none" w:sz="0" w:space="0" w:color="auto"/>
      </w:divBdr>
    </w:div>
    <w:div w:id="1958680656">
      <w:bodyDiv w:val="1"/>
      <w:marLeft w:val="0"/>
      <w:marRight w:val="0"/>
      <w:marTop w:val="0"/>
      <w:marBottom w:val="0"/>
      <w:divBdr>
        <w:top w:val="none" w:sz="0" w:space="0" w:color="auto"/>
        <w:left w:val="none" w:sz="0" w:space="0" w:color="auto"/>
        <w:bottom w:val="none" w:sz="0" w:space="0" w:color="auto"/>
        <w:right w:val="none" w:sz="0" w:space="0" w:color="auto"/>
      </w:divBdr>
    </w:div>
    <w:div w:id="1984775817">
      <w:bodyDiv w:val="1"/>
      <w:marLeft w:val="0"/>
      <w:marRight w:val="0"/>
      <w:marTop w:val="0"/>
      <w:marBottom w:val="0"/>
      <w:divBdr>
        <w:top w:val="none" w:sz="0" w:space="0" w:color="auto"/>
        <w:left w:val="none" w:sz="0" w:space="0" w:color="auto"/>
        <w:bottom w:val="none" w:sz="0" w:space="0" w:color="auto"/>
        <w:right w:val="none" w:sz="0" w:space="0" w:color="auto"/>
      </w:divBdr>
    </w:div>
    <w:div w:id="1997608950">
      <w:bodyDiv w:val="1"/>
      <w:marLeft w:val="0"/>
      <w:marRight w:val="0"/>
      <w:marTop w:val="0"/>
      <w:marBottom w:val="0"/>
      <w:divBdr>
        <w:top w:val="none" w:sz="0" w:space="0" w:color="auto"/>
        <w:left w:val="none" w:sz="0" w:space="0" w:color="auto"/>
        <w:bottom w:val="none" w:sz="0" w:space="0" w:color="auto"/>
        <w:right w:val="none" w:sz="0" w:space="0" w:color="auto"/>
      </w:divBdr>
    </w:div>
    <w:div w:id="2005275078">
      <w:bodyDiv w:val="1"/>
      <w:marLeft w:val="0"/>
      <w:marRight w:val="0"/>
      <w:marTop w:val="0"/>
      <w:marBottom w:val="0"/>
      <w:divBdr>
        <w:top w:val="none" w:sz="0" w:space="0" w:color="auto"/>
        <w:left w:val="none" w:sz="0" w:space="0" w:color="auto"/>
        <w:bottom w:val="none" w:sz="0" w:space="0" w:color="auto"/>
        <w:right w:val="none" w:sz="0" w:space="0" w:color="auto"/>
      </w:divBdr>
      <w:divsChild>
        <w:div w:id="166091456">
          <w:marLeft w:val="446"/>
          <w:marRight w:val="0"/>
          <w:marTop w:val="0"/>
          <w:marBottom w:val="0"/>
          <w:divBdr>
            <w:top w:val="none" w:sz="0" w:space="0" w:color="auto"/>
            <w:left w:val="none" w:sz="0" w:space="0" w:color="auto"/>
            <w:bottom w:val="none" w:sz="0" w:space="0" w:color="auto"/>
            <w:right w:val="none" w:sz="0" w:space="0" w:color="auto"/>
          </w:divBdr>
        </w:div>
        <w:div w:id="551622631">
          <w:marLeft w:val="446"/>
          <w:marRight w:val="0"/>
          <w:marTop w:val="0"/>
          <w:marBottom w:val="0"/>
          <w:divBdr>
            <w:top w:val="none" w:sz="0" w:space="0" w:color="auto"/>
            <w:left w:val="none" w:sz="0" w:space="0" w:color="auto"/>
            <w:bottom w:val="none" w:sz="0" w:space="0" w:color="auto"/>
            <w:right w:val="none" w:sz="0" w:space="0" w:color="auto"/>
          </w:divBdr>
        </w:div>
        <w:div w:id="638649425">
          <w:marLeft w:val="446"/>
          <w:marRight w:val="0"/>
          <w:marTop w:val="0"/>
          <w:marBottom w:val="0"/>
          <w:divBdr>
            <w:top w:val="none" w:sz="0" w:space="0" w:color="auto"/>
            <w:left w:val="none" w:sz="0" w:space="0" w:color="auto"/>
            <w:bottom w:val="none" w:sz="0" w:space="0" w:color="auto"/>
            <w:right w:val="none" w:sz="0" w:space="0" w:color="auto"/>
          </w:divBdr>
        </w:div>
        <w:div w:id="920061960">
          <w:marLeft w:val="446"/>
          <w:marRight w:val="0"/>
          <w:marTop w:val="0"/>
          <w:marBottom w:val="0"/>
          <w:divBdr>
            <w:top w:val="none" w:sz="0" w:space="0" w:color="auto"/>
            <w:left w:val="none" w:sz="0" w:space="0" w:color="auto"/>
            <w:bottom w:val="none" w:sz="0" w:space="0" w:color="auto"/>
            <w:right w:val="none" w:sz="0" w:space="0" w:color="auto"/>
          </w:divBdr>
        </w:div>
        <w:div w:id="1599947627">
          <w:marLeft w:val="446"/>
          <w:marRight w:val="0"/>
          <w:marTop w:val="0"/>
          <w:marBottom w:val="0"/>
          <w:divBdr>
            <w:top w:val="none" w:sz="0" w:space="0" w:color="auto"/>
            <w:left w:val="none" w:sz="0" w:space="0" w:color="auto"/>
            <w:bottom w:val="none" w:sz="0" w:space="0" w:color="auto"/>
            <w:right w:val="none" w:sz="0" w:space="0" w:color="auto"/>
          </w:divBdr>
        </w:div>
        <w:div w:id="1813449655">
          <w:marLeft w:val="446"/>
          <w:marRight w:val="0"/>
          <w:marTop w:val="0"/>
          <w:marBottom w:val="0"/>
          <w:divBdr>
            <w:top w:val="none" w:sz="0" w:space="0" w:color="auto"/>
            <w:left w:val="none" w:sz="0" w:space="0" w:color="auto"/>
            <w:bottom w:val="none" w:sz="0" w:space="0" w:color="auto"/>
            <w:right w:val="none" w:sz="0" w:space="0" w:color="auto"/>
          </w:divBdr>
        </w:div>
        <w:div w:id="1844542580">
          <w:marLeft w:val="446"/>
          <w:marRight w:val="0"/>
          <w:marTop w:val="0"/>
          <w:marBottom w:val="0"/>
          <w:divBdr>
            <w:top w:val="none" w:sz="0" w:space="0" w:color="auto"/>
            <w:left w:val="none" w:sz="0" w:space="0" w:color="auto"/>
            <w:bottom w:val="none" w:sz="0" w:space="0" w:color="auto"/>
            <w:right w:val="none" w:sz="0" w:space="0" w:color="auto"/>
          </w:divBdr>
        </w:div>
      </w:divsChild>
    </w:div>
    <w:div w:id="2006349593">
      <w:bodyDiv w:val="1"/>
      <w:marLeft w:val="0"/>
      <w:marRight w:val="0"/>
      <w:marTop w:val="0"/>
      <w:marBottom w:val="0"/>
      <w:divBdr>
        <w:top w:val="none" w:sz="0" w:space="0" w:color="auto"/>
        <w:left w:val="none" w:sz="0" w:space="0" w:color="auto"/>
        <w:bottom w:val="none" w:sz="0" w:space="0" w:color="auto"/>
        <w:right w:val="none" w:sz="0" w:space="0" w:color="auto"/>
      </w:divBdr>
    </w:div>
    <w:div w:id="2008552364">
      <w:bodyDiv w:val="1"/>
      <w:marLeft w:val="0"/>
      <w:marRight w:val="0"/>
      <w:marTop w:val="0"/>
      <w:marBottom w:val="0"/>
      <w:divBdr>
        <w:top w:val="none" w:sz="0" w:space="0" w:color="auto"/>
        <w:left w:val="none" w:sz="0" w:space="0" w:color="auto"/>
        <w:bottom w:val="none" w:sz="0" w:space="0" w:color="auto"/>
        <w:right w:val="none" w:sz="0" w:space="0" w:color="auto"/>
      </w:divBdr>
    </w:div>
    <w:div w:id="2011638624">
      <w:bodyDiv w:val="1"/>
      <w:marLeft w:val="0"/>
      <w:marRight w:val="0"/>
      <w:marTop w:val="0"/>
      <w:marBottom w:val="0"/>
      <w:divBdr>
        <w:top w:val="none" w:sz="0" w:space="0" w:color="auto"/>
        <w:left w:val="none" w:sz="0" w:space="0" w:color="auto"/>
        <w:bottom w:val="none" w:sz="0" w:space="0" w:color="auto"/>
        <w:right w:val="none" w:sz="0" w:space="0" w:color="auto"/>
      </w:divBdr>
    </w:div>
    <w:div w:id="2018191122">
      <w:bodyDiv w:val="1"/>
      <w:marLeft w:val="0"/>
      <w:marRight w:val="0"/>
      <w:marTop w:val="0"/>
      <w:marBottom w:val="0"/>
      <w:divBdr>
        <w:top w:val="none" w:sz="0" w:space="0" w:color="auto"/>
        <w:left w:val="none" w:sz="0" w:space="0" w:color="auto"/>
        <w:bottom w:val="none" w:sz="0" w:space="0" w:color="auto"/>
        <w:right w:val="none" w:sz="0" w:space="0" w:color="auto"/>
      </w:divBdr>
    </w:div>
    <w:div w:id="2034189200">
      <w:bodyDiv w:val="1"/>
      <w:marLeft w:val="0"/>
      <w:marRight w:val="0"/>
      <w:marTop w:val="0"/>
      <w:marBottom w:val="0"/>
      <w:divBdr>
        <w:top w:val="none" w:sz="0" w:space="0" w:color="auto"/>
        <w:left w:val="none" w:sz="0" w:space="0" w:color="auto"/>
        <w:bottom w:val="none" w:sz="0" w:space="0" w:color="auto"/>
        <w:right w:val="none" w:sz="0" w:space="0" w:color="auto"/>
      </w:divBdr>
    </w:div>
    <w:div w:id="2037995926">
      <w:bodyDiv w:val="1"/>
      <w:marLeft w:val="0"/>
      <w:marRight w:val="0"/>
      <w:marTop w:val="0"/>
      <w:marBottom w:val="0"/>
      <w:divBdr>
        <w:top w:val="none" w:sz="0" w:space="0" w:color="auto"/>
        <w:left w:val="none" w:sz="0" w:space="0" w:color="auto"/>
        <w:bottom w:val="none" w:sz="0" w:space="0" w:color="auto"/>
        <w:right w:val="none" w:sz="0" w:space="0" w:color="auto"/>
      </w:divBdr>
    </w:div>
    <w:div w:id="2042969762">
      <w:bodyDiv w:val="1"/>
      <w:marLeft w:val="0"/>
      <w:marRight w:val="0"/>
      <w:marTop w:val="0"/>
      <w:marBottom w:val="0"/>
      <w:divBdr>
        <w:top w:val="none" w:sz="0" w:space="0" w:color="auto"/>
        <w:left w:val="none" w:sz="0" w:space="0" w:color="auto"/>
        <w:bottom w:val="none" w:sz="0" w:space="0" w:color="auto"/>
        <w:right w:val="none" w:sz="0" w:space="0" w:color="auto"/>
      </w:divBdr>
    </w:div>
    <w:div w:id="2094280132">
      <w:bodyDiv w:val="1"/>
      <w:marLeft w:val="0"/>
      <w:marRight w:val="0"/>
      <w:marTop w:val="0"/>
      <w:marBottom w:val="0"/>
      <w:divBdr>
        <w:top w:val="none" w:sz="0" w:space="0" w:color="auto"/>
        <w:left w:val="none" w:sz="0" w:space="0" w:color="auto"/>
        <w:bottom w:val="none" w:sz="0" w:space="0" w:color="auto"/>
        <w:right w:val="none" w:sz="0" w:space="0" w:color="auto"/>
      </w:divBdr>
    </w:div>
    <w:div w:id="2116440790">
      <w:bodyDiv w:val="1"/>
      <w:marLeft w:val="0"/>
      <w:marRight w:val="0"/>
      <w:marTop w:val="0"/>
      <w:marBottom w:val="0"/>
      <w:divBdr>
        <w:top w:val="none" w:sz="0" w:space="0" w:color="auto"/>
        <w:left w:val="none" w:sz="0" w:space="0" w:color="auto"/>
        <w:bottom w:val="none" w:sz="0" w:space="0" w:color="auto"/>
        <w:right w:val="none" w:sz="0" w:space="0" w:color="auto"/>
      </w:divBdr>
    </w:div>
    <w:div w:id="2119064715">
      <w:bodyDiv w:val="1"/>
      <w:marLeft w:val="0"/>
      <w:marRight w:val="0"/>
      <w:marTop w:val="0"/>
      <w:marBottom w:val="0"/>
      <w:divBdr>
        <w:top w:val="none" w:sz="0" w:space="0" w:color="auto"/>
        <w:left w:val="none" w:sz="0" w:space="0" w:color="auto"/>
        <w:bottom w:val="none" w:sz="0" w:space="0" w:color="auto"/>
        <w:right w:val="none" w:sz="0" w:space="0" w:color="auto"/>
      </w:divBdr>
    </w:div>
    <w:div w:id="2134516694">
      <w:bodyDiv w:val="1"/>
      <w:marLeft w:val="0"/>
      <w:marRight w:val="0"/>
      <w:marTop w:val="0"/>
      <w:marBottom w:val="0"/>
      <w:divBdr>
        <w:top w:val="none" w:sz="0" w:space="0" w:color="auto"/>
        <w:left w:val="none" w:sz="0" w:space="0" w:color="auto"/>
        <w:bottom w:val="none" w:sz="0" w:space="0" w:color="auto"/>
        <w:right w:val="none" w:sz="0" w:space="0" w:color="auto"/>
      </w:divBdr>
    </w:div>
    <w:div w:id="2135059702">
      <w:bodyDiv w:val="1"/>
      <w:marLeft w:val="0"/>
      <w:marRight w:val="0"/>
      <w:marTop w:val="0"/>
      <w:marBottom w:val="0"/>
      <w:divBdr>
        <w:top w:val="none" w:sz="0" w:space="0" w:color="auto"/>
        <w:left w:val="none" w:sz="0" w:space="0" w:color="auto"/>
        <w:bottom w:val="none" w:sz="0" w:space="0" w:color="auto"/>
        <w:right w:val="none" w:sz="0" w:space="0" w:color="auto"/>
      </w:divBdr>
    </w:div>
    <w:div w:id="2136171911">
      <w:bodyDiv w:val="1"/>
      <w:marLeft w:val="0"/>
      <w:marRight w:val="0"/>
      <w:marTop w:val="0"/>
      <w:marBottom w:val="0"/>
      <w:divBdr>
        <w:top w:val="none" w:sz="0" w:space="0" w:color="auto"/>
        <w:left w:val="none" w:sz="0" w:space="0" w:color="auto"/>
        <w:bottom w:val="none" w:sz="0" w:space="0" w:color="auto"/>
        <w:right w:val="none" w:sz="0" w:space="0" w:color="auto"/>
      </w:divBdr>
    </w:div>
    <w:div w:id="2136362455">
      <w:bodyDiv w:val="1"/>
      <w:marLeft w:val="0"/>
      <w:marRight w:val="0"/>
      <w:marTop w:val="0"/>
      <w:marBottom w:val="0"/>
      <w:divBdr>
        <w:top w:val="none" w:sz="0" w:space="0" w:color="auto"/>
        <w:left w:val="none" w:sz="0" w:space="0" w:color="auto"/>
        <w:bottom w:val="none" w:sz="0" w:space="0" w:color="auto"/>
        <w:right w:val="none" w:sz="0" w:space="0" w:color="auto"/>
      </w:divBdr>
    </w:div>
    <w:div w:id="2136870531">
      <w:bodyDiv w:val="1"/>
      <w:marLeft w:val="0"/>
      <w:marRight w:val="0"/>
      <w:marTop w:val="0"/>
      <w:marBottom w:val="0"/>
      <w:divBdr>
        <w:top w:val="none" w:sz="0" w:space="0" w:color="auto"/>
        <w:left w:val="none" w:sz="0" w:space="0" w:color="auto"/>
        <w:bottom w:val="none" w:sz="0" w:space="0" w:color="auto"/>
        <w:right w:val="none" w:sz="0" w:space="0" w:color="auto"/>
      </w:divBdr>
    </w:div>
    <w:div w:id="21473141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igrian.crea.gov.it/index.php/normativ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dania.crea.gov.i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aaff918c3e8125d6ef07f0a81333aafb">
  <xsd:schema xmlns:xsd="http://www.w3.org/2001/XMLSchema" xmlns:xs="http://www.w3.org/2001/XMLSchema" xmlns:p="http://schemas.microsoft.com/office/2006/metadata/properties" xmlns:ns2="a16531ac-38ed-429d-b9ed-0265025defa8" targetNamespace="http://schemas.microsoft.com/office/2006/metadata/properties" ma:root="true" ma:fieldsID="85921013beed68ea1720e2fa1d638fae"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08C1B-223A-40A2-AD8F-BC1C6B873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88DD75-87BE-4099-A36E-7567AE7E04B9}">
  <ds:schemaRefs>
    <ds:schemaRef ds:uri="http://schemas.microsoft.com/sharepoint/v3/contenttype/forms"/>
  </ds:schemaRefs>
</ds:datastoreItem>
</file>

<file path=customXml/itemProps3.xml><?xml version="1.0" encoding="utf-8"?>
<ds:datastoreItem xmlns:ds="http://schemas.openxmlformats.org/officeDocument/2006/customXml" ds:itemID="{9DA5C431-1B10-485A-B9B1-1E3C1EEFFD7C}">
  <ds:schemaRefs>
    <ds:schemaRef ds:uri="http://schemas.microsoft.com/office/2006/metadata/properties"/>
    <ds:schemaRef ds:uri="http://schemas.microsoft.com/office/infopath/2007/PartnerControls"/>
    <ds:schemaRef ds:uri="a16531ac-38ed-429d-b9ed-0265025defa8"/>
  </ds:schemaRefs>
</ds:datastoreItem>
</file>

<file path=customXml/itemProps4.xml><?xml version="1.0" encoding="utf-8"?>
<ds:datastoreItem xmlns:ds="http://schemas.openxmlformats.org/officeDocument/2006/customXml" ds:itemID="{DBDA22A0-F1E0-4D80-A710-743F1DA4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64877</Words>
  <Characters>369803</Characters>
  <Application>Microsoft Office Word</Application>
  <DocSecurity>0</DocSecurity>
  <Lines>3081</Lines>
  <Paragraphs>867</Paragraphs>
  <ScaleCrop>false</ScaleCrop>
  <HeadingPairs>
    <vt:vector size="2" baseType="variant">
      <vt:variant>
        <vt:lpstr>Titolo</vt:lpstr>
      </vt:variant>
      <vt:variant>
        <vt:i4>1</vt:i4>
      </vt:variant>
    </vt:vector>
  </HeadingPairs>
  <TitlesOfParts>
    <vt:vector size="1" baseType="lpstr">
      <vt:lpstr>PROGRAMMAZIONE PAC                        2023 - 2027</vt:lpstr>
    </vt:vector>
  </TitlesOfParts>
  <Company/>
  <LinksUpToDate>false</LinksUpToDate>
  <CharactersWithSpaces>433813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PROGRAMMAZIONE PAC                        2023 - 2027</dc:title>
  <dc:subject>DOCUMENTO DI PROGRAMMAZIONE STRATEGICA ED OPERATIVA REGIONE LOMBARDIA</dc:subject>
  <dc:creator>LBL</dc:creator>
  <cp:keywords/>
  <dc:description/>
  <cp:lastModifiedBy>Rita Cristina De Ponti</cp:lastModifiedBy>
  <cp:revision>25</cp:revision>
  <cp:lastPrinted>2023-04-28T16:44:00Z</cp:lastPrinted>
  <dcterms:created xsi:type="dcterms:W3CDTF">2023-04-27T13:30:00Z</dcterms:created>
  <dcterms:modified xsi:type="dcterms:W3CDTF">2023-04-28T16:45:00Z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0x0101006DD20F3F82AD324BAC351806627D96F7</vt:lpwstr>
  </property>
  <property fmtid="{D5CDD505-2E9C-101B-9397-08002B2CF9AE}" pid="3" name="Order">
    <vt:r8>3756200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