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2C410" w14:textId="77777777" w:rsidR="008579D7" w:rsidRDefault="008579D7">
      <w:pPr>
        <w:pStyle w:val="Corpotesto"/>
        <w:rPr>
          <w:rFonts w:ascii="Times New Roman"/>
          <w:i w:val="0"/>
          <w:sz w:val="20"/>
        </w:rPr>
      </w:pPr>
    </w:p>
    <w:p w14:paraId="1DC86891" w14:textId="77777777" w:rsidR="008579D7" w:rsidRDefault="008579D7">
      <w:pPr>
        <w:pStyle w:val="Corpotesto"/>
        <w:rPr>
          <w:rFonts w:ascii="Times New Roman"/>
          <w:i w:val="0"/>
          <w:sz w:val="20"/>
        </w:rPr>
      </w:pPr>
    </w:p>
    <w:p w14:paraId="2C60327B" w14:textId="77777777" w:rsidR="008579D7" w:rsidRDefault="008579D7">
      <w:pPr>
        <w:pStyle w:val="Corpotesto"/>
        <w:rPr>
          <w:rFonts w:ascii="Times New Roman"/>
          <w:i w:val="0"/>
          <w:sz w:val="20"/>
        </w:rPr>
      </w:pPr>
    </w:p>
    <w:p w14:paraId="017D6E2E" w14:textId="77777777" w:rsidR="008579D7" w:rsidRDefault="008579D7">
      <w:pPr>
        <w:pStyle w:val="Corpotesto"/>
        <w:rPr>
          <w:rFonts w:ascii="Times New Roman"/>
          <w:i w:val="0"/>
          <w:sz w:val="20"/>
        </w:rPr>
      </w:pPr>
    </w:p>
    <w:p w14:paraId="43F897DA" w14:textId="77777777" w:rsidR="008579D7" w:rsidRDefault="008579D7">
      <w:pPr>
        <w:pStyle w:val="Corpotesto"/>
        <w:spacing w:before="4"/>
        <w:rPr>
          <w:rFonts w:ascii="Times New Roman"/>
          <w:i w:val="0"/>
          <w:sz w:val="18"/>
        </w:rPr>
      </w:pPr>
    </w:p>
    <w:p w14:paraId="32E6686E" w14:textId="77777777" w:rsidR="008579D7" w:rsidRDefault="00FF41A3">
      <w:pPr>
        <w:tabs>
          <w:tab w:val="left" w:pos="4593"/>
          <w:tab w:val="left" w:pos="7495"/>
        </w:tabs>
        <w:ind w:left="643"/>
        <w:rPr>
          <w:rFonts w:ascii="Times New Roman"/>
          <w:sz w:val="20"/>
        </w:rPr>
      </w:pPr>
      <w:r>
        <w:rPr>
          <w:rFonts w:ascii="Times New Roman"/>
          <w:noProof/>
          <w:sz w:val="20"/>
        </w:rPr>
        <w:drawing>
          <wp:inline distT="0" distB="0" distL="0" distR="0" wp14:anchorId="1806E154" wp14:editId="5AFF1647">
            <wp:extent cx="1376743" cy="556259"/>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1376743" cy="556259"/>
                    </a:xfrm>
                    <a:prstGeom prst="rect">
                      <a:avLst/>
                    </a:prstGeom>
                  </pic:spPr>
                </pic:pic>
              </a:graphicData>
            </a:graphic>
          </wp:inline>
        </w:drawing>
      </w:r>
      <w:r>
        <w:rPr>
          <w:rFonts w:ascii="Times New Roman"/>
          <w:sz w:val="20"/>
        </w:rPr>
        <w:tab/>
      </w:r>
      <w:r>
        <w:rPr>
          <w:rFonts w:ascii="Times New Roman"/>
          <w:noProof/>
          <w:sz w:val="20"/>
        </w:rPr>
        <w:drawing>
          <wp:inline distT="0" distB="0" distL="0" distR="0" wp14:anchorId="07067591" wp14:editId="1DD8F200">
            <wp:extent cx="501577" cy="574167"/>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1" cstate="print"/>
                    <a:stretch>
                      <a:fillRect/>
                    </a:stretch>
                  </pic:blipFill>
                  <pic:spPr>
                    <a:xfrm>
                      <a:off x="0" y="0"/>
                      <a:ext cx="501577" cy="574167"/>
                    </a:xfrm>
                    <a:prstGeom prst="rect">
                      <a:avLst/>
                    </a:prstGeom>
                  </pic:spPr>
                </pic:pic>
              </a:graphicData>
            </a:graphic>
          </wp:inline>
        </w:drawing>
      </w:r>
      <w:r>
        <w:rPr>
          <w:rFonts w:ascii="Times New Roman"/>
          <w:sz w:val="20"/>
        </w:rPr>
        <w:tab/>
      </w:r>
      <w:r>
        <w:rPr>
          <w:rFonts w:ascii="Times New Roman"/>
          <w:noProof/>
          <w:position w:val="4"/>
          <w:sz w:val="20"/>
        </w:rPr>
        <w:drawing>
          <wp:inline distT="0" distB="0" distL="0" distR="0" wp14:anchorId="26C8B7ED" wp14:editId="7D44D556">
            <wp:extent cx="826034" cy="565784"/>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2" cstate="print"/>
                    <a:stretch>
                      <a:fillRect/>
                    </a:stretch>
                  </pic:blipFill>
                  <pic:spPr>
                    <a:xfrm>
                      <a:off x="0" y="0"/>
                      <a:ext cx="826034" cy="565784"/>
                    </a:xfrm>
                    <a:prstGeom prst="rect">
                      <a:avLst/>
                    </a:prstGeom>
                  </pic:spPr>
                </pic:pic>
              </a:graphicData>
            </a:graphic>
          </wp:inline>
        </w:drawing>
      </w:r>
    </w:p>
    <w:p w14:paraId="4C4107EC" w14:textId="77777777" w:rsidR="008579D7" w:rsidRDefault="00FF41A3">
      <w:pPr>
        <w:spacing w:line="22" w:lineRule="exact"/>
        <w:ind w:left="3085"/>
        <w:rPr>
          <w:sz w:val="2"/>
        </w:rPr>
      </w:pPr>
      <w:proofErr w:type="spellStart"/>
      <w:r>
        <w:rPr>
          <w:sz w:val="2"/>
        </w:rPr>
        <w:t>ss</w:t>
      </w:r>
      <w:proofErr w:type="spellEnd"/>
    </w:p>
    <w:p w14:paraId="75D9B8E8" w14:textId="77777777" w:rsidR="008579D7" w:rsidRDefault="008579D7">
      <w:pPr>
        <w:pStyle w:val="Corpotesto"/>
        <w:rPr>
          <w:i w:val="0"/>
          <w:sz w:val="20"/>
        </w:rPr>
      </w:pPr>
    </w:p>
    <w:p w14:paraId="3C9783C2" w14:textId="77777777" w:rsidR="008579D7" w:rsidRDefault="008579D7">
      <w:pPr>
        <w:pStyle w:val="Corpotesto"/>
        <w:rPr>
          <w:i w:val="0"/>
          <w:sz w:val="20"/>
        </w:rPr>
      </w:pPr>
    </w:p>
    <w:p w14:paraId="1BA67D79" w14:textId="77777777" w:rsidR="008579D7" w:rsidRDefault="008579D7">
      <w:pPr>
        <w:pStyle w:val="Corpotesto"/>
        <w:rPr>
          <w:i w:val="0"/>
          <w:sz w:val="20"/>
        </w:rPr>
      </w:pPr>
    </w:p>
    <w:p w14:paraId="5D28562F" w14:textId="77777777" w:rsidR="008579D7" w:rsidRDefault="008579D7">
      <w:pPr>
        <w:pStyle w:val="Corpotesto"/>
        <w:rPr>
          <w:i w:val="0"/>
          <w:sz w:val="20"/>
        </w:rPr>
      </w:pPr>
    </w:p>
    <w:p w14:paraId="6F7F30FF" w14:textId="77777777" w:rsidR="008579D7" w:rsidRDefault="008579D7">
      <w:pPr>
        <w:pStyle w:val="Corpotesto"/>
        <w:rPr>
          <w:i w:val="0"/>
          <w:sz w:val="20"/>
        </w:rPr>
      </w:pPr>
    </w:p>
    <w:p w14:paraId="7D87A45D" w14:textId="77777777" w:rsidR="008579D7" w:rsidRDefault="008579D7">
      <w:pPr>
        <w:pStyle w:val="Corpotesto"/>
        <w:rPr>
          <w:i w:val="0"/>
          <w:sz w:val="20"/>
        </w:rPr>
      </w:pPr>
    </w:p>
    <w:p w14:paraId="57B97C32" w14:textId="77777777" w:rsidR="008579D7" w:rsidRDefault="008579D7">
      <w:pPr>
        <w:pStyle w:val="Corpotesto"/>
        <w:rPr>
          <w:i w:val="0"/>
          <w:sz w:val="20"/>
        </w:rPr>
      </w:pPr>
    </w:p>
    <w:p w14:paraId="01DE601C" w14:textId="77777777" w:rsidR="008579D7" w:rsidRDefault="008579D7">
      <w:pPr>
        <w:pStyle w:val="Corpotesto"/>
        <w:spacing w:before="7"/>
        <w:rPr>
          <w:i w:val="0"/>
          <w:sz w:val="20"/>
        </w:rPr>
      </w:pPr>
    </w:p>
    <w:p w14:paraId="4B19D2C2" w14:textId="1AB55D6D" w:rsidR="008579D7" w:rsidRDefault="00FF41A3">
      <w:pPr>
        <w:spacing w:before="11" w:line="480" w:lineRule="auto"/>
        <w:ind w:left="1147" w:right="1135" w:firstLine="2019"/>
        <w:rPr>
          <w:b/>
          <w:sz w:val="44"/>
        </w:rPr>
      </w:pPr>
      <w:r>
        <w:rPr>
          <w:b/>
          <w:sz w:val="44"/>
        </w:rPr>
        <w:t>Regione Lombardia Programma di Sviluppo Rurale 2014-202</w:t>
      </w:r>
      <w:r w:rsidR="00104ED6">
        <w:rPr>
          <w:b/>
          <w:sz w:val="44"/>
        </w:rPr>
        <w:t>2</w:t>
      </w:r>
    </w:p>
    <w:p w14:paraId="38B74C59" w14:textId="77777777" w:rsidR="008579D7" w:rsidRDefault="008579D7">
      <w:pPr>
        <w:pStyle w:val="Corpotesto"/>
        <w:spacing w:before="5"/>
        <w:rPr>
          <w:b/>
          <w:i w:val="0"/>
          <w:sz w:val="62"/>
        </w:rPr>
      </w:pPr>
    </w:p>
    <w:p w14:paraId="6AF8C414" w14:textId="77777777" w:rsidR="008579D7" w:rsidRDefault="00FF41A3">
      <w:pPr>
        <w:pStyle w:val="Titolo1"/>
        <w:ind w:left="4186" w:right="4187"/>
        <w:jc w:val="center"/>
      </w:pPr>
      <w:r>
        <w:t>Allegato M</w:t>
      </w:r>
    </w:p>
    <w:p w14:paraId="6487139F" w14:textId="77777777" w:rsidR="008579D7" w:rsidRDefault="008579D7">
      <w:pPr>
        <w:pStyle w:val="Corpotesto"/>
        <w:rPr>
          <w:b/>
          <w:i w:val="0"/>
          <w:sz w:val="32"/>
        </w:rPr>
      </w:pPr>
    </w:p>
    <w:p w14:paraId="2D08AB61" w14:textId="77777777" w:rsidR="008579D7" w:rsidRDefault="008579D7">
      <w:pPr>
        <w:pStyle w:val="Corpotesto"/>
        <w:spacing w:before="5"/>
        <w:rPr>
          <w:b/>
          <w:i w:val="0"/>
          <w:sz w:val="42"/>
        </w:rPr>
      </w:pPr>
    </w:p>
    <w:p w14:paraId="40A3824D" w14:textId="0F37E672" w:rsidR="008579D7" w:rsidRDefault="00FF41A3" w:rsidP="0035519B">
      <w:pPr>
        <w:ind w:left="112"/>
        <w:jc w:val="center"/>
        <w:rPr>
          <w:b/>
          <w:sz w:val="32"/>
        </w:rPr>
      </w:pPr>
      <w:r>
        <w:rPr>
          <w:b/>
          <w:sz w:val="32"/>
        </w:rPr>
        <w:t>Calcolo ripartizione risorse ai sensi del Regolamento UE n. 1305/2013</w:t>
      </w:r>
    </w:p>
    <w:p w14:paraId="6E906B91" w14:textId="44BD5CFF" w:rsidR="0014742C" w:rsidRDefault="0014742C" w:rsidP="0035519B">
      <w:pPr>
        <w:ind w:left="112"/>
        <w:jc w:val="center"/>
        <w:rPr>
          <w:b/>
          <w:sz w:val="32"/>
        </w:rPr>
      </w:pPr>
      <w:r>
        <w:rPr>
          <w:b/>
          <w:sz w:val="32"/>
        </w:rPr>
        <w:t>Applicazione art. 59 par. 5, 6, 7 e art. 51 par. 2 e 3</w:t>
      </w:r>
    </w:p>
    <w:p w14:paraId="08FDB041" w14:textId="36EAABF8" w:rsidR="008579D7" w:rsidRDefault="008579D7">
      <w:pPr>
        <w:pStyle w:val="Corpotesto"/>
        <w:spacing w:before="2"/>
        <w:rPr>
          <w:b/>
          <w:i w:val="0"/>
          <w:sz w:val="16"/>
        </w:rPr>
      </w:pPr>
    </w:p>
    <w:p w14:paraId="63D408DB" w14:textId="5864A980" w:rsidR="00475DEC" w:rsidRDefault="00475DEC">
      <w:pPr>
        <w:pStyle w:val="Corpotesto"/>
        <w:spacing w:before="2"/>
        <w:rPr>
          <w:b/>
          <w:i w:val="0"/>
          <w:sz w:val="16"/>
        </w:rPr>
      </w:pPr>
    </w:p>
    <w:p w14:paraId="28C77B94" w14:textId="07DC9BB6" w:rsidR="00475DEC" w:rsidRDefault="00475DEC">
      <w:pPr>
        <w:pStyle w:val="Corpotesto"/>
        <w:spacing w:before="2"/>
        <w:rPr>
          <w:b/>
          <w:i w:val="0"/>
          <w:sz w:val="16"/>
        </w:rPr>
      </w:pPr>
    </w:p>
    <w:p w14:paraId="354E3869" w14:textId="14D6DCD4" w:rsidR="00475DEC" w:rsidRDefault="00475DEC">
      <w:pPr>
        <w:pStyle w:val="Corpotesto"/>
        <w:spacing w:before="2"/>
        <w:rPr>
          <w:b/>
          <w:i w:val="0"/>
          <w:sz w:val="16"/>
        </w:rPr>
      </w:pPr>
    </w:p>
    <w:p w14:paraId="11E26BD6" w14:textId="364FBAC6" w:rsidR="00475DEC" w:rsidRDefault="00475DEC">
      <w:pPr>
        <w:pStyle w:val="Corpotesto"/>
        <w:spacing w:before="2"/>
        <w:rPr>
          <w:b/>
          <w:i w:val="0"/>
          <w:sz w:val="16"/>
        </w:rPr>
      </w:pPr>
    </w:p>
    <w:p w14:paraId="2BBD0317" w14:textId="0D2C55F0" w:rsidR="00475DEC" w:rsidRDefault="00475DEC">
      <w:pPr>
        <w:pStyle w:val="Corpotesto"/>
        <w:spacing w:before="2"/>
        <w:rPr>
          <w:b/>
          <w:i w:val="0"/>
          <w:sz w:val="16"/>
        </w:rPr>
      </w:pPr>
    </w:p>
    <w:p w14:paraId="78E97DB9" w14:textId="3089227C" w:rsidR="00475DEC" w:rsidRDefault="00475DEC">
      <w:pPr>
        <w:pStyle w:val="Corpotesto"/>
        <w:spacing w:before="2"/>
        <w:rPr>
          <w:b/>
          <w:i w:val="0"/>
          <w:sz w:val="16"/>
        </w:rPr>
      </w:pPr>
    </w:p>
    <w:p w14:paraId="17FCC7B1" w14:textId="57858034" w:rsidR="00475DEC" w:rsidRDefault="00475DEC">
      <w:pPr>
        <w:pStyle w:val="Corpotesto"/>
        <w:spacing w:before="2"/>
        <w:rPr>
          <w:b/>
          <w:i w:val="0"/>
          <w:sz w:val="16"/>
        </w:rPr>
      </w:pPr>
    </w:p>
    <w:p w14:paraId="37943FDB" w14:textId="4D627CCA" w:rsidR="00475DEC" w:rsidRDefault="00475DEC">
      <w:pPr>
        <w:pStyle w:val="Corpotesto"/>
        <w:spacing w:before="2"/>
        <w:rPr>
          <w:b/>
          <w:i w:val="0"/>
          <w:sz w:val="16"/>
        </w:rPr>
      </w:pPr>
    </w:p>
    <w:p w14:paraId="565A2F1E" w14:textId="5CCE74A7" w:rsidR="00475DEC" w:rsidRDefault="00475DEC">
      <w:pPr>
        <w:pStyle w:val="Corpotesto"/>
        <w:spacing w:before="2"/>
        <w:rPr>
          <w:b/>
          <w:i w:val="0"/>
          <w:sz w:val="16"/>
        </w:rPr>
      </w:pPr>
    </w:p>
    <w:p w14:paraId="775E13F0" w14:textId="6F2FE641" w:rsidR="00475DEC" w:rsidRDefault="00475DEC">
      <w:pPr>
        <w:pStyle w:val="Corpotesto"/>
        <w:spacing w:before="2"/>
        <w:rPr>
          <w:b/>
          <w:i w:val="0"/>
          <w:sz w:val="16"/>
        </w:rPr>
      </w:pPr>
    </w:p>
    <w:p w14:paraId="1BA1466C" w14:textId="15176BFD" w:rsidR="00475DEC" w:rsidRDefault="00475DEC">
      <w:pPr>
        <w:pStyle w:val="Corpotesto"/>
        <w:spacing w:before="2"/>
        <w:rPr>
          <w:b/>
          <w:i w:val="0"/>
          <w:sz w:val="16"/>
        </w:rPr>
      </w:pPr>
    </w:p>
    <w:p w14:paraId="3E9678B7" w14:textId="2DA1D9FA" w:rsidR="00475DEC" w:rsidRDefault="00475DEC">
      <w:pPr>
        <w:pStyle w:val="Corpotesto"/>
        <w:spacing w:before="2"/>
        <w:rPr>
          <w:b/>
          <w:i w:val="0"/>
          <w:sz w:val="16"/>
        </w:rPr>
      </w:pPr>
    </w:p>
    <w:p w14:paraId="353408F6" w14:textId="2848A79A" w:rsidR="00475DEC" w:rsidRDefault="00475DEC">
      <w:pPr>
        <w:pStyle w:val="Corpotesto"/>
        <w:spacing w:before="2"/>
        <w:rPr>
          <w:b/>
          <w:i w:val="0"/>
          <w:sz w:val="16"/>
        </w:rPr>
      </w:pPr>
    </w:p>
    <w:p w14:paraId="06527772" w14:textId="24BD023E" w:rsidR="00475DEC" w:rsidRDefault="00475DEC">
      <w:pPr>
        <w:pStyle w:val="Corpotesto"/>
        <w:spacing w:before="2"/>
        <w:rPr>
          <w:b/>
          <w:i w:val="0"/>
          <w:sz w:val="16"/>
        </w:rPr>
      </w:pPr>
    </w:p>
    <w:p w14:paraId="020BD659" w14:textId="1B2AD54C" w:rsidR="00475DEC" w:rsidRDefault="00475DEC">
      <w:pPr>
        <w:pStyle w:val="Corpotesto"/>
        <w:spacing w:before="2"/>
        <w:rPr>
          <w:b/>
          <w:i w:val="0"/>
          <w:sz w:val="16"/>
        </w:rPr>
      </w:pPr>
    </w:p>
    <w:p w14:paraId="55458A98" w14:textId="67E2CCB9" w:rsidR="00475DEC" w:rsidRDefault="00475DEC">
      <w:pPr>
        <w:pStyle w:val="Corpotesto"/>
        <w:spacing w:before="2"/>
        <w:rPr>
          <w:b/>
          <w:i w:val="0"/>
          <w:sz w:val="16"/>
        </w:rPr>
      </w:pPr>
    </w:p>
    <w:p w14:paraId="02D4B771" w14:textId="358E228C" w:rsidR="00475DEC" w:rsidRDefault="00475DEC">
      <w:pPr>
        <w:pStyle w:val="Corpotesto"/>
        <w:spacing w:before="2"/>
        <w:rPr>
          <w:b/>
          <w:i w:val="0"/>
          <w:sz w:val="16"/>
        </w:rPr>
      </w:pPr>
    </w:p>
    <w:p w14:paraId="73B5BD1E" w14:textId="1E251512" w:rsidR="00475DEC" w:rsidRDefault="00475DEC">
      <w:pPr>
        <w:pStyle w:val="Corpotesto"/>
        <w:spacing w:before="2"/>
        <w:rPr>
          <w:b/>
          <w:i w:val="0"/>
          <w:sz w:val="16"/>
        </w:rPr>
      </w:pPr>
    </w:p>
    <w:p w14:paraId="0FA6200B" w14:textId="73280AED" w:rsidR="00475DEC" w:rsidRDefault="00475DEC">
      <w:pPr>
        <w:pStyle w:val="Corpotesto"/>
        <w:spacing w:before="2"/>
        <w:rPr>
          <w:b/>
          <w:i w:val="0"/>
          <w:sz w:val="16"/>
        </w:rPr>
      </w:pPr>
    </w:p>
    <w:p w14:paraId="62382A7F" w14:textId="1FC3227B" w:rsidR="00475DEC" w:rsidRDefault="00475DEC">
      <w:pPr>
        <w:pStyle w:val="Corpotesto"/>
        <w:spacing w:before="2"/>
        <w:rPr>
          <w:b/>
          <w:i w:val="0"/>
          <w:sz w:val="16"/>
        </w:rPr>
      </w:pPr>
    </w:p>
    <w:p w14:paraId="1C0E8215" w14:textId="73A11859" w:rsidR="00475DEC" w:rsidRDefault="00475DEC">
      <w:pPr>
        <w:pStyle w:val="Corpotesto"/>
        <w:spacing w:before="2"/>
        <w:rPr>
          <w:b/>
          <w:i w:val="0"/>
          <w:sz w:val="16"/>
        </w:rPr>
      </w:pPr>
    </w:p>
    <w:p w14:paraId="062FFB6E" w14:textId="79CD706B" w:rsidR="00475DEC" w:rsidRDefault="00475DEC">
      <w:pPr>
        <w:pStyle w:val="Corpotesto"/>
        <w:spacing w:before="2"/>
        <w:rPr>
          <w:b/>
          <w:i w:val="0"/>
          <w:sz w:val="16"/>
        </w:rPr>
      </w:pPr>
    </w:p>
    <w:p w14:paraId="595EA152" w14:textId="1E5FA8B9" w:rsidR="00475DEC" w:rsidRDefault="00475DEC">
      <w:pPr>
        <w:pStyle w:val="Corpotesto"/>
        <w:spacing w:before="2"/>
        <w:rPr>
          <w:b/>
          <w:i w:val="0"/>
          <w:sz w:val="16"/>
        </w:rPr>
      </w:pPr>
    </w:p>
    <w:p w14:paraId="56D88431" w14:textId="4B54347A" w:rsidR="00475DEC" w:rsidRDefault="00475DEC">
      <w:pPr>
        <w:pStyle w:val="Corpotesto"/>
        <w:spacing w:before="2"/>
        <w:rPr>
          <w:b/>
          <w:i w:val="0"/>
          <w:sz w:val="16"/>
        </w:rPr>
      </w:pPr>
    </w:p>
    <w:p w14:paraId="786DFCA4" w14:textId="2E8214FE" w:rsidR="00475DEC" w:rsidRDefault="00475DEC">
      <w:pPr>
        <w:pStyle w:val="Corpotesto"/>
        <w:spacing w:before="2"/>
        <w:rPr>
          <w:b/>
          <w:i w:val="0"/>
          <w:sz w:val="16"/>
        </w:rPr>
      </w:pPr>
    </w:p>
    <w:p w14:paraId="4F6C2006" w14:textId="02157886" w:rsidR="00475DEC" w:rsidRDefault="00475DEC">
      <w:pPr>
        <w:pStyle w:val="Corpotesto"/>
        <w:spacing w:before="2"/>
        <w:rPr>
          <w:b/>
          <w:i w:val="0"/>
          <w:sz w:val="16"/>
        </w:rPr>
      </w:pPr>
    </w:p>
    <w:p w14:paraId="0CBD6734" w14:textId="592CE40C" w:rsidR="00475DEC" w:rsidRDefault="00475DEC">
      <w:pPr>
        <w:pStyle w:val="Corpotesto"/>
        <w:spacing w:before="2"/>
        <w:rPr>
          <w:b/>
          <w:i w:val="0"/>
          <w:sz w:val="16"/>
        </w:rPr>
      </w:pPr>
    </w:p>
    <w:p w14:paraId="2A358CFF" w14:textId="77777777" w:rsidR="00475DEC" w:rsidRDefault="00475DEC">
      <w:pPr>
        <w:pStyle w:val="Corpotesto"/>
        <w:spacing w:before="2"/>
        <w:rPr>
          <w:b/>
          <w:i w:val="0"/>
          <w:sz w:val="16"/>
        </w:rPr>
      </w:pPr>
    </w:p>
    <w:p w14:paraId="075F569A" w14:textId="44C4C71B" w:rsidR="008579D7" w:rsidRDefault="00665436">
      <w:pPr>
        <w:pStyle w:val="Titolo3"/>
        <w:spacing w:before="52"/>
      </w:pPr>
      <w:r>
        <w:lastRenderedPageBreak/>
        <w:t xml:space="preserve">Articolo 59 </w:t>
      </w:r>
      <w:r w:rsidR="00FF41A3">
        <w:t>Paragrafo 6</w:t>
      </w:r>
    </w:p>
    <w:p w14:paraId="6F8A1321" w14:textId="77777777" w:rsidR="008579D7" w:rsidRDefault="00FF41A3">
      <w:pPr>
        <w:pStyle w:val="Corpotesto"/>
        <w:ind w:left="112" w:right="111"/>
        <w:jc w:val="both"/>
      </w:pPr>
      <w:r>
        <w:t>Almeno il 30 % del contributo totale del FEASR al programma di sviluppo rurale è destinato alle misure</w:t>
      </w:r>
      <w:r>
        <w:rPr>
          <w:spacing w:val="-6"/>
        </w:rPr>
        <w:t xml:space="preserve"> </w:t>
      </w:r>
      <w:r>
        <w:t>di</w:t>
      </w:r>
      <w:r>
        <w:rPr>
          <w:spacing w:val="-5"/>
        </w:rPr>
        <w:t xml:space="preserve"> </w:t>
      </w:r>
      <w:r>
        <w:t>cui</w:t>
      </w:r>
      <w:r>
        <w:rPr>
          <w:spacing w:val="-6"/>
        </w:rPr>
        <w:t xml:space="preserve"> </w:t>
      </w:r>
      <w:r>
        <w:t>all'articolo</w:t>
      </w:r>
      <w:r>
        <w:rPr>
          <w:spacing w:val="-8"/>
        </w:rPr>
        <w:t xml:space="preserve"> </w:t>
      </w:r>
      <w:r>
        <w:t>17</w:t>
      </w:r>
      <w:r>
        <w:rPr>
          <w:spacing w:val="-5"/>
        </w:rPr>
        <w:t xml:space="preserve"> </w:t>
      </w:r>
      <w:r>
        <w:t>per</w:t>
      </w:r>
      <w:r>
        <w:rPr>
          <w:spacing w:val="-8"/>
        </w:rPr>
        <w:t xml:space="preserve"> </w:t>
      </w:r>
      <w:r>
        <w:t>gli</w:t>
      </w:r>
      <w:r>
        <w:rPr>
          <w:spacing w:val="-6"/>
        </w:rPr>
        <w:t xml:space="preserve"> </w:t>
      </w:r>
      <w:r>
        <w:t>investimenti</w:t>
      </w:r>
      <w:r>
        <w:rPr>
          <w:spacing w:val="-8"/>
        </w:rPr>
        <w:t xml:space="preserve"> </w:t>
      </w:r>
      <w:r>
        <w:t>in</w:t>
      </w:r>
      <w:r>
        <w:rPr>
          <w:spacing w:val="-10"/>
        </w:rPr>
        <w:t xml:space="preserve"> </w:t>
      </w:r>
      <w:r>
        <w:t>materia</w:t>
      </w:r>
      <w:r>
        <w:rPr>
          <w:spacing w:val="-6"/>
        </w:rPr>
        <w:t xml:space="preserve"> </w:t>
      </w:r>
      <w:r>
        <w:t>di</w:t>
      </w:r>
      <w:r>
        <w:rPr>
          <w:spacing w:val="-5"/>
        </w:rPr>
        <w:t xml:space="preserve"> </w:t>
      </w:r>
      <w:r>
        <w:t>clima</w:t>
      </w:r>
      <w:r>
        <w:rPr>
          <w:spacing w:val="-10"/>
        </w:rPr>
        <w:t xml:space="preserve"> </w:t>
      </w:r>
      <w:r>
        <w:t>e</w:t>
      </w:r>
      <w:r>
        <w:rPr>
          <w:spacing w:val="-5"/>
        </w:rPr>
        <w:t xml:space="preserve"> </w:t>
      </w:r>
      <w:r>
        <w:t>ambiente,</w:t>
      </w:r>
      <w:r>
        <w:rPr>
          <w:spacing w:val="-6"/>
        </w:rPr>
        <w:t xml:space="preserve"> </w:t>
      </w:r>
      <w:r>
        <w:t>agli</w:t>
      </w:r>
      <w:r>
        <w:rPr>
          <w:spacing w:val="-5"/>
        </w:rPr>
        <w:t xml:space="preserve"> </w:t>
      </w:r>
      <w:r>
        <w:t>articoli</w:t>
      </w:r>
      <w:r>
        <w:rPr>
          <w:spacing w:val="-9"/>
        </w:rPr>
        <w:t xml:space="preserve"> </w:t>
      </w:r>
      <w:r>
        <w:t>21,</w:t>
      </w:r>
      <w:r>
        <w:rPr>
          <w:spacing w:val="-7"/>
        </w:rPr>
        <w:t xml:space="preserve"> </w:t>
      </w:r>
      <w:r>
        <w:t>28,</w:t>
      </w:r>
      <w:r>
        <w:rPr>
          <w:spacing w:val="-9"/>
        </w:rPr>
        <w:t xml:space="preserve"> </w:t>
      </w:r>
      <w:r>
        <w:t>29 e 30 ad eccezione dei pagamenti relativi alla direttiva quadro sulle acque, e agli articoli 31, 32 e 34. Il primo comma non si applica alle regioni ultraperiferiche e ai territori d'oltremare degli Stati membri.IT 20.12.2013 Gazzetta ufficiale dell’Unione europea L 347/527</w:t>
      </w:r>
    </w:p>
    <w:p w14:paraId="1F0CDA3E" w14:textId="1E478DB9" w:rsidR="008579D7" w:rsidRDefault="00665436">
      <w:pPr>
        <w:pStyle w:val="Titolo3"/>
        <w:spacing w:line="292" w:lineRule="exact"/>
      </w:pPr>
      <w:r>
        <w:t xml:space="preserve">Articolo 59 </w:t>
      </w:r>
      <w:r w:rsidR="00FF41A3">
        <w:t>Paragrafo 7</w:t>
      </w:r>
    </w:p>
    <w:p w14:paraId="4B1D3CBD" w14:textId="77777777" w:rsidR="008579D7" w:rsidRDefault="00FF41A3">
      <w:pPr>
        <w:pStyle w:val="Corpotesto"/>
        <w:ind w:left="112" w:right="114"/>
        <w:jc w:val="both"/>
      </w:pPr>
      <w:r>
        <w:t>Se uno Stato membro presenta sia un programma nazionale che una serie di programmi regionali, i paragrafi 5 e 6 non si applicano al programma nazionale. Il contributo del FEASR al programma nazionale è preso in considerazione al fine di calcolare la percentuale di cui ai paragrafi 5 e 6 per ciascun programma regionale in proporzione alla quota di tale programma regionale dell'assegnazione nazionale.</w:t>
      </w:r>
    </w:p>
    <w:p w14:paraId="3712BC27" w14:textId="363B150F" w:rsidR="008F0AE8" w:rsidRDefault="008F0AE8" w:rsidP="00B43FE1">
      <w:pPr>
        <w:spacing w:after="3"/>
        <w:rPr>
          <w:b/>
          <w:sz w:val="24"/>
        </w:rPr>
      </w:pPr>
    </w:p>
    <w:p w14:paraId="13A3A264" w14:textId="77777777" w:rsidR="008F0AE8" w:rsidRDefault="008F0AE8">
      <w:pPr>
        <w:spacing w:after="3"/>
        <w:ind w:left="506"/>
        <w:rPr>
          <w:b/>
          <w:sz w:val="24"/>
        </w:rPr>
      </w:pPr>
    </w:p>
    <w:p w14:paraId="6256EBD1" w14:textId="2BEF4A49" w:rsidR="008F0AE8" w:rsidRDefault="008F0AE8" w:rsidP="008F0AE8">
      <w:pPr>
        <w:spacing w:after="3"/>
        <w:ind w:left="506"/>
        <w:rPr>
          <w:b/>
          <w:sz w:val="24"/>
        </w:rPr>
      </w:pPr>
      <w:r>
        <w:rPr>
          <w:b/>
          <w:sz w:val="24"/>
        </w:rPr>
        <w:t>Importo totale</w:t>
      </w:r>
    </w:p>
    <w:p w14:paraId="61FBC178" w14:textId="03B50CE2" w:rsidR="008579D7" w:rsidRDefault="008579D7">
      <w:pPr>
        <w:pStyle w:val="Corpotesto"/>
        <w:spacing w:before="11"/>
        <w:rPr>
          <w:b/>
          <w:i w:val="0"/>
          <w:sz w:val="23"/>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192"/>
        <w:gridCol w:w="1055"/>
        <w:gridCol w:w="1609"/>
        <w:gridCol w:w="1085"/>
        <w:gridCol w:w="1633"/>
        <w:gridCol w:w="1286"/>
      </w:tblGrid>
      <w:tr w:rsidR="001B315E" w14:paraId="4F85ADA9" w14:textId="77777777" w:rsidTr="001E134C">
        <w:trPr>
          <w:trHeight w:val="537"/>
        </w:trPr>
        <w:tc>
          <w:tcPr>
            <w:tcW w:w="2154" w:type="pct"/>
            <w:gridSpan w:val="2"/>
            <w:shd w:val="clear" w:color="auto" w:fill="003300"/>
            <w:vAlign w:val="center"/>
          </w:tcPr>
          <w:p w14:paraId="2C57A2E7" w14:textId="46FD44B9" w:rsidR="001B315E" w:rsidRPr="00F8315E" w:rsidRDefault="001B315E" w:rsidP="00D34036">
            <w:pPr>
              <w:pStyle w:val="TableParagraph"/>
              <w:ind w:left="161" w:right="156"/>
              <w:jc w:val="center"/>
              <w:rPr>
                <w:b/>
              </w:rPr>
            </w:pPr>
            <w:r w:rsidRPr="00F8315E">
              <w:rPr>
                <w:b/>
              </w:rPr>
              <w:t>2014-2020</w:t>
            </w:r>
          </w:p>
        </w:tc>
        <w:tc>
          <w:tcPr>
            <w:tcW w:w="2846" w:type="pct"/>
            <w:gridSpan w:val="4"/>
            <w:shd w:val="clear" w:color="auto" w:fill="003300"/>
            <w:vAlign w:val="center"/>
          </w:tcPr>
          <w:p w14:paraId="24A0FFE5" w14:textId="69C32018" w:rsidR="001B315E" w:rsidRPr="00F8315E" w:rsidRDefault="001B315E" w:rsidP="00D34036">
            <w:pPr>
              <w:pStyle w:val="TableParagraph"/>
              <w:spacing w:line="265" w:lineRule="exact"/>
              <w:ind w:left="162" w:right="156"/>
              <w:jc w:val="center"/>
              <w:rPr>
                <w:b/>
                <w:color w:val="FFFFFF"/>
              </w:rPr>
            </w:pPr>
            <w:r w:rsidRPr="00F8315E">
              <w:rPr>
                <w:b/>
                <w:color w:val="FFFFFF"/>
              </w:rPr>
              <w:t>2021-2022</w:t>
            </w:r>
          </w:p>
        </w:tc>
      </w:tr>
      <w:tr w:rsidR="001B315E" w14:paraId="1A82682E" w14:textId="46D23F1E" w:rsidTr="001E134C">
        <w:trPr>
          <w:trHeight w:val="537"/>
        </w:trPr>
        <w:tc>
          <w:tcPr>
            <w:tcW w:w="2154" w:type="pct"/>
            <w:gridSpan w:val="2"/>
            <w:shd w:val="clear" w:color="auto" w:fill="003300"/>
            <w:vAlign w:val="center"/>
          </w:tcPr>
          <w:p w14:paraId="6CF1E8C9" w14:textId="3CCF6A13" w:rsidR="001B315E" w:rsidRPr="00F8315E" w:rsidRDefault="001B315E" w:rsidP="00107CA2">
            <w:pPr>
              <w:pStyle w:val="TableParagraph"/>
              <w:spacing w:line="265" w:lineRule="exact"/>
              <w:ind w:left="162" w:right="156"/>
              <w:jc w:val="center"/>
              <w:rPr>
                <w:b/>
              </w:rPr>
            </w:pPr>
            <w:r w:rsidRPr="00F8315E">
              <w:rPr>
                <w:b/>
                <w:color w:val="FFFFFF"/>
              </w:rPr>
              <w:t>Importo MIPAAF</w:t>
            </w:r>
          </w:p>
          <w:p w14:paraId="177C66DA" w14:textId="77777777" w:rsidR="001B315E" w:rsidRPr="00F8315E" w:rsidRDefault="001B315E" w:rsidP="00107CA2">
            <w:pPr>
              <w:pStyle w:val="TableParagraph"/>
              <w:ind w:left="161" w:right="156"/>
              <w:jc w:val="center"/>
              <w:rPr>
                <w:b/>
              </w:rPr>
            </w:pPr>
            <w:r w:rsidRPr="00F8315E">
              <w:rPr>
                <w:b/>
                <w:color w:val="FFFFFF"/>
              </w:rPr>
              <w:t>QUOTA FEASR</w:t>
            </w:r>
          </w:p>
        </w:tc>
        <w:tc>
          <w:tcPr>
            <w:tcW w:w="1366" w:type="pct"/>
            <w:gridSpan w:val="2"/>
            <w:shd w:val="clear" w:color="auto" w:fill="003300"/>
            <w:vAlign w:val="center"/>
          </w:tcPr>
          <w:p w14:paraId="7D96CF89" w14:textId="77777777" w:rsidR="006357F7" w:rsidRPr="00F8315E" w:rsidRDefault="001B315E" w:rsidP="001B315E">
            <w:pPr>
              <w:pStyle w:val="TableParagraph"/>
              <w:spacing w:line="265" w:lineRule="exact"/>
              <w:ind w:left="162" w:right="156"/>
              <w:jc w:val="center"/>
              <w:rPr>
                <w:b/>
                <w:color w:val="FFFFFF"/>
              </w:rPr>
            </w:pPr>
            <w:r w:rsidRPr="00F8315E">
              <w:rPr>
                <w:b/>
                <w:color w:val="FFFFFF"/>
              </w:rPr>
              <w:t>Importo</w:t>
            </w:r>
            <w:r w:rsidR="006357F7" w:rsidRPr="00F8315E">
              <w:rPr>
                <w:b/>
                <w:color w:val="FFFFFF"/>
              </w:rPr>
              <w:t xml:space="preserve"> MIPAAF</w:t>
            </w:r>
          </w:p>
          <w:p w14:paraId="292078A6" w14:textId="4D7E33D2" w:rsidR="001B315E" w:rsidRPr="00F8315E" w:rsidRDefault="001B315E" w:rsidP="001B315E">
            <w:pPr>
              <w:pStyle w:val="TableParagraph"/>
              <w:spacing w:line="265" w:lineRule="exact"/>
              <w:ind w:left="162" w:right="156"/>
              <w:jc w:val="center"/>
              <w:rPr>
                <w:b/>
                <w:color w:val="FFFFFF"/>
              </w:rPr>
            </w:pPr>
            <w:r w:rsidRPr="00F8315E">
              <w:rPr>
                <w:b/>
                <w:color w:val="FFFFFF"/>
              </w:rPr>
              <w:t xml:space="preserve"> QFP</w:t>
            </w:r>
          </w:p>
        </w:tc>
        <w:tc>
          <w:tcPr>
            <w:tcW w:w="1480" w:type="pct"/>
            <w:gridSpan w:val="2"/>
            <w:shd w:val="clear" w:color="auto" w:fill="003300"/>
            <w:vAlign w:val="center"/>
          </w:tcPr>
          <w:p w14:paraId="2C511D7D" w14:textId="77777777" w:rsidR="00910886" w:rsidRPr="00F8315E" w:rsidRDefault="001B315E" w:rsidP="001B315E">
            <w:pPr>
              <w:pStyle w:val="TableParagraph"/>
              <w:spacing w:line="265" w:lineRule="exact"/>
              <w:ind w:left="162" w:right="156"/>
              <w:jc w:val="center"/>
              <w:rPr>
                <w:b/>
                <w:color w:val="FFFFFF"/>
              </w:rPr>
            </w:pPr>
            <w:r w:rsidRPr="00F8315E">
              <w:rPr>
                <w:b/>
                <w:color w:val="FFFFFF"/>
              </w:rPr>
              <w:t xml:space="preserve">Importo </w:t>
            </w:r>
            <w:r w:rsidR="006357F7" w:rsidRPr="00F8315E">
              <w:rPr>
                <w:b/>
                <w:color w:val="FFFFFF"/>
              </w:rPr>
              <w:t>MIPAAF</w:t>
            </w:r>
          </w:p>
          <w:p w14:paraId="0ACC2A48" w14:textId="3E9D1C3D" w:rsidR="001B315E" w:rsidRPr="00F8315E" w:rsidRDefault="001B315E" w:rsidP="001B315E">
            <w:pPr>
              <w:pStyle w:val="TableParagraph"/>
              <w:spacing w:line="265" w:lineRule="exact"/>
              <w:ind w:left="162" w:right="156"/>
              <w:jc w:val="center"/>
              <w:rPr>
                <w:b/>
                <w:color w:val="FFFFFF"/>
              </w:rPr>
            </w:pPr>
            <w:r w:rsidRPr="00F8315E">
              <w:rPr>
                <w:b/>
                <w:color w:val="FFFFFF"/>
              </w:rPr>
              <w:t>NG EU</w:t>
            </w:r>
          </w:p>
        </w:tc>
      </w:tr>
      <w:tr w:rsidR="001E134C" w14:paraId="1B80EECC" w14:textId="557ED177" w:rsidTr="001E134C">
        <w:trPr>
          <w:trHeight w:val="299"/>
        </w:trPr>
        <w:tc>
          <w:tcPr>
            <w:tcW w:w="1619" w:type="pct"/>
          </w:tcPr>
          <w:p w14:paraId="17E35BEB" w14:textId="79FE2786" w:rsidR="001E134C" w:rsidRPr="00F8315E" w:rsidRDefault="001E134C" w:rsidP="001E134C">
            <w:pPr>
              <w:pStyle w:val="TableParagraph"/>
              <w:spacing w:before="28"/>
              <w:ind w:left="462"/>
              <w:jc w:val="center"/>
              <w:rPr>
                <w:sz w:val="20"/>
                <w:szCs w:val="20"/>
              </w:rPr>
            </w:pPr>
            <w:r w:rsidRPr="00F8315E">
              <w:rPr>
                <w:sz w:val="20"/>
                <w:szCs w:val="20"/>
              </w:rPr>
              <w:t>Importo minimo</w:t>
            </w:r>
          </w:p>
        </w:tc>
        <w:tc>
          <w:tcPr>
            <w:tcW w:w="535" w:type="pct"/>
          </w:tcPr>
          <w:p w14:paraId="084A0A7C" w14:textId="77777777" w:rsidR="001E134C" w:rsidRPr="00F8315E" w:rsidRDefault="001E134C" w:rsidP="001E134C">
            <w:pPr>
              <w:pStyle w:val="TableParagraph"/>
              <w:spacing w:before="28"/>
              <w:ind w:left="124"/>
              <w:jc w:val="center"/>
              <w:rPr>
                <w:sz w:val="20"/>
                <w:szCs w:val="20"/>
              </w:rPr>
            </w:pPr>
            <w:r w:rsidRPr="00F8315E">
              <w:rPr>
                <w:sz w:val="20"/>
                <w:szCs w:val="20"/>
              </w:rPr>
              <w:t>% minima</w:t>
            </w:r>
          </w:p>
        </w:tc>
        <w:tc>
          <w:tcPr>
            <w:tcW w:w="816" w:type="pct"/>
          </w:tcPr>
          <w:p w14:paraId="08C9F3A0" w14:textId="01CB12F1" w:rsidR="001E134C" w:rsidRPr="00F8315E" w:rsidRDefault="001E134C" w:rsidP="001E134C">
            <w:pPr>
              <w:pStyle w:val="TableParagraph"/>
              <w:spacing w:before="28"/>
              <w:ind w:left="124"/>
              <w:jc w:val="center"/>
              <w:rPr>
                <w:sz w:val="20"/>
                <w:szCs w:val="20"/>
              </w:rPr>
            </w:pPr>
            <w:r w:rsidRPr="00F8315E">
              <w:rPr>
                <w:sz w:val="20"/>
                <w:szCs w:val="20"/>
              </w:rPr>
              <w:t>Importo minimo</w:t>
            </w:r>
          </w:p>
        </w:tc>
        <w:tc>
          <w:tcPr>
            <w:tcW w:w="550" w:type="pct"/>
          </w:tcPr>
          <w:p w14:paraId="57D5FC86" w14:textId="28151851" w:rsidR="001E134C" w:rsidRPr="00F8315E" w:rsidRDefault="001E134C" w:rsidP="001E134C">
            <w:pPr>
              <w:pStyle w:val="TableParagraph"/>
              <w:spacing w:before="28"/>
              <w:jc w:val="center"/>
              <w:rPr>
                <w:sz w:val="20"/>
                <w:szCs w:val="20"/>
              </w:rPr>
            </w:pPr>
            <w:r w:rsidRPr="00F8315E">
              <w:rPr>
                <w:sz w:val="20"/>
                <w:szCs w:val="20"/>
              </w:rPr>
              <w:t>% minima</w:t>
            </w:r>
          </w:p>
        </w:tc>
        <w:tc>
          <w:tcPr>
            <w:tcW w:w="828" w:type="pct"/>
          </w:tcPr>
          <w:p w14:paraId="3110C141" w14:textId="7EEDED3E" w:rsidR="001E134C" w:rsidRPr="00F8315E" w:rsidRDefault="001E134C" w:rsidP="001E134C">
            <w:pPr>
              <w:pStyle w:val="TableParagraph"/>
              <w:spacing w:before="28"/>
              <w:ind w:left="124"/>
              <w:jc w:val="center"/>
              <w:rPr>
                <w:sz w:val="20"/>
                <w:szCs w:val="20"/>
              </w:rPr>
            </w:pPr>
            <w:r w:rsidRPr="00F8315E">
              <w:rPr>
                <w:sz w:val="20"/>
                <w:szCs w:val="20"/>
              </w:rPr>
              <w:t>Importo minimo</w:t>
            </w:r>
          </w:p>
        </w:tc>
        <w:tc>
          <w:tcPr>
            <w:tcW w:w="652" w:type="pct"/>
          </w:tcPr>
          <w:p w14:paraId="7D369CBE" w14:textId="2E46F765" w:rsidR="001E134C" w:rsidRPr="00F8315E" w:rsidRDefault="001E134C" w:rsidP="001E134C">
            <w:pPr>
              <w:pStyle w:val="TableParagraph"/>
              <w:spacing w:before="28"/>
              <w:jc w:val="center"/>
              <w:rPr>
                <w:sz w:val="20"/>
                <w:szCs w:val="20"/>
              </w:rPr>
            </w:pPr>
            <w:r w:rsidRPr="00F8315E">
              <w:rPr>
                <w:sz w:val="20"/>
                <w:szCs w:val="20"/>
              </w:rPr>
              <w:t>% minima</w:t>
            </w:r>
          </w:p>
        </w:tc>
      </w:tr>
      <w:tr w:rsidR="001E134C" w14:paraId="675A5BC6" w14:textId="33280F0C" w:rsidTr="001E134C">
        <w:trPr>
          <w:trHeight w:val="299"/>
        </w:trPr>
        <w:tc>
          <w:tcPr>
            <w:tcW w:w="1619" w:type="pct"/>
            <w:shd w:val="clear" w:color="auto" w:fill="00AFEF"/>
            <w:vAlign w:val="center"/>
          </w:tcPr>
          <w:p w14:paraId="3C55C0FB" w14:textId="63FD3437" w:rsidR="001E134C" w:rsidRPr="00F8315E" w:rsidRDefault="001E134C" w:rsidP="001E134C">
            <w:pPr>
              <w:pStyle w:val="TableParagraph"/>
              <w:spacing w:before="28"/>
              <w:ind w:right="56"/>
              <w:jc w:val="center"/>
              <w:rPr>
                <w:sz w:val="20"/>
                <w:szCs w:val="20"/>
              </w:rPr>
            </w:pPr>
            <w:r w:rsidRPr="00F8315E">
              <w:rPr>
                <w:sz w:val="20"/>
                <w:szCs w:val="20"/>
              </w:rPr>
              <w:t>163.432.829,83 €</w:t>
            </w:r>
          </w:p>
        </w:tc>
        <w:tc>
          <w:tcPr>
            <w:tcW w:w="535" w:type="pct"/>
            <w:shd w:val="clear" w:color="auto" w:fill="00AFEF"/>
            <w:vAlign w:val="center"/>
          </w:tcPr>
          <w:p w14:paraId="40D931DA" w14:textId="77777777" w:rsidR="001E134C" w:rsidRPr="00F8315E" w:rsidRDefault="001E134C" w:rsidP="001E134C">
            <w:pPr>
              <w:pStyle w:val="TableParagraph"/>
              <w:spacing w:before="28"/>
              <w:ind w:right="57"/>
              <w:jc w:val="center"/>
              <w:rPr>
                <w:sz w:val="20"/>
                <w:szCs w:val="20"/>
              </w:rPr>
            </w:pPr>
            <w:r w:rsidRPr="00F8315E">
              <w:rPr>
                <w:sz w:val="20"/>
                <w:szCs w:val="20"/>
              </w:rPr>
              <w:t>33,17</w:t>
            </w:r>
          </w:p>
        </w:tc>
        <w:tc>
          <w:tcPr>
            <w:tcW w:w="816" w:type="pct"/>
            <w:shd w:val="clear" w:color="auto" w:fill="00AFEF"/>
            <w:vAlign w:val="center"/>
          </w:tcPr>
          <w:p w14:paraId="36075602" w14:textId="50BF1578" w:rsidR="001E134C" w:rsidRPr="00F8315E" w:rsidRDefault="001E134C" w:rsidP="001E134C">
            <w:pPr>
              <w:jc w:val="center"/>
              <w:rPr>
                <w:rFonts w:eastAsia="Times New Roman"/>
                <w:color w:val="000000"/>
                <w:sz w:val="20"/>
                <w:szCs w:val="20"/>
                <w:lang w:bidi="ar-SA"/>
              </w:rPr>
            </w:pPr>
            <w:r w:rsidRPr="00F8315E">
              <w:rPr>
                <w:color w:val="000000"/>
                <w:sz w:val="20"/>
                <w:szCs w:val="20"/>
              </w:rPr>
              <w:t>66.395.868,81 €</w:t>
            </w:r>
          </w:p>
        </w:tc>
        <w:tc>
          <w:tcPr>
            <w:tcW w:w="550" w:type="pct"/>
            <w:shd w:val="clear" w:color="auto" w:fill="00AFEF"/>
            <w:vAlign w:val="center"/>
          </w:tcPr>
          <w:p w14:paraId="51825A94" w14:textId="4E1BC60E" w:rsidR="001E134C" w:rsidRPr="00F8315E" w:rsidRDefault="00CA5FA2" w:rsidP="001E134C">
            <w:pPr>
              <w:jc w:val="center"/>
              <w:rPr>
                <w:color w:val="000000"/>
                <w:sz w:val="20"/>
                <w:szCs w:val="20"/>
              </w:rPr>
            </w:pPr>
            <w:r w:rsidRPr="00F8315E">
              <w:rPr>
                <w:color w:val="000000"/>
                <w:sz w:val="20"/>
                <w:szCs w:val="20"/>
              </w:rPr>
              <w:t>44,21</w:t>
            </w:r>
          </w:p>
        </w:tc>
        <w:tc>
          <w:tcPr>
            <w:tcW w:w="828" w:type="pct"/>
            <w:shd w:val="clear" w:color="auto" w:fill="00AFEF"/>
            <w:vAlign w:val="center"/>
          </w:tcPr>
          <w:p w14:paraId="313C0DFC" w14:textId="2CF8AC2E" w:rsidR="001E134C" w:rsidRPr="00F8315E" w:rsidRDefault="001E134C" w:rsidP="001E134C">
            <w:pPr>
              <w:jc w:val="center"/>
              <w:rPr>
                <w:rFonts w:eastAsia="Times New Roman"/>
                <w:color w:val="000000"/>
                <w:sz w:val="20"/>
                <w:szCs w:val="20"/>
                <w:lang w:bidi="ar-SA"/>
              </w:rPr>
            </w:pPr>
            <w:r w:rsidRPr="00F8315E">
              <w:rPr>
                <w:color w:val="000000"/>
                <w:sz w:val="20"/>
                <w:szCs w:val="20"/>
              </w:rPr>
              <w:t>22.144.312,70 €</w:t>
            </w:r>
          </w:p>
        </w:tc>
        <w:tc>
          <w:tcPr>
            <w:tcW w:w="652" w:type="pct"/>
            <w:shd w:val="clear" w:color="auto" w:fill="00AFEF"/>
            <w:vAlign w:val="center"/>
          </w:tcPr>
          <w:p w14:paraId="22D61A1A" w14:textId="4512FEAF" w:rsidR="001E134C" w:rsidRPr="00F8315E" w:rsidRDefault="00AC6442" w:rsidP="001E134C">
            <w:pPr>
              <w:jc w:val="center"/>
              <w:rPr>
                <w:color w:val="000000"/>
                <w:sz w:val="20"/>
                <w:szCs w:val="20"/>
              </w:rPr>
            </w:pPr>
            <w:r w:rsidRPr="00F8315E">
              <w:rPr>
                <w:color w:val="000000"/>
                <w:sz w:val="20"/>
                <w:szCs w:val="20"/>
              </w:rPr>
              <w:t>42,22</w:t>
            </w:r>
          </w:p>
        </w:tc>
      </w:tr>
      <w:tr w:rsidR="00EE484E" w14:paraId="21339823" w14:textId="0AB409A7" w:rsidTr="00EE484E">
        <w:trPr>
          <w:trHeight w:val="537"/>
        </w:trPr>
        <w:tc>
          <w:tcPr>
            <w:tcW w:w="2154" w:type="pct"/>
            <w:gridSpan w:val="2"/>
            <w:shd w:val="clear" w:color="auto" w:fill="003300"/>
            <w:vAlign w:val="center"/>
          </w:tcPr>
          <w:p w14:paraId="107FA422" w14:textId="397AF32A" w:rsidR="00EE484E" w:rsidRPr="00F8315E" w:rsidRDefault="00EE484E" w:rsidP="001E134C">
            <w:pPr>
              <w:pStyle w:val="TableParagraph"/>
              <w:spacing w:line="265" w:lineRule="exact"/>
              <w:ind w:left="162" w:right="156"/>
              <w:jc w:val="center"/>
              <w:rPr>
                <w:b/>
              </w:rPr>
            </w:pPr>
            <w:r w:rsidRPr="00F8315E">
              <w:rPr>
                <w:b/>
                <w:color w:val="FFFFFF"/>
              </w:rPr>
              <w:t>Importo Lombardia</w:t>
            </w:r>
          </w:p>
          <w:p w14:paraId="0BC860BB" w14:textId="77777777" w:rsidR="00EE484E" w:rsidRPr="00F8315E" w:rsidRDefault="00EE484E" w:rsidP="001E134C">
            <w:pPr>
              <w:pStyle w:val="TableParagraph"/>
              <w:ind w:left="161" w:right="156"/>
              <w:jc w:val="center"/>
              <w:rPr>
                <w:b/>
              </w:rPr>
            </w:pPr>
            <w:r w:rsidRPr="00F8315E">
              <w:rPr>
                <w:b/>
                <w:color w:val="FFFFFF"/>
              </w:rPr>
              <w:t>QUOTA FEASR</w:t>
            </w:r>
          </w:p>
        </w:tc>
        <w:tc>
          <w:tcPr>
            <w:tcW w:w="1366" w:type="pct"/>
            <w:gridSpan w:val="2"/>
            <w:shd w:val="clear" w:color="auto" w:fill="003300"/>
            <w:vAlign w:val="center"/>
          </w:tcPr>
          <w:p w14:paraId="0ED43CE7" w14:textId="0D33AF16" w:rsidR="00EE484E" w:rsidRPr="00F8315E" w:rsidRDefault="00EE484E" w:rsidP="001E134C">
            <w:pPr>
              <w:pStyle w:val="TableParagraph"/>
              <w:spacing w:line="265" w:lineRule="exact"/>
              <w:ind w:left="162" w:right="156"/>
              <w:jc w:val="center"/>
              <w:rPr>
                <w:b/>
                <w:color w:val="FFFFFF"/>
              </w:rPr>
            </w:pPr>
            <w:r w:rsidRPr="00F8315E">
              <w:rPr>
                <w:b/>
                <w:color w:val="FFFFFF"/>
              </w:rPr>
              <w:t>Importo Lombardia</w:t>
            </w:r>
            <w:r w:rsidRPr="00F8315E">
              <w:rPr>
                <w:b/>
                <w:color w:val="FFFFFF"/>
              </w:rPr>
              <w:br/>
              <w:t>QFP</w:t>
            </w:r>
          </w:p>
        </w:tc>
        <w:tc>
          <w:tcPr>
            <w:tcW w:w="1480" w:type="pct"/>
            <w:gridSpan w:val="2"/>
            <w:shd w:val="clear" w:color="auto" w:fill="003300"/>
            <w:vAlign w:val="center"/>
          </w:tcPr>
          <w:p w14:paraId="37E2F39B" w14:textId="51E4107E" w:rsidR="00EE484E" w:rsidRPr="00F8315E" w:rsidRDefault="00EE484E" w:rsidP="001E134C">
            <w:pPr>
              <w:pStyle w:val="TableParagraph"/>
              <w:spacing w:line="265" w:lineRule="exact"/>
              <w:ind w:left="162" w:right="156"/>
              <w:jc w:val="center"/>
              <w:rPr>
                <w:b/>
                <w:color w:val="FFFFFF"/>
              </w:rPr>
            </w:pPr>
            <w:r w:rsidRPr="00F8315E">
              <w:rPr>
                <w:b/>
                <w:color w:val="FFFFFF"/>
              </w:rPr>
              <w:t>Importo Lombardia</w:t>
            </w:r>
            <w:r w:rsidRPr="00F8315E">
              <w:rPr>
                <w:b/>
                <w:color w:val="FFFFFF"/>
              </w:rPr>
              <w:br/>
              <w:t>NG EU</w:t>
            </w:r>
          </w:p>
        </w:tc>
      </w:tr>
      <w:tr w:rsidR="001E134C" w:rsidRPr="00CC4F7A" w14:paraId="2F447D2D" w14:textId="18A85408" w:rsidTr="001E134C">
        <w:trPr>
          <w:trHeight w:val="299"/>
        </w:trPr>
        <w:tc>
          <w:tcPr>
            <w:tcW w:w="2154" w:type="pct"/>
            <w:gridSpan w:val="2"/>
            <w:vAlign w:val="center"/>
          </w:tcPr>
          <w:p w14:paraId="53604504" w14:textId="77777777" w:rsidR="001E134C" w:rsidRPr="00F8315E" w:rsidRDefault="001E134C" w:rsidP="001E134C">
            <w:pPr>
              <w:pStyle w:val="TableParagraph"/>
              <w:spacing w:before="28"/>
              <w:ind w:left="1202"/>
              <w:jc w:val="center"/>
              <w:rPr>
                <w:sz w:val="20"/>
                <w:szCs w:val="20"/>
              </w:rPr>
            </w:pPr>
            <w:r w:rsidRPr="00F8315E">
              <w:rPr>
                <w:sz w:val="20"/>
                <w:szCs w:val="20"/>
              </w:rPr>
              <w:t>492.731.000 €</w:t>
            </w:r>
          </w:p>
        </w:tc>
        <w:tc>
          <w:tcPr>
            <w:tcW w:w="1366" w:type="pct"/>
            <w:gridSpan w:val="2"/>
            <w:vAlign w:val="center"/>
          </w:tcPr>
          <w:p w14:paraId="1A5B5C34" w14:textId="552BF758" w:rsidR="001E134C" w:rsidRPr="00F8315E" w:rsidRDefault="001E134C" w:rsidP="001E134C">
            <w:pPr>
              <w:jc w:val="center"/>
              <w:rPr>
                <w:sz w:val="20"/>
                <w:szCs w:val="20"/>
              </w:rPr>
            </w:pPr>
            <w:r w:rsidRPr="00F8315E">
              <w:rPr>
                <w:sz w:val="20"/>
                <w:szCs w:val="20"/>
              </w:rPr>
              <w:t>150.174.838,81 €</w:t>
            </w:r>
          </w:p>
        </w:tc>
        <w:tc>
          <w:tcPr>
            <w:tcW w:w="1480" w:type="pct"/>
            <w:gridSpan w:val="2"/>
            <w:vAlign w:val="center"/>
          </w:tcPr>
          <w:p w14:paraId="0CAC7EC4" w14:textId="6A847F0E" w:rsidR="001E134C" w:rsidRPr="00F8315E" w:rsidRDefault="001E134C" w:rsidP="001E134C">
            <w:pPr>
              <w:jc w:val="center"/>
              <w:rPr>
                <w:sz w:val="20"/>
                <w:szCs w:val="20"/>
              </w:rPr>
            </w:pPr>
            <w:r w:rsidRPr="00F8315E">
              <w:rPr>
                <w:sz w:val="20"/>
                <w:szCs w:val="20"/>
              </w:rPr>
              <w:t>52.449.816,91 €</w:t>
            </w:r>
          </w:p>
        </w:tc>
      </w:tr>
      <w:tr w:rsidR="001E134C" w:rsidRPr="00CC4F7A" w14:paraId="1E5DA5F4" w14:textId="5087E019" w:rsidTr="001E134C">
        <w:trPr>
          <w:trHeight w:val="302"/>
        </w:trPr>
        <w:tc>
          <w:tcPr>
            <w:tcW w:w="1619" w:type="pct"/>
          </w:tcPr>
          <w:p w14:paraId="7182EF34" w14:textId="263F3625" w:rsidR="001E134C" w:rsidRPr="00F8315E" w:rsidRDefault="001E134C" w:rsidP="001E134C">
            <w:pPr>
              <w:pStyle w:val="TableParagraph"/>
              <w:spacing w:before="30"/>
              <w:ind w:left="830"/>
              <w:jc w:val="center"/>
              <w:rPr>
                <w:sz w:val="20"/>
                <w:szCs w:val="20"/>
              </w:rPr>
            </w:pPr>
            <w:r w:rsidRPr="00F8315E">
              <w:rPr>
                <w:sz w:val="20"/>
                <w:szCs w:val="20"/>
              </w:rPr>
              <w:t>Importo</w:t>
            </w:r>
          </w:p>
        </w:tc>
        <w:tc>
          <w:tcPr>
            <w:tcW w:w="535" w:type="pct"/>
          </w:tcPr>
          <w:p w14:paraId="471F7F26" w14:textId="77777777" w:rsidR="001E134C" w:rsidRPr="00F8315E" w:rsidRDefault="001E134C" w:rsidP="001E134C">
            <w:pPr>
              <w:pStyle w:val="TableParagraph"/>
              <w:spacing w:before="30"/>
              <w:ind w:left="6"/>
              <w:jc w:val="center"/>
              <w:rPr>
                <w:sz w:val="20"/>
                <w:szCs w:val="20"/>
              </w:rPr>
            </w:pPr>
            <w:r w:rsidRPr="00F8315E">
              <w:rPr>
                <w:sz w:val="20"/>
                <w:szCs w:val="20"/>
              </w:rPr>
              <w:t>%</w:t>
            </w:r>
          </w:p>
        </w:tc>
        <w:tc>
          <w:tcPr>
            <w:tcW w:w="816" w:type="pct"/>
          </w:tcPr>
          <w:p w14:paraId="1DEDA60B" w14:textId="520BAA73" w:rsidR="001E134C" w:rsidRPr="00F8315E" w:rsidRDefault="001E134C" w:rsidP="001E134C">
            <w:pPr>
              <w:pStyle w:val="TableParagraph"/>
              <w:spacing w:before="30"/>
              <w:ind w:left="6"/>
              <w:jc w:val="center"/>
              <w:rPr>
                <w:sz w:val="20"/>
                <w:szCs w:val="20"/>
              </w:rPr>
            </w:pPr>
            <w:r w:rsidRPr="00F8315E">
              <w:rPr>
                <w:sz w:val="20"/>
                <w:szCs w:val="20"/>
              </w:rPr>
              <w:t>Importo</w:t>
            </w:r>
          </w:p>
        </w:tc>
        <w:tc>
          <w:tcPr>
            <w:tcW w:w="550" w:type="pct"/>
            <w:vAlign w:val="center"/>
          </w:tcPr>
          <w:p w14:paraId="450A6845" w14:textId="34772430" w:rsidR="001E134C" w:rsidRPr="00F8315E" w:rsidRDefault="001E134C" w:rsidP="001E134C">
            <w:pPr>
              <w:pStyle w:val="TableParagraph"/>
              <w:spacing w:before="30"/>
              <w:ind w:left="6"/>
              <w:jc w:val="center"/>
              <w:rPr>
                <w:sz w:val="20"/>
                <w:szCs w:val="20"/>
              </w:rPr>
            </w:pPr>
            <w:r w:rsidRPr="00F8315E">
              <w:rPr>
                <w:sz w:val="20"/>
                <w:szCs w:val="20"/>
              </w:rPr>
              <w:t>%</w:t>
            </w:r>
          </w:p>
        </w:tc>
        <w:tc>
          <w:tcPr>
            <w:tcW w:w="828" w:type="pct"/>
          </w:tcPr>
          <w:p w14:paraId="4A5CA2E4" w14:textId="2496DB5D" w:rsidR="001E134C" w:rsidRPr="00F8315E" w:rsidRDefault="001E134C" w:rsidP="001E134C">
            <w:pPr>
              <w:pStyle w:val="TableParagraph"/>
              <w:spacing w:before="30"/>
              <w:ind w:left="6"/>
              <w:jc w:val="center"/>
              <w:rPr>
                <w:sz w:val="20"/>
                <w:szCs w:val="20"/>
              </w:rPr>
            </w:pPr>
            <w:r w:rsidRPr="00F8315E">
              <w:rPr>
                <w:sz w:val="20"/>
                <w:szCs w:val="20"/>
              </w:rPr>
              <w:t>Importo</w:t>
            </w:r>
          </w:p>
        </w:tc>
        <w:tc>
          <w:tcPr>
            <w:tcW w:w="652" w:type="pct"/>
          </w:tcPr>
          <w:p w14:paraId="07ACF015" w14:textId="6F098DFD" w:rsidR="001E134C" w:rsidRPr="00F8315E" w:rsidRDefault="001E134C" w:rsidP="001E134C">
            <w:pPr>
              <w:pStyle w:val="TableParagraph"/>
              <w:spacing w:before="30"/>
              <w:ind w:left="6"/>
              <w:jc w:val="center"/>
              <w:rPr>
                <w:sz w:val="20"/>
                <w:szCs w:val="20"/>
              </w:rPr>
            </w:pPr>
            <w:r w:rsidRPr="00F8315E">
              <w:rPr>
                <w:sz w:val="20"/>
                <w:szCs w:val="20"/>
              </w:rPr>
              <w:t>%</w:t>
            </w:r>
          </w:p>
        </w:tc>
      </w:tr>
      <w:tr w:rsidR="001E134C" w:rsidRPr="00CC4F7A" w14:paraId="4DDD354D" w14:textId="108316AB" w:rsidTr="001E134C">
        <w:trPr>
          <w:trHeight w:val="299"/>
        </w:trPr>
        <w:tc>
          <w:tcPr>
            <w:tcW w:w="1619" w:type="pct"/>
            <w:shd w:val="clear" w:color="auto" w:fill="00AFEF"/>
            <w:vAlign w:val="center"/>
          </w:tcPr>
          <w:p w14:paraId="09B4509E" w14:textId="41A2309F" w:rsidR="001E134C" w:rsidRPr="00F8315E" w:rsidRDefault="005E59DC" w:rsidP="001E134C">
            <w:pPr>
              <w:pStyle w:val="TableParagraph"/>
              <w:spacing w:before="6" w:line="273" w:lineRule="exact"/>
              <w:ind w:right="55"/>
              <w:jc w:val="center"/>
              <w:rPr>
                <w:b/>
                <w:sz w:val="20"/>
                <w:szCs w:val="20"/>
              </w:rPr>
            </w:pPr>
            <w:r w:rsidRPr="005E59DC">
              <w:rPr>
                <w:b/>
                <w:sz w:val="20"/>
                <w:szCs w:val="18"/>
              </w:rPr>
              <w:t>208.032.440,00 €</w:t>
            </w:r>
          </w:p>
        </w:tc>
        <w:tc>
          <w:tcPr>
            <w:tcW w:w="535" w:type="pct"/>
            <w:shd w:val="clear" w:color="auto" w:fill="00AFEF"/>
            <w:vAlign w:val="center"/>
          </w:tcPr>
          <w:p w14:paraId="6585821B" w14:textId="2DB6D4C1" w:rsidR="001E134C" w:rsidRPr="00F8315E" w:rsidRDefault="001E134C" w:rsidP="001E134C">
            <w:pPr>
              <w:pStyle w:val="TableParagraph"/>
              <w:spacing w:before="28"/>
              <w:ind w:right="58"/>
              <w:jc w:val="center"/>
              <w:rPr>
                <w:sz w:val="20"/>
                <w:szCs w:val="20"/>
              </w:rPr>
            </w:pPr>
            <w:r w:rsidRPr="00F8315E">
              <w:rPr>
                <w:sz w:val="20"/>
                <w:szCs w:val="20"/>
              </w:rPr>
              <w:t>4</w:t>
            </w:r>
            <w:r w:rsidR="00D0799D" w:rsidRPr="00F8315E">
              <w:rPr>
                <w:sz w:val="20"/>
                <w:szCs w:val="20"/>
              </w:rPr>
              <w:t>2</w:t>
            </w:r>
            <w:r w:rsidRPr="00F8315E">
              <w:rPr>
                <w:sz w:val="20"/>
                <w:szCs w:val="20"/>
              </w:rPr>
              <w:t>,</w:t>
            </w:r>
            <w:r w:rsidR="00EF2C45" w:rsidRPr="00F8315E">
              <w:rPr>
                <w:sz w:val="20"/>
                <w:szCs w:val="20"/>
              </w:rPr>
              <w:t>2</w:t>
            </w:r>
            <w:r w:rsidR="007770B1">
              <w:rPr>
                <w:sz w:val="20"/>
                <w:szCs w:val="20"/>
              </w:rPr>
              <w:t>2</w:t>
            </w:r>
          </w:p>
        </w:tc>
        <w:tc>
          <w:tcPr>
            <w:tcW w:w="816" w:type="pct"/>
            <w:shd w:val="clear" w:color="auto" w:fill="00AFEF"/>
            <w:vAlign w:val="center"/>
          </w:tcPr>
          <w:p w14:paraId="6253C937" w14:textId="7F7CA334" w:rsidR="001E134C" w:rsidRPr="00F8315E" w:rsidRDefault="001E134C" w:rsidP="001E134C">
            <w:pPr>
              <w:jc w:val="center"/>
              <w:rPr>
                <w:rFonts w:eastAsia="Times New Roman"/>
                <w:color w:val="000000"/>
                <w:sz w:val="20"/>
                <w:szCs w:val="20"/>
                <w:lang w:bidi="ar-SA"/>
              </w:rPr>
            </w:pPr>
            <w:r w:rsidRPr="00F8315E">
              <w:rPr>
                <w:color w:val="000000"/>
                <w:sz w:val="20"/>
                <w:szCs w:val="20"/>
              </w:rPr>
              <w:t>66.433.11</w:t>
            </w:r>
            <w:r w:rsidR="002E5275" w:rsidRPr="00F8315E">
              <w:rPr>
                <w:color w:val="000000"/>
                <w:sz w:val="20"/>
                <w:szCs w:val="20"/>
              </w:rPr>
              <w:t>3,89</w:t>
            </w:r>
            <w:r w:rsidRPr="00F8315E">
              <w:rPr>
                <w:color w:val="000000"/>
                <w:sz w:val="20"/>
                <w:szCs w:val="20"/>
              </w:rPr>
              <w:t xml:space="preserve"> €</w:t>
            </w:r>
          </w:p>
        </w:tc>
        <w:tc>
          <w:tcPr>
            <w:tcW w:w="550" w:type="pct"/>
            <w:shd w:val="clear" w:color="auto" w:fill="00AFEF"/>
            <w:vAlign w:val="center"/>
          </w:tcPr>
          <w:p w14:paraId="5DF501DE" w14:textId="4B6356FE" w:rsidR="001E134C" w:rsidRPr="00F8315E" w:rsidRDefault="00EE484E" w:rsidP="001E134C">
            <w:pPr>
              <w:jc w:val="center"/>
              <w:rPr>
                <w:sz w:val="20"/>
                <w:szCs w:val="20"/>
              </w:rPr>
            </w:pPr>
            <w:r w:rsidRPr="00F8315E">
              <w:rPr>
                <w:sz w:val="20"/>
                <w:szCs w:val="20"/>
              </w:rPr>
              <w:t>44,24</w:t>
            </w:r>
          </w:p>
        </w:tc>
        <w:tc>
          <w:tcPr>
            <w:tcW w:w="828" w:type="pct"/>
            <w:shd w:val="clear" w:color="auto" w:fill="00AFEF"/>
            <w:vAlign w:val="center"/>
          </w:tcPr>
          <w:p w14:paraId="63BF1685" w14:textId="5EF4D04A" w:rsidR="001E134C" w:rsidRPr="00F8315E" w:rsidRDefault="001E134C" w:rsidP="001E134C">
            <w:pPr>
              <w:jc w:val="center"/>
              <w:rPr>
                <w:rFonts w:eastAsia="Times New Roman"/>
                <w:sz w:val="20"/>
                <w:szCs w:val="20"/>
                <w:lang w:bidi="ar-SA"/>
              </w:rPr>
            </w:pPr>
          </w:p>
          <w:p w14:paraId="006FDFFC" w14:textId="021D52FE" w:rsidR="001E134C" w:rsidRPr="00F8315E" w:rsidRDefault="001E134C" w:rsidP="001E134C">
            <w:pPr>
              <w:jc w:val="center"/>
              <w:rPr>
                <w:rFonts w:eastAsia="Times New Roman"/>
                <w:sz w:val="20"/>
                <w:szCs w:val="20"/>
                <w:lang w:bidi="ar-SA"/>
              </w:rPr>
            </w:pPr>
            <w:r w:rsidRPr="00F8315E">
              <w:rPr>
                <w:sz w:val="20"/>
                <w:szCs w:val="20"/>
              </w:rPr>
              <w:t>23.</w:t>
            </w:r>
            <w:r w:rsidR="00104ED6" w:rsidRPr="00F8315E">
              <w:rPr>
                <w:sz w:val="20"/>
                <w:szCs w:val="20"/>
              </w:rPr>
              <w:t>5</w:t>
            </w:r>
            <w:r w:rsidRPr="00F8315E">
              <w:rPr>
                <w:sz w:val="20"/>
                <w:szCs w:val="20"/>
              </w:rPr>
              <w:t>00.000 €</w:t>
            </w:r>
          </w:p>
          <w:p w14:paraId="19815F4C" w14:textId="77777777" w:rsidR="001E134C" w:rsidRPr="00F8315E" w:rsidRDefault="001E134C" w:rsidP="001E134C">
            <w:pPr>
              <w:pStyle w:val="TableParagraph"/>
              <w:spacing w:before="28"/>
              <w:ind w:right="58"/>
              <w:jc w:val="center"/>
              <w:rPr>
                <w:color w:val="FF0000"/>
                <w:sz w:val="20"/>
                <w:szCs w:val="20"/>
              </w:rPr>
            </w:pPr>
          </w:p>
        </w:tc>
        <w:tc>
          <w:tcPr>
            <w:tcW w:w="652" w:type="pct"/>
            <w:shd w:val="clear" w:color="auto" w:fill="00AFEF"/>
            <w:vAlign w:val="center"/>
          </w:tcPr>
          <w:p w14:paraId="10096B13" w14:textId="01CB540D" w:rsidR="001E134C" w:rsidRPr="00F8315E" w:rsidRDefault="00B33078" w:rsidP="001E134C">
            <w:pPr>
              <w:jc w:val="center"/>
              <w:rPr>
                <w:sz w:val="20"/>
                <w:szCs w:val="20"/>
              </w:rPr>
            </w:pPr>
            <w:r w:rsidRPr="00F8315E">
              <w:rPr>
                <w:sz w:val="20"/>
                <w:szCs w:val="20"/>
              </w:rPr>
              <w:t>4</w:t>
            </w:r>
            <w:r w:rsidR="00104ED6" w:rsidRPr="00F8315E">
              <w:rPr>
                <w:sz w:val="20"/>
                <w:szCs w:val="20"/>
              </w:rPr>
              <w:t>4</w:t>
            </w:r>
            <w:r w:rsidRPr="00F8315E">
              <w:rPr>
                <w:sz w:val="20"/>
                <w:szCs w:val="20"/>
              </w:rPr>
              <w:t>,8</w:t>
            </w:r>
            <w:r w:rsidR="00104ED6" w:rsidRPr="00F8315E">
              <w:rPr>
                <w:sz w:val="20"/>
                <w:szCs w:val="20"/>
              </w:rPr>
              <w:t>0</w:t>
            </w:r>
          </w:p>
        </w:tc>
      </w:tr>
    </w:tbl>
    <w:p w14:paraId="53BBF6A5" w14:textId="77777777" w:rsidR="00475DEC" w:rsidRDefault="00475DEC">
      <w:pPr>
        <w:pStyle w:val="Corpotesto"/>
        <w:spacing w:before="11"/>
        <w:rPr>
          <w:b/>
          <w:i w:val="0"/>
          <w:sz w:val="23"/>
        </w:rPr>
      </w:pPr>
    </w:p>
    <w:p w14:paraId="4C94991A" w14:textId="7336730B" w:rsidR="00475DEC" w:rsidRDefault="00475DEC" w:rsidP="00B43FE1">
      <w:pPr>
        <w:rPr>
          <w:b/>
          <w:sz w:val="24"/>
        </w:rPr>
      </w:pPr>
    </w:p>
    <w:p w14:paraId="275F8DCC" w14:textId="0D34B984" w:rsidR="008F0AE8" w:rsidRDefault="008F0AE8" w:rsidP="008F0AE8">
      <w:pPr>
        <w:spacing w:after="3"/>
        <w:ind w:left="506"/>
        <w:rPr>
          <w:ins w:id="0" w:author="Antonella Frongia" w:date="2022-09-01T16:25:00Z"/>
          <w:b/>
          <w:sz w:val="24"/>
        </w:rPr>
      </w:pPr>
      <w:r>
        <w:rPr>
          <w:b/>
          <w:sz w:val="24"/>
        </w:rPr>
        <w:t>PSR 2014- 2020 - Importo per misura</w:t>
      </w:r>
    </w:p>
    <w:p w14:paraId="1FF1C6C8" w14:textId="17CF9C7C" w:rsidR="008F0AE8" w:rsidRDefault="008F0AE8" w:rsidP="00475DEC">
      <w:pPr>
        <w:ind w:left="540"/>
        <w:rPr>
          <w:b/>
          <w:sz w:val="24"/>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6"/>
        <w:gridCol w:w="1946"/>
        <w:gridCol w:w="1767"/>
        <w:gridCol w:w="1767"/>
        <w:gridCol w:w="1749"/>
        <w:gridCol w:w="1785"/>
      </w:tblGrid>
      <w:tr w:rsidR="008F0AE8" w14:paraId="6D3288A3" w14:textId="77777777" w:rsidTr="008F0AE8">
        <w:trPr>
          <w:trHeight w:val="295"/>
        </w:trPr>
        <w:tc>
          <w:tcPr>
            <w:tcW w:w="429" w:type="pct"/>
            <w:shd w:val="clear" w:color="auto" w:fill="003300"/>
            <w:vAlign w:val="center"/>
          </w:tcPr>
          <w:p w14:paraId="1963B389" w14:textId="77777777" w:rsidR="008F0AE8" w:rsidRPr="00F8315E" w:rsidRDefault="008F0AE8" w:rsidP="004F526A">
            <w:pPr>
              <w:pStyle w:val="TableParagraph"/>
              <w:spacing w:before="2" w:line="273" w:lineRule="exact"/>
              <w:ind w:left="107"/>
              <w:jc w:val="center"/>
              <w:rPr>
                <w:b/>
                <w:sz w:val="24"/>
              </w:rPr>
            </w:pPr>
            <w:r w:rsidRPr="00F8315E">
              <w:rPr>
                <w:b/>
                <w:color w:val="FFFFFF"/>
                <w:sz w:val="24"/>
              </w:rPr>
              <w:t>Misura</w:t>
            </w:r>
          </w:p>
        </w:tc>
        <w:tc>
          <w:tcPr>
            <w:tcW w:w="987" w:type="pct"/>
            <w:shd w:val="clear" w:color="auto" w:fill="003300"/>
            <w:vAlign w:val="center"/>
          </w:tcPr>
          <w:p w14:paraId="20EB502F" w14:textId="77777777" w:rsidR="008F0AE8" w:rsidRPr="00F8315E" w:rsidRDefault="008F0AE8" w:rsidP="004F526A">
            <w:pPr>
              <w:pStyle w:val="TableParagraph"/>
              <w:spacing w:before="2" w:line="273" w:lineRule="exact"/>
              <w:ind w:left="107"/>
              <w:jc w:val="center"/>
              <w:rPr>
                <w:b/>
                <w:sz w:val="24"/>
              </w:rPr>
            </w:pPr>
            <w:r w:rsidRPr="00F8315E">
              <w:rPr>
                <w:b/>
                <w:color w:val="FFFFFF"/>
                <w:sz w:val="24"/>
              </w:rPr>
              <w:t>Operazione</w:t>
            </w:r>
          </w:p>
        </w:tc>
        <w:tc>
          <w:tcPr>
            <w:tcW w:w="896" w:type="pct"/>
            <w:shd w:val="clear" w:color="auto" w:fill="003300"/>
            <w:vAlign w:val="center"/>
          </w:tcPr>
          <w:p w14:paraId="7E6FE480" w14:textId="77777777" w:rsidR="008F0AE8" w:rsidRPr="00F8315E" w:rsidRDefault="008F0AE8" w:rsidP="004F526A">
            <w:pPr>
              <w:pStyle w:val="TableParagraph"/>
              <w:spacing w:before="2" w:line="273" w:lineRule="exact"/>
              <w:ind w:left="105"/>
              <w:jc w:val="center"/>
              <w:rPr>
                <w:b/>
                <w:sz w:val="24"/>
              </w:rPr>
            </w:pPr>
            <w:r w:rsidRPr="00F8315E">
              <w:rPr>
                <w:b/>
                <w:color w:val="FFFFFF"/>
                <w:sz w:val="24"/>
              </w:rPr>
              <w:t>Importo (Quota FEASR 2014-2020)</w:t>
            </w:r>
          </w:p>
        </w:tc>
        <w:tc>
          <w:tcPr>
            <w:tcW w:w="896" w:type="pct"/>
            <w:shd w:val="clear" w:color="auto" w:fill="003300"/>
            <w:vAlign w:val="center"/>
          </w:tcPr>
          <w:p w14:paraId="259E0301" w14:textId="77777777" w:rsidR="008F0AE8" w:rsidRPr="00F8315E" w:rsidRDefault="008F0AE8" w:rsidP="004F526A">
            <w:pPr>
              <w:pStyle w:val="TableParagraph"/>
              <w:spacing w:before="2" w:line="273" w:lineRule="exact"/>
              <w:ind w:left="105"/>
              <w:jc w:val="center"/>
              <w:rPr>
                <w:b/>
                <w:color w:val="FFFFFF"/>
                <w:sz w:val="24"/>
              </w:rPr>
            </w:pPr>
            <w:r w:rsidRPr="00F8315E">
              <w:rPr>
                <w:b/>
                <w:color w:val="FFFFFF"/>
                <w:sz w:val="24"/>
              </w:rPr>
              <w:t>Importo €</w:t>
            </w:r>
          </w:p>
          <w:p w14:paraId="39E6049F" w14:textId="77777777" w:rsidR="008F0AE8" w:rsidRPr="00F8315E" w:rsidRDefault="008F0AE8" w:rsidP="004F526A">
            <w:pPr>
              <w:pStyle w:val="TableParagraph"/>
              <w:spacing w:before="2" w:line="273" w:lineRule="exact"/>
              <w:ind w:left="105"/>
              <w:jc w:val="center"/>
              <w:rPr>
                <w:b/>
                <w:color w:val="FFFFFF"/>
                <w:sz w:val="24"/>
              </w:rPr>
            </w:pPr>
            <w:r w:rsidRPr="00F8315E">
              <w:rPr>
                <w:b/>
                <w:color w:val="FFFFFF"/>
                <w:sz w:val="24"/>
              </w:rPr>
              <w:t>QFP 2021-2022</w:t>
            </w:r>
          </w:p>
        </w:tc>
        <w:tc>
          <w:tcPr>
            <w:tcW w:w="887" w:type="pct"/>
            <w:shd w:val="clear" w:color="auto" w:fill="003300"/>
            <w:vAlign w:val="center"/>
          </w:tcPr>
          <w:p w14:paraId="484C17A3" w14:textId="77777777" w:rsidR="008F0AE8" w:rsidRPr="00F8315E" w:rsidRDefault="008F0AE8" w:rsidP="004F526A">
            <w:pPr>
              <w:pStyle w:val="TableParagraph"/>
              <w:spacing w:before="2" w:line="273" w:lineRule="exact"/>
              <w:ind w:left="105"/>
              <w:jc w:val="center"/>
              <w:rPr>
                <w:b/>
                <w:color w:val="FFFFFF"/>
                <w:sz w:val="24"/>
              </w:rPr>
            </w:pPr>
            <w:r w:rsidRPr="00F8315E">
              <w:rPr>
                <w:b/>
                <w:color w:val="FFFFFF"/>
                <w:sz w:val="24"/>
              </w:rPr>
              <w:t>Importo €</w:t>
            </w:r>
          </w:p>
          <w:p w14:paraId="2A3393D2" w14:textId="77777777" w:rsidR="008F0AE8" w:rsidRPr="00F8315E" w:rsidRDefault="008F0AE8" w:rsidP="004F526A">
            <w:pPr>
              <w:pStyle w:val="TableParagraph"/>
              <w:spacing w:before="2" w:line="273" w:lineRule="exact"/>
              <w:ind w:left="105"/>
              <w:jc w:val="center"/>
              <w:rPr>
                <w:b/>
                <w:color w:val="FFFFFF"/>
                <w:sz w:val="24"/>
              </w:rPr>
            </w:pPr>
            <w:r w:rsidRPr="00F8315E">
              <w:rPr>
                <w:b/>
                <w:color w:val="FFFFFF"/>
                <w:sz w:val="24"/>
              </w:rPr>
              <w:t>NG EU</w:t>
            </w:r>
          </w:p>
        </w:tc>
        <w:tc>
          <w:tcPr>
            <w:tcW w:w="905" w:type="pct"/>
            <w:shd w:val="clear" w:color="auto" w:fill="003300"/>
            <w:vAlign w:val="center"/>
          </w:tcPr>
          <w:p w14:paraId="17BA9D55" w14:textId="77777777" w:rsidR="008F0AE8" w:rsidRPr="00F8315E" w:rsidRDefault="008F0AE8" w:rsidP="004F526A">
            <w:pPr>
              <w:pStyle w:val="TableParagraph"/>
              <w:spacing w:before="2" w:line="273" w:lineRule="exact"/>
              <w:ind w:left="105"/>
              <w:jc w:val="center"/>
              <w:rPr>
                <w:b/>
                <w:color w:val="FFFFFF"/>
                <w:sz w:val="24"/>
              </w:rPr>
            </w:pPr>
            <w:r w:rsidRPr="00F8315E">
              <w:rPr>
                <w:b/>
                <w:color w:val="FFFFFF"/>
                <w:sz w:val="24"/>
              </w:rPr>
              <w:t>TOTALE (€)</w:t>
            </w:r>
          </w:p>
        </w:tc>
      </w:tr>
      <w:tr w:rsidR="007A614F" w14:paraId="04518900" w14:textId="77777777" w:rsidTr="008F0AE8">
        <w:trPr>
          <w:trHeight w:val="292"/>
        </w:trPr>
        <w:tc>
          <w:tcPr>
            <w:tcW w:w="429" w:type="pct"/>
            <w:vAlign w:val="center"/>
          </w:tcPr>
          <w:p w14:paraId="46B0CF59" w14:textId="77777777" w:rsidR="007A614F" w:rsidRPr="00F8315E" w:rsidRDefault="007A614F" w:rsidP="007A614F">
            <w:pPr>
              <w:pStyle w:val="TableParagraph"/>
              <w:spacing w:line="272" w:lineRule="exact"/>
              <w:ind w:left="107"/>
              <w:rPr>
                <w:sz w:val="20"/>
                <w:szCs w:val="18"/>
              </w:rPr>
            </w:pPr>
            <w:r w:rsidRPr="00F8315E">
              <w:rPr>
                <w:sz w:val="20"/>
                <w:szCs w:val="18"/>
              </w:rPr>
              <w:t>4</w:t>
            </w:r>
          </w:p>
        </w:tc>
        <w:tc>
          <w:tcPr>
            <w:tcW w:w="987" w:type="pct"/>
            <w:vAlign w:val="center"/>
          </w:tcPr>
          <w:p w14:paraId="080F662C" w14:textId="77777777" w:rsidR="007A614F" w:rsidRPr="00F8315E" w:rsidRDefault="007A614F" w:rsidP="007A614F">
            <w:pPr>
              <w:pStyle w:val="TableParagraph"/>
              <w:spacing w:line="272" w:lineRule="exact"/>
              <w:ind w:left="107"/>
              <w:rPr>
                <w:sz w:val="20"/>
                <w:szCs w:val="18"/>
              </w:rPr>
            </w:pPr>
            <w:r w:rsidRPr="00F8315E">
              <w:rPr>
                <w:sz w:val="20"/>
                <w:szCs w:val="18"/>
              </w:rPr>
              <w:t>4.1.03</w:t>
            </w:r>
          </w:p>
        </w:tc>
        <w:tc>
          <w:tcPr>
            <w:tcW w:w="896" w:type="pct"/>
          </w:tcPr>
          <w:p w14:paraId="51CF5B7B" w14:textId="0CD648F5" w:rsidR="007A614F" w:rsidRPr="00F8315E" w:rsidRDefault="007A614F" w:rsidP="007A614F">
            <w:pPr>
              <w:pStyle w:val="TableParagraph"/>
              <w:spacing w:line="272" w:lineRule="exact"/>
              <w:ind w:left="107"/>
              <w:jc w:val="center"/>
              <w:rPr>
                <w:sz w:val="20"/>
                <w:szCs w:val="18"/>
              </w:rPr>
            </w:pPr>
            <w:r w:rsidRPr="007A614F">
              <w:rPr>
                <w:sz w:val="20"/>
                <w:szCs w:val="18"/>
              </w:rPr>
              <w:t>1.121.120,00</w:t>
            </w:r>
          </w:p>
        </w:tc>
        <w:tc>
          <w:tcPr>
            <w:tcW w:w="896" w:type="pct"/>
          </w:tcPr>
          <w:p w14:paraId="1AF5720D" w14:textId="77777777" w:rsidR="007A614F" w:rsidRPr="00F8315E" w:rsidRDefault="007A614F" w:rsidP="007A614F">
            <w:pPr>
              <w:pStyle w:val="TableParagraph"/>
              <w:spacing w:line="272" w:lineRule="exact"/>
              <w:ind w:left="107"/>
              <w:jc w:val="center"/>
              <w:rPr>
                <w:sz w:val="20"/>
                <w:szCs w:val="18"/>
              </w:rPr>
            </w:pPr>
          </w:p>
        </w:tc>
        <w:tc>
          <w:tcPr>
            <w:tcW w:w="887" w:type="pct"/>
          </w:tcPr>
          <w:p w14:paraId="55251392" w14:textId="51018CAF" w:rsidR="007A614F" w:rsidRPr="00F8315E" w:rsidRDefault="007A614F" w:rsidP="007A614F">
            <w:pPr>
              <w:pStyle w:val="TableParagraph"/>
              <w:spacing w:line="272" w:lineRule="exact"/>
              <w:ind w:left="107"/>
              <w:jc w:val="center"/>
              <w:rPr>
                <w:sz w:val="20"/>
                <w:szCs w:val="18"/>
              </w:rPr>
            </w:pPr>
            <w:r w:rsidRPr="007A614F">
              <w:rPr>
                <w:sz w:val="20"/>
                <w:szCs w:val="18"/>
              </w:rPr>
              <w:t>1.880.000,00 €</w:t>
            </w:r>
          </w:p>
        </w:tc>
        <w:tc>
          <w:tcPr>
            <w:tcW w:w="905" w:type="pct"/>
          </w:tcPr>
          <w:p w14:paraId="0A6CA062" w14:textId="77408C5A" w:rsidR="007A614F" w:rsidRPr="00F8315E" w:rsidRDefault="007A614F" w:rsidP="007A614F">
            <w:pPr>
              <w:pStyle w:val="TableParagraph"/>
              <w:spacing w:line="272" w:lineRule="exact"/>
              <w:ind w:left="107"/>
              <w:jc w:val="center"/>
              <w:rPr>
                <w:sz w:val="20"/>
                <w:szCs w:val="18"/>
              </w:rPr>
            </w:pPr>
            <w:r w:rsidRPr="007A614F">
              <w:rPr>
                <w:sz w:val="20"/>
                <w:szCs w:val="18"/>
              </w:rPr>
              <w:t>3.001.120,00 €</w:t>
            </w:r>
          </w:p>
        </w:tc>
      </w:tr>
      <w:tr w:rsidR="007A614F" w14:paraId="43E976F9" w14:textId="77777777" w:rsidTr="008F0AE8">
        <w:trPr>
          <w:trHeight w:val="292"/>
        </w:trPr>
        <w:tc>
          <w:tcPr>
            <w:tcW w:w="429" w:type="pct"/>
            <w:vAlign w:val="center"/>
          </w:tcPr>
          <w:p w14:paraId="47017DB8" w14:textId="77777777" w:rsidR="007A614F" w:rsidRPr="00F8315E" w:rsidRDefault="007A614F" w:rsidP="007A614F">
            <w:pPr>
              <w:pStyle w:val="TableParagraph"/>
              <w:spacing w:line="272" w:lineRule="exact"/>
              <w:ind w:left="107"/>
              <w:rPr>
                <w:sz w:val="20"/>
                <w:szCs w:val="18"/>
              </w:rPr>
            </w:pPr>
            <w:r w:rsidRPr="00F8315E">
              <w:rPr>
                <w:sz w:val="20"/>
                <w:szCs w:val="18"/>
              </w:rPr>
              <w:t>4</w:t>
            </w:r>
          </w:p>
        </w:tc>
        <w:tc>
          <w:tcPr>
            <w:tcW w:w="987" w:type="pct"/>
            <w:vAlign w:val="center"/>
          </w:tcPr>
          <w:p w14:paraId="1F40E8F1" w14:textId="77777777" w:rsidR="007A614F" w:rsidRPr="00F8315E" w:rsidRDefault="007A614F" w:rsidP="007A614F">
            <w:pPr>
              <w:pStyle w:val="TableParagraph"/>
              <w:spacing w:line="272" w:lineRule="exact"/>
              <w:ind w:left="107"/>
              <w:rPr>
                <w:sz w:val="20"/>
                <w:szCs w:val="18"/>
              </w:rPr>
            </w:pPr>
            <w:r w:rsidRPr="00F8315E">
              <w:rPr>
                <w:sz w:val="20"/>
                <w:szCs w:val="18"/>
              </w:rPr>
              <w:t>4.4.01, 4.4.02, 4.4.03</w:t>
            </w:r>
          </w:p>
        </w:tc>
        <w:tc>
          <w:tcPr>
            <w:tcW w:w="896" w:type="pct"/>
          </w:tcPr>
          <w:p w14:paraId="18352B03" w14:textId="1B2430A3" w:rsidR="007A614F" w:rsidRPr="00F8315E" w:rsidRDefault="007A614F" w:rsidP="007A614F">
            <w:pPr>
              <w:pStyle w:val="TableParagraph"/>
              <w:spacing w:line="272" w:lineRule="exact"/>
              <w:ind w:left="107"/>
              <w:jc w:val="center"/>
              <w:rPr>
                <w:sz w:val="20"/>
                <w:szCs w:val="18"/>
              </w:rPr>
            </w:pPr>
            <w:r w:rsidRPr="007A614F">
              <w:rPr>
                <w:sz w:val="20"/>
                <w:szCs w:val="18"/>
              </w:rPr>
              <w:t>2.716.560,00 €</w:t>
            </w:r>
          </w:p>
        </w:tc>
        <w:tc>
          <w:tcPr>
            <w:tcW w:w="896" w:type="pct"/>
          </w:tcPr>
          <w:p w14:paraId="4ABFD42D" w14:textId="77777777" w:rsidR="007A614F" w:rsidRPr="00F8315E" w:rsidDel="006104B0" w:rsidRDefault="007A614F" w:rsidP="007A614F">
            <w:pPr>
              <w:pStyle w:val="TableParagraph"/>
              <w:spacing w:line="272" w:lineRule="exact"/>
              <w:ind w:left="107"/>
              <w:jc w:val="center"/>
              <w:rPr>
                <w:sz w:val="20"/>
                <w:szCs w:val="18"/>
              </w:rPr>
            </w:pPr>
          </w:p>
        </w:tc>
        <w:tc>
          <w:tcPr>
            <w:tcW w:w="887" w:type="pct"/>
          </w:tcPr>
          <w:p w14:paraId="3C3BA421" w14:textId="54097EC6" w:rsidR="007A614F" w:rsidRPr="00F8315E" w:rsidDel="006104B0" w:rsidRDefault="007A614F" w:rsidP="007A614F">
            <w:pPr>
              <w:pStyle w:val="TableParagraph"/>
              <w:spacing w:line="272" w:lineRule="exact"/>
              <w:ind w:left="107"/>
              <w:jc w:val="center"/>
              <w:rPr>
                <w:sz w:val="20"/>
                <w:szCs w:val="18"/>
              </w:rPr>
            </w:pPr>
            <w:r w:rsidRPr="007A614F">
              <w:rPr>
                <w:sz w:val="20"/>
                <w:szCs w:val="18"/>
              </w:rPr>
              <w:t>21.620.000,00 €</w:t>
            </w:r>
          </w:p>
        </w:tc>
        <w:tc>
          <w:tcPr>
            <w:tcW w:w="905" w:type="pct"/>
          </w:tcPr>
          <w:p w14:paraId="57146166" w14:textId="48DA55FB" w:rsidR="007A614F" w:rsidRPr="00F8315E" w:rsidDel="006104B0" w:rsidRDefault="007A614F" w:rsidP="007A614F">
            <w:pPr>
              <w:pStyle w:val="TableParagraph"/>
              <w:spacing w:line="272" w:lineRule="exact"/>
              <w:ind w:left="107"/>
              <w:jc w:val="center"/>
              <w:rPr>
                <w:sz w:val="20"/>
                <w:szCs w:val="18"/>
              </w:rPr>
            </w:pPr>
            <w:r w:rsidRPr="007A614F">
              <w:rPr>
                <w:sz w:val="20"/>
                <w:szCs w:val="18"/>
              </w:rPr>
              <w:t>24.336.560,00 €</w:t>
            </w:r>
          </w:p>
        </w:tc>
      </w:tr>
      <w:tr w:rsidR="007A614F" w14:paraId="65A99A06" w14:textId="77777777" w:rsidTr="008F0AE8">
        <w:trPr>
          <w:trHeight w:val="292"/>
        </w:trPr>
        <w:tc>
          <w:tcPr>
            <w:tcW w:w="429" w:type="pct"/>
            <w:vAlign w:val="center"/>
          </w:tcPr>
          <w:p w14:paraId="6E85FE07" w14:textId="77777777" w:rsidR="007A614F" w:rsidRPr="00F8315E" w:rsidRDefault="007A614F" w:rsidP="007A614F">
            <w:pPr>
              <w:pStyle w:val="TableParagraph"/>
              <w:spacing w:line="272" w:lineRule="exact"/>
              <w:ind w:left="107"/>
              <w:rPr>
                <w:sz w:val="20"/>
                <w:szCs w:val="18"/>
              </w:rPr>
            </w:pPr>
            <w:r w:rsidRPr="00F8315E">
              <w:rPr>
                <w:sz w:val="20"/>
                <w:szCs w:val="18"/>
              </w:rPr>
              <w:t>8</w:t>
            </w:r>
          </w:p>
        </w:tc>
        <w:tc>
          <w:tcPr>
            <w:tcW w:w="987" w:type="pct"/>
            <w:vAlign w:val="center"/>
          </w:tcPr>
          <w:p w14:paraId="256F4F00" w14:textId="77777777" w:rsidR="007A614F" w:rsidRPr="00F8315E" w:rsidRDefault="007A614F" w:rsidP="007A614F">
            <w:pPr>
              <w:pStyle w:val="TableParagraph"/>
              <w:spacing w:line="272" w:lineRule="exact"/>
              <w:ind w:left="107"/>
              <w:rPr>
                <w:sz w:val="20"/>
                <w:szCs w:val="18"/>
              </w:rPr>
            </w:pPr>
            <w:r w:rsidRPr="00F8315E">
              <w:rPr>
                <w:sz w:val="20"/>
                <w:szCs w:val="18"/>
              </w:rPr>
              <w:t>8.01.01, 8.1.02</w:t>
            </w:r>
          </w:p>
        </w:tc>
        <w:tc>
          <w:tcPr>
            <w:tcW w:w="896" w:type="pct"/>
          </w:tcPr>
          <w:p w14:paraId="3A36819A" w14:textId="47ED3EDA" w:rsidR="007A614F" w:rsidRPr="00F8315E" w:rsidRDefault="007A614F" w:rsidP="007A614F">
            <w:pPr>
              <w:pStyle w:val="TableParagraph"/>
              <w:spacing w:line="272" w:lineRule="exact"/>
              <w:ind w:left="107"/>
              <w:jc w:val="center"/>
              <w:rPr>
                <w:sz w:val="20"/>
                <w:szCs w:val="18"/>
              </w:rPr>
            </w:pPr>
            <w:r w:rsidRPr="007A614F">
              <w:rPr>
                <w:sz w:val="20"/>
                <w:szCs w:val="18"/>
              </w:rPr>
              <w:t>25.030.851,83 €</w:t>
            </w:r>
          </w:p>
        </w:tc>
        <w:tc>
          <w:tcPr>
            <w:tcW w:w="896" w:type="pct"/>
          </w:tcPr>
          <w:p w14:paraId="5816B92D" w14:textId="20FC0BF1" w:rsidR="007A614F" w:rsidRPr="00F8315E" w:rsidRDefault="007A614F" w:rsidP="007A614F">
            <w:pPr>
              <w:pStyle w:val="TableParagraph"/>
              <w:spacing w:line="272" w:lineRule="exact"/>
              <w:ind w:left="107"/>
              <w:jc w:val="center"/>
              <w:rPr>
                <w:sz w:val="20"/>
                <w:szCs w:val="18"/>
              </w:rPr>
            </w:pPr>
            <w:r w:rsidRPr="007A614F">
              <w:rPr>
                <w:sz w:val="20"/>
                <w:szCs w:val="18"/>
              </w:rPr>
              <w:t>1.293.600,00 €</w:t>
            </w:r>
          </w:p>
        </w:tc>
        <w:tc>
          <w:tcPr>
            <w:tcW w:w="887" w:type="pct"/>
          </w:tcPr>
          <w:p w14:paraId="7ACAD114" w14:textId="77777777" w:rsidR="007A614F" w:rsidRPr="00F8315E" w:rsidRDefault="007A614F" w:rsidP="007A614F">
            <w:pPr>
              <w:pStyle w:val="TableParagraph"/>
              <w:spacing w:line="272" w:lineRule="exact"/>
              <w:ind w:left="107"/>
              <w:jc w:val="center"/>
              <w:rPr>
                <w:sz w:val="20"/>
                <w:szCs w:val="18"/>
              </w:rPr>
            </w:pPr>
          </w:p>
        </w:tc>
        <w:tc>
          <w:tcPr>
            <w:tcW w:w="905" w:type="pct"/>
          </w:tcPr>
          <w:p w14:paraId="51C3F562" w14:textId="6A3AE98F" w:rsidR="007A614F" w:rsidRPr="00F8315E" w:rsidRDefault="007A614F" w:rsidP="007A614F">
            <w:pPr>
              <w:pStyle w:val="TableParagraph"/>
              <w:spacing w:line="272" w:lineRule="exact"/>
              <w:ind w:left="107"/>
              <w:jc w:val="center"/>
              <w:rPr>
                <w:sz w:val="20"/>
                <w:szCs w:val="18"/>
              </w:rPr>
            </w:pPr>
            <w:r w:rsidRPr="007A614F">
              <w:rPr>
                <w:sz w:val="20"/>
                <w:szCs w:val="18"/>
              </w:rPr>
              <w:t>26.324.451,83 €</w:t>
            </w:r>
          </w:p>
        </w:tc>
      </w:tr>
      <w:tr w:rsidR="007A614F" w14:paraId="50CDE7AE" w14:textId="77777777" w:rsidTr="008F0AE8">
        <w:trPr>
          <w:trHeight w:val="292"/>
        </w:trPr>
        <w:tc>
          <w:tcPr>
            <w:tcW w:w="429" w:type="pct"/>
            <w:vAlign w:val="center"/>
          </w:tcPr>
          <w:p w14:paraId="3686C7D3" w14:textId="77777777" w:rsidR="007A614F" w:rsidRPr="00F8315E" w:rsidRDefault="007A614F" w:rsidP="007A614F">
            <w:pPr>
              <w:pStyle w:val="TableParagraph"/>
              <w:spacing w:line="272" w:lineRule="exact"/>
              <w:ind w:left="107"/>
              <w:rPr>
                <w:sz w:val="20"/>
                <w:szCs w:val="18"/>
              </w:rPr>
            </w:pPr>
            <w:r w:rsidRPr="00F8315E">
              <w:rPr>
                <w:sz w:val="20"/>
                <w:szCs w:val="18"/>
              </w:rPr>
              <w:t>8</w:t>
            </w:r>
          </w:p>
        </w:tc>
        <w:tc>
          <w:tcPr>
            <w:tcW w:w="987" w:type="pct"/>
            <w:vAlign w:val="center"/>
          </w:tcPr>
          <w:p w14:paraId="6BACB5DA" w14:textId="77777777" w:rsidR="007A614F" w:rsidRPr="00F8315E" w:rsidRDefault="007A614F" w:rsidP="007A614F">
            <w:pPr>
              <w:pStyle w:val="TableParagraph"/>
              <w:spacing w:line="272" w:lineRule="exact"/>
              <w:ind w:left="107"/>
              <w:rPr>
                <w:sz w:val="20"/>
                <w:szCs w:val="18"/>
              </w:rPr>
            </w:pPr>
            <w:r w:rsidRPr="00F8315E">
              <w:rPr>
                <w:sz w:val="20"/>
                <w:szCs w:val="18"/>
              </w:rPr>
              <w:t>8.3.01, 8.4.01</w:t>
            </w:r>
          </w:p>
        </w:tc>
        <w:tc>
          <w:tcPr>
            <w:tcW w:w="896" w:type="pct"/>
          </w:tcPr>
          <w:p w14:paraId="5BC961FB" w14:textId="4B21196C" w:rsidR="007A614F" w:rsidRPr="00F8315E" w:rsidRDefault="007A614F" w:rsidP="007A614F">
            <w:pPr>
              <w:pStyle w:val="TableParagraph"/>
              <w:spacing w:line="272" w:lineRule="exact"/>
              <w:ind w:left="107"/>
              <w:jc w:val="center"/>
              <w:rPr>
                <w:sz w:val="20"/>
                <w:szCs w:val="18"/>
              </w:rPr>
            </w:pPr>
            <w:r w:rsidRPr="007A614F">
              <w:rPr>
                <w:sz w:val="20"/>
                <w:szCs w:val="18"/>
              </w:rPr>
              <w:t>15.012.228,00 €</w:t>
            </w:r>
          </w:p>
        </w:tc>
        <w:tc>
          <w:tcPr>
            <w:tcW w:w="896" w:type="pct"/>
          </w:tcPr>
          <w:p w14:paraId="57C0C8B4" w14:textId="588E8320" w:rsidR="007A614F" w:rsidRPr="00F8315E" w:rsidRDefault="007A614F" w:rsidP="007A614F">
            <w:pPr>
              <w:pStyle w:val="TableParagraph"/>
              <w:spacing w:line="272" w:lineRule="exact"/>
              <w:ind w:left="107"/>
              <w:jc w:val="center"/>
              <w:rPr>
                <w:sz w:val="20"/>
                <w:szCs w:val="18"/>
              </w:rPr>
            </w:pPr>
            <w:r w:rsidRPr="007A614F">
              <w:rPr>
                <w:sz w:val="20"/>
                <w:szCs w:val="18"/>
              </w:rPr>
              <w:t>4.743.200,00 €</w:t>
            </w:r>
          </w:p>
        </w:tc>
        <w:tc>
          <w:tcPr>
            <w:tcW w:w="887" w:type="pct"/>
          </w:tcPr>
          <w:p w14:paraId="19E07829" w14:textId="77777777" w:rsidR="007A614F" w:rsidRPr="00F8315E" w:rsidRDefault="007A614F" w:rsidP="007A614F">
            <w:pPr>
              <w:pStyle w:val="TableParagraph"/>
              <w:spacing w:line="272" w:lineRule="exact"/>
              <w:ind w:left="107"/>
              <w:jc w:val="center"/>
              <w:rPr>
                <w:sz w:val="20"/>
                <w:szCs w:val="18"/>
              </w:rPr>
            </w:pPr>
          </w:p>
        </w:tc>
        <w:tc>
          <w:tcPr>
            <w:tcW w:w="905" w:type="pct"/>
          </w:tcPr>
          <w:p w14:paraId="536E7D68" w14:textId="09933F10" w:rsidR="007A614F" w:rsidRPr="00F8315E" w:rsidRDefault="007A614F" w:rsidP="007A614F">
            <w:pPr>
              <w:pStyle w:val="TableParagraph"/>
              <w:spacing w:line="272" w:lineRule="exact"/>
              <w:ind w:left="107"/>
              <w:jc w:val="center"/>
              <w:rPr>
                <w:sz w:val="20"/>
                <w:szCs w:val="18"/>
              </w:rPr>
            </w:pPr>
            <w:r w:rsidRPr="007A614F">
              <w:rPr>
                <w:sz w:val="20"/>
                <w:szCs w:val="18"/>
              </w:rPr>
              <w:t>19.755.428,00 €</w:t>
            </w:r>
          </w:p>
        </w:tc>
      </w:tr>
      <w:tr w:rsidR="007A614F" w14:paraId="367AC8FE" w14:textId="77777777" w:rsidTr="008F0AE8">
        <w:trPr>
          <w:trHeight w:val="294"/>
        </w:trPr>
        <w:tc>
          <w:tcPr>
            <w:tcW w:w="429" w:type="pct"/>
            <w:vAlign w:val="center"/>
          </w:tcPr>
          <w:p w14:paraId="063DE371" w14:textId="77777777" w:rsidR="007A614F" w:rsidRPr="00F8315E" w:rsidRDefault="007A614F" w:rsidP="007A614F">
            <w:pPr>
              <w:pStyle w:val="TableParagraph"/>
              <w:spacing w:before="1" w:line="273" w:lineRule="exact"/>
              <w:ind w:left="107"/>
              <w:rPr>
                <w:sz w:val="20"/>
                <w:szCs w:val="18"/>
              </w:rPr>
            </w:pPr>
            <w:r w:rsidRPr="00F8315E">
              <w:rPr>
                <w:sz w:val="20"/>
                <w:szCs w:val="18"/>
              </w:rPr>
              <w:t>8</w:t>
            </w:r>
          </w:p>
        </w:tc>
        <w:tc>
          <w:tcPr>
            <w:tcW w:w="987" w:type="pct"/>
            <w:vAlign w:val="center"/>
          </w:tcPr>
          <w:p w14:paraId="0F4B28BE" w14:textId="77777777" w:rsidR="007A614F" w:rsidRPr="00F8315E" w:rsidRDefault="007A614F" w:rsidP="007A614F">
            <w:pPr>
              <w:pStyle w:val="TableParagraph"/>
              <w:spacing w:before="1" w:line="273" w:lineRule="exact"/>
              <w:ind w:left="107"/>
              <w:rPr>
                <w:sz w:val="20"/>
                <w:szCs w:val="18"/>
              </w:rPr>
            </w:pPr>
            <w:r w:rsidRPr="00F8315E">
              <w:rPr>
                <w:sz w:val="20"/>
                <w:szCs w:val="18"/>
              </w:rPr>
              <w:t>8.6.01, 8.6.02</w:t>
            </w:r>
          </w:p>
        </w:tc>
        <w:tc>
          <w:tcPr>
            <w:tcW w:w="896" w:type="pct"/>
          </w:tcPr>
          <w:p w14:paraId="5166A776" w14:textId="68E7EEDD" w:rsidR="007A614F" w:rsidRPr="00F8315E" w:rsidRDefault="007A614F" w:rsidP="007A614F">
            <w:pPr>
              <w:pStyle w:val="TableParagraph"/>
              <w:spacing w:line="272" w:lineRule="exact"/>
              <w:ind w:left="107"/>
              <w:jc w:val="center"/>
              <w:rPr>
                <w:sz w:val="20"/>
                <w:szCs w:val="18"/>
              </w:rPr>
            </w:pPr>
            <w:r w:rsidRPr="007A614F">
              <w:rPr>
                <w:sz w:val="20"/>
                <w:szCs w:val="18"/>
              </w:rPr>
              <w:t>2.662.660,00 €</w:t>
            </w:r>
          </w:p>
        </w:tc>
        <w:tc>
          <w:tcPr>
            <w:tcW w:w="896" w:type="pct"/>
          </w:tcPr>
          <w:p w14:paraId="6A333AAC" w14:textId="77777777" w:rsidR="007A614F" w:rsidRPr="00F8315E" w:rsidRDefault="007A614F" w:rsidP="007A614F">
            <w:pPr>
              <w:pStyle w:val="TableParagraph"/>
              <w:spacing w:line="272" w:lineRule="exact"/>
              <w:ind w:left="107"/>
              <w:jc w:val="center"/>
              <w:rPr>
                <w:sz w:val="20"/>
                <w:szCs w:val="18"/>
              </w:rPr>
            </w:pPr>
          </w:p>
        </w:tc>
        <w:tc>
          <w:tcPr>
            <w:tcW w:w="887" w:type="pct"/>
          </w:tcPr>
          <w:p w14:paraId="4A5ECC66" w14:textId="77777777" w:rsidR="007A614F" w:rsidRPr="00F8315E" w:rsidRDefault="007A614F" w:rsidP="007A614F">
            <w:pPr>
              <w:pStyle w:val="TableParagraph"/>
              <w:spacing w:line="272" w:lineRule="exact"/>
              <w:ind w:left="107"/>
              <w:jc w:val="center"/>
              <w:rPr>
                <w:sz w:val="20"/>
                <w:szCs w:val="18"/>
              </w:rPr>
            </w:pPr>
          </w:p>
        </w:tc>
        <w:tc>
          <w:tcPr>
            <w:tcW w:w="905" w:type="pct"/>
          </w:tcPr>
          <w:p w14:paraId="31D43ED2" w14:textId="79EB81B5" w:rsidR="007A614F" w:rsidRPr="00F8315E" w:rsidRDefault="007A614F" w:rsidP="007A614F">
            <w:pPr>
              <w:pStyle w:val="TableParagraph"/>
              <w:spacing w:line="272" w:lineRule="exact"/>
              <w:ind w:left="107"/>
              <w:jc w:val="center"/>
              <w:rPr>
                <w:sz w:val="20"/>
                <w:szCs w:val="18"/>
              </w:rPr>
            </w:pPr>
            <w:r w:rsidRPr="007A614F">
              <w:rPr>
                <w:sz w:val="20"/>
                <w:szCs w:val="18"/>
              </w:rPr>
              <w:t>2.662.660,00 €</w:t>
            </w:r>
          </w:p>
        </w:tc>
      </w:tr>
      <w:tr w:rsidR="007A614F" w14:paraId="4820EE68" w14:textId="77777777" w:rsidTr="008F0AE8">
        <w:trPr>
          <w:trHeight w:val="292"/>
        </w:trPr>
        <w:tc>
          <w:tcPr>
            <w:tcW w:w="429" w:type="pct"/>
            <w:vAlign w:val="center"/>
          </w:tcPr>
          <w:p w14:paraId="1F7D95C9" w14:textId="77777777" w:rsidR="007A614F" w:rsidRPr="00F8315E" w:rsidRDefault="007A614F" w:rsidP="007A614F">
            <w:pPr>
              <w:pStyle w:val="TableParagraph"/>
              <w:spacing w:line="272" w:lineRule="exact"/>
              <w:ind w:left="107"/>
              <w:rPr>
                <w:sz w:val="20"/>
                <w:szCs w:val="18"/>
              </w:rPr>
            </w:pPr>
            <w:r w:rsidRPr="00F8315E">
              <w:rPr>
                <w:sz w:val="20"/>
                <w:szCs w:val="18"/>
              </w:rPr>
              <w:t>10</w:t>
            </w:r>
          </w:p>
        </w:tc>
        <w:tc>
          <w:tcPr>
            <w:tcW w:w="987" w:type="pct"/>
            <w:vAlign w:val="center"/>
          </w:tcPr>
          <w:p w14:paraId="2FE80DDF" w14:textId="77777777" w:rsidR="007A614F" w:rsidRPr="00F8315E" w:rsidRDefault="007A614F" w:rsidP="007A614F">
            <w:pPr>
              <w:pStyle w:val="TableParagraph"/>
              <w:spacing w:line="240" w:lineRule="auto"/>
              <w:rPr>
                <w:rFonts w:ascii="Times New Roman"/>
                <w:sz w:val="20"/>
                <w:szCs w:val="18"/>
              </w:rPr>
            </w:pPr>
          </w:p>
        </w:tc>
        <w:tc>
          <w:tcPr>
            <w:tcW w:w="896" w:type="pct"/>
          </w:tcPr>
          <w:p w14:paraId="7468F348" w14:textId="2AFF51A0" w:rsidR="007A614F" w:rsidRPr="00F8315E" w:rsidRDefault="007770B1" w:rsidP="007A614F">
            <w:pPr>
              <w:pStyle w:val="TableParagraph"/>
              <w:spacing w:line="272" w:lineRule="exact"/>
              <w:ind w:left="107"/>
              <w:jc w:val="center"/>
              <w:rPr>
                <w:sz w:val="20"/>
                <w:szCs w:val="18"/>
              </w:rPr>
            </w:pPr>
            <w:r w:rsidRPr="007770B1">
              <w:rPr>
                <w:sz w:val="20"/>
                <w:szCs w:val="18"/>
              </w:rPr>
              <w:t>105.437.763,37 €</w:t>
            </w:r>
          </w:p>
        </w:tc>
        <w:tc>
          <w:tcPr>
            <w:tcW w:w="896" w:type="pct"/>
          </w:tcPr>
          <w:p w14:paraId="794A1819" w14:textId="49825DCC" w:rsidR="007A614F" w:rsidRPr="00F8315E" w:rsidRDefault="007A614F" w:rsidP="007A614F">
            <w:pPr>
              <w:pStyle w:val="TableParagraph"/>
              <w:spacing w:line="272" w:lineRule="exact"/>
              <w:ind w:left="107"/>
              <w:jc w:val="center"/>
              <w:rPr>
                <w:sz w:val="20"/>
                <w:szCs w:val="18"/>
              </w:rPr>
            </w:pPr>
            <w:r w:rsidRPr="007A614F">
              <w:rPr>
                <w:sz w:val="20"/>
                <w:szCs w:val="18"/>
              </w:rPr>
              <w:t>25.425.993,89 €</w:t>
            </w:r>
          </w:p>
        </w:tc>
        <w:tc>
          <w:tcPr>
            <w:tcW w:w="887" w:type="pct"/>
          </w:tcPr>
          <w:p w14:paraId="2A8B7C88" w14:textId="77777777" w:rsidR="007A614F" w:rsidRPr="00F8315E" w:rsidRDefault="007A614F" w:rsidP="007A614F">
            <w:pPr>
              <w:pStyle w:val="TableParagraph"/>
              <w:spacing w:line="272" w:lineRule="exact"/>
              <w:ind w:left="107"/>
              <w:jc w:val="center"/>
              <w:rPr>
                <w:sz w:val="20"/>
                <w:szCs w:val="18"/>
              </w:rPr>
            </w:pPr>
          </w:p>
        </w:tc>
        <w:tc>
          <w:tcPr>
            <w:tcW w:w="905" w:type="pct"/>
          </w:tcPr>
          <w:p w14:paraId="44353437" w14:textId="33AE7496" w:rsidR="007A614F" w:rsidRPr="00F8315E" w:rsidRDefault="007A614F" w:rsidP="007A614F">
            <w:pPr>
              <w:pStyle w:val="TableParagraph"/>
              <w:spacing w:line="272" w:lineRule="exact"/>
              <w:ind w:left="107"/>
              <w:jc w:val="center"/>
              <w:rPr>
                <w:sz w:val="20"/>
                <w:szCs w:val="18"/>
              </w:rPr>
            </w:pPr>
            <w:r w:rsidRPr="007A614F">
              <w:rPr>
                <w:sz w:val="20"/>
                <w:szCs w:val="18"/>
              </w:rPr>
              <w:t>130.</w:t>
            </w:r>
            <w:r w:rsidR="007770B1">
              <w:rPr>
                <w:sz w:val="20"/>
                <w:szCs w:val="18"/>
              </w:rPr>
              <w:t>863757,26</w:t>
            </w:r>
            <w:r w:rsidRPr="007A614F">
              <w:rPr>
                <w:sz w:val="20"/>
                <w:szCs w:val="18"/>
              </w:rPr>
              <w:t xml:space="preserve"> €</w:t>
            </w:r>
          </w:p>
        </w:tc>
      </w:tr>
      <w:tr w:rsidR="007A614F" w14:paraId="0164BA67" w14:textId="77777777" w:rsidTr="008F0AE8">
        <w:trPr>
          <w:trHeight w:val="292"/>
        </w:trPr>
        <w:tc>
          <w:tcPr>
            <w:tcW w:w="429" w:type="pct"/>
            <w:vAlign w:val="center"/>
          </w:tcPr>
          <w:p w14:paraId="3266F01D" w14:textId="77777777" w:rsidR="007A614F" w:rsidRPr="00F8315E" w:rsidRDefault="007A614F" w:rsidP="007A614F">
            <w:pPr>
              <w:pStyle w:val="TableParagraph"/>
              <w:spacing w:line="272" w:lineRule="exact"/>
              <w:ind w:left="107"/>
              <w:rPr>
                <w:sz w:val="20"/>
                <w:szCs w:val="18"/>
              </w:rPr>
            </w:pPr>
            <w:r w:rsidRPr="00F8315E">
              <w:rPr>
                <w:sz w:val="20"/>
                <w:szCs w:val="18"/>
              </w:rPr>
              <w:t>11</w:t>
            </w:r>
          </w:p>
        </w:tc>
        <w:tc>
          <w:tcPr>
            <w:tcW w:w="987" w:type="pct"/>
            <w:vAlign w:val="center"/>
          </w:tcPr>
          <w:p w14:paraId="32164454" w14:textId="77777777" w:rsidR="007A614F" w:rsidRPr="00F8315E" w:rsidRDefault="007A614F" w:rsidP="007A614F">
            <w:pPr>
              <w:pStyle w:val="TableParagraph"/>
              <w:spacing w:line="240" w:lineRule="auto"/>
              <w:rPr>
                <w:rFonts w:ascii="Times New Roman"/>
                <w:sz w:val="20"/>
                <w:szCs w:val="18"/>
              </w:rPr>
            </w:pPr>
          </w:p>
        </w:tc>
        <w:tc>
          <w:tcPr>
            <w:tcW w:w="896" w:type="pct"/>
          </w:tcPr>
          <w:p w14:paraId="1B482269" w14:textId="26277B1D" w:rsidR="007A614F" w:rsidRPr="00F8315E" w:rsidRDefault="007A614F" w:rsidP="007A614F">
            <w:pPr>
              <w:pStyle w:val="TableParagraph"/>
              <w:spacing w:line="272" w:lineRule="exact"/>
              <w:ind w:left="107"/>
              <w:jc w:val="center"/>
              <w:rPr>
                <w:sz w:val="20"/>
                <w:szCs w:val="18"/>
              </w:rPr>
            </w:pPr>
            <w:r w:rsidRPr="007A614F">
              <w:rPr>
                <w:sz w:val="20"/>
                <w:szCs w:val="18"/>
              </w:rPr>
              <w:t>22.286.572,00 €</w:t>
            </w:r>
          </w:p>
        </w:tc>
        <w:tc>
          <w:tcPr>
            <w:tcW w:w="896" w:type="pct"/>
          </w:tcPr>
          <w:p w14:paraId="395CCC18" w14:textId="5A5636EC" w:rsidR="007A614F" w:rsidRPr="00F8315E" w:rsidRDefault="007A614F" w:rsidP="007A614F">
            <w:pPr>
              <w:pStyle w:val="TableParagraph"/>
              <w:spacing w:line="272" w:lineRule="exact"/>
              <w:ind w:left="107"/>
              <w:jc w:val="center"/>
              <w:rPr>
                <w:sz w:val="20"/>
                <w:szCs w:val="18"/>
              </w:rPr>
            </w:pPr>
            <w:r w:rsidRPr="007A614F">
              <w:rPr>
                <w:sz w:val="20"/>
                <w:szCs w:val="18"/>
              </w:rPr>
              <w:t>17.894.800,00 €</w:t>
            </w:r>
          </w:p>
        </w:tc>
        <w:tc>
          <w:tcPr>
            <w:tcW w:w="887" w:type="pct"/>
          </w:tcPr>
          <w:p w14:paraId="380E862B" w14:textId="77777777" w:rsidR="007A614F" w:rsidRPr="00F8315E" w:rsidRDefault="007A614F" w:rsidP="007A614F">
            <w:pPr>
              <w:pStyle w:val="TableParagraph"/>
              <w:spacing w:line="272" w:lineRule="exact"/>
              <w:ind w:left="107"/>
              <w:jc w:val="center"/>
              <w:rPr>
                <w:sz w:val="20"/>
                <w:szCs w:val="18"/>
              </w:rPr>
            </w:pPr>
          </w:p>
        </w:tc>
        <w:tc>
          <w:tcPr>
            <w:tcW w:w="905" w:type="pct"/>
          </w:tcPr>
          <w:p w14:paraId="203DE41C" w14:textId="019017E1" w:rsidR="007A614F" w:rsidRPr="00F8315E" w:rsidRDefault="007A614F" w:rsidP="007A614F">
            <w:pPr>
              <w:pStyle w:val="TableParagraph"/>
              <w:spacing w:line="272" w:lineRule="exact"/>
              <w:ind w:left="107"/>
              <w:jc w:val="center"/>
              <w:rPr>
                <w:sz w:val="20"/>
                <w:szCs w:val="18"/>
              </w:rPr>
            </w:pPr>
            <w:r w:rsidRPr="007A614F">
              <w:rPr>
                <w:sz w:val="20"/>
                <w:szCs w:val="18"/>
              </w:rPr>
              <w:t>40.181.372,00 €</w:t>
            </w:r>
          </w:p>
        </w:tc>
      </w:tr>
      <w:tr w:rsidR="007A614F" w14:paraId="1BE55E4C" w14:textId="77777777" w:rsidTr="008F0AE8">
        <w:trPr>
          <w:trHeight w:val="292"/>
        </w:trPr>
        <w:tc>
          <w:tcPr>
            <w:tcW w:w="429" w:type="pct"/>
            <w:vAlign w:val="center"/>
          </w:tcPr>
          <w:p w14:paraId="104FA5B0" w14:textId="77777777" w:rsidR="007A614F" w:rsidRPr="00F8315E" w:rsidRDefault="007A614F" w:rsidP="007A614F">
            <w:pPr>
              <w:pStyle w:val="TableParagraph"/>
              <w:spacing w:line="272" w:lineRule="exact"/>
              <w:ind w:left="107"/>
              <w:rPr>
                <w:sz w:val="20"/>
                <w:szCs w:val="18"/>
              </w:rPr>
            </w:pPr>
            <w:r w:rsidRPr="00F8315E">
              <w:rPr>
                <w:sz w:val="20"/>
                <w:szCs w:val="18"/>
              </w:rPr>
              <w:t>12</w:t>
            </w:r>
          </w:p>
        </w:tc>
        <w:tc>
          <w:tcPr>
            <w:tcW w:w="987" w:type="pct"/>
            <w:vAlign w:val="center"/>
          </w:tcPr>
          <w:p w14:paraId="5A94011E" w14:textId="77777777" w:rsidR="007A614F" w:rsidRPr="00F8315E" w:rsidRDefault="007A614F" w:rsidP="007A614F">
            <w:pPr>
              <w:pStyle w:val="TableParagraph"/>
              <w:spacing w:line="240" w:lineRule="auto"/>
              <w:rPr>
                <w:rFonts w:ascii="Times New Roman"/>
                <w:sz w:val="20"/>
                <w:szCs w:val="18"/>
              </w:rPr>
            </w:pPr>
          </w:p>
        </w:tc>
        <w:tc>
          <w:tcPr>
            <w:tcW w:w="896" w:type="pct"/>
          </w:tcPr>
          <w:p w14:paraId="7AFBB95E" w14:textId="23DF92EC" w:rsidR="007A614F" w:rsidRPr="00F8315E" w:rsidRDefault="007A614F" w:rsidP="007A614F">
            <w:pPr>
              <w:pStyle w:val="TableParagraph"/>
              <w:spacing w:line="272" w:lineRule="exact"/>
              <w:ind w:left="107"/>
              <w:jc w:val="center"/>
              <w:rPr>
                <w:sz w:val="20"/>
                <w:szCs w:val="18"/>
              </w:rPr>
            </w:pPr>
            <w:r w:rsidRPr="007A614F">
              <w:rPr>
                <w:sz w:val="20"/>
                <w:szCs w:val="18"/>
              </w:rPr>
              <w:t>657.148,80 €</w:t>
            </w:r>
          </w:p>
        </w:tc>
        <w:tc>
          <w:tcPr>
            <w:tcW w:w="896" w:type="pct"/>
          </w:tcPr>
          <w:p w14:paraId="26034F06" w14:textId="77777777" w:rsidR="007A614F" w:rsidRPr="00F8315E" w:rsidRDefault="007A614F" w:rsidP="007A614F">
            <w:pPr>
              <w:pStyle w:val="TableParagraph"/>
              <w:spacing w:line="272" w:lineRule="exact"/>
              <w:ind w:left="107"/>
              <w:jc w:val="center"/>
              <w:rPr>
                <w:sz w:val="20"/>
                <w:szCs w:val="18"/>
              </w:rPr>
            </w:pPr>
          </w:p>
        </w:tc>
        <w:tc>
          <w:tcPr>
            <w:tcW w:w="887" w:type="pct"/>
          </w:tcPr>
          <w:p w14:paraId="67FB6707" w14:textId="77777777" w:rsidR="007A614F" w:rsidRPr="00F8315E" w:rsidRDefault="007A614F" w:rsidP="007A614F">
            <w:pPr>
              <w:pStyle w:val="TableParagraph"/>
              <w:spacing w:line="272" w:lineRule="exact"/>
              <w:ind w:left="107"/>
              <w:jc w:val="center"/>
              <w:rPr>
                <w:sz w:val="20"/>
                <w:szCs w:val="18"/>
              </w:rPr>
            </w:pPr>
          </w:p>
        </w:tc>
        <w:tc>
          <w:tcPr>
            <w:tcW w:w="905" w:type="pct"/>
          </w:tcPr>
          <w:p w14:paraId="32AC6D2E" w14:textId="47884FA7" w:rsidR="007A614F" w:rsidRPr="00F8315E" w:rsidRDefault="007A614F" w:rsidP="007A614F">
            <w:pPr>
              <w:pStyle w:val="TableParagraph"/>
              <w:spacing w:line="272" w:lineRule="exact"/>
              <w:ind w:left="107"/>
              <w:jc w:val="center"/>
              <w:rPr>
                <w:sz w:val="20"/>
                <w:szCs w:val="18"/>
              </w:rPr>
            </w:pPr>
            <w:r w:rsidRPr="007A614F">
              <w:rPr>
                <w:sz w:val="20"/>
                <w:szCs w:val="18"/>
              </w:rPr>
              <w:t>657.148,80 €</w:t>
            </w:r>
          </w:p>
        </w:tc>
      </w:tr>
      <w:tr w:rsidR="007A614F" w14:paraId="1710F3D1" w14:textId="77777777" w:rsidTr="008F0AE8">
        <w:trPr>
          <w:trHeight w:val="294"/>
        </w:trPr>
        <w:tc>
          <w:tcPr>
            <w:tcW w:w="429" w:type="pct"/>
            <w:vAlign w:val="center"/>
          </w:tcPr>
          <w:p w14:paraId="495F4241" w14:textId="77777777" w:rsidR="007A614F" w:rsidRPr="00F8315E" w:rsidRDefault="007A614F" w:rsidP="007A614F">
            <w:pPr>
              <w:pStyle w:val="TableParagraph"/>
              <w:spacing w:line="275" w:lineRule="exact"/>
              <w:ind w:left="107"/>
              <w:rPr>
                <w:sz w:val="20"/>
                <w:szCs w:val="18"/>
              </w:rPr>
            </w:pPr>
            <w:r w:rsidRPr="00F8315E">
              <w:rPr>
                <w:sz w:val="20"/>
                <w:szCs w:val="18"/>
              </w:rPr>
              <w:t>13</w:t>
            </w:r>
          </w:p>
        </w:tc>
        <w:tc>
          <w:tcPr>
            <w:tcW w:w="987" w:type="pct"/>
            <w:vAlign w:val="center"/>
          </w:tcPr>
          <w:p w14:paraId="667D9DBD" w14:textId="77777777" w:rsidR="007A614F" w:rsidRPr="00F8315E" w:rsidRDefault="007A614F" w:rsidP="007A614F">
            <w:pPr>
              <w:pStyle w:val="TableParagraph"/>
              <w:spacing w:line="240" w:lineRule="auto"/>
              <w:rPr>
                <w:rFonts w:ascii="Times New Roman"/>
                <w:sz w:val="20"/>
                <w:szCs w:val="18"/>
              </w:rPr>
            </w:pPr>
          </w:p>
        </w:tc>
        <w:tc>
          <w:tcPr>
            <w:tcW w:w="896" w:type="pct"/>
          </w:tcPr>
          <w:p w14:paraId="7C194B9A" w14:textId="54A11237" w:rsidR="007A614F" w:rsidRPr="00F8315E" w:rsidRDefault="007A614F" w:rsidP="007A614F">
            <w:pPr>
              <w:pStyle w:val="TableParagraph"/>
              <w:spacing w:line="272" w:lineRule="exact"/>
              <w:ind w:left="107"/>
              <w:jc w:val="center"/>
              <w:rPr>
                <w:sz w:val="20"/>
                <w:szCs w:val="18"/>
              </w:rPr>
            </w:pPr>
            <w:r w:rsidRPr="007A614F">
              <w:rPr>
                <w:sz w:val="20"/>
                <w:szCs w:val="18"/>
              </w:rPr>
              <w:t>33.107.536,00 €</w:t>
            </w:r>
          </w:p>
        </w:tc>
        <w:tc>
          <w:tcPr>
            <w:tcW w:w="896" w:type="pct"/>
          </w:tcPr>
          <w:p w14:paraId="71763B05" w14:textId="6167BFC6" w:rsidR="007A614F" w:rsidRPr="00F8315E" w:rsidRDefault="007A614F" w:rsidP="007A614F">
            <w:pPr>
              <w:pStyle w:val="TableParagraph"/>
              <w:spacing w:line="272" w:lineRule="exact"/>
              <w:ind w:left="107"/>
              <w:jc w:val="center"/>
              <w:rPr>
                <w:sz w:val="20"/>
                <w:szCs w:val="18"/>
              </w:rPr>
            </w:pPr>
            <w:r w:rsidRPr="007A614F">
              <w:rPr>
                <w:sz w:val="20"/>
                <w:szCs w:val="18"/>
              </w:rPr>
              <w:t>17.075.520,00 €</w:t>
            </w:r>
          </w:p>
        </w:tc>
        <w:tc>
          <w:tcPr>
            <w:tcW w:w="887" w:type="pct"/>
          </w:tcPr>
          <w:p w14:paraId="5FC31431" w14:textId="77777777" w:rsidR="007A614F" w:rsidRPr="00F8315E" w:rsidRDefault="007A614F" w:rsidP="007A614F">
            <w:pPr>
              <w:pStyle w:val="TableParagraph"/>
              <w:spacing w:line="272" w:lineRule="exact"/>
              <w:ind w:left="107"/>
              <w:jc w:val="center"/>
              <w:rPr>
                <w:sz w:val="20"/>
                <w:szCs w:val="18"/>
              </w:rPr>
            </w:pPr>
          </w:p>
        </w:tc>
        <w:tc>
          <w:tcPr>
            <w:tcW w:w="905" w:type="pct"/>
          </w:tcPr>
          <w:p w14:paraId="59EA92DC" w14:textId="5F596223" w:rsidR="007A614F" w:rsidRPr="00F8315E" w:rsidRDefault="007A614F" w:rsidP="007A614F">
            <w:pPr>
              <w:pStyle w:val="TableParagraph"/>
              <w:spacing w:line="272" w:lineRule="exact"/>
              <w:ind w:left="107"/>
              <w:jc w:val="center"/>
              <w:rPr>
                <w:sz w:val="20"/>
                <w:szCs w:val="18"/>
              </w:rPr>
            </w:pPr>
            <w:r w:rsidRPr="007A614F">
              <w:rPr>
                <w:sz w:val="20"/>
                <w:szCs w:val="18"/>
              </w:rPr>
              <w:t>50.183.056,00 €</w:t>
            </w:r>
          </w:p>
        </w:tc>
      </w:tr>
      <w:tr w:rsidR="007A614F" w14:paraId="29D3ACDB" w14:textId="77777777" w:rsidTr="008F0AE8">
        <w:trPr>
          <w:trHeight w:val="292"/>
        </w:trPr>
        <w:tc>
          <w:tcPr>
            <w:tcW w:w="429" w:type="pct"/>
            <w:shd w:val="clear" w:color="auto" w:fill="00AFEF"/>
          </w:tcPr>
          <w:p w14:paraId="00665001" w14:textId="77777777" w:rsidR="007A614F" w:rsidRPr="00F8315E" w:rsidRDefault="007A614F" w:rsidP="007A614F">
            <w:pPr>
              <w:pStyle w:val="TableParagraph"/>
              <w:spacing w:line="272" w:lineRule="exact"/>
              <w:ind w:left="107"/>
              <w:rPr>
                <w:b/>
                <w:sz w:val="20"/>
                <w:szCs w:val="18"/>
              </w:rPr>
            </w:pPr>
            <w:r w:rsidRPr="00F8315E">
              <w:rPr>
                <w:b/>
                <w:sz w:val="20"/>
                <w:szCs w:val="18"/>
              </w:rPr>
              <w:t>Totale</w:t>
            </w:r>
          </w:p>
        </w:tc>
        <w:tc>
          <w:tcPr>
            <w:tcW w:w="987" w:type="pct"/>
            <w:shd w:val="clear" w:color="auto" w:fill="00AFEF"/>
          </w:tcPr>
          <w:p w14:paraId="7017D6E1" w14:textId="77777777" w:rsidR="007A614F" w:rsidRPr="00F8315E" w:rsidRDefault="007A614F" w:rsidP="007A614F">
            <w:pPr>
              <w:pStyle w:val="TableParagraph"/>
              <w:spacing w:line="240" w:lineRule="auto"/>
              <w:rPr>
                <w:rFonts w:ascii="Times New Roman"/>
                <w:b/>
                <w:sz w:val="20"/>
                <w:szCs w:val="18"/>
              </w:rPr>
            </w:pPr>
          </w:p>
        </w:tc>
        <w:tc>
          <w:tcPr>
            <w:tcW w:w="896" w:type="pct"/>
            <w:shd w:val="clear" w:color="auto" w:fill="00AFEF"/>
          </w:tcPr>
          <w:p w14:paraId="5D9B6F7F" w14:textId="058DA31C" w:rsidR="007A614F" w:rsidRPr="007A614F" w:rsidRDefault="007770B1" w:rsidP="007A614F">
            <w:pPr>
              <w:pStyle w:val="TableParagraph"/>
              <w:spacing w:line="272" w:lineRule="exact"/>
              <w:ind w:left="107"/>
              <w:jc w:val="center"/>
              <w:rPr>
                <w:sz w:val="20"/>
                <w:szCs w:val="18"/>
              </w:rPr>
            </w:pPr>
            <w:r w:rsidRPr="007770B1">
              <w:rPr>
                <w:sz w:val="20"/>
                <w:szCs w:val="18"/>
              </w:rPr>
              <w:t xml:space="preserve">208.032.440,00 </w:t>
            </w:r>
            <w:r w:rsidR="007A614F" w:rsidRPr="007A614F">
              <w:rPr>
                <w:sz w:val="20"/>
                <w:szCs w:val="18"/>
              </w:rPr>
              <w:t>€</w:t>
            </w:r>
          </w:p>
        </w:tc>
        <w:tc>
          <w:tcPr>
            <w:tcW w:w="896" w:type="pct"/>
            <w:shd w:val="clear" w:color="auto" w:fill="00AFEF"/>
          </w:tcPr>
          <w:p w14:paraId="2F1149CF" w14:textId="5A0F0456" w:rsidR="007A614F" w:rsidRPr="007A614F" w:rsidRDefault="007A614F" w:rsidP="007A614F">
            <w:pPr>
              <w:pStyle w:val="TableParagraph"/>
              <w:spacing w:line="272" w:lineRule="exact"/>
              <w:ind w:left="107"/>
              <w:jc w:val="center"/>
              <w:rPr>
                <w:sz w:val="20"/>
                <w:szCs w:val="18"/>
              </w:rPr>
            </w:pPr>
            <w:r w:rsidRPr="007A614F">
              <w:rPr>
                <w:sz w:val="20"/>
                <w:szCs w:val="18"/>
              </w:rPr>
              <w:t>66.433.113,89 €</w:t>
            </w:r>
          </w:p>
        </w:tc>
        <w:tc>
          <w:tcPr>
            <w:tcW w:w="887" w:type="pct"/>
            <w:shd w:val="clear" w:color="auto" w:fill="00AFEF"/>
          </w:tcPr>
          <w:p w14:paraId="4549488A" w14:textId="0CD9C871" w:rsidR="007A614F" w:rsidRPr="007A614F" w:rsidRDefault="007A614F" w:rsidP="007A614F">
            <w:pPr>
              <w:pStyle w:val="TableParagraph"/>
              <w:spacing w:line="272" w:lineRule="exact"/>
              <w:ind w:left="107"/>
              <w:jc w:val="center"/>
              <w:rPr>
                <w:sz w:val="20"/>
                <w:szCs w:val="18"/>
              </w:rPr>
            </w:pPr>
            <w:r w:rsidRPr="007A614F">
              <w:rPr>
                <w:sz w:val="20"/>
                <w:szCs w:val="18"/>
              </w:rPr>
              <w:t>23.500.000,00 €</w:t>
            </w:r>
          </w:p>
        </w:tc>
        <w:tc>
          <w:tcPr>
            <w:tcW w:w="905" w:type="pct"/>
            <w:shd w:val="clear" w:color="auto" w:fill="00AFEF"/>
          </w:tcPr>
          <w:p w14:paraId="2770B4C5" w14:textId="6AA31457" w:rsidR="007A614F" w:rsidRPr="007A614F" w:rsidRDefault="007770B1" w:rsidP="007A614F">
            <w:pPr>
              <w:pStyle w:val="TableParagraph"/>
              <w:spacing w:line="272" w:lineRule="exact"/>
              <w:ind w:left="107"/>
              <w:jc w:val="center"/>
              <w:rPr>
                <w:sz w:val="20"/>
                <w:szCs w:val="18"/>
              </w:rPr>
            </w:pPr>
            <w:r w:rsidRPr="007770B1">
              <w:rPr>
                <w:sz w:val="20"/>
                <w:szCs w:val="18"/>
              </w:rPr>
              <w:t>297.965.553,89 €</w:t>
            </w:r>
          </w:p>
        </w:tc>
      </w:tr>
    </w:tbl>
    <w:p w14:paraId="0C72A085" w14:textId="67F793E6" w:rsidR="008F0AE8" w:rsidRPr="00475DEC" w:rsidRDefault="008F0AE8" w:rsidP="00475DEC">
      <w:pPr>
        <w:ind w:left="540"/>
        <w:rPr>
          <w:b/>
          <w:sz w:val="24"/>
        </w:rPr>
        <w:sectPr w:rsidR="008F0AE8" w:rsidRPr="00475DEC">
          <w:headerReference w:type="default" r:id="rId13"/>
          <w:pgSz w:w="11910" w:h="16840"/>
          <w:pgMar w:top="1700" w:right="1020" w:bottom="280" w:left="1020" w:header="1466" w:footer="0" w:gutter="0"/>
          <w:cols w:space="720"/>
        </w:sectPr>
      </w:pPr>
    </w:p>
    <w:p w14:paraId="2484CC82" w14:textId="77777777" w:rsidR="008579D7" w:rsidRDefault="008579D7">
      <w:pPr>
        <w:pStyle w:val="Corpotesto"/>
        <w:spacing w:before="2"/>
        <w:rPr>
          <w:b/>
          <w:i w:val="0"/>
          <w:sz w:val="16"/>
        </w:rPr>
      </w:pPr>
    </w:p>
    <w:p w14:paraId="15A667ED" w14:textId="153DDE6E" w:rsidR="008579D7" w:rsidRDefault="00EC0D41">
      <w:pPr>
        <w:pStyle w:val="Titolo3"/>
        <w:spacing w:before="52"/>
      </w:pPr>
      <w:r>
        <w:t xml:space="preserve">Articolo 59 </w:t>
      </w:r>
      <w:r w:rsidR="00FF41A3">
        <w:t>Paragrafo 5</w:t>
      </w:r>
    </w:p>
    <w:p w14:paraId="2BEDBAA0" w14:textId="77777777" w:rsidR="008579D7" w:rsidRDefault="00FF41A3">
      <w:pPr>
        <w:pStyle w:val="Corpotesto"/>
        <w:ind w:left="112" w:right="114"/>
        <w:jc w:val="both"/>
      </w:pPr>
      <w:r>
        <w:t>Almeno</w:t>
      </w:r>
      <w:r>
        <w:rPr>
          <w:spacing w:val="-10"/>
        </w:rPr>
        <w:t xml:space="preserve"> </w:t>
      </w:r>
      <w:r>
        <w:t>il</w:t>
      </w:r>
      <w:r>
        <w:rPr>
          <w:spacing w:val="-9"/>
        </w:rPr>
        <w:t xml:space="preserve"> </w:t>
      </w:r>
      <w:r>
        <w:t>5</w:t>
      </w:r>
      <w:r>
        <w:rPr>
          <w:spacing w:val="-9"/>
        </w:rPr>
        <w:t xml:space="preserve"> </w:t>
      </w:r>
      <w:r>
        <w:t>%,</w:t>
      </w:r>
      <w:r>
        <w:rPr>
          <w:spacing w:val="-9"/>
        </w:rPr>
        <w:t xml:space="preserve"> </w:t>
      </w:r>
      <w:r>
        <w:t>e</w:t>
      </w:r>
      <w:r>
        <w:rPr>
          <w:spacing w:val="-11"/>
        </w:rPr>
        <w:t xml:space="preserve"> </w:t>
      </w:r>
      <w:r>
        <w:t>nel</w:t>
      </w:r>
      <w:r>
        <w:rPr>
          <w:spacing w:val="-7"/>
        </w:rPr>
        <w:t xml:space="preserve"> </w:t>
      </w:r>
      <w:r>
        <w:t>caso</w:t>
      </w:r>
      <w:r>
        <w:rPr>
          <w:spacing w:val="-12"/>
        </w:rPr>
        <w:t xml:space="preserve"> </w:t>
      </w:r>
      <w:r>
        <w:t>della</w:t>
      </w:r>
      <w:r>
        <w:rPr>
          <w:spacing w:val="-8"/>
        </w:rPr>
        <w:t xml:space="preserve"> </w:t>
      </w:r>
      <w:r>
        <w:t>Croazia</w:t>
      </w:r>
      <w:r>
        <w:rPr>
          <w:spacing w:val="-10"/>
        </w:rPr>
        <w:t xml:space="preserve"> </w:t>
      </w:r>
      <w:r>
        <w:t>almeno</w:t>
      </w:r>
      <w:r>
        <w:rPr>
          <w:spacing w:val="-10"/>
        </w:rPr>
        <w:t xml:space="preserve"> </w:t>
      </w:r>
      <w:r>
        <w:t>il</w:t>
      </w:r>
      <w:r>
        <w:rPr>
          <w:spacing w:val="-8"/>
        </w:rPr>
        <w:t xml:space="preserve"> </w:t>
      </w:r>
      <w:r>
        <w:t>2,5</w:t>
      </w:r>
      <w:r>
        <w:rPr>
          <w:spacing w:val="-8"/>
        </w:rPr>
        <w:t xml:space="preserve"> </w:t>
      </w:r>
      <w:r>
        <w:t>%,</w:t>
      </w:r>
      <w:r>
        <w:rPr>
          <w:spacing w:val="-9"/>
        </w:rPr>
        <w:t xml:space="preserve"> </w:t>
      </w:r>
      <w:r>
        <w:t>del</w:t>
      </w:r>
      <w:r>
        <w:rPr>
          <w:spacing w:val="-9"/>
        </w:rPr>
        <w:t xml:space="preserve"> </w:t>
      </w:r>
      <w:r>
        <w:t>contributo</w:t>
      </w:r>
      <w:r>
        <w:rPr>
          <w:spacing w:val="-10"/>
        </w:rPr>
        <w:t xml:space="preserve"> </w:t>
      </w:r>
      <w:r>
        <w:t>totale</w:t>
      </w:r>
      <w:r>
        <w:rPr>
          <w:spacing w:val="-10"/>
        </w:rPr>
        <w:t xml:space="preserve"> </w:t>
      </w:r>
      <w:r>
        <w:t>del</w:t>
      </w:r>
      <w:r>
        <w:rPr>
          <w:spacing w:val="-8"/>
        </w:rPr>
        <w:t xml:space="preserve"> </w:t>
      </w:r>
      <w:r>
        <w:t>FEASR</w:t>
      </w:r>
      <w:r>
        <w:rPr>
          <w:spacing w:val="-10"/>
        </w:rPr>
        <w:t xml:space="preserve"> </w:t>
      </w:r>
      <w:r>
        <w:t>al</w:t>
      </w:r>
      <w:r>
        <w:rPr>
          <w:spacing w:val="-10"/>
        </w:rPr>
        <w:t xml:space="preserve"> </w:t>
      </w:r>
      <w:r>
        <w:t>programma di sviluppo rurale è destinato a</w:t>
      </w:r>
      <w:r>
        <w:rPr>
          <w:spacing w:val="-1"/>
        </w:rPr>
        <w:t xml:space="preserve"> </w:t>
      </w:r>
      <w:r>
        <w:t>LEADER.</w:t>
      </w:r>
    </w:p>
    <w:p w14:paraId="5A1D698F" w14:textId="018AE7F3" w:rsidR="008579D7" w:rsidRDefault="00EC0D41">
      <w:pPr>
        <w:pStyle w:val="Titolo3"/>
        <w:spacing w:line="293" w:lineRule="exact"/>
      </w:pPr>
      <w:r>
        <w:t xml:space="preserve">Articolo 59 </w:t>
      </w:r>
      <w:r w:rsidR="00FF41A3">
        <w:t>Paragrafo 7</w:t>
      </w:r>
    </w:p>
    <w:p w14:paraId="35678032" w14:textId="77777777" w:rsidR="008579D7" w:rsidRDefault="00FF41A3">
      <w:pPr>
        <w:pStyle w:val="Corpotesto"/>
        <w:ind w:left="112" w:right="112"/>
        <w:jc w:val="both"/>
      </w:pPr>
      <w:r>
        <w:t>Se uno Stato membro presenta sia un programma nazionale che una serie di programmi regionali, i paragrafi 5 e 6 non si applicano al programma nazionale. Il contributo del FEASR al programma nazionale è preso in considerazione al fine di calcolare la percentuale di cui ai paragrafi 5 e 6 per ciascun programma regionale in proporzione alla quota di tale programma regionale dell'assegnazione nazionale.</w:t>
      </w:r>
    </w:p>
    <w:p w14:paraId="62071379" w14:textId="6DC3782F" w:rsidR="008579D7" w:rsidRDefault="008579D7">
      <w:pPr>
        <w:pStyle w:val="Corpotesto"/>
        <w:rPr>
          <w:b/>
          <w:i w:val="0"/>
        </w:rPr>
      </w:pPr>
    </w:p>
    <w:p w14:paraId="4F8AE129" w14:textId="787D937E" w:rsidR="008F0AE8" w:rsidRDefault="008F0AE8" w:rsidP="008F0AE8">
      <w:pPr>
        <w:spacing w:after="3"/>
        <w:ind w:left="506"/>
        <w:rPr>
          <w:ins w:id="1" w:author="Antonella Frongia" w:date="2022-09-01T16:25:00Z"/>
          <w:b/>
          <w:sz w:val="24"/>
        </w:rPr>
      </w:pPr>
      <w:r w:rsidRPr="008F0AE8">
        <w:rPr>
          <w:b/>
          <w:bCs/>
        </w:rPr>
        <w:t>Importo totale</w:t>
      </w:r>
    </w:p>
    <w:p w14:paraId="7EE69CE7" w14:textId="1DECD2F7" w:rsidR="008F0AE8" w:rsidRPr="008F0AE8" w:rsidRDefault="008F0AE8" w:rsidP="008F0AE8">
      <w:pPr>
        <w:pStyle w:val="Corpotesto"/>
        <w:ind w:left="426"/>
        <w:rPr>
          <w:b/>
          <w:bCs/>
          <w:i w:val="0"/>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1135"/>
      </w:tblGrid>
      <w:tr w:rsidR="008F0AE8" w14:paraId="19BB8A83" w14:textId="77777777" w:rsidTr="004F526A">
        <w:trPr>
          <w:trHeight w:val="537"/>
          <w:jc w:val="center"/>
        </w:trPr>
        <w:tc>
          <w:tcPr>
            <w:tcW w:w="3687" w:type="dxa"/>
            <w:gridSpan w:val="2"/>
            <w:shd w:val="clear" w:color="auto" w:fill="003300"/>
          </w:tcPr>
          <w:p w14:paraId="2BFBF67B" w14:textId="77777777" w:rsidR="008F0AE8" w:rsidRPr="00F8315E" w:rsidRDefault="008F0AE8" w:rsidP="004F526A">
            <w:pPr>
              <w:pStyle w:val="TableParagraph"/>
              <w:spacing w:line="265" w:lineRule="exact"/>
              <w:ind w:left="162" w:right="156"/>
              <w:jc w:val="center"/>
              <w:rPr>
                <w:b/>
                <w:color w:val="FFFFFF"/>
              </w:rPr>
            </w:pPr>
            <w:r w:rsidRPr="00F8315E">
              <w:rPr>
                <w:b/>
                <w:color w:val="FFFFFF"/>
              </w:rPr>
              <w:t>Totale QFP 2014-2022</w:t>
            </w:r>
          </w:p>
          <w:p w14:paraId="7C2B9476" w14:textId="77777777" w:rsidR="008F0AE8" w:rsidRPr="00F8315E" w:rsidRDefault="008F0AE8" w:rsidP="004F526A">
            <w:pPr>
              <w:pStyle w:val="TableParagraph"/>
              <w:spacing w:line="265" w:lineRule="exact"/>
              <w:ind w:left="162" w:right="156"/>
              <w:jc w:val="center"/>
              <w:rPr>
                <w:b/>
              </w:rPr>
            </w:pPr>
            <w:r w:rsidRPr="00F8315E">
              <w:rPr>
                <w:b/>
                <w:color w:val="FFFFFF"/>
              </w:rPr>
              <w:t>Importo MIPAAF</w:t>
            </w:r>
          </w:p>
          <w:p w14:paraId="2EEB7385" w14:textId="77777777" w:rsidR="008F0AE8" w:rsidRPr="00F8315E" w:rsidRDefault="008F0AE8" w:rsidP="004F526A">
            <w:pPr>
              <w:pStyle w:val="TableParagraph"/>
              <w:spacing w:before="1"/>
              <w:ind w:left="161" w:right="156"/>
              <w:jc w:val="center"/>
              <w:rPr>
                <w:b/>
              </w:rPr>
            </w:pPr>
            <w:r w:rsidRPr="00F8315E">
              <w:rPr>
                <w:b/>
                <w:color w:val="FFFFFF"/>
              </w:rPr>
              <w:t>QUOTA FEASR</w:t>
            </w:r>
          </w:p>
        </w:tc>
      </w:tr>
      <w:tr w:rsidR="008F0AE8" w14:paraId="702ADACF" w14:textId="77777777" w:rsidTr="004F526A">
        <w:trPr>
          <w:trHeight w:val="299"/>
          <w:jc w:val="center"/>
        </w:trPr>
        <w:tc>
          <w:tcPr>
            <w:tcW w:w="2552" w:type="dxa"/>
          </w:tcPr>
          <w:p w14:paraId="4ABD8B39" w14:textId="77777777" w:rsidR="008F0AE8" w:rsidRPr="00F8315E" w:rsidRDefault="008F0AE8" w:rsidP="004F526A">
            <w:pPr>
              <w:pStyle w:val="TableParagraph"/>
              <w:spacing w:before="28"/>
              <w:ind w:left="462"/>
            </w:pPr>
            <w:r w:rsidRPr="00F8315E">
              <w:t>Importo minimo</w:t>
            </w:r>
          </w:p>
        </w:tc>
        <w:tc>
          <w:tcPr>
            <w:tcW w:w="1135" w:type="dxa"/>
          </w:tcPr>
          <w:p w14:paraId="6492D60F" w14:textId="77777777" w:rsidR="008F0AE8" w:rsidRPr="00F8315E" w:rsidRDefault="008F0AE8" w:rsidP="004F526A">
            <w:pPr>
              <w:pStyle w:val="TableParagraph"/>
              <w:spacing w:before="28"/>
              <w:ind w:left="124"/>
            </w:pPr>
            <w:r w:rsidRPr="00F8315E">
              <w:t>% minima</w:t>
            </w:r>
          </w:p>
        </w:tc>
      </w:tr>
      <w:tr w:rsidR="008F0AE8" w14:paraId="13FACC59" w14:textId="77777777" w:rsidTr="004F526A">
        <w:trPr>
          <w:trHeight w:val="299"/>
          <w:jc w:val="center"/>
        </w:trPr>
        <w:tc>
          <w:tcPr>
            <w:tcW w:w="2552" w:type="dxa"/>
            <w:shd w:val="clear" w:color="auto" w:fill="00AFEF"/>
          </w:tcPr>
          <w:p w14:paraId="37191D7A" w14:textId="77777777" w:rsidR="008F0AE8" w:rsidRPr="00F8315E" w:rsidRDefault="008F0AE8" w:rsidP="004F526A">
            <w:pPr>
              <w:jc w:val="right"/>
              <w:rPr>
                <w:rFonts w:eastAsia="Times New Roman"/>
                <w:color w:val="000000"/>
                <w:lang w:bidi="ar-SA"/>
              </w:rPr>
            </w:pPr>
            <w:r w:rsidRPr="00F8315E">
              <w:rPr>
                <w:color w:val="000000"/>
              </w:rPr>
              <w:t>35.745.564,64 €</w:t>
            </w:r>
          </w:p>
          <w:p w14:paraId="598CA8E9" w14:textId="77777777" w:rsidR="008F0AE8" w:rsidRPr="00F8315E" w:rsidRDefault="008F0AE8" w:rsidP="004F526A">
            <w:pPr>
              <w:pStyle w:val="TableParagraph"/>
              <w:spacing w:before="28"/>
              <w:ind w:right="57"/>
              <w:jc w:val="right"/>
            </w:pPr>
          </w:p>
        </w:tc>
        <w:tc>
          <w:tcPr>
            <w:tcW w:w="1135" w:type="dxa"/>
            <w:shd w:val="clear" w:color="auto" w:fill="00AFEF"/>
          </w:tcPr>
          <w:p w14:paraId="0438D973" w14:textId="77777777" w:rsidR="008F0AE8" w:rsidRPr="00F8315E" w:rsidRDefault="008F0AE8" w:rsidP="004F526A">
            <w:pPr>
              <w:pStyle w:val="TableParagraph"/>
              <w:spacing w:before="28"/>
              <w:ind w:right="58"/>
              <w:jc w:val="right"/>
            </w:pPr>
            <w:r w:rsidRPr="00F8315E">
              <w:t>5,56</w:t>
            </w:r>
          </w:p>
        </w:tc>
      </w:tr>
      <w:tr w:rsidR="008F0AE8" w14:paraId="617F8A9D" w14:textId="77777777" w:rsidTr="004F526A">
        <w:trPr>
          <w:trHeight w:val="537"/>
          <w:jc w:val="center"/>
        </w:trPr>
        <w:tc>
          <w:tcPr>
            <w:tcW w:w="3687" w:type="dxa"/>
            <w:gridSpan w:val="2"/>
            <w:shd w:val="clear" w:color="auto" w:fill="003300"/>
          </w:tcPr>
          <w:p w14:paraId="177E3552" w14:textId="77777777" w:rsidR="008F0AE8" w:rsidRPr="00F8315E" w:rsidRDefault="008F0AE8" w:rsidP="004F526A">
            <w:pPr>
              <w:pStyle w:val="TableParagraph"/>
              <w:spacing w:line="265" w:lineRule="exact"/>
              <w:ind w:left="162" w:right="156"/>
              <w:jc w:val="center"/>
              <w:rPr>
                <w:b/>
                <w:color w:val="FFFFFF"/>
              </w:rPr>
            </w:pPr>
            <w:r w:rsidRPr="00F8315E">
              <w:rPr>
                <w:b/>
                <w:color w:val="FFFFFF"/>
              </w:rPr>
              <w:t>Importo PSR 2014 – 2022</w:t>
            </w:r>
          </w:p>
          <w:p w14:paraId="5FD04D19" w14:textId="77777777" w:rsidR="008F0AE8" w:rsidRPr="00F8315E" w:rsidRDefault="008F0AE8" w:rsidP="004F526A">
            <w:pPr>
              <w:pStyle w:val="TableParagraph"/>
              <w:spacing w:line="265" w:lineRule="exact"/>
              <w:ind w:left="162" w:right="156"/>
              <w:jc w:val="center"/>
              <w:rPr>
                <w:b/>
              </w:rPr>
            </w:pPr>
            <w:r w:rsidRPr="00F8315E">
              <w:rPr>
                <w:b/>
                <w:color w:val="FFFFFF"/>
              </w:rPr>
              <w:t>Lombardia</w:t>
            </w:r>
          </w:p>
          <w:p w14:paraId="552AAEC4" w14:textId="77777777" w:rsidR="008F0AE8" w:rsidRPr="00F8315E" w:rsidRDefault="008F0AE8" w:rsidP="004F526A">
            <w:pPr>
              <w:pStyle w:val="TableParagraph"/>
              <w:ind w:left="161" w:right="156"/>
              <w:jc w:val="center"/>
              <w:rPr>
                <w:b/>
              </w:rPr>
            </w:pPr>
            <w:r w:rsidRPr="00F8315E">
              <w:rPr>
                <w:b/>
                <w:color w:val="FFFFFF"/>
              </w:rPr>
              <w:t>QUOTA FEASR</w:t>
            </w:r>
          </w:p>
        </w:tc>
      </w:tr>
      <w:tr w:rsidR="008F0AE8" w14:paraId="0D4B1347" w14:textId="77777777" w:rsidTr="004F526A">
        <w:trPr>
          <w:trHeight w:val="299"/>
          <w:jc w:val="center"/>
        </w:trPr>
        <w:tc>
          <w:tcPr>
            <w:tcW w:w="3687" w:type="dxa"/>
            <w:gridSpan w:val="2"/>
          </w:tcPr>
          <w:p w14:paraId="74F59B13" w14:textId="77777777" w:rsidR="008F0AE8" w:rsidRPr="00F8315E" w:rsidRDefault="008F0AE8" w:rsidP="004F526A">
            <w:pPr>
              <w:pStyle w:val="TableParagraph"/>
              <w:spacing w:before="28"/>
              <w:ind w:left="1202"/>
            </w:pPr>
            <w:r w:rsidRPr="00F8315E">
              <w:t>642.905.838,81 €</w:t>
            </w:r>
          </w:p>
        </w:tc>
      </w:tr>
      <w:tr w:rsidR="008F0AE8" w14:paraId="7BA26DA5" w14:textId="77777777" w:rsidTr="004F526A">
        <w:trPr>
          <w:trHeight w:val="299"/>
          <w:jc w:val="center"/>
        </w:trPr>
        <w:tc>
          <w:tcPr>
            <w:tcW w:w="2552" w:type="dxa"/>
          </w:tcPr>
          <w:p w14:paraId="142F4983" w14:textId="77777777" w:rsidR="008F0AE8" w:rsidRPr="00F8315E" w:rsidRDefault="008F0AE8" w:rsidP="004F526A">
            <w:pPr>
              <w:pStyle w:val="TableParagraph"/>
              <w:spacing w:before="28"/>
              <w:ind w:left="830"/>
            </w:pPr>
            <w:r w:rsidRPr="00F8315E">
              <w:t>Importo €</w:t>
            </w:r>
          </w:p>
        </w:tc>
        <w:tc>
          <w:tcPr>
            <w:tcW w:w="1135" w:type="dxa"/>
          </w:tcPr>
          <w:p w14:paraId="7523DB56" w14:textId="77777777" w:rsidR="008F0AE8" w:rsidRPr="00F8315E" w:rsidRDefault="008F0AE8" w:rsidP="004F526A">
            <w:pPr>
              <w:pStyle w:val="TableParagraph"/>
              <w:spacing w:before="28"/>
              <w:ind w:left="6"/>
              <w:jc w:val="center"/>
            </w:pPr>
            <w:r w:rsidRPr="00F8315E">
              <w:t>%</w:t>
            </w:r>
          </w:p>
        </w:tc>
      </w:tr>
      <w:tr w:rsidR="008F0AE8" w:rsidRPr="003C408E" w14:paraId="70EDC49C" w14:textId="77777777" w:rsidTr="004F526A">
        <w:trPr>
          <w:trHeight w:val="302"/>
          <w:jc w:val="center"/>
        </w:trPr>
        <w:tc>
          <w:tcPr>
            <w:tcW w:w="2552" w:type="dxa"/>
            <w:shd w:val="clear" w:color="auto" w:fill="00AFEF"/>
          </w:tcPr>
          <w:p w14:paraId="21555971" w14:textId="186821F1" w:rsidR="008F0AE8" w:rsidRPr="00F8315E" w:rsidRDefault="008F0AE8" w:rsidP="004F526A">
            <w:pPr>
              <w:pStyle w:val="TableParagraph"/>
              <w:spacing w:before="30"/>
              <w:ind w:right="58"/>
              <w:jc w:val="right"/>
              <w:rPr>
                <w:b/>
              </w:rPr>
            </w:pPr>
            <w:r w:rsidRPr="00F8315E">
              <w:rPr>
                <w:b/>
              </w:rPr>
              <w:t>42.266.224 €</w:t>
            </w:r>
          </w:p>
        </w:tc>
        <w:tc>
          <w:tcPr>
            <w:tcW w:w="1135" w:type="dxa"/>
            <w:shd w:val="clear" w:color="auto" w:fill="00AFEF"/>
          </w:tcPr>
          <w:p w14:paraId="6254F953" w14:textId="6DEAE4BA" w:rsidR="008F0AE8" w:rsidRPr="00F8315E" w:rsidRDefault="008F0AE8" w:rsidP="004F526A">
            <w:pPr>
              <w:pStyle w:val="TableParagraph"/>
              <w:spacing w:before="30"/>
              <w:ind w:right="60"/>
              <w:jc w:val="right"/>
              <w:rPr>
                <w:b/>
                <w:color w:val="FF0000"/>
              </w:rPr>
            </w:pPr>
            <w:r w:rsidRPr="00F8315E">
              <w:rPr>
                <w:b/>
              </w:rPr>
              <w:t>6,57%</w:t>
            </w:r>
          </w:p>
        </w:tc>
      </w:tr>
    </w:tbl>
    <w:p w14:paraId="5713C1BB" w14:textId="77777777" w:rsidR="008F0AE8" w:rsidRDefault="008F0AE8">
      <w:pPr>
        <w:pStyle w:val="Corpotesto"/>
        <w:rPr>
          <w:b/>
          <w:i w:val="0"/>
        </w:rPr>
      </w:pPr>
    </w:p>
    <w:p w14:paraId="4482F96D" w14:textId="77777777" w:rsidR="008579D7" w:rsidRDefault="008579D7">
      <w:pPr>
        <w:pStyle w:val="Corpotesto"/>
        <w:spacing w:before="11"/>
        <w:rPr>
          <w:b/>
          <w:i w:val="0"/>
          <w:sz w:val="23"/>
        </w:rPr>
      </w:pPr>
    </w:p>
    <w:p w14:paraId="025F57D0" w14:textId="4BF917EB" w:rsidR="008F0AE8" w:rsidRDefault="008F0AE8" w:rsidP="008F0AE8">
      <w:pPr>
        <w:spacing w:after="3"/>
        <w:ind w:left="506"/>
        <w:rPr>
          <w:ins w:id="2" w:author="Antonella Frongia" w:date="2022-09-01T16:25:00Z"/>
          <w:b/>
          <w:sz w:val="24"/>
        </w:rPr>
      </w:pPr>
      <w:r>
        <w:rPr>
          <w:b/>
          <w:sz w:val="24"/>
        </w:rPr>
        <w:t xml:space="preserve">PSR 2014- 2020 - Importo per misura </w:t>
      </w:r>
    </w:p>
    <w:p w14:paraId="6846BBCE" w14:textId="6A1C7413" w:rsidR="008F0AE8" w:rsidRDefault="008F0AE8" w:rsidP="008F0AE8">
      <w:pPr>
        <w:ind w:left="540"/>
        <w:rPr>
          <w:b/>
          <w:sz w:val="24"/>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15"/>
        <w:gridCol w:w="1844"/>
        <w:gridCol w:w="2653"/>
      </w:tblGrid>
      <w:tr w:rsidR="008F0AE8" w14:paraId="045443EA" w14:textId="77777777" w:rsidTr="004F526A">
        <w:trPr>
          <w:trHeight w:val="294"/>
          <w:jc w:val="center"/>
        </w:trPr>
        <w:tc>
          <w:tcPr>
            <w:tcW w:w="1015" w:type="dxa"/>
            <w:shd w:val="clear" w:color="auto" w:fill="003300"/>
          </w:tcPr>
          <w:p w14:paraId="390EC1CD" w14:textId="77777777" w:rsidR="008F0AE8" w:rsidRPr="00F8315E" w:rsidRDefault="008F0AE8" w:rsidP="004F526A">
            <w:pPr>
              <w:pStyle w:val="TableParagraph"/>
              <w:spacing w:line="275" w:lineRule="exact"/>
              <w:ind w:left="107"/>
              <w:rPr>
                <w:b/>
                <w:sz w:val="24"/>
              </w:rPr>
            </w:pPr>
            <w:r w:rsidRPr="00F8315E">
              <w:rPr>
                <w:b/>
                <w:color w:val="FFFFFF"/>
                <w:sz w:val="24"/>
              </w:rPr>
              <w:t>Misura</w:t>
            </w:r>
          </w:p>
        </w:tc>
        <w:tc>
          <w:tcPr>
            <w:tcW w:w="1844" w:type="dxa"/>
            <w:shd w:val="clear" w:color="auto" w:fill="003300"/>
          </w:tcPr>
          <w:p w14:paraId="062D9CA9" w14:textId="77777777" w:rsidR="008F0AE8" w:rsidRPr="00F8315E" w:rsidRDefault="008F0AE8" w:rsidP="004F526A">
            <w:pPr>
              <w:pStyle w:val="TableParagraph"/>
              <w:spacing w:line="275" w:lineRule="exact"/>
              <w:ind w:left="107"/>
              <w:rPr>
                <w:b/>
                <w:sz w:val="24"/>
              </w:rPr>
            </w:pPr>
            <w:r w:rsidRPr="00F8315E">
              <w:rPr>
                <w:b/>
                <w:color w:val="FFFFFF"/>
                <w:sz w:val="24"/>
              </w:rPr>
              <w:t>Operazione</w:t>
            </w:r>
          </w:p>
        </w:tc>
        <w:tc>
          <w:tcPr>
            <w:tcW w:w="2653" w:type="dxa"/>
            <w:shd w:val="clear" w:color="auto" w:fill="003300"/>
          </w:tcPr>
          <w:p w14:paraId="1EDFA1F0" w14:textId="77777777" w:rsidR="008F0AE8" w:rsidRPr="00F8315E" w:rsidRDefault="008F0AE8" w:rsidP="004F526A">
            <w:pPr>
              <w:pStyle w:val="TableParagraph"/>
              <w:spacing w:line="275" w:lineRule="exact"/>
              <w:ind w:left="105"/>
              <w:rPr>
                <w:b/>
                <w:sz w:val="24"/>
              </w:rPr>
            </w:pPr>
            <w:r w:rsidRPr="00F8315E">
              <w:rPr>
                <w:b/>
                <w:color w:val="FFFFFF"/>
                <w:sz w:val="24"/>
              </w:rPr>
              <w:t>Importo (Quota FEASR)</w:t>
            </w:r>
          </w:p>
        </w:tc>
      </w:tr>
      <w:tr w:rsidR="008F0AE8" w14:paraId="462AA35D" w14:textId="77777777" w:rsidTr="004F526A">
        <w:trPr>
          <w:trHeight w:val="292"/>
          <w:jc w:val="center"/>
        </w:trPr>
        <w:tc>
          <w:tcPr>
            <w:tcW w:w="1015" w:type="dxa"/>
          </w:tcPr>
          <w:p w14:paraId="2FBE25AD" w14:textId="77777777" w:rsidR="008F0AE8" w:rsidRPr="00F8315E" w:rsidRDefault="008F0AE8" w:rsidP="004F526A">
            <w:pPr>
              <w:pStyle w:val="TableParagraph"/>
              <w:spacing w:line="272" w:lineRule="exact"/>
              <w:ind w:left="107"/>
              <w:rPr>
                <w:sz w:val="24"/>
              </w:rPr>
            </w:pPr>
            <w:r w:rsidRPr="00F8315E">
              <w:rPr>
                <w:sz w:val="24"/>
              </w:rPr>
              <w:t>19</w:t>
            </w:r>
          </w:p>
        </w:tc>
        <w:tc>
          <w:tcPr>
            <w:tcW w:w="1844" w:type="dxa"/>
          </w:tcPr>
          <w:p w14:paraId="2CB82422" w14:textId="77777777" w:rsidR="008F0AE8" w:rsidRPr="00F8315E" w:rsidRDefault="008F0AE8" w:rsidP="004F526A">
            <w:pPr>
              <w:pStyle w:val="TableParagraph"/>
              <w:spacing w:line="272" w:lineRule="exact"/>
              <w:ind w:left="107"/>
              <w:rPr>
                <w:sz w:val="24"/>
              </w:rPr>
            </w:pPr>
            <w:r w:rsidRPr="00F8315E">
              <w:rPr>
                <w:sz w:val="24"/>
              </w:rPr>
              <w:t>19.1.01</w:t>
            </w:r>
          </w:p>
          <w:p w14:paraId="2F4EEE5D" w14:textId="77777777" w:rsidR="008F0AE8" w:rsidRPr="00F8315E" w:rsidRDefault="008F0AE8" w:rsidP="004F526A">
            <w:pPr>
              <w:pStyle w:val="TableParagraph"/>
              <w:spacing w:line="272" w:lineRule="exact"/>
              <w:ind w:left="107"/>
              <w:rPr>
                <w:sz w:val="24"/>
              </w:rPr>
            </w:pPr>
            <w:r w:rsidRPr="00F8315E">
              <w:rPr>
                <w:sz w:val="24"/>
              </w:rPr>
              <w:t>19.2.01</w:t>
            </w:r>
          </w:p>
          <w:p w14:paraId="021B409A" w14:textId="77777777" w:rsidR="008F0AE8" w:rsidRPr="00F8315E" w:rsidRDefault="008F0AE8" w:rsidP="004F526A">
            <w:pPr>
              <w:pStyle w:val="TableParagraph"/>
              <w:spacing w:line="272" w:lineRule="exact"/>
              <w:ind w:left="107"/>
              <w:rPr>
                <w:sz w:val="24"/>
              </w:rPr>
            </w:pPr>
            <w:r w:rsidRPr="00F8315E">
              <w:rPr>
                <w:sz w:val="24"/>
              </w:rPr>
              <w:t>19.3.01</w:t>
            </w:r>
          </w:p>
          <w:p w14:paraId="6A8A0D1D" w14:textId="77777777" w:rsidR="008F0AE8" w:rsidRPr="00F8315E" w:rsidRDefault="008F0AE8" w:rsidP="004F526A">
            <w:pPr>
              <w:pStyle w:val="TableParagraph"/>
              <w:spacing w:line="272" w:lineRule="exact"/>
              <w:ind w:left="107"/>
              <w:rPr>
                <w:rFonts w:ascii="Times New Roman"/>
                <w:sz w:val="20"/>
              </w:rPr>
            </w:pPr>
            <w:r w:rsidRPr="00F8315E">
              <w:rPr>
                <w:sz w:val="24"/>
              </w:rPr>
              <w:t>19.4.01</w:t>
            </w:r>
          </w:p>
        </w:tc>
        <w:tc>
          <w:tcPr>
            <w:tcW w:w="2653" w:type="dxa"/>
          </w:tcPr>
          <w:p w14:paraId="4D260214" w14:textId="7C5AD3D9" w:rsidR="008F0AE8" w:rsidRPr="00F8315E" w:rsidRDefault="008F0AE8" w:rsidP="004F526A">
            <w:pPr>
              <w:pStyle w:val="TableParagraph"/>
              <w:spacing w:line="265" w:lineRule="exact"/>
              <w:ind w:right="97"/>
              <w:jc w:val="right"/>
            </w:pPr>
            <w:r w:rsidRPr="00F8315E">
              <w:t>42.266.224 €</w:t>
            </w:r>
          </w:p>
        </w:tc>
      </w:tr>
      <w:tr w:rsidR="008F0AE8" w14:paraId="2182938E" w14:textId="77777777" w:rsidTr="004F526A">
        <w:trPr>
          <w:trHeight w:val="292"/>
          <w:jc w:val="center"/>
        </w:trPr>
        <w:tc>
          <w:tcPr>
            <w:tcW w:w="1015" w:type="dxa"/>
            <w:shd w:val="clear" w:color="auto" w:fill="00AFEF"/>
          </w:tcPr>
          <w:p w14:paraId="6CCA086A" w14:textId="77777777" w:rsidR="008F0AE8" w:rsidRPr="00F8315E" w:rsidRDefault="008F0AE8" w:rsidP="004F526A">
            <w:pPr>
              <w:pStyle w:val="TableParagraph"/>
              <w:spacing w:line="273" w:lineRule="exact"/>
              <w:ind w:left="107"/>
              <w:rPr>
                <w:b/>
                <w:sz w:val="24"/>
              </w:rPr>
            </w:pPr>
            <w:r w:rsidRPr="00F8315E">
              <w:rPr>
                <w:b/>
                <w:sz w:val="24"/>
              </w:rPr>
              <w:t>Totale</w:t>
            </w:r>
          </w:p>
        </w:tc>
        <w:tc>
          <w:tcPr>
            <w:tcW w:w="1844" w:type="dxa"/>
            <w:shd w:val="clear" w:color="auto" w:fill="00AFEF"/>
          </w:tcPr>
          <w:p w14:paraId="1DB1BE59" w14:textId="77777777" w:rsidR="008F0AE8" w:rsidRPr="00F8315E" w:rsidRDefault="008F0AE8" w:rsidP="004F526A">
            <w:pPr>
              <w:pStyle w:val="TableParagraph"/>
              <w:spacing w:line="240" w:lineRule="auto"/>
              <w:rPr>
                <w:rFonts w:ascii="Times New Roman"/>
                <w:sz w:val="20"/>
              </w:rPr>
            </w:pPr>
          </w:p>
        </w:tc>
        <w:tc>
          <w:tcPr>
            <w:tcW w:w="2653" w:type="dxa"/>
            <w:shd w:val="clear" w:color="auto" w:fill="00AFEF"/>
          </w:tcPr>
          <w:p w14:paraId="46E02F47" w14:textId="35E117A2" w:rsidR="008F0AE8" w:rsidRPr="00F8315E" w:rsidRDefault="008F0AE8" w:rsidP="004F526A">
            <w:pPr>
              <w:pStyle w:val="TableParagraph"/>
              <w:spacing w:line="266" w:lineRule="exact"/>
              <w:ind w:right="97"/>
              <w:jc w:val="right"/>
              <w:rPr>
                <w:b/>
              </w:rPr>
            </w:pPr>
            <w:r w:rsidRPr="00F8315E">
              <w:rPr>
                <w:b/>
              </w:rPr>
              <w:t>42.266.224 €</w:t>
            </w:r>
          </w:p>
        </w:tc>
      </w:tr>
    </w:tbl>
    <w:p w14:paraId="609DEE58" w14:textId="44FB9132" w:rsidR="008F0AE8" w:rsidRDefault="008F0AE8" w:rsidP="008F0AE8">
      <w:pPr>
        <w:ind w:left="540"/>
        <w:rPr>
          <w:b/>
          <w:sz w:val="24"/>
        </w:rPr>
      </w:pPr>
    </w:p>
    <w:p w14:paraId="01FE078F" w14:textId="17547327" w:rsidR="008F0AE8" w:rsidRDefault="008F0AE8">
      <w:pPr>
        <w:rPr>
          <w:b/>
          <w:sz w:val="24"/>
        </w:rPr>
      </w:pPr>
      <w:r>
        <w:rPr>
          <w:b/>
          <w:sz w:val="24"/>
        </w:rPr>
        <w:br w:type="page"/>
      </w:r>
    </w:p>
    <w:p w14:paraId="18918DDB" w14:textId="16EF1B3D" w:rsidR="008579D7" w:rsidRDefault="00DC3968">
      <w:pPr>
        <w:pStyle w:val="Titolo3"/>
        <w:spacing w:before="52"/>
      </w:pPr>
      <w:r>
        <w:lastRenderedPageBreak/>
        <w:t xml:space="preserve">Articolo 51 </w:t>
      </w:r>
      <w:r w:rsidR="00FF41A3">
        <w:t>Paragrafo 2</w:t>
      </w:r>
    </w:p>
    <w:p w14:paraId="22FBC215" w14:textId="77777777" w:rsidR="008579D7" w:rsidRDefault="00FF41A3">
      <w:pPr>
        <w:pStyle w:val="Corpotesto"/>
        <w:ind w:left="112" w:right="112"/>
        <w:jc w:val="both"/>
      </w:pPr>
      <w:r>
        <w:t>Fino</w:t>
      </w:r>
      <w:r>
        <w:rPr>
          <w:spacing w:val="-10"/>
        </w:rPr>
        <w:t xml:space="preserve"> </w:t>
      </w:r>
      <w:r>
        <w:t>al</w:t>
      </w:r>
      <w:r>
        <w:rPr>
          <w:spacing w:val="-9"/>
        </w:rPr>
        <w:t xml:space="preserve"> </w:t>
      </w:r>
      <w:r>
        <w:t>4</w:t>
      </w:r>
      <w:r>
        <w:rPr>
          <w:spacing w:val="-7"/>
        </w:rPr>
        <w:t xml:space="preserve"> </w:t>
      </w:r>
      <w:r>
        <w:t>%</w:t>
      </w:r>
      <w:r>
        <w:rPr>
          <w:spacing w:val="-10"/>
        </w:rPr>
        <w:t xml:space="preserve"> </w:t>
      </w:r>
      <w:r>
        <w:t>dello</w:t>
      </w:r>
      <w:r>
        <w:rPr>
          <w:spacing w:val="-9"/>
        </w:rPr>
        <w:t xml:space="preserve"> </w:t>
      </w:r>
      <w:r>
        <w:t>stanziamento</w:t>
      </w:r>
      <w:r>
        <w:rPr>
          <w:spacing w:val="-9"/>
        </w:rPr>
        <w:t xml:space="preserve"> </w:t>
      </w:r>
      <w:r>
        <w:t>globale</w:t>
      </w:r>
      <w:r>
        <w:rPr>
          <w:spacing w:val="-8"/>
        </w:rPr>
        <w:t xml:space="preserve"> </w:t>
      </w:r>
      <w:r>
        <w:t>di</w:t>
      </w:r>
      <w:r>
        <w:rPr>
          <w:spacing w:val="-9"/>
        </w:rPr>
        <w:t xml:space="preserve"> </w:t>
      </w:r>
      <w:r>
        <w:t>ciascun</w:t>
      </w:r>
      <w:r>
        <w:rPr>
          <w:spacing w:val="-9"/>
        </w:rPr>
        <w:t xml:space="preserve"> </w:t>
      </w:r>
      <w:r>
        <w:t>programma</w:t>
      </w:r>
      <w:r>
        <w:rPr>
          <w:spacing w:val="-10"/>
        </w:rPr>
        <w:t xml:space="preserve"> </w:t>
      </w:r>
      <w:r>
        <w:t>di</w:t>
      </w:r>
      <w:r>
        <w:rPr>
          <w:spacing w:val="-8"/>
        </w:rPr>
        <w:t xml:space="preserve"> </w:t>
      </w:r>
      <w:r>
        <w:t>sviluppo</w:t>
      </w:r>
      <w:r>
        <w:rPr>
          <w:spacing w:val="-10"/>
        </w:rPr>
        <w:t xml:space="preserve"> </w:t>
      </w:r>
      <w:r>
        <w:t>rurale</w:t>
      </w:r>
      <w:r>
        <w:rPr>
          <w:spacing w:val="-8"/>
        </w:rPr>
        <w:t xml:space="preserve"> </w:t>
      </w:r>
      <w:r>
        <w:t>può</w:t>
      </w:r>
      <w:r>
        <w:rPr>
          <w:spacing w:val="-9"/>
        </w:rPr>
        <w:t xml:space="preserve"> </w:t>
      </w:r>
      <w:r>
        <w:t>essere</w:t>
      </w:r>
      <w:r>
        <w:rPr>
          <w:spacing w:val="-9"/>
        </w:rPr>
        <w:t xml:space="preserve"> </w:t>
      </w:r>
      <w:r>
        <w:t>riservato, su iniziativa degli Stati membri, per le attività di cui all'articolo 59 del regolamento (CE) n. 1303/2013,</w:t>
      </w:r>
      <w:r>
        <w:rPr>
          <w:spacing w:val="-9"/>
        </w:rPr>
        <w:t xml:space="preserve"> </w:t>
      </w:r>
      <w:r>
        <w:t>nonché</w:t>
      </w:r>
      <w:r>
        <w:rPr>
          <w:spacing w:val="-8"/>
        </w:rPr>
        <w:t xml:space="preserve"> </w:t>
      </w:r>
      <w:r>
        <w:t>per</w:t>
      </w:r>
      <w:r>
        <w:rPr>
          <w:spacing w:val="-9"/>
        </w:rPr>
        <w:t xml:space="preserve"> </w:t>
      </w:r>
      <w:r>
        <w:t>finanziare</w:t>
      </w:r>
      <w:r>
        <w:rPr>
          <w:spacing w:val="-9"/>
        </w:rPr>
        <w:t xml:space="preserve"> </w:t>
      </w:r>
      <w:r>
        <w:t>i</w:t>
      </w:r>
      <w:r>
        <w:rPr>
          <w:spacing w:val="-10"/>
        </w:rPr>
        <w:t xml:space="preserve"> </w:t>
      </w:r>
      <w:r>
        <w:t>lavori</w:t>
      </w:r>
      <w:r>
        <w:rPr>
          <w:spacing w:val="-9"/>
        </w:rPr>
        <w:t xml:space="preserve"> </w:t>
      </w:r>
      <w:r>
        <w:t>preparatori</w:t>
      </w:r>
      <w:r>
        <w:rPr>
          <w:spacing w:val="-9"/>
        </w:rPr>
        <w:t xml:space="preserve"> </w:t>
      </w:r>
      <w:r>
        <w:t>in</w:t>
      </w:r>
      <w:r>
        <w:rPr>
          <w:spacing w:val="-10"/>
        </w:rPr>
        <w:t xml:space="preserve"> </w:t>
      </w:r>
      <w:r>
        <w:t>vista</w:t>
      </w:r>
      <w:r>
        <w:rPr>
          <w:spacing w:val="-10"/>
        </w:rPr>
        <w:t xml:space="preserve"> </w:t>
      </w:r>
      <w:r>
        <w:t>della</w:t>
      </w:r>
      <w:r>
        <w:rPr>
          <w:spacing w:val="-9"/>
        </w:rPr>
        <w:t xml:space="preserve"> </w:t>
      </w:r>
      <w:r>
        <w:t>delimitazione</w:t>
      </w:r>
      <w:r>
        <w:rPr>
          <w:spacing w:val="-9"/>
        </w:rPr>
        <w:t xml:space="preserve"> </w:t>
      </w:r>
      <w:r>
        <w:t>delle</w:t>
      </w:r>
      <w:r>
        <w:rPr>
          <w:spacing w:val="-8"/>
        </w:rPr>
        <w:t xml:space="preserve"> </w:t>
      </w:r>
      <w:r>
        <w:t>zone</w:t>
      </w:r>
      <w:r>
        <w:rPr>
          <w:spacing w:val="-8"/>
        </w:rPr>
        <w:t xml:space="preserve"> </w:t>
      </w:r>
      <w:r>
        <w:t>soggette a vincoli naturali o ad altri vincoli specifici di cui all'articolo</w:t>
      </w:r>
      <w:r>
        <w:rPr>
          <w:spacing w:val="-8"/>
        </w:rPr>
        <w:t xml:space="preserve"> </w:t>
      </w:r>
      <w:r>
        <w:t>32.</w:t>
      </w:r>
    </w:p>
    <w:p w14:paraId="2F5169F6" w14:textId="77777777" w:rsidR="008579D7" w:rsidRDefault="00FF41A3">
      <w:pPr>
        <w:pStyle w:val="Corpotesto"/>
        <w:ind w:left="112" w:right="110"/>
        <w:jc w:val="both"/>
      </w:pPr>
      <w:r>
        <w:t>Non</w:t>
      </w:r>
      <w:r>
        <w:rPr>
          <w:spacing w:val="-6"/>
        </w:rPr>
        <w:t xml:space="preserve"> </w:t>
      </w:r>
      <w:r>
        <w:t>sono</w:t>
      </w:r>
      <w:r>
        <w:rPr>
          <w:spacing w:val="-5"/>
        </w:rPr>
        <w:t xml:space="preserve"> </w:t>
      </w:r>
      <w:r>
        <w:t>ammissibili</w:t>
      </w:r>
      <w:r>
        <w:rPr>
          <w:spacing w:val="-4"/>
        </w:rPr>
        <w:t xml:space="preserve"> </w:t>
      </w:r>
      <w:r>
        <w:t>ai</w:t>
      </w:r>
      <w:r>
        <w:rPr>
          <w:spacing w:val="-5"/>
        </w:rPr>
        <w:t xml:space="preserve"> </w:t>
      </w:r>
      <w:r>
        <w:t>sensi</w:t>
      </w:r>
      <w:r>
        <w:rPr>
          <w:spacing w:val="-4"/>
        </w:rPr>
        <w:t xml:space="preserve"> </w:t>
      </w:r>
      <w:r>
        <w:t>del</w:t>
      </w:r>
      <w:r>
        <w:rPr>
          <w:spacing w:val="-4"/>
        </w:rPr>
        <w:t xml:space="preserve"> </w:t>
      </w:r>
      <w:r>
        <w:t>presente</w:t>
      </w:r>
      <w:r>
        <w:rPr>
          <w:spacing w:val="-6"/>
        </w:rPr>
        <w:t xml:space="preserve"> </w:t>
      </w:r>
      <w:r>
        <w:t>paragrafo</w:t>
      </w:r>
      <w:r>
        <w:rPr>
          <w:spacing w:val="-5"/>
        </w:rPr>
        <w:t xml:space="preserve"> </w:t>
      </w:r>
      <w:r>
        <w:t>le</w:t>
      </w:r>
      <w:r>
        <w:rPr>
          <w:spacing w:val="-3"/>
        </w:rPr>
        <w:t xml:space="preserve"> </w:t>
      </w:r>
      <w:r>
        <w:t>spese</w:t>
      </w:r>
      <w:r>
        <w:rPr>
          <w:spacing w:val="-7"/>
        </w:rPr>
        <w:t xml:space="preserve"> </w:t>
      </w:r>
      <w:r>
        <w:t>relative</w:t>
      </w:r>
      <w:r>
        <w:rPr>
          <w:spacing w:val="-3"/>
        </w:rPr>
        <w:t xml:space="preserve"> </w:t>
      </w:r>
      <w:r>
        <w:t>all'organismo</w:t>
      </w:r>
      <w:r>
        <w:rPr>
          <w:spacing w:val="-5"/>
        </w:rPr>
        <w:t xml:space="preserve"> </w:t>
      </w:r>
      <w:r>
        <w:t>di</w:t>
      </w:r>
      <w:r>
        <w:rPr>
          <w:spacing w:val="-5"/>
        </w:rPr>
        <w:t xml:space="preserve"> </w:t>
      </w:r>
      <w:r>
        <w:t>certificazione di cui all'articolo 9 del regolamento (UE) n. 1306/2013.</w:t>
      </w:r>
    </w:p>
    <w:p w14:paraId="615ABD09" w14:textId="77777777" w:rsidR="008579D7" w:rsidRDefault="00FF41A3">
      <w:pPr>
        <w:pStyle w:val="Corpotesto"/>
        <w:ind w:left="112" w:right="116"/>
        <w:jc w:val="both"/>
      </w:pPr>
      <w:r>
        <w:t>Nel</w:t>
      </w:r>
      <w:r>
        <w:rPr>
          <w:spacing w:val="-13"/>
        </w:rPr>
        <w:t xml:space="preserve"> </w:t>
      </w:r>
      <w:r>
        <w:t>suddetto</w:t>
      </w:r>
      <w:r>
        <w:rPr>
          <w:spacing w:val="-14"/>
        </w:rPr>
        <w:t xml:space="preserve"> </w:t>
      </w:r>
      <w:r>
        <w:t>limite</w:t>
      </w:r>
      <w:r>
        <w:rPr>
          <w:spacing w:val="-13"/>
        </w:rPr>
        <w:t xml:space="preserve"> </w:t>
      </w:r>
      <w:r>
        <w:t>del</w:t>
      </w:r>
      <w:r>
        <w:rPr>
          <w:spacing w:val="-13"/>
        </w:rPr>
        <w:t xml:space="preserve"> </w:t>
      </w:r>
      <w:r>
        <w:t>4</w:t>
      </w:r>
      <w:r>
        <w:rPr>
          <w:spacing w:val="-17"/>
        </w:rPr>
        <w:t xml:space="preserve"> </w:t>
      </w:r>
      <w:r>
        <w:t>%,</w:t>
      </w:r>
      <w:r>
        <w:rPr>
          <w:spacing w:val="-13"/>
        </w:rPr>
        <w:t xml:space="preserve"> </w:t>
      </w:r>
      <w:r>
        <w:t>un</w:t>
      </w:r>
      <w:r>
        <w:rPr>
          <w:spacing w:val="-15"/>
        </w:rPr>
        <w:t xml:space="preserve"> </w:t>
      </w:r>
      <w:r>
        <w:t>determinato</w:t>
      </w:r>
      <w:r>
        <w:rPr>
          <w:spacing w:val="-14"/>
        </w:rPr>
        <w:t xml:space="preserve"> </w:t>
      </w:r>
      <w:r>
        <w:t>importo</w:t>
      </w:r>
      <w:r>
        <w:rPr>
          <w:spacing w:val="-13"/>
        </w:rPr>
        <w:t xml:space="preserve"> </w:t>
      </w:r>
      <w:r>
        <w:t>è</w:t>
      </w:r>
      <w:r>
        <w:rPr>
          <w:spacing w:val="-13"/>
        </w:rPr>
        <w:t xml:space="preserve"> </w:t>
      </w:r>
      <w:r>
        <w:t>riservato</w:t>
      </w:r>
      <w:r>
        <w:rPr>
          <w:spacing w:val="-14"/>
        </w:rPr>
        <w:t xml:space="preserve"> </w:t>
      </w:r>
      <w:r>
        <w:t>per</w:t>
      </w:r>
      <w:r>
        <w:rPr>
          <w:spacing w:val="-14"/>
        </w:rPr>
        <w:t xml:space="preserve"> </w:t>
      </w:r>
      <w:r>
        <w:t>la</w:t>
      </w:r>
      <w:r>
        <w:rPr>
          <w:spacing w:val="-13"/>
        </w:rPr>
        <w:t xml:space="preserve"> </w:t>
      </w:r>
      <w:r>
        <w:t>costituzione</w:t>
      </w:r>
      <w:r>
        <w:rPr>
          <w:spacing w:val="-13"/>
        </w:rPr>
        <w:t xml:space="preserve"> </w:t>
      </w:r>
      <w:r>
        <w:t>e</w:t>
      </w:r>
      <w:r>
        <w:rPr>
          <w:spacing w:val="-13"/>
        </w:rPr>
        <w:t xml:space="preserve"> </w:t>
      </w:r>
      <w:r>
        <w:t>il</w:t>
      </w:r>
      <w:r>
        <w:rPr>
          <w:spacing w:val="-13"/>
        </w:rPr>
        <w:t xml:space="preserve"> </w:t>
      </w:r>
      <w:r>
        <w:t>funzionamento della rete rurale nazionale di cui all'articolo</w:t>
      </w:r>
      <w:r>
        <w:rPr>
          <w:spacing w:val="2"/>
        </w:rPr>
        <w:t xml:space="preserve"> </w:t>
      </w:r>
      <w:r>
        <w:t>54.</w:t>
      </w:r>
    </w:p>
    <w:p w14:paraId="7112E4B9" w14:textId="641AA66D" w:rsidR="008579D7" w:rsidRDefault="00DC3968">
      <w:pPr>
        <w:pStyle w:val="Titolo3"/>
        <w:spacing w:line="293" w:lineRule="exact"/>
      </w:pPr>
      <w:r>
        <w:t xml:space="preserve">Articolo 51 </w:t>
      </w:r>
      <w:r w:rsidR="00FF41A3">
        <w:t>Paragrafo 3</w:t>
      </w:r>
    </w:p>
    <w:p w14:paraId="7CDD80F8" w14:textId="77777777" w:rsidR="008579D7" w:rsidRDefault="00FF41A3">
      <w:pPr>
        <w:pStyle w:val="Corpotesto"/>
        <w:ind w:left="112" w:right="111"/>
        <w:jc w:val="both"/>
      </w:pPr>
      <w:r>
        <w:t>Nel caso di programmi di sviluppo rurale riguardanti sia le regioni meno sviluppate sia altre regioni, il tasso di partecipazione del FEASR per l'assistenza tecnica di cui all'articolo 59, paragrafo 3, può essere</w:t>
      </w:r>
      <w:r>
        <w:rPr>
          <w:spacing w:val="-12"/>
        </w:rPr>
        <w:t xml:space="preserve"> </w:t>
      </w:r>
      <w:r>
        <w:t>determinato</w:t>
      </w:r>
      <w:r>
        <w:rPr>
          <w:spacing w:val="-13"/>
        </w:rPr>
        <w:t xml:space="preserve"> </w:t>
      </w:r>
      <w:r>
        <w:t>tenendo</w:t>
      </w:r>
      <w:r>
        <w:rPr>
          <w:spacing w:val="-13"/>
        </w:rPr>
        <w:t xml:space="preserve"> </w:t>
      </w:r>
      <w:r>
        <w:t>conto</w:t>
      </w:r>
      <w:r>
        <w:rPr>
          <w:spacing w:val="-13"/>
        </w:rPr>
        <w:t xml:space="preserve"> </w:t>
      </w:r>
      <w:r>
        <w:t>del</w:t>
      </w:r>
      <w:r>
        <w:rPr>
          <w:spacing w:val="-11"/>
        </w:rPr>
        <w:t xml:space="preserve"> </w:t>
      </w:r>
      <w:r>
        <w:t>tipo</w:t>
      </w:r>
      <w:r>
        <w:rPr>
          <w:spacing w:val="-12"/>
        </w:rPr>
        <w:t xml:space="preserve"> </w:t>
      </w:r>
      <w:r>
        <w:t>predominante</w:t>
      </w:r>
      <w:r>
        <w:rPr>
          <w:spacing w:val="-11"/>
        </w:rPr>
        <w:t xml:space="preserve"> </w:t>
      </w:r>
      <w:r>
        <w:t>di</w:t>
      </w:r>
      <w:r>
        <w:rPr>
          <w:spacing w:val="-12"/>
        </w:rPr>
        <w:t xml:space="preserve"> </w:t>
      </w:r>
      <w:r>
        <w:t>regioni</w:t>
      </w:r>
      <w:r>
        <w:rPr>
          <w:spacing w:val="-12"/>
        </w:rPr>
        <w:t xml:space="preserve"> </w:t>
      </w:r>
      <w:r>
        <w:t>nel</w:t>
      </w:r>
      <w:r>
        <w:rPr>
          <w:spacing w:val="-11"/>
        </w:rPr>
        <w:t xml:space="preserve"> </w:t>
      </w:r>
      <w:r>
        <w:t>programma,</w:t>
      </w:r>
      <w:r>
        <w:rPr>
          <w:spacing w:val="-12"/>
        </w:rPr>
        <w:t xml:space="preserve"> </w:t>
      </w:r>
      <w:r>
        <w:t>determinato</w:t>
      </w:r>
      <w:r>
        <w:rPr>
          <w:spacing w:val="-13"/>
        </w:rPr>
        <w:t xml:space="preserve"> </w:t>
      </w:r>
      <w:r>
        <w:t>dal loro</w:t>
      </w:r>
      <w:r>
        <w:rPr>
          <w:spacing w:val="-2"/>
        </w:rPr>
        <w:t xml:space="preserve"> </w:t>
      </w:r>
      <w:r>
        <w:t>numero.</w:t>
      </w:r>
    </w:p>
    <w:p w14:paraId="58A99C5C" w14:textId="77777777" w:rsidR="008579D7" w:rsidRDefault="008579D7">
      <w:pPr>
        <w:pStyle w:val="Corpotesto"/>
        <w:spacing w:before="1"/>
      </w:pPr>
    </w:p>
    <w:p w14:paraId="7DE04F68" w14:textId="179860AD" w:rsidR="008579D7" w:rsidRPr="008F0AE8" w:rsidRDefault="00FF41A3">
      <w:pPr>
        <w:pStyle w:val="Titolo2"/>
        <w:ind w:left="550"/>
      </w:pPr>
      <w:r>
        <w:t>Importo totale</w:t>
      </w:r>
      <w:r w:rsidR="008F0AE8">
        <w:t xml:space="preserve"> </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1135"/>
      </w:tblGrid>
      <w:tr w:rsidR="00FB2B5B" w14:paraId="084CC051" w14:textId="77777777" w:rsidTr="00CD1D74">
        <w:trPr>
          <w:trHeight w:val="537"/>
          <w:jc w:val="center"/>
        </w:trPr>
        <w:tc>
          <w:tcPr>
            <w:tcW w:w="3687" w:type="dxa"/>
            <w:gridSpan w:val="2"/>
            <w:shd w:val="clear" w:color="auto" w:fill="003300"/>
          </w:tcPr>
          <w:p w14:paraId="700E20B9" w14:textId="77777777" w:rsidR="00FB2B5B" w:rsidRDefault="00FB2B5B" w:rsidP="00FB2B5B">
            <w:pPr>
              <w:pStyle w:val="TableParagraph"/>
              <w:spacing w:line="265" w:lineRule="exact"/>
              <w:ind w:left="162" w:right="156"/>
              <w:jc w:val="center"/>
              <w:rPr>
                <w:b/>
                <w:color w:val="FFFFFF"/>
              </w:rPr>
            </w:pPr>
            <w:r>
              <w:rPr>
                <w:b/>
                <w:color w:val="FFFFFF"/>
              </w:rPr>
              <w:t>Totale QFP 2014-2022</w:t>
            </w:r>
          </w:p>
          <w:p w14:paraId="690A44A7" w14:textId="77777777" w:rsidR="00FB2B5B" w:rsidRDefault="00FB2B5B" w:rsidP="00FB2B5B">
            <w:pPr>
              <w:pStyle w:val="TableParagraph"/>
              <w:spacing w:line="265" w:lineRule="exact"/>
              <w:ind w:left="162" w:right="156"/>
              <w:jc w:val="center"/>
              <w:rPr>
                <w:b/>
              </w:rPr>
            </w:pPr>
            <w:r>
              <w:rPr>
                <w:b/>
                <w:color w:val="FFFFFF"/>
              </w:rPr>
              <w:t>Importo MIPAAF</w:t>
            </w:r>
          </w:p>
          <w:p w14:paraId="14011343" w14:textId="49F8A6CA" w:rsidR="00FB2B5B" w:rsidRDefault="00FB2B5B" w:rsidP="00FB2B5B">
            <w:pPr>
              <w:pStyle w:val="TableParagraph"/>
              <w:ind w:left="161" w:right="156"/>
              <w:jc w:val="center"/>
              <w:rPr>
                <w:b/>
              </w:rPr>
            </w:pPr>
            <w:r>
              <w:rPr>
                <w:b/>
                <w:color w:val="FFFFFF"/>
              </w:rPr>
              <w:t>QUOTA FEASR</w:t>
            </w:r>
          </w:p>
        </w:tc>
      </w:tr>
      <w:tr w:rsidR="008579D7" w14:paraId="3F19B619" w14:textId="77777777" w:rsidTr="00CD1D74">
        <w:trPr>
          <w:trHeight w:val="299"/>
          <w:jc w:val="center"/>
        </w:trPr>
        <w:tc>
          <w:tcPr>
            <w:tcW w:w="2552" w:type="dxa"/>
          </w:tcPr>
          <w:p w14:paraId="037AA824" w14:textId="3ACBE55E" w:rsidR="008579D7" w:rsidRDefault="00FF41A3">
            <w:pPr>
              <w:pStyle w:val="TableParagraph"/>
              <w:spacing w:before="28"/>
              <w:ind w:left="407"/>
            </w:pPr>
            <w:r>
              <w:t>Importo massimo</w:t>
            </w:r>
          </w:p>
        </w:tc>
        <w:tc>
          <w:tcPr>
            <w:tcW w:w="1135" w:type="dxa"/>
          </w:tcPr>
          <w:p w14:paraId="13910FD9" w14:textId="77777777" w:rsidR="008579D7" w:rsidRDefault="00FF41A3">
            <w:pPr>
              <w:pStyle w:val="TableParagraph"/>
              <w:spacing w:before="28"/>
              <w:ind w:right="60"/>
              <w:jc w:val="right"/>
            </w:pPr>
            <w:r>
              <w:t>% massima</w:t>
            </w:r>
          </w:p>
        </w:tc>
      </w:tr>
      <w:tr w:rsidR="008579D7" w14:paraId="608D6957" w14:textId="77777777" w:rsidTr="00CD1D74">
        <w:trPr>
          <w:trHeight w:val="299"/>
          <w:jc w:val="center"/>
        </w:trPr>
        <w:tc>
          <w:tcPr>
            <w:tcW w:w="2552" w:type="dxa"/>
            <w:shd w:val="clear" w:color="auto" w:fill="00AFEF"/>
          </w:tcPr>
          <w:p w14:paraId="586BB4BF" w14:textId="3B2B2C74" w:rsidR="008579D7" w:rsidRDefault="00FA5C46">
            <w:pPr>
              <w:pStyle w:val="TableParagraph"/>
              <w:spacing w:before="28"/>
              <w:ind w:right="56"/>
              <w:jc w:val="right"/>
            </w:pPr>
            <w:r w:rsidRPr="00FA5C46">
              <w:t>22.466.374,29</w:t>
            </w:r>
            <w:r w:rsidR="008A1A87">
              <w:t xml:space="preserve"> €</w:t>
            </w:r>
          </w:p>
        </w:tc>
        <w:tc>
          <w:tcPr>
            <w:tcW w:w="1135" w:type="dxa"/>
            <w:shd w:val="clear" w:color="auto" w:fill="00AFEF"/>
          </w:tcPr>
          <w:p w14:paraId="3701F128" w14:textId="025527CD" w:rsidR="008579D7" w:rsidRDefault="00FF41A3">
            <w:pPr>
              <w:pStyle w:val="TableParagraph"/>
              <w:spacing w:before="28"/>
              <w:ind w:right="58"/>
              <w:jc w:val="right"/>
            </w:pPr>
            <w:r>
              <w:t>3,4</w:t>
            </w:r>
            <w:r w:rsidR="00FA5C46">
              <w:t>9</w:t>
            </w:r>
          </w:p>
        </w:tc>
      </w:tr>
      <w:tr w:rsidR="008579D7" w14:paraId="5A2533AB" w14:textId="77777777" w:rsidTr="00CD1D74">
        <w:trPr>
          <w:trHeight w:val="301"/>
          <w:jc w:val="center"/>
        </w:trPr>
        <w:tc>
          <w:tcPr>
            <w:tcW w:w="3687" w:type="dxa"/>
            <w:gridSpan w:val="2"/>
          </w:tcPr>
          <w:p w14:paraId="2C0F1855" w14:textId="77777777" w:rsidR="008579D7" w:rsidRDefault="00FF41A3">
            <w:pPr>
              <w:pStyle w:val="TableParagraph"/>
              <w:spacing w:before="30"/>
              <w:ind w:left="232"/>
            </w:pPr>
            <w:r>
              <w:t>Quota RNN ai fini del calcolo dell’AT</w:t>
            </w:r>
          </w:p>
        </w:tc>
      </w:tr>
      <w:tr w:rsidR="008579D7" w14:paraId="7A39E0CF" w14:textId="77777777" w:rsidTr="00CD1D74">
        <w:trPr>
          <w:trHeight w:val="299"/>
          <w:jc w:val="center"/>
        </w:trPr>
        <w:tc>
          <w:tcPr>
            <w:tcW w:w="3687" w:type="dxa"/>
            <w:gridSpan w:val="2"/>
            <w:shd w:val="clear" w:color="auto" w:fill="00AFEF"/>
          </w:tcPr>
          <w:p w14:paraId="603C0933" w14:textId="1ACD8CBE" w:rsidR="008579D7" w:rsidRDefault="00B30D29">
            <w:pPr>
              <w:pStyle w:val="TableParagraph"/>
              <w:spacing w:before="28"/>
              <w:ind w:left="2445"/>
            </w:pPr>
            <w:r w:rsidRPr="00B30D29">
              <w:t>3.249.859,26</w:t>
            </w:r>
          </w:p>
        </w:tc>
      </w:tr>
      <w:tr w:rsidR="008579D7" w14:paraId="58937BFE" w14:textId="77777777" w:rsidTr="00CD1D74">
        <w:trPr>
          <w:trHeight w:val="537"/>
          <w:jc w:val="center"/>
        </w:trPr>
        <w:tc>
          <w:tcPr>
            <w:tcW w:w="3687" w:type="dxa"/>
            <w:gridSpan w:val="2"/>
            <w:shd w:val="clear" w:color="auto" w:fill="003300"/>
          </w:tcPr>
          <w:p w14:paraId="7C1EEF4C" w14:textId="77777777" w:rsidR="00CE6620" w:rsidRDefault="00FF41A3">
            <w:pPr>
              <w:pStyle w:val="TableParagraph"/>
              <w:spacing w:line="265" w:lineRule="exact"/>
              <w:ind w:left="162" w:right="156"/>
              <w:jc w:val="center"/>
              <w:rPr>
                <w:b/>
                <w:color w:val="FFFFFF"/>
              </w:rPr>
            </w:pPr>
            <w:r>
              <w:rPr>
                <w:b/>
                <w:color w:val="FFFFFF"/>
              </w:rPr>
              <w:t xml:space="preserve">Importo PSR 2014 – 2020 </w:t>
            </w:r>
          </w:p>
          <w:p w14:paraId="19726BFF" w14:textId="3272E098" w:rsidR="008579D7" w:rsidRDefault="00FF41A3">
            <w:pPr>
              <w:pStyle w:val="TableParagraph"/>
              <w:spacing w:line="265" w:lineRule="exact"/>
              <w:ind w:left="162" w:right="156"/>
              <w:jc w:val="center"/>
              <w:rPr>
                <w:b/>
              </w:rPr>
            </w:pPr>
            <w:r>
              <w:rPr>
                <w:b/>
                <w:color w:val="FFFFFF"/>
              </w:rPr>
              <w:t>Lombardia</w:t>
            </w:r>
          </w:p>
          <w:p w14:paraId="55A5E6C8" w14:textId="77777777" w:rsidR="008579D7" w:rsidRDefault="00FF41A3">
            <w:pPr>
              <w:pStyle w:val="TableParagraph"/>
              <w:ind w:left="161" w:right="156"/>
              <w:jc w:val="center"/>
              <w:rPr>
                <w:b/>
              </w:rPr>
            </w:pPr>
            <w:r>
              <w:rPr>
                <w:b/>
                <w:color w:val="FFFFFF"/>
              </w:rPr>
              <w:t>QUOTA FEASR</w:t>
            </w:r>
          </w:p>
        </w:tc>
      </w:tr>
      <w:tr w:rsidR="008579D7" w14:paraId="407BE176" w14:textId="77777777" w:rsidTr="00CD1D74">
        <w:trPr>
          <w:trHeight w:val="299"/>
          <w:jc w:val="center"/>
        </w:trPr>
        <w:tc>
          <w:tcPr>
            <w:tcW w:w="3687" w:type="dxa"/>
            <w:gridSpan w:val="2"/>
          </w:tcPr>
          <w:p w14:paraId="2D08AA59" w14:textId="17E485CB" w:rsidR="008579D7" w:rsidRDefault="00FA5C46" w:rsidP="00CD1D74">
            <w:pPr>
              <w:pStyle w:val="TableParagraph"/>
              <w:spacing w:before="28"/>
              <w:ind w:left="1202"/>
              <w:jc w:val="center"/>
            </w:pPr>
            <w:r w:rsidRPr="00FA5C46">
              <w:t>642.905.838,81</w:t>
            </w:r>
            <w:r>
              <w:t xml:space="preserve"> €</w:t>
            </w:r>
          </w:p>
        </w:tc>
      </w:tr>
      <w:tr w:rsidR="008579D7" w14:paraId="38957965" w14:textId="77777777" w:rsidTr="00CD1D74">
        <w:trPr>
          <w:trHeight w:val="300"/>
          <w:jc w:val="center"/>
        </w:trPr>
        <w:tc>
          <w:tcPr>
            <w:tcW w:w="2552" w:type="dxa"/>
          </w:tcPr>
          <w:p w14:paraId="6B85507E" w14:textId="77777777" w:rsidR="008579D7" w:rsidRDefault="00FF41A3">
            <w:pPr>
              <w:pStyle w:val="TableParagraph"/>
              <w:spacing w:before="28"/>
              <w:ind w:left="830"/>
            </w:pPr>
            <w:r>
              <w:t>Importo €</w:t>
            </w:r>
          </w:p>
        </w:tc>
        <w:tc>
          <w:tcPr>
            <w:tcW w:w="1135" w:type="dxa"/>
          </w:tcPr>
          <w:p w14:paraId="746DEFCD" w14:textId="77777777" w:rsidR="008579D7" w:rsidRDefault="00FF41A3">
            <w:pPr>
              <w:pStyle w:val="TableParagraph"/>
              <w:spacing w:before="28"/>
              <w:ind w:left="6"/>
              <w:jc w:val="center"/>
            </w:pPr>
            <w:r>
              <w:t>%</w:t>
            </w:r>
          </w:p>
        </w:tc>
      </w:tr>
      <w:tr w:rsidR="003C408E" w:rsidRPr="003C408E" w14:paraId="4B591665" w14:textId="77777777" w:rsidTr="00CD1D74">
        <w:trPr>
          <w:trHeight w:val="299"/>
          <w:jc w:val="center"/>
        </w:trPr>
        <w:tc>
          <w:tcPr>
            <w:tcW w:w="2552" w:type="dxa"/>
            <w:shd w:val="clear" w:color="auto" w:fill="00AFEF"/>
          </w:tcPr>
          <w:p w14:paraId="595EDD26" w14:textId="34ED7791" w:rsidR="003C408E" w:rsidRPr="003C408E" w:rsidRDefault="00FA5C46" w:rsidP="003C408E">
            <w:pPr>
              <w:pStyle w:val="TableParagraph"/>
              <w:spacing w:before="28"/>
              <w:ind w:right="58"/>
              <w:jc w:val="right"/>
              <w:rPr>
                <w:b/>
              </w:rPr>
            </w:pPr>
            <w:r w:rsidRPr="00FA5C46">
              <w:rPr>
                <w:b/>
              </w:rPr>
              <w:t>9.183.320,05</w:t>
            </w:r>
            <w:r w:rsidR="008A1A87">
              <w:rPr>
                <w:b/>
              </w:rPr>
              <w:t xml:space="preserve"> €</w:t>
            </w:r>
          </w:p>
        </w:tc>
        <w:tc>
          <w:tcPr>
            <w:tcW w:w="1135" w:type="dxa"/>
            <w:shd w:val="clear" w:color="auto" w:fill="00AFEF"/>
          </w:tcPr>
          <w:p w14:paraId="2756E342" w14:textId="1510D6B6" w:rsidR="003C408E" w:rsidRPr="003C408E" w:rsidRDefault="003C408E" w:rsidP="003C408E">
            <w:pPr>
              <w:pStyle w:val="TableParagraph"/>
              <w:spacing w:before="28"/>
              <w:ind w:right="60"/>
              <w:jc w:val="right"/>
              <w:rPr>
                <w:b/>
                <w:color w:val="FF0000"/>
              </w:rPr>
            </w:pPr>
            <w:r w:rsidRPr="003C408E">
              <w:rPr>
                <w:b/>
                <w:color w:val="FF0000"/>
              </w:rPr>
              <w:t>1,</w:t>
            </w:r>
            <w:r w:rsidR="00F62703">
              <w:rPr>
                <w:b/>
                <w:color w:val="FF0000"/>
              </w:rPr>
              <w:t>4</w:t>
            </w:r>
            <w:r w:rsidR="00FA5C46">
              <w:rPr>
                <w:b/>
                <w:color w:val="FF0000"/>
              </w:rPr>
              <w:t>3</w:t>
            </w:r>
            <w:r w:rsidRPr="003C408E">
              <w:rPr>
                <w:b/>
                <w:color w:val="FF0000"/>
              </w:rPr>
              <w:t>%</w:t>
            </w:r>
          </w:p>
        </w:tc>
      </w:tr>
    </w:tbl>
    <w:p w14:paraId="33BCFC1B" w14:textId="77777777" w:rsidR="008579D7" w:rsidRDefault="008579D7">
      <w:pPr>
        <w:pStyle w:val="Corpotesto"/>
        <w:rPr>
          <w:b/>
          <w:i w:val="0"/>
        </w:rPr>
      </w:pPr>
    </w:p>
    <w:p w14:paraId="7420625C" w14:textId="77777777" w:rsidR="008579D7" w:rsidRDefault="008579D7">
      <w:pPr>
        <w:pStyle w:val="Corpotesto"/>
        <w:spacing w:before="11"/>
        <w:rPr>
          <w:b/>
          <w:i w:val="0"/>
          <w:sz w:val="23"/>
        </w:rPr>
      </w:pPr>
    </w:p>
    <w:p w14:paraId="196A595D" w14:textId="62C83A04" w:rsidR="008579D7" w:rsidRDefault="00FF41A3">
      <w:pPr>
        <w:spacing w:after="3"/>
        <w:ind w:left="540"/>
        <w:rPr>
          <w:b/>
          <w:bCs/>
        </w:rPr>
      </w:pPr>
      <w:r>
        <w:rPr>
          <w:b/>
          <w:sz w:val="24"/>
        </w:rPr>
        <w:t>PSR 2014- 2020 - Importo per misura</w:t>
      </w:r>
      <w:r w:rsidR="008F0AE8">
        <w:rPr>
          <w:b/>
          <w:sz w:val="24"/>
        </w:rPr>
        <w:t xml:space="preserve"> </w:t>
      </w:r>
    </w:p>
    <w:p w14:paraId="602AE8DB" w14:textId="77777777" w:rsidR="008F0AE8" w:rsidRPr="008F0AE8" w:rsidRDefault="008F0AE8">
      <w:pPr>
        <w:spacing w:after="3"/>
        <w:ind w:left="540"/>
        <w:rPr>
          <w:b/>
          <w:bCs/>
          <w:sz w:val="24"/>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15"/>
        <w:gridCol w:w="1844"/>
        <w:gridCol w:w="2638"/>
      </w:tblGrid>
      <w:tr w:rsidR="008579D7" w14:paraId="6CCA632C" w14:textId="77777777" w:rsidTr="00CD1D74">
        <w:trPr>
          <w:trHeight w:val="292"/>
          <w:jc w:val="center"/>
        </w:trPr>
        <w:tc>
          <w:tcPr>
            <w:tcW w:w="1015" w:type="dxa"/>
            <w:shd w:val="clear" w:color="auto" w:fill="003300"/>
          </w:tcPr>
          <w:p w14:paraId="1FF2F4AB" w14:textId="77777777" w:rsidR="008579D7" w:rsidRDefault="00FF41A3">
            <w:pPr>
              <w:pStyle w:val="TableParagraph"/>
              <w:spacing w:line="272" w:lineRule="exact"/>
              <w:ind w:left="107"/>
              <w:rPr>
                <w:b/>
                <w:sz w:val="24"/>
              </w:rPr>
            </w:pPr>
            <w:r>
              <w:rPr>
                <w:b/>
                <w:color w:val="FFFFFF"/>
                <w:sz w:val="24"/>
              </w:rPr>
              <w:t>Misura</w:t>
            </w:r>
          </w:p>
        </w:tc>
        <w:tc>
          <w:tcPr>
            <w:tcW w:w="1844" w:type="dxa"/>
            <w:shd w:val="clear" w:color="auto" w:fill="003300"/>
          </w:tcPr>
          <w:p w14:paraId="46A0FA38" w14:textId="77777777" w:rsidR="008579D7" w:rsidRDefault="00FF41A3">
            <w:pPr>
              <w:pStyle w:val="TableParagraph"/>
              <w:spacing w:line="272" w:lineRule="exact"/>
              <w:ind w:left="107"/>
              <w:rPr>
                <w:b/>
                <w:sz w:val="24"/>
              </w:rPr>
            </w:pPr>
            <w:r>
              <w:rPr>
                <w:b/>
                <w:color w:val="FFFFFF"/>
                <w:sz w:val="24"/>
              </w:rPr>
              <w:t>Operazione</w:t>
            </w:r>
          </w:p>
        </w:tc>
        <w:tc>
          <w:tcPr>
            <w:tcW w:w="2638" w:type="dxa"/>
            <w:shd w:val="clear" w:color="auto" w:fill="003300"/>
          </w:tcPr>
          <w:p w14:paraId="28AC15BB" w14:textId="77777777" w:rsidR="008579D7" w:rsidRDefault="00FF41A3">
            <w:pPr>
              <w:pStyle w:val="TableParagraph"/>
              <w:spacing w:line="272" w:lineRule="exact"/>
              <w:ind w:left="105"/>
              <w:rPr>
                <w:b/>
                <w:sz w:val="24"/>
              </w:rPr>
            </w:pPr>
            <w:r>
              <w:rPr>
                <w:b/>
                <w:color w:val="FFFFFF"/>
                <w:sz w:val="24"/>
              </w:rPr>
              <w:t>Importo (Quota FEASR)</w:t>
            </w:r>
          </w:p>
        </w:tc>
      </w:tr>
      <w:tr w:rsidR="003C408E" w14:paraId="2B51357C" w14:textId="77777777" w:rsidTr="00CD1D74">
        <w:trPr>
          <w:trHeight w:val="292"/>
          <w:jc w:val="center"/>
        </w:trPr>
        <w:tc>
          <w:tcPr>
            <w:tcW w:w="1015" w:type="dxa"/>
          </w:tcPr>
          <w:p w14:paraId="2B4B90B0" w14:textId="77777777" w:rsidR="003C408E" w:rsidRDefault="003C408E" w:rsidP="003C408E">
            <w:pPr>
              <w:pStyle w:val="TableParagraph"/>
              <w:spacing w:line="272" w:lineRule="exact"/>
              <w:ind w:left="107"/>
              <w:rPr>
                <w:sz w:val="24"/>
              </w:rPr>
            </w:pPr>
            <w:r>
              <w:rPr>
                <w:sz w:val="24"/>
              </w:rPr>
              <w:t>20</w:t>
            </w:r>
          </w:p>
        </w:tc>
        <w:tc>
          <w:tcPr>
            <w:tcW w:w="1844" w:type="dxa"/>
          </w:tcPr>
          <w:p w14:paraId="0CFA739A" w14:textId="77777777" w:rsidR="003C408E" w:rsidRDefault="003C408E" w:rsidP="003C408E">
            <w:pPr>
              <w:pStyle w:val="TableParagraph"/>
              <w:spacing w:line="240" w:lineRule="auto"/>
              <w:rPr>
                <w:rFonts w:ascii="Times New Roman"/>
                <w:sz w:val="20"/>
              </w:rPr>
            </w:pPr>
          </w:p>
        </w:tc>
        <w:tc>
          <w:tcPr>
            <w:tcW w:w="2638" w:type="dxa"/>
          </w:tcPr>
          <w:p w14:paraId="7F318F3E" w14:textId="255C98E4" w:rsidR="003C408E" w:rsidRDefault="003C408E" w:rsidP="003C408E">
            <w:pPr>
              <w:pStyle w:val="TableParagraph"/>
              <w:spacing w:line="265" w:lineRule="exact"/>
              <w:ind w:right="98"/>
              <w:jc w:val="right"/>
            </w:pPr>
            <w:r w:rsidRPr="00361D50">
              <w:t xml:space="preserve"> </w:t>
            </w:r>
            <w:r w:rsidR="00FA5C46" w:rsidRPr="00FA5C46">
              <w:rPr>
                <w:b/>
              </w:rPr>
              <w:t>9.183.320,05</w:t>
            </w:r>
            <w:r w:rsidR="008A1A87">
              <w:rPr>
                <w:b/>
              </w:rPr>
              <w:t xml:space="preserve"> €</w:t>
            </w:r>
          </w:p>
        </w:tc>
      </w:tr>
      <w:tr w:rsidR="003C408E" w:rsidRPr="003C408E" w14:paraId="5BED4F29" w14:textId="77777777" w:rsidTr="00CD1D74">
        <w:trPr>
          <w:trHeight w:val="294"/>
          <w:jc w:val="center"/>
        </w:trPr>
        <w:tc>
          <w:tcPr>
            <w:tcW w:w="1015" w:type="dxa"/>
            <w:shd w:val="clear" w:color="auto" w:fill="00AFEF"/>
          </w:tcPr>
          <w:p w14:paraId="657DA88A" w14:textId="77777777" w:rsidR="003C408E" w:rsidRPr="003C408E" w:rsidRDefault="003C408E" w:rsidP="003C408E">
            <w:pPr>
              <w:pStyle w:val="TableParagraph"/>
              <w:spacing w:before="1" w:line="273" w:lineRule="exact"/>
              <w:ind w:left="107"/>
              <w:rPr>
                <w:b/>
                <w:sz w:val="24"/>
              </w:rPr>
            </w:pPr>
            <w:r w:rsidRPr="003C408E">
              <w:rPr>
                <w:b/>
                <w:sz w:val="24"/>
              </w:rPr>
              <w:t>Totale</w:t>
            </w:r>
          </w:p>
        </w:tc>
        <w:tc>
          <w:tcPr>
            <w:tcW w:w="1844" w:type="dxa"/>
            <w:shd w:val="clear" w:color="auto" w:fill="00AFEF"/>
          </w:tcPr>
          <w:p w14:paraId="20B7B5D0" w14:textId="77777777" w:rsidR="003C408E" w:rsidRPr="003C408E" w:rsidRDefault="003C408E" w:rsidP="003C408E">
            <w:pPr>
              <w:pStyle w:val="TableParagraph"/>
              <w:spacing w:line="240" w:lineRule="auto"/>
              <w:rPr>
                <w:rFonts w:ascii="Times New Roman"/>
                <w:b/>
              </w:rPr>
            </w:pPr>
          </w:p>
        </w:tc>
        <w:tc>
          <w:tcPr>
            <w:tcW w:w="2638" w:type="dxa"/>
            <w:shd w:val="clear" w:color="auto" w:fill="00AFEF"/>
          </w:tcPr>
          <w:p w14:paraId="42C6B3D2" w14:textId="6C621939" w:rsidR="003C408E" w:rsidRPr="003C408E" w:rsidRDefault="00FA5C46" w:rsidP="003C408E">
            <w:pPr>
              <w:pStyle w:val="TableParagraph"/>
              <w:spacing w:line="268" w:lineRule="exact"/>
              <w:ind w:right="98"/>
              <w:jc w:val="right"/>
              <w:rPr>
                <w:b/>
              </w:rPr>
            </w:pPr>
            <w:r w:rsidRPr="00FA5C46">
              <w:rPr>
                <w:b/>
              </w:rPr>
              <w:t>9.183.320,05</w:t>
            </w:r>
            <w:r w:rsidR="008A1A87">
              <w:rPr>
                <w:b/>
              </w:rPr>
              <w:t xml:space="preserve"> €</w:t>
            </w:r>
          </w:p>
        </w:tc>
      </w:tr>
    </w:tbl>
    <w:p w14:paraId="3A02C9DC" w14:textId="77777777" w:rsidR="00FF41A3" w:rsidRDefault="00FF41A3"/>
    <w:sectPr w:rsidR="00FF41A3">
      <w:headerReference w:type="default" r:id="rId14"/>
      <w:pgSz w:w="11910" w:h="16840"/>
      <w:pgMar w:top="1700" w:right="1020" w:bottom="280" w:left="1020" w:header="146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9733A" w14:textId="77777777" w:rsidR="009E15C9" w:rsidRDefault="009E15C9">
      <w:r>
        <w:separator/>
      </w:r>
    </w:p>
  </w:endnote>
  <w:endnote w:type="continuationSeparator" w:id="0">
    <w:p w14:paraId="51A7D143" w14:textId="77777777" w:rsidR="009E15C9" w:rsidRDefault="009E15C9">
      <w:r>
        <w:continuationSeparator/>
      </w:r>
    </w:p>
  </w:endnote>
  <w:endnote w:type="continuationNotice" w:id="1">
    <w:p w14:paraId="495822DD" w14:textId="77777777" w:rsidR="009E15C9" w:rsidRDefault="009E1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6D2E4" w14:textId="77777777" w:rsidR="009E15C9" w:rsidRDefault="009E15C9">
      <w:r>
        <w:separator/>
      </w:r>
    </w:p>
  </w:footnote>
  <w:footnote w:type="continuationSeparator" w:id="0">
    <w:p w14:paraId="2FCB9C2C" w14:textId="77777777" w:rsidR="009E15C9" w:rsidRDefault="009E15C9">
      <w:r>
        <w:continuationSeparator/>
      </w:r>
    </w:p>
  </w:footnote>
  <w:footnote w:type="continuationNotice" w:id="1">
    <w:p w14:paraId="0FDB4709" w14:textId="77777777" w:rsidR="009E15C9" w:rsidRDefault="009E15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FB3EB" w14:textId="64A717B6" w:rsidR="008579D7" w:rsidRDefault="008579D7">
    <w:pPr>
      <w:pStyle w:val="Corpotesto"/>
      <w:spacing w:line="14" w:lineRule="auto"/>
      <w:rPr>
        <w:i w:val="0"/>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A7248" w14:textId="1FDF9934" w:rsidR="008579D7" w:rsidRDefault="008579D7">
    <w:pPr>
      <w:pStyle w:val="Corpotesto"/>
      <w:spacing w:line="14" w:lineRule="auto"/>
      <w:rPr>
        <w:i w:val="0"/>
        <w:sz w:val="20"/>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ella Frongia">
    <w15:presenceInfo w15:providerId="AD" w15:userId="S::a.frongia@ptsclas.com::b1a706f9-98de-41df-8a0d-e58d76771f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D7"/>
    <w:rsid w:val="00030D16"/>
    <w:rsid w:val="00104ED6"/>
    <w:rsid w:val="00107CA2"/>
    <w:rsid w:val="0014742C"/>
    <w:rsid w:val="00161D2D"/>
    <w:rsid w:val="00163457"/>
    <w:rsid w:val="00184CEB"/>
    <w:rsid w:val="001868EC"/>
    <w:rsid w:val="001B315E"/>
    <w:rsid w:val="001E134C"/>
    <w:rsid w:val="002272F2"/>
    <w:rsid w:val="002C69E7"/>
    <w:rsid w:val="002E5275"/>
    <w:rsid w:val="00305475"/>
    <w:rsid w:val="00330007"/>
    <w:rsid w:val="0035519B"/>
    <w:rsid w:val="003803BC"/>
    <w:rsid w:val="00394857"/>
    <w:rsid w:val="003A1ACF"/>
    <w:rsid w:val="003A7C6A"/>
    <w:rsid w:val="003C408E"/>
    <w:rsid w:val="00475DEC"/>
    <w:rsid w:val="00485B5C"/>
    <w:rsid w:val="004B6BA8"/>
    <w:rsid w:val="004F2370"/>
    <w:rsid w:val="005338DC"/>
    <w:rsid w:val="005E59DC"/>
    <w:rsid w:val="006104B0"/>
    <w:rsid w:val="006357F7"/>
    <w:rsid w:val="00665436"/>
    <w:rsid w:val="00665C14"/>
    <w:rsid w:val="006C256F"/>
    <w:rsid w:val="007507C4"/>
    <w:rsid w:val="007672A0"/>
    <w:rsid w:val="007770B1"/>
    <w:rsid w:val="007A00C7"/>
    <w:rsid w:val="007A614F"/>
    <w:rsid w:val="0081239C"/>
    <w:rsid w:val="008579D7"/>
    <w:rsid w:val="008A0BBC"/>
    <w:rsid w:val="008A1A87"/>
    <w:rsid w:val="008B0301"/>
    <w:rsid w:val="008F0AE8"/>
    <w:rsid w:val="00910886"/>
    <w:rsid w:val="00962E58"/>
    <w:rsid w:val="009D5ADA"/>
    <w:rsid w:val="009E1560"/>
    <w:rsid w:val="009E15C9"/>
    <w:rsid w:val="00A40A39"/>
    <w:rsid w:val="00A54B72"/>
    <w:rsid w:val="00A6686E"/>
    <w:rsid w:val="00A910EC"/>
    <w:rsid w:val="00A93FEC"/>
    <w:rsid w:val="00AC6442"/>
    <w:rsid w:val="00B30D29"/>
    <w:rsid w:val="00B33078"/>
    <w:rsid w:val="00B43FE1"/>
    <w:rsid w:val="00BD26FB"/>
    <w:rsid w:val="00C519D2"/>
    <w:rsid w:val="00C61969"/>
    <w:rsid w:val="00CA5FA2"/>
    <w:rsid w:val="00CC4F7A"/>
    <w:rsid w:val="00CD1D74"/>
    <w:rsid w:val="00CE6620"/>
    <w:rsid w:val="00D0799D"/>
    <w:rsid w:val="00D444CB"/>
    <w:rsid w:val="00D46C38"/>
    <w:rsid w:val="00D829A1"/>
    <w:rsid w:val="00DA415A"/>
    <w:rsid w:val="00DC3968"/>
    <w:rsid w:val="00DF52AB"/>
    <w:rsid w:val="00E14FB9"/>
    <w:rsid w:val="00E2455A"/>
    <w:rsid w:val="00E46C34"/>
    <w:rsid w:val="00EB6BFB"/>
    <w:rsid w:val="00EB7C0C"/>
    <w:rsid w:val="00EC0D41"/>
    <w:rsid w:val="00EE484E"/>
    <w:rsid w:val="00EF2C45"/>
    <w:rsid w:val="00F34049"/>
    <w:rsid w:val="00F62703"/>
    <w:rsid w:val="00F8315E"/>
    <w:rsid w:val="00FA2E5F"/>
    <w:rsid w:val="00FA5C46"/>
    <w:rsid w:val="00FB2B5B"/>
    <w:rsid w:val="00FF41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4AF493D"/>
  <w15:docId w15:val="{BCE545D3-B377-477C-B99C-908D1C70C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eastAsia="it-IT" w:bidi="it-IT"/>
    </w:rPr>
  </w:style>
  <w:style w:type="paragraph" w:styleId="Titolo1">
    <w:name w:val="heading 1"/>
    <w:basedOn w:val="Normale"/>
    <w:uiPriority w:val="9"/>
    <w:qFormat/>
    <w:pPr>
      <w:ind w:left="112"/>
      <w:outlineLvl w:val="0"/>
    </w:pPr>
    <w:rPr>
      <w:b/>
      <w:bCs/>
      <w:sz w:val="32"/>
      <w:szCs w:val="32"/>
    </w:rPr>
  </w:style>
  <w:style w:type="paragraph" w:styleId="Titolo2">
    <w:name w:val="heading 2"/>
    <w:basedOn w:val="Normale"/>
    <w:uiPriority w:val="9"/>
    <w:unhideWhenUsed/>
    <w:qFormat/>
    <w:pPr>
      <w:ind w:left="20"/>
      <w:outlineLvl w:val="1"/>
    </w:pPr>
    <w:rPr>
      <w:b/>
      <w:bCs/>
      <w:sz w:val="24"/>
      <w:szCs w:val="24"/>
    </w:rPr>
  </w:style>
  <w:style w:type="paragraph" w:styleId="Titolo3">
    <w:name w:val="heading 3"/>
    <w:basedOn w:val="Normale"/>
    <w:uiPriority w:val="9"/>
    <w:unhideWhenUsed/>
    <w:qFormat/>
    <w:pPr>
      <w:ind w:left="112"/>
      <w:jc w:val="both"/>
      <w:outlineLvl w:val="2"/>
    </w:pPr>
    <w:rPr>
      <w:b/>
      <w:bCs/>
      <w:i/>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i/>
      <w:sz w:val="24"/>
      <w:szCs w:val="24"/>
    </w:rPr>
  </w:style>
  <w:style w:type="paragraph" w:styleId="Paragrafoelenco">
    <w:name w:val="List Paragraph"/>
    <w:basedOn w:val="Normale"/>
    <w:uiPriority w:val="1"/>
    <w:qFormat/>
  </w:style>
  <w:style w:type="paragraph" w:customStyle="1" w:styleId="TableParagraph">
    <w:name w:val="Table Paragraph"/>
    <w:basedOn w:val="Normale"/>
    <w:uiPriority w:val="1"/>
    <w:qFormat/>
    <w:pPr>
      <w:spacing w:line="252" w:lineRule="exact"/>
    </w:pPr>
  </w:style>
  <w:style w:type="character" w:styleId="Rimandocommento">
    <w:name w:val="annotation reference"/>
    <w:basedOn w:val="Carpredefinitoparagrafo"/>
    <w:uiPriority w:val="99"/>
    <w:semiHidden/>
    <w:unhideWhenUsed/>
    <w:rsid w:val="006104B0"/>
    <w:rPr>
      <w:sz w:val="16"/>
      <w:szCs w:val="16"/>
    </w:rPr>
  </w:style>
  <w:style w:type="paragraph" w:styleId="Testocommento">
    <w:name w:val="annotation text"/>
    <w:basedOn w:val="Normale"/>
    <w:link w:val="TestocommentoCarattere"/>
    <w:uiPriority w:val="99"/>
    <w:semiHidden/>
    <w:unhideWhenUsed/>
    <w:rsid w:val="006104B0"/>
    <w:rPr>
      <w:sz w:val="20"/>
      <w:szCs w:val="20"/>
    </w:rPr>
  </w:style>
  <w:style w:type="character" w:customStyle="1" w:styleId="TestocommentoCarattere">
    <w:name w:val="Testo commento Carattere"/>
    <w:basedOn w:val="Carpredefinitoparagrafo"/>
    <w:link w:val="Testocommento"/>
    <w:uiPriority w:val="99"/>
    <w:semiHidden/>
    <w:rsid w:val="006104B0"/>
    <w:rPr>
      <w:rFonts w:ascii="Calibri" w:eastAsia="Calibri" w:hAnsi="Calibri" w:cs="Calibri"/>
      <w:sz w:val="20"/>
      <w:szCs w:val="20"/>
      <w:lang w:val="it-IT" w:eastAsia="it-IT" w:bidi="it-IT"/>
    </w:rPr>
  </w:style>
  <w:style w:type="paragraph" w:styleId="Soggettocommento">
    <w:name w:val="annotation subject"/>
    <w:basedOn w:val="Testocommento"/>
    <w:next w:val="Testocommento"/>
    <w:link w:val="SoggettocommentoCarattere"/>
    <w:uiPriority w:val="99"/>
    <w:semiHidden/>
    <w:unhideWhenUsed/>
    <w:rsid w:val="006104B0"/>
    <w:rPr>
      <w:b/>
      <w:bCs/>
    </w:rPr>
  </w:style>
  <w:style w:type="character" w:customStyle="1" w:styleId="SoggettocommentoCarattere">
    <w:name w:val="Soggetto commento Carattere"/>
    <w:basedOn w:val="TestocommentoCarattere"/>
    <w:link w:val="Soggettocommento"/>
    <w:uiPriority w:val="99"/>
    <w:semiHidden/>
    <w:rsid w:val="006104B0"/>
    <w:rPr>
      <w:rFonts w:ascii="Calibri" w:eastAsia="Calibri" w:hAnsi="Calibri" w:cs="Calibri"/>
      <w:b/>
      <w:bCs/>
      <w:sz w:val="20"/>
      <w:szCs w:val="20"/>
      <w:lang w:val="it-IT" w:eastAsia="it-IT" w:bidi="it-IT"/>
    </w:rPr>
  </w:style>
  <w:style w:type="paragraph" w:styleId="Intestazione">
    <w:name w:val="header"/>
    <w:basedOn w:val="Normale"/>
    <w:link w:val="IntestazioneCarattere"/>
    <w:uiPriority w:val="99"/>
    <w:unhideWhenUsed/>
    <w:rsid w:val="00665436"/>
    <w:pPr>
      <w:tabs>
        <w:tab w:val="center" w:pos="4819"/>
        <w:tab w:val="right" w:pos="9638"/>
      </w:tabs>
    </w:pPr>
  </w:style>
  <w:style w:type="character" w:customStyle="1" w:styleId="IntestazioneCarattere">
    <w:name w:val="Intestazione Carattere"/>
    <w:basedOn w:val="Carpredefinitoparagrafo"/>
    <w:link w:val="Intestazione"/>
    <w:uiPriority w:val="99"/>
    <w:rsid w:val="00665436"/>
    <w:rPr>
      <w:rFonts w:ascii="Calibri" w:eastAsia="Calibri" w:hAnsi="Calibri" w:cs="Calibri"/>
      <w:lang w:val="it-IT" w:eastAsia="it-IT" w:bidi="it-IT"/>
    </w:rPr>
  </w:style>
  <w:style w:type="paragraph" w:styleId="Pidipagina">
    <w:name w:val="footer"/>
    <w:basedOn w:val="Normale"/>
    <w:link w:val="PidipaginaCarattere"/>
    <w:uiPriority w:val="99"/>
    <w:unhideWhenUsed/>
    <w:rsid w:val="00665436"/>
    <w:pPr>
      <w:tabs>
        <w:tab w:val="center" w:pos="4819"/>
        <w:tab w:val="right" w:pos="9638"/>
      </w:tabs>
    </w:pPr>
  </w:style>
  <w:style w:type="character" w:customStyle="1" w:styleId="PidipaginaCarattere">
    <w:name w:val="Piè di pagina Carattere"/>
    <w:basedOn w:val="Carpredefinitoparagrafo"/>
    <w:link w:val="Pidipagina"/>
    <w:uiPriority w:val="99"/>
    <w:rsid w:val="00665436"/>
    <w:rPr>
      <w:rFonts w:ascii="Calibri" w:eastAsia="Calibri" w:hAnsi="Calibri" w:cs="Calibri"/>
      <w:lang w:val="it-IT" w:eastAsia="it-IT" w:bidi="it-IT"/>
    </w:rPr>
  </w:style>
  <w:style w:type="paragraph" w:styleId="Revisione">
    <w:name w:val="Revision"/>
    <w:hidden/>
    <w:uiPriority w:val="99"/>
    <w:semiHidden/>
    <w:rsid w:val="00104ED6"/>
    <w:pPr>
      <w:widowControl/>
      <w:autoSpaceDE/>
      <w:autoSpaceDN/>
    </w:pPr>
    <w:rPr>
      <w:rFonts w:ascii="Calibri" w:eastAsia="Calibri" w:hAnsi="Calibri" w:cs="Calibri"/>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43935">
      <w:bodyDiv w:val="1"/>
      <w:marLeft w:val="0"/>
      <w:marRight w:val="0"/>
      <w:marTop w:val="0"/>
      <w:marBottom w:val="0"/>
      <w:divBdr>
        <w:top w:val="none" w:sz="0" w:space="0" w:color="auto"/>
        <w:left w:val="none" w:sz="0" w:space="0" w:color="auto"/>
        <w:bottom w:val="none" w:sz="0" w:space="0" w:color="auto"/>
        <w:right w:val="none" w:sz="0" w:space="0" w:color="auto"/>
      </w:divBdr>
    </w:div>
    <w:div w:id="136651128">
      <w:bodyDiv w:val="1"/>
      <w:marLeft w:val="0"/>
      <w:marRight w:val="0"/>
      <w:marTop w:val="0"/>
      <w:marBottom w:val="0"/>
      <w:divBdr>
        <w:top w:val="none" w:sz="0" w:space="0" w:color="auto"/>
        <w:left w:val="none" w:sz="0" w:space="0" w:color="auto"/>
        <w:bottom w:val="none" w:sz="0" w:space="0" w:color="auto"/>
        <w:right w:val="none" w:sz="0" w:space="0" w:color="auto"/>
      </w:divBdr>
    </w:div>
    <w:div w:id="139347701">
      <w:bodyDiv w:val="1"/>
      <w:marLeft w:val="0"/>
      <w:marRight w:val="0"/>
      <w:marTop w:val="0"/>
      <w:marBottom w:val="0"/>
      <w:divBdr>
        <w:top w:val="none" w:sz="0" w:space="0" w:color="auto"/>
        <w:left w:val="none" w:sz="0" w:space="0" w:color="auto"/>
        <w:bottom w:val="none" w:sz="0" w:space="0" w:color="auto"/>
        <w:right w:val="none" w:sz="0" w:space="0" w:color="auto"/>
      </w:divBdr>
    </w:div>
    <w:div w:id="182399280">
      <w:bodyDiv w:val="1"/>
      <w:marLeft w:val="0"/>
      <w:marRight w:val="0"/>
      <w:marTop w:val="0"/>
      <w:marBottom w:val="0"/>
      <w:divBdr>
        <w:top w:val="none" w:sz="0" w:space="0" w:color="auto"/>
        <w:left w:val="none" w:sz="0" w:space="0" w:color="auto"/>
        <w:bottom w:val="none" w:sz="0" w:space="0" w:color="auto"/>
        <w:right w:val="none" w:sz="0" w:space="0" w:color="auto"/>
      </w:divBdr>
    </w:div>
    <w:div w:id="412514530">
      <w:bodyDiv w:val="1"/>
      <w:marLeft w:val="0"/>
      <w:marRight w:val="0"/>
      <w:marTop w:val="0"/>
      <w:marBottom w:val="0"/>
      <w:divBdr>
        <w:top w:val="none" w:sz="0" w:space="0" w:color="auto"/>
        <w:left w:val="none" w:sz="0" w:space="0" w:color="auto"/>
        <w:bottom w:val="none" w:sz="0" w:space="0" w:color="auto"/>
        <w:right w:val="none" w:sz="0" w:space="0" w:color="auto"/>
      </w:divBdr>
    </w:div>
    <w:div w:id="709035532">
      <w:bodyDiv w:val="1"/>
      <w:marLeft w:val="0"/>
      <w:marRight w:val="0"/>
      <w:marTop w:val="0"/>
      <w:marBottom w:val="0"/>
      <w:divBdr>
        <w:top w:val="none" w:sz="0" w:space="0" w:color="auto"/>
        <w:left w:val="none" w:sz="0" w:space="0" w:color="auto"/>
        <w:bottom w:val="none" w:sz="0" w:space="0" w:color="auto"/>
        <w:right w:val="none" w:sz="0" w:space="0" w:color="auto"/>
      </w:divBdr>
    </w:div>
    <w:div w:id="737090029">
      <w:bodyDiv w:val="1"/>
      <w:marLeft w:val="0"/>
      <w:marRight w:val="0"/>
      <w:marTop w:val="0"/>
      <w:marBottom w:val="0"/>
      <w:divBdr>
        <w:top w:val="none" w:sz="0" w:space="0" w:color="auto"/>
        <w:left w:val="none" w:sz="0" w:space="0" w:color="auto"/>
        <w:bottom w:val="none" w:sz="0" w:space="0" w:color="auto"/>
        <w:right w:val="none" w:sz="0" w:space="0" w:color="auto"/>
      </w:divBdr>
    </w:div>
    <w:div w:id="779839485">
      <w:bodyDiv w:val="1"/>
      <w:marLeft w:val="0"/>
      <w:marRight w:val="0"/>
      <w:marTop w:val="0"/>
      <w:marBottom w:val="0"/>
      <w:divBdr>
        <w:top w:val="none" w:sz="0" w:space="0" w:color="auto"/>
        <w:left w:val="none" w:sz="0" w:space="0" w:color="auto"/>
        <w:bottom w:val="none" w:sz="0" w:space="0" w:color="auto"/>
        <w:right w:val="none" w:sz="0" w:space="0" w:color="auto"/>
      </w:divBdr>
    </w:div>
    <w:div w:id="989872520">
      <w:bodyDiv w:val="1"/>
      <w:marLeft w:val="0"/>
      <w:marRight w:val="0"/>
      <w:marTop w:val="0"/>
      <w:marBottom w:val="0"/>
      <w:divBdr>
        <w:top w:val="none" w:sz="0" w:space="0" w:color="auto"/>
        <w:left w:val="none" w:sz="0" w:space="0" w:color="auto"/>
        <w:bottom w:val="none" w:sz="0" w:space="0" w:color="auto"/>
        <w:right w:val="none" w:sz="0" w:space="0" w:color="auto"/>
      </w:divBdr>
    </w:div>
    <w:div w:id="1135485235">
      <w:bodyDiv w:val="1"/>
      <w:marLeft w:val="0"/>
      <w:marRight w:val="0"/>
      <w:marTop w:val="0"/>
      <w:marBottom w:val="0"/>
      <w:divBdr>
        <w:top w:val="none" w:sz="0" w:space="0" w:color="auto"/>
        <w:left w:val="none" w:sz="0" w:space="0" w:color="auto"/>
        <w:bottom w:val="none" w:sz="0" w:space="0" w:color="auto"/>
        <w:right w:val="none" w:sz="0" w:space="0" w:color="auto"/>
      </w:divBdr>
    </w:div>
    <w:div w:id="1279488190">
      <w:bodyDiv w:val="1"/>
      <w:marLeft w:val="0"/>
      <w:marRight w:val="0"/>
      <w:marTop w:val="0"/>
      <w:marBottom w:val="0"/>
      <w:divBdr>
        <w:top w:val="none" w:sz="0" w:space="0" w:color="auto"/>
        <w:left w:val="none" w:sz="0" w:space="0" w:color="auto"/>
        <w:bottom w:val="none" w:sz="0" w:space="0" w:color="auto"/>
        <w:right w:val="none" w:sz="0" w:space="0" w:color="auto"/>
      </w:divBdr>
    </w:div>
    <w:div w:id="1353342421">
      <w:bodyDiv w:val="1"/>
      <w:marLeft w:val="0"/>
      <w:marRight w:val="0"/>
      <w:marTop w:val="0"/>
      <w:marBottom w:val="0"/>
      <w:divBdr>
        <w:top w:val="none" w:sz="0" w:space="0" w:color="auto"/>
        <w:left w:val="none" w:sz="0" w:space="0" w:color="auto"/>
        <w:bottom w:val="none" w:sz="0" w:space="0" w:color="auto"/>
        <w:right w:val="none" w:sz="0" w:space="0" w:color="auto"/>
      </w:divBdr>
    </w:div>
    <w:div w:id="1359161442">
      <w:bodyDiv w:val="1"/>
      <w:marLeft w:val="0"/>
      <w:marRight w:val="0"/>
      <w:marTop w:val="0"/>
      <w:marBottom w:val="0"/>
      <w:divBdr>
        <w:top w:val="none" w:sz="0" w:space="0" w:color="auto"/>
        <w:left w:val="none" w:sz="0" w:space="0" w:color="auto"/>
        <w:bottom w:val="none" w:sz="0" w:space="0" w:color="auto"/>
        <w:right w:val="none" w:sz="0" w:space="0" w:color="auto"/>
      </w:divBdr>
    </w:div>
    <w:div w:id="1472598935">
      <w:bodyDiv w:val="1"/>
      <w:marLeft w:val="0"/>
      <w:marRight w:val="0"/>
      <w:marTop w:val="0"/>
      <w:marBottom w:val="0"/>
      <w:divBdr>
        <w:top w:val="none" w:sz="0" w:space="0" w:color="auto"/>
        <w:left w:val="none" w:sz="0" w:space="0" w:color="auto"/>
        <w:bottom w:val="none" w:sz="0" w:space="0" w:color="auto"/>
        <w:right w:val="none" w:sz="0" w:space="0" w:color="auto"/>
      </w:divBdr>
    </w:div>
    <w:div w:id="1548109182">
      <w:bodyDiv w:val="1"/>
      <w:marLeft w:val="0"/>
      <w:marRight w:val="0"/>
      <w:marTop w:val="0"/>
      <w:marBottom w:val="0"/>
      <w:divBdr>
        <w:top w:val="none" w:sz="0" w:space="0" w:color="auto"/>
        <w:left w:val="none" w:sz="0" w:space="0" w:color="auto"/>
        <w:bottom w:val="none" w:sz="0" w:space="0" w:color="auto"/>
        <w:right w:val="none" w:sz="0" w:space="0" w:color="auto"/>
      </w:divBdr>
    </w:div>
    <w:div w:id="1674530547">
      <w:bodyDiv w:val="1"/>
      <w:marLeft w:val="0"/>
      <w:marRight w:val="0"/>
      <w:marTop w:val="0"/>
      <w:marBottom w:val="0"/>
      <w:divBdr>
        <w:top w:val="none" w:sz="0" w:space="0" w:color="auto"/>
        <w:left w:val="none" w:sz="0" w:space="0" w:color="auto"/>
        <w:bottom w:val="none" w:sz="0" w:space="0" w:color="auto"/>
        <w:right w:val="none" w:sz="0" w:space="0" w:color="auto"/>
      </w:divBdr>
    </w:div>
    <w:div w:id="19626856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6531ac-38ed-429d-b9ed-0265025defa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FB5FABF15D55F4448355840C1EB32076" ma:contentTypeVersion="10" ma:contentTypeDescription="Creare un nuovo documento." ma:contentTypeScope="" ma:versionID="48e86191163d442d1ffbaf0570d9a28d">
  <xsd:schema xmlns:xsd="http://www.w3.org/2001/XMLSchema" xmlns:xs="http://www.w3.org/2001/XMLSchema" xmlns:p="http://schemas.microsoft.com/office/2006/metadata/properties" xmlns:ns2="a16531ac-38ed-429d-b9ed-0265025defa8" targetNamespace="http://schemas.microsoft.com/office/2006/metadata/properties" ma:root="true" ma:fieldsID="ca952a4ab6fab7394f7a5c18f8d66df2" ns2:_="">
    <xsd:import namespace="a16531ac-38ed-429d-b9ed-0265025def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531ac-38ed-429d-b9ed-0265025def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34f371fd-2ecf-4312-bad1-fbb43e1cdc34"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225A24-5A4C-44BD-BD60-6AC4C49E7498}">
  <ds:schemaRefs>
    <ds:schemaRef ds:uri="http://schemas.microsoft.com/sharepoint/v3/contenttype/forms"/>
  </ds:schemaRefs>
</ds:datastoreItem>
</file>

<file path=customXml/itemProps2.xml><?xml version="1.0" encoding="utf-8"?>
<ds:datastoreItem xmlns:ds="http://schemas.openxmlformats.org/officeDocument/2006/customXml" ds:itemID="{D3D1A96A-C5FF-4C38-8A5F-2A910B91874D}">
  <ds:schemaRefs>
    <ds:schemaRef ds:uri="http://schemas.microsoft.com/office/2006/metadata/properties"/>
    <ds:schemaRef ds:uri="http://schemas.microsoft.com/office/infopath/2007/PartnerControls"/>
    <ds:schemaRef ds:uri="a16531ac-38ed-429d-b9ed-0265025defa8"/>
  </ds:schemaRefs>
</ds:datastoreItem>
</file>

<file path=customXml/itemProps3.xml><?xml version="1.0" encoding="utf-8"?>
<ds:datastoreItem xmlns:ds="http://schemas.openxmlformats.org/officeDocument/2006/customXml" ds:itemID="{46B685C2-9398-4F39-A7CD-954D40363082}">
  <ds:schemaRefs>
    <ds:schemaRef ds:uri="http://schemas.openxmlformats.org/officeDocument/2006/bibliography"/>
  </ds:schemaRefs>
</ds:datastoreItem>
</file>

<file path=customXml/itemProps4.xml><?xml version="1.0" encoding="utf-8"?>
<ds:datastoreItem xmlns:ds="http://schemas.openxmlformats.org/officeDocument/2006/customXml" ds:itemID="{D1AE9944-48BC-4A78-9C33-7CBD43EDF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531ac-38ed-429d-b9ed-0265025def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713</Words>
  <Characters>4069</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Nebuloni</dc:creator>
  <cp:lastModifiedBy>Davide Zanon</cp:lastModifiedBy>
  <cp:revision>6</cp:revision>
  <dcterms:created xsi:type="dcterms:W3CDTF">2022-09-22T09:06:00Z</dcterms:created>
  <dcterms:modified xsi:type="dcterms:W3CDTF">2023-03-30T21:22:00Z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2018-04-23T00:00:00Z</vt:filetime>
  </property>
  <property fmtid="{D5CDD505-2E9C-101B-9397-08002B2CF9AE}" pid="3" name="Creator">
    <vt:lpwstr>Microsoft® Word 2013</vt:lpwstr>
  </property>
  <property fmtid="{D5CDD505-2E9C-101B-9397-08002B2CF9AE}" pid="4" name="LastSaved">
    <vt:filetime>2019-10-18T00:00:00Z</vt:filetime>
  </property>
  <property fmtid="{D5CDD505-2E9C-101B-9397-08002B2CF9AE}" pid="5" name="ContentTypeId">
    <vt:lpwstr>0x010100FB5FABF15D55F4448355840C1EB32076</vt:lpwstr>
  </property>
  <property fmtid="{D5CDD505-2E9C-101B-9397-08002B2CF9AE}" pid="6" name="MediaServiceImageTags">
    <vt:lpwstr/>
  </property>
</Properties>
</file>